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44E7" w:rsidRPr="0033011B" w:rsidRDefault="004744E7" w:rsidP="004744E7">
      <w:pPr>
        <w:pStyle w:val="aa"/>
        <w:spacing w:after="0"/>
        <w:ind w:firstLine="567"/>
        <w:contextualSpacing/>
        <w:jc w:val="right"/>
        <w:rPr>
          <w:rFonts w:ascii="GHEA Grapalat" w:hAnsi="GHEA Grapalat" w:cs="Sylfaen"/>
          <w:i/>
          <w:sz w:val="16"/>
          <w:lang w:val="en-US"/>
        </w:rPr>
      </w:pPr>
      <w:r>
        <w:rPr>
          <w:rFonts w:ascii="GHEA Grapalat" w:hAnsi="GHEA Grapalat" w:cs="Sylfaen"/>
          <w:i/>
          <w:sz w:val="16"/>
        </w:rPr>
        <w:t xml:space="preserve">Appendix N </w:t>
      </w:r>
      <w:r w:rsidRPr="0033011B">
        <w:rPr>
          <w:rFonts w:ascii="GHEA Grapalat" w:hAnsi="GHEA Grapalat" w:cs="Sylfaen"/>
          <w:i/>
          <w:sz w:val="16"/>
          <w:lang w:val="en-US"/>
        </w:rPr>
        <w:t>3</w:t>
      </w:r>
    </w:p>
    <w:p w:rsidR="004744E7" w:rsidRDefault="004744E7" w:rsidP="004744E7">
      <w:pPr>
        <w:pStyle w:val="aa"/>
        <w:spacing w:after="0"/>
        <w:ind w:firstLine="567"/>
        <w:contextualSpacing/>
        <w:jc w:val="right"/>
        <w:rPr>
          <w:rFonts w:ascii="GHEA Grapalat" w:hAnsi="GHEA Grapalat" w:cs="Sylfaen"/>
          <w:i/>
          <w:sz w:val="16"/>
          <w:lang w:val="hy-AM"/>
        </w:rPr>
      </w:pPr>
      <w:r>
        <w:rPr>
          <w:rFonts w:ascii="GHEA Grapalat" w:hAnsi="GHEA Grapalat" w:cs="Sylfaen"/>
          <w:i/>
          <w:sz w:val="16"/>
          <w:lang w:val="hy-AM"/>
        </w:rPr>
        <w:t>of the RA Finance Minister of February 26, 2024</w:t>
      </w:r>
    </w:p>
    <w:p w:rsidR="004744E7" w:rsidRPr="00A2575E" w:rsidRDefault="004744E7" w:rsidP="004744E7">
      <w:pPr>
        <w:pStyle w:val="aa"/>
        <w:ind w:right="-7" w:firstLine="567"/>
        <w:jc w:val="right"/>
        <w:rPr>
          <w:ins w:id="0" w:author="Inesa Kocharyan" w:date="2024-02-12T15:51:00Z"/>
          <w:rFonts w:ascii="GHEA Grapalat" w:hAnsi="GHEA Grapalat" w:cs="Sylfaen"/>
          <w:i/>
          <w:sz w:val="18"/>
          <w:lang w:val="hy-AM"/>
        </w:rPr>
      </w:pPr>
      <w:r>
        <w:rPr>
          <w:rFonts w:ascii="GHEA Grapalat" w:hAnsi="GHEA Grapalat" w:cs="Sylfaen"/>
          <w:i/>
          <w:sz w:val="16"/>
          <w:lang w:val="hy-AM"/>
        </w:rPr>
        <w:t>Order N 31-A</w:t>
      </w:r>
      <w:r w:rsidRPr="00A2575E">
        <w:rPr>
          <w:rFonts w:ascii="GHEA Grapalat" w:hAnsi="GHEA Grapalat" w:cs="Sylfaen"/>
          <w:i/>
          <w:sz w:val="18"/>
          <w:lang w:val="hy-AM"/>
        </w:rPr>
        <w:t xml:space="preserve">                                                                                           </w:t>
      </w:r>
    </w:p>
    <w:p w:rsidR="004744E7" w:rsidRPr="009E1915" w:rsidRDefault="004744E7" w:rsidP="004744E7">
      <w:pPr>
        <w:pStyle w:val="aa"/>
        <w:ind w:right="-7" w:firstLine="567"/>
        <w:jc w:val="right"/>
        <w:rPr>
          <w:rFonts w:ascii="GHEA Grapalat" w:hAnsi="GHEA Grapalat" w:cs="Sylfaen"/>
          <w:i/>
          <w:sz w:val="18"/>
          <w:lang w:val="hy-AM"/>
        </w:rPr>
      </w:pPr>
      <w:r w:rsidRPr="009E1915">
        <w:rPr>
          <w:rFonts w:ascii="GHEA Grapalat" w:hAnsi="GHEA Grapalat" w:cs="Sylfaen"/>
          <w:i/>
          <w:sz w:val="18"/>
          <w:lang w:val="hy-AM"/>
        </w:rPr>
        <w:t xml:space="preserve">                                                                                            </w:t>
      </w:r>
    </w:p>
    <w:p w:rsidR="004744E7" w:rsidRPr="00A16BE7" w:rsidRDefault="004744E7" w:rsidP="004744E7">
      <w:pPr>
        <w:pStyle w:val="aa"/>
        <w:spacing w:after="0" w:line="360" w:lineRule="auto"/>
        <w:ind w:firstLine="567"/>
        <w:jc w:val="right"/>
        <w:rPr>
          <w:rFonts w:ascii="GHEA Grapalat" w:hAnsi="GHEA Grapalat" w:cs="Sylfaen"/>
          <w:i/>
          <w:sz w:val="16"/>
          <w:lang w:val="hy-AM"/>
        </w:rPr>
      </w:pPr>
      <w:r w:rsidRPr="009E1915">
        <w:rPr>
          <w:rFonts w:ascii="GHEA Grapalat" w:hAnsi="GHEA Grapalat" w:cs="Sylfaen"/>
          <w:i/>
          <w:sz w:val="16"/>
          <w:lang w:val="hy-AM"/>
        </w:rPr>
        <w:t>Appendix N 8</w:t>
      </w:r>
    </w:p>
    <w:p w:rsidR="004744E7" w:rsidRDefault="004744E7" w:rsidP="004744E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of the RA Finance Minister on March 1, 2023</w:t>
      </w:r>
    </w:p>
    <w:p w:rsidR="004744E7" w:rsidRDefault="004744E7" w:rsidP="004744E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Order N 87-A</w:t>
      </w:r>
    </w:p>
    <w:p w:rsidR="004744E7" w:rsidRPr="001F7800" w:rsidRDefault="004744E7" w:rsidP="004744E7">
      <w:pPr>
        <w:pStyle w:val="aa"/>
        <w:spacing w:after="0"/>
        <w:ind w:right="-7" w:firstLine="567"/>
        <w:jc w:val="right"/>
        <w:rPr>
          <w:rFonts w:ascii="GHEA Grapalat" w:hAnsi="GHEA Grapalat" w:cs="Sylfaen"/>
          <w:i/>
          <w:sz w:val="16"/>
          <w:lang w:val="af-ZA"/>
        </w:rPr>
      </w:pPr>
    </w:p>
    <w:p w:rsidR="004744E7" w:rsidRPr="00E6597C" w:rsidRDefault="004744E7" w:rsidP="004744E7">
      <w:pPr>
        <w:pStyle w:val="aa"/>
        <w:spacing w:after="0"/>
        <w:ind w:right="-7" w:firstLine="567"/>
        <w:jc w:val="right"/>
        <w:rPr>
          <w:rFonts w:ascii="GHEA Grapalat" w:hAnsi="GHEA Grapalat" w:cs="Sylfaen"/>
          <w:i/>
          <w:u w:val="single"/>
          <w:lang w:val="af-ZA" w:eastAsia="ru-RU"/>
        </w:rPr>
      </w:pPr>
      <w:r w:rsidRPr="00217530">
        <w:rPr>
          <w:rFonts w:ascii="GHEA Grapalat" w:hAnsi="GHEA Grapalat" w:cs="Sylfaen"/>
          <w:i/>
          <w:u w:val="single"/>
          <w:lang w:val="hy-AM" w:eastAsia="ru-RU"/>
        </w:rPr>
        <w:t>Exemplary</w:t>
      </w:r>
      <w:r w:rsidRPr="00E6597C">
        <w:rPr>
          <w:rFonts w:ascii="GHEA Grapalat" w:hAnsi="GHEA Grapalat" w:cs="Sylfaen"/>
          <w:i/>
          <w:u w:val="single"/>
          <w:lang w:val="af-ZA" w:eastAsia="ru-RU"/>
        </w:rPr>
        <w:t xml:space="preserve"> </w:t>
      </w:r>
      <w:r w:rsidRPr="00217530">
        <w:rPr>
          <w:rFonts w:ascii="GHEA Grapalat" w:hAnsi="GHEA Grapalat" w:cs="Sylfaen"/>
          <w:i/>
          <w:u w:val="single"/>
          <w:lang w:val="hy-AM" w:eastAsia="ru-RU"/>
        </w:rPr>
        <w:t>shape</w:t>
      </w:r>
    </w:p>
    <w:p w:rsidR="004744E7" w:rsidRDefault="004744E7" w:rsidP="00431C72">
      <w:pPr>
        <w:pStyle w:val="a3"/>
        <w:spacing w:line="240" w:lineRule="auto"/>
        <w:jc w:val="center"/>
        <w:rPr>
          <w:rFonts w:ascii="GHEA Grapalat" w:hAnsi="GHEA Grapalat"/>
          <w:i w:val="0"/>
          <w:lang w:val="af-ZA"/>
        </w:rPr>
      </w:pPr>
    </w:p>
    <w:p w:rsidR="004744E7" w:rsidRDefault="004744E7" w:rsidP="00431C72">
      <w:pPr>
        <w:pStyle w:val="a3"/>
        <w:spacing w:line="240" w:lineRule="auto"/>
        <w:jc w:val="center"/>
        <w:rPr>
          <w:rFonts w:ascii="GHEA Grapalat" w:hAnsi="GHEA Grapalat"/>
          <w:i w:val="0"/>
          <w:lang w:val="af-ZA"/>
        </w:rPr>
      </w:pPr>
    </w:p>
    <w:p w:rsidR="00431C72" w:rsidRPr="005E1F72" w:rsidRDefault="00431C72" w:rsidP="00431C72">
      <w:pPr>
        <w:pStyle w:val="a3"/>
        <w:spacing w:line="240" w:lineRule="auto"/>
        <w:jc w:val="center"/>
        <w:rPr>
          <w:rFonts w:ascii="GHEA Grapalat" w:hAnsi="GHEA Grapalat"/>
          <w:i w:val="0"/>
          <w:lang w:val="af-ZA"/>
        </w:rPr>
      </w:pPr>
      <w:r w:rsidRPr="005E1F72">
        <w:rPr>
          <w:rFonts w:ascii="GHEA Grapalat" w:hAnsi="GHEA Grapalat"/>
          <w:i w:val="0"/>
          <w:lang w:val="af-ZA"/>
        </w:rPr>
        <w:t>STATEMENT:</w:t>
      </w:r>
    </w:p>
    <w:p w:rsidR="00642EFE" w:rsidRPr="005E1F72" w:rsidRDefault="00431C72" w:rsidP="00431C72">
      <w:pPr>
        <w:pStyle w:val="a3"/>
        <w:spacing w:line="240" w:lineRule="auto"/>
        <w:jc w:val="center"/>
        <w:rPr>
          <w:rFonts w:ascii="GHEA Grapalat" w:hAnsi="GHEA Grapalat"/>
          <w:i w:val="0"/>
          <w:lang w:val="af-ZA"/>
        </w:rPr>
      </w:pPr>
      <w:r>
        <w:rPr>
          <w:rFonts w:ascii="GHEA Grapalat" w:hAnsi="GHEA Grapalat"/>
          <w:i w:val="0"/>
          <w:lang w:val="af-ZA"/>
        </w:rPr>
        <w:t>ABOUT RATING REQUEST</w:t>
      </w:r>
    </w:p>
    <w:p w:rsidR="00642EFE" w:rsidRPr="005E1F72" w:rsidRDefault="00642EFE" w:rsidP="00EF3662">
      <w:pPr>
        <w:pStyle w:val="a3"/>
        <w:spacing w:line="240" w:lineRule="auto"/>
        <w:jc w:val="center"/>
        <w:rPr>
          <w:rFonts w:ascii="GHEA Grapalat" w:hAnsi="GHEA Grapalat"/>
          <w:i w:val="0"/>
          <w:lang w:val="af-ZA"/>
        </w:rPr>
      </w:pPr>
    </w:p>
    <w:p w:rsidR="00642EFE" w:rsidRPr="005E1F72" w:rsidRDefault="00642EFE" w:rsidP="00EF3662">
      <w:pPr>
        <w:pStyle w:val="a3"/>
        <w:spacing w:line="240" w:lineRule="auto"/>
        <w:jc w:val="center"/>
        <w:rPr>
          <w:rFonts w:ascii="GHEA Grapalat" w:hAnsi="GHEA Grapalat"/>
          <w:i w:val="0"/>
          <w:lang w:val="af-ZA"/>
        </w:rPr>
      </w:pPr>
      <w:r w:rsidRPr="005E1F72">
        <w:rPr>
          <w:rFonts w:ascii="GHEA Grapalat" w:hAnsi="GHEA Grapalat"/>
          <w:i w:val="0"/>
          <w:lang w:val="af-ZA"/>
        </w:rPr>
        <w:t>This text of the statement is approved by the evaluation committee</w:t>
      </w:r>
    </w:p>
    <w:p w:rsidR="0055550A" w:rsidRPr="00236781" w:rsidRDefault="005C7882" w:rsidP="0055550A">
      <w:pPr>
        <w:pStyle w:val="a3"/>
        <w:spacing w:line="240" w:lineRule="auto"/>
        <w:jc w:val="center"/>
        <w:rPr>
          <w:rFonts w:ascii="GHEA Grapalat" w:hAnsi="GHEA Grapalat"/>
          <w:i w:val="0"/>
          <w:color w:val="000000" w:themeColor="text1"/>
          <w:lang w:val="af-ZA"/>
        </w:rPr>
      </w:pPr>
      <w:r w:rsidRPr="0060225D">
        <w:rPr>
          <w:rFonts w:ascii="GHEA Grapalat" w:hAnsi="GHEA Grapalat"/>
          <w:i w:val="0"/>
          <w:color w:val="000000" w:themeColor="text1"/>
          <w:lang w:val="af-ZA"/>
        </w:rPr>
        <w:t xml:space="preserve">By decision of </w:t>
      </w:r>
      <w:r w:rsidR="003E33C0">
        <w:rPr>
          <w:rFonts w:ascii="GHEA Grapalat" w:hAnsi="GHEA Grapalat"/>
          <w:i w:val="0"/>
          <w:color w:val="000000" w:themeColor="text1"/>
          <w:lang w:val="en-US"/>
        </w:rPr>
        <w:t xml:space="preserve">September </w:t>
      </w:r>
      <w:r>
        <w:rPr>
          <w:rFonts w:ascii="GHEA Grapalat" w:hAnsi="GHEA Grapalat"/>
          <w:i w:val="0"/>
          <w:color w:val="000000" w:themeColor="text1"/>
          <w:lang w:val="af-ZA"/>
        </w:rPr>
        <w:t>2024</w:t>
      </w:r>
    </w:p>
    <w:p w:rsidR="0055550A" w:rsidRPr="00236781" w:rsidRDefault="0055550A" w:rsidP="0055550A">
      <w:pPr>
        <w:pStyle w:val="a3"/>
        <w:spacing w:line="240" w:lineRule="auto"/>
        <w:jc w:val="center"/>
        <w:rPr>
          <w:rFonts w:ascii="GHEA Grapalat" w:hAnsi="GHEA Grapalat"/>
          <w:i w:val="0"/>
          <w:color w:val="000000" w:themeColor="text1"/>
          <w:lang w:val="af-ZA"/>
        </w:rPr>
      </w:pPr>
    </w:p>
    <w:p w:rsidR="0091042F" w:rsidRPr="0033011B" w:rsidRDefault="0055550A" w:rsidP="0033011B">
      <w:pPr>
        <w:pStyle w:val="a3"/>
        <w:spacing w:line="240" w:lineRule="auto"/>
        <w:jc w:val="center"/>
        <w:rPr>
          <w:rFonts w:ascii="GHEA Grapalat" w:hAnsi="GHEA Grapalat" w:cs="Sylfaen"/>
          <w:b/>
          <w:i w:val="0"/>
          <w:sz w:val="22"/>
          <w:szCs w:val="22"/>
          <w:lang w:val="en-US"/>
        </w:rPr>
      </w:pPr>
      <w:r w:rsidRPr="00C5120A">
        <w:rPr>
          <w:rFonts w:ascii="GHEA Grapalat" w:hAnsi="GHEA Grapalat"/>
          <w:b/>
          <w:i w:val="0"/>
          <w:color w:val="000000" w:themeColor="text1"/>
          <w:lang w:val="af-ZA"/>
        </w:rPr>
        <w:t>Procedure Code:</w:t>
      </w:r>
      <w:r w:rsidR="00E569B3" w:rsidRPr="002A4DB6">
        <w:rPr>
          <w:rFonts w:ascii="Calibri" w:hAnsi="Calibri" w:cs="Calibri"/>
          <w:b/>
          <w:i w:val="0"/>
          <w:sz w:val="22"/>
          <w:szCs w:val="22"/>
          <w:lang w:val="hy-AM"/>
        </w:rPr>
        <w:t xml:space="preserve"> </w:t>
      </w:r>
      <w:r w:rsidR="0033011B">
        <w:rPr>
          <w:rFonts w:ascii="GHEA Grapalat" w:hAnsi="GHEA Grapalat"/>
          <w:b/>
          <w:i w:val="0"/>
          <w:sz w:val="22"/>
          <w:szCs w:val="22"/>
          <w:lang w:val="hy-AM"/>
        </w:rPr>
        <w:t>"</w:t>
      </w:r>
      <w:r w:rsidR="0033011B" w:rsidRPr="0033011B">
        <w:rPr>
          <w:rFonts w:ascii="GHEA Grapalat" w:hAnsi="GHEA Grapalat"/>
          <w:b/>
          <w:i w:val="0"/>
          <w:sz w:val="22"/>
          <w:szCs w:val="22"/>
          <w:lang w:val="en-US"/>
        </w:rPr>
        <w:t>RAGMDHS</w:t>
      </w:r>
      <w:r w:rsidR="0033011B">
        <w:rPr>
          <w:rFonts w:asciiTheme="minorHAnsi" w:hAnsiTheme="minorHAnsi" w:cs="Sylfaen"/>
          <w:b/>
          <w:i w:val="0"/>
          <w:sz w:val="22"/>
          <w:szCs w:val="22"/>
          <w:lang w:val="hy-AM"/>
        </w:rPr>
        <w:t xml:space="preserve"> </w:t>
      </w:r>
      <w:r w:rsidR="0033011B" w:rsidRPr="0033011B">
        <w:rPr>
          <w:rFonts w:asciiTheme="minorHAnsi" w:hAnsiTheme="minorHAnsi" w:cs="Sylfaen"/>
          <w:b/>
          <w:i w:val="0"/>
          <w:sz w:val="28"/>
          <w:szCs w:val="22"/>
          <w:lang w:val="hy-AM"/>
        </w:rPr>
        <w:t>PCAOR</w:t>
      </w:r>
      <w:r w:rsidR="0033011B" w:rsidRPr="00E65E2E">
        <w:rPr>
          <w:rFonts w:ascii="GHEA Grapalat" w:hAnsi="GHEA Grapalat" w:cs="Sylfaen"/>
          <w:b/>
          <w:i w:val="0"/>
          <w:sz w:val="22"/>
          <w:szCs w:val="22"/>
          <w:lang w:val="es-ES"/>
        </w:rPr>
        <w:t>-</w:t>
      </w:r>
      <w:r w:rsidR="0033011B">
        <w:rPr>
          <w:rFonts w:ascii="GHEA Grapalat" w:hAnsi="GHEA Grapalat" w:cs="Sylfaen"/>
          <w:b/>
          <w:i w:val="0"/>
          <w:sz w:val="22"/>
          <w:szCs w:val="22"/>
          <w:lang w:val="es-ES"/>
        </w:rPr>
        <w:t>2024/01</w:t>
      </w:r>
      <w:r w:rsidR="00F563AB" w:rsidRPr="00E65E2E">
        <w:rPr>
          <w:rFonts w:ascii="GHEA Grapalat" w:hAnsi="GHEA Grapalat"/>
          <w:b/>
          <w:i w:val="0"/>
          <w:sz w:val="22"/>
          <w:szCs w:val="22"/>
          <w:lang w:val="hy-AM"/>
        </w:rPr>
        <w:t>"</w:t>
      </w:r>
      <w:r w:rsidR="00F563AB" w:rsidRPr="004B1AE3">
        <w:rPr>
          <w:rFonts w:ascii="GHEA Grapalat" w:hAnsi="GHEA Grapalat" w:cs="Sylfaen"/>
          <w:b/>
          <w:i w:val="0"/>
          <w:sz w:val="22"/>
          <w:szCs w:val="22"/>
          <w:lang w:val="hy-AM"/>
        </w:rPr>
        <w:t xml:space="preserve">  </w:t>
      </w:r>
    </w:p>
    <w:p w:rsidR="0091042F" w:rsidRPr="005E1F72" w:rsidRDefault="0091042F" w:rsidP="00EF3662">
      <w:pPr>
        <w:pStyle w:val="a3"/>
        <w:spacing w:line="240" w:lineRule="auto"/>
        <w:rPr>
          <w:rFonts w:ascii="GHEA Grapalat" w:hAnsi="GHEA Grapalat"/>
          <w:i w:val="0"/>
          <w:lang w:val="af-ZA"/>
        </w:rPr>
      </w:pPr>
    </w:p>
    <w:p w:rsidR="0055550A" w:rsidRPr="00FD4075" w:rsidRDefault="0055550A" w:rsidP="00F563AB">
      <w:pPr>
        <w:tabs>
          <w:tab w:val="left" w:pos="7410"/>
        </w:tabs>
        <w:rPr>
          <w:rFonts w:ascii="GHEA Grapalat" w:hAnsi="GHEA Grapalat"/>
          <w:i/>
          <w:color w:val="000000" w:themeColor="text1"/>
          <w:sz w:val="20"/>
          <w:szCs w:val="20"/>
          <w:lang w:val="af-ZA"/>
        </w:rPr>
      </w:pPr>
      <w:r w:rsidRPr="00B51054">
        <w:rPr>
          <w:rFonts w:ascii="GHEA Grapalat" w:hAnsi="GHEA Grapalat"/>
          <w:color w:val="000000" w:themeColor="text1"/>
          <w:sz w:val="18"/>
          <w:szCs w:val="18"/>
          <w:lang w:val="af-ZA"/>
        </w:rPr>
        <w:t xml:space="preserve">Client: </w:t>
      </w:r>
      <w:r w:rsidR="00F563AB" w:rsidRPr="008965B8">
        <w:rPr>
          <w:rFonts w:ascii="GHEA Grapalat" w:hAnsi="GHEA Grapalat" w:cs="Sylfaen"/>
          <w:sz w:val="20"/>
          <w:szCs w:val="20"/>
          <w:lang w:val="de-DE"/>
        </w:rPr>
        <w:t xml:space="preserve">" </w:t>
      </w:r>
      <w:r w:rsidR="0033011B">
        <w:rPr>
          <w:rFonts w:ascii="GHEA Grapalat" w:hAnsi="GHEA Grapalat"/>
          <w:b/>
          <w:sz w:val="20"/>
          <w:szCs w:val="20"/>
          <w:lang w:val="hy-AM"/>
        </w:rPr>
        <w:t>H. Dzorag</w:t>
      </w:r>
      <w:r w:rsidR="0033011B">
        <w:rPr>
          <w:rFonts w:asciiTheme="minorHAnsi" w:hAnsiTheme="minorHAnsi"/>
          <w:b/>
          <w:sz w:val="20"/>
          <w:szCs w:val="20"/>
          <w:lang w:val="hy-AM"/>
        </w:rPr>
        <w:t>yugh</w:t>
      </w:r>
      <w:r w:rsidR="00DC60A9" w:rsidRPr="00DC60A9">
        <w:rPr>
          <w:rFonts w:ascii="GHEA Grapalat" w:hAnsi="GHEA Grapalat"/>
          <w:b/>
          <w:sz w:val="20"/>
          <w:szCs w:val="20"/>
          <w:lang w:val="hy-AM"/>
        </w:rPr>
        <w:t xml:space="preserve"> </w:t>
      </w:r>
      <w:r w:rsidR="00F563AB" w:rsidRPr="008965B8">
        <w:rPr>
          <w:rFonts w:ascii="GHEA Grapalat" w:hAnsi="GHEA Grapalat" w:cs="Sylfaen"/>
          <w:sz w:val="20"/>
          <w:szCs w:val="20"/>
          <w:lang w:val="hy-AM"/>
        </w:rPr>
        <w:t xml:space="preserve">, Gegharkunik Marz, RA . Elementary </w:t>
      </w:r>
      <w:r w:rsidR="00DC60A9" w:rsidRPr="00DC60A9">
        <w:rPr>
          <w:rFonts w:ascii="GHEA Grapalat" w:hAnsi="GHEA Grapalat" w:cs="Arial Armenian"/>
          <w:b/>
          <w:sz w:val="20"/>
          <w:szCs w:val="20"/>
          <w:lang w:val="nb-NO"/>
        </w:rPr>
        <w:t xml:space="preserve">school </w:t>
      </w:r>
      <w:r w:rsidR="00DC60A9" w:rsidRPr="00DC60A9">
        <w:rPr>
          <w:rFonts w:ascii="GHEA Grapalat" w:hAnsi="GHEA Grapalat"/>
          <w:b/>
          <w:sz w:val="20"/>
          <w:szCs w:val="20"/>
          <w:lang w:val="hy-AM"/>
        </w:rPr>
        <w:t>named after Ghazaryan</w:t>
      </w:r>
      <w:r w:rsidR="00F563AB" w:rsidRPr="00D2246F">
        <w:rPr>
          <w:rFonts w:ascii="GHEA Grapalat" w:hAnsi="GHEA Grapalat" w:cs="Sylfaen"/>
          <w:sz w:val="20"/>
          <w:szCs w:val="20"/>
          <w:lang w:val="hy-AM"/>
        </w:rPr>
        <w:t xml:space="preserve"> </w:t>
      </w:r>
      <w:r w:rsidR="00F563AB" w:rsidRPr="008965B8">
        <w:rPr>
          <w:rFonts w:ascii="GHEA Grapalat" w:hAnsi="GHEA Grapalat" w:cs="Sylfaen"/>
          <w:sz w:val="20"/>
          <w:szCs w:val="20"/>
          <w:lang w:val="de-DE"/>
        </w:rPr>
        <w:t xml:space="preserve">" </w:t>
      </w:r>
      <w:r w:rsidR="00F563AB" w:rsidRPr="008965B8">
        <w:rPr>
          <w:rFonts w:ascii="GHEA Grapalat" w:hAnsi="GHEA Grapalat" w:cs="Arial Armenian"/>
          <w:sz w:val="20"/>
          <w:szCs w:val="20"/>
          <w:lang w:val="fr-FR"/>
        </w:rPr>
        <w:t xml:space="preserve">SNOC </w:t>
      </w:r>
      <w:r w:rsidRPr="00B51054">
        <w:rPr>
          <w:rFonts w:ascii="GHEA Grapalat" w:hAnsi="GHEA Grapalat"/>
          <w:b/>
          <w:color w:val="000000" w:themeColor="text1"/>
          <w:sz w:val="18"/>
          <w:szCs w:val="18"/>
          <w:lang w:val="af-ZA"/>
        </w:rPr>
        <w:t>,</w:t>
      </w:r>
      <w:r w:rsidR="00F563AB" w:rsidRPr="00B51054">
        <w:rPr>
          <w:rFonts w:ascii="GHEA Grapalat" w:hAnsi="GHEA Grapalat" w:cs="Sylfaen"/>
          <w:b/>
          <w:i/>
          <w:sz w:val="18"/>
          <w:szCs w:val="18"/>
          <w:lang w:val="af-ZA"/>
        </w:rPr>
        <w:t>​</w:t>
      </w:r>
      <w:r w:rsidR="00B51054" w:rsidRPr="00B51054">
        <w:rPr>
          <w:rFonts w:ascii="GHEA Grapalat" w:hAnsi="GHEA Grapalat" w:cs="Sylfaen"/>
          <w:b/>
          <w:i/>
          <w:sz w:val="18"/>
          <w:szCs w:val="18"/>
          <w:lang w:val="hy-AM"/>
        </w:rPr>
        <w:t>​</w:t>
      </w:r>
      <w:r w:rsidRPr="00236781">
        <w:rPr>
          <w:rFonts w:ascii="GHEA Grapalat" w:hAnsi="GHEA Grapalat"/>
          <w:b/>
          <w:color w:val="000000" w:themeColor="text1"/>
          <w:lang w:val="af-ZA"/>
        </w:rPr>
        <w:t xml:space="preserve">  </w:t>
      </w:r>
      <w:r w:rsidRPr="00FD4075">
        <w:rPr>
          <w:rFonts w:ascii="GHEA Grapalat" w:hAnsi="GHEA Grapalat"/>
          <w:b/>
          <w:color w:val="000000" w:themeColor="text1"/>
          <w:sz w:val="20"/>
          <w:szCs w:val="20"/>
          <w:lang w:val="af-ZA"/>
        </w:rPr>
        <w:t xml:space="preserve">which is located in </w:t>
      </w:r>
      <w:r w:rsidR="00855188">
        <w:rPr>
          <w:rFonts w:ascii="GHEA Grapalat" w:hAnsi="GHEA Grapalat"/>
          <w:b/>
          <w:sz w:val="20"/>
          <w:szCs w:val="20"/>
          <w:lang w:val="af-ZA"/>
        </w:rPr>
        <w:t xml:space="preserve">Gegharkunik Marz of RA, c. </w:t>
      </w:r>
      <w:proofErr w:type="gramStart"/>
      <w:r w:rsidR="00855188" w:rsidRPr="0033011B">
        <w:rPr>
          <w:rFonts w:ascii="GHEA Grapalat" w:hAnsi="GHEA Grapalat"/>
          <w:b/>
          <w:sz w:val="20"/>
          <w:szCs w:val="20"/>
          <w:lang w:val="en-US"/>
        </w:rPr>
        <w:t xml:space="preserve">Dzoragyuh </w:t>
      </w:r>
      <w:r w:rsidR="0060225D" w:rsidRPr="00FD4075">
        <w:rPr>
          <w:rFonts w:ascii="GHEA Grapalat" w:hAnsi="GHEA Grapalat"/>
          <w:b/>
          <w:sz w:val="20"/>
          <w:szCs w:val="20"/>
          <w:lang w:val="af-ZA"/>
        </w:rPr>
        <w:t>,</w:t>
      </w:r>
      <w:proofErr w:type="gramEnd"/>
      <w:r w:rsidR="0060225D" w:rsidRPr="00FD4075">
        <w:rPr>
          <w:rFonts w:ascii="GHEA Grapalat" w:hAnsi="GHEA Grapalat"/>
          <w:b/>
          <w:sz w:val="20"/>
          <w:szCs w:val="20"/>
          <w:lang w:val="af-ZA"/>
        </w:rPr>
        <w:t xml:space="preserve"> </w:t>
      </w:r>
      <w:r w:rsidR="00F45A07" w:rsidRPr="00FD4075">
        <w:rPr>
          <w:rFonts w:ascii="GHEA Grapalat" w:hAnsi="GHEA Grapalat" w:cs="Arial Armenian"/>
          <w:b/>
          <w:sz w:val="20"/>
          <w:szCs w:val="20"/>
          <w:lang w:val="fr-FR"/>
        </w:rPr>
        <w:t xml:space="preserve">1 </w:t>
      </w:r>
      <w:r w:rsidR="00855188" w:rsidRPr="00855188">
        <w:rPr>
          <w:rFonts w:ascii="GHEA Grapalat" w:hAnsi="GHEA Grapalat" w:cs="Arial Armenian"/>
          <w:b/>
          <w:sz w:val="20"/>
          <w:szCs w:val="20"/>
          <w:lang w:val="af-ZA"/>
        </w:rPr>
        <w:t xml:space="preserve">2 </w:t>
      </w:r>
      <w:r w:rsidR="00855188">
        <w:rPr>
          <w:rFonts w:ascii="GHEA Grapalat" w:hAnsi="GHEA Grapalat" w:cs="Arial Armenian"/>
          <w:b/>
          <w:sz w:val="20"/>
          <w:szCs w:val="20"/>
          <w:lang w:val="fr-FR"/>
        </w:rPr>
        <w:t xml:space="preserve">str. 26 building </w:t>
      </w:r>
      <w:r w:rsidR="0060225D" w:rsidRPr="00FD4075">
        <w:rPr>
          <w:rFonts w:ascii="GHEA Grapalat" w:hAnsi="GHEA Grapalat"/>
          <w:b/>
          <w:sz w:val="20"/>
          <w:szCs w:val="20"/>
          <w:lang w:val="af-ZA"/>
        </w:rPr>
        <w:t xml:space="preserve">, </w:t>
      </w:r>
      <w:r w:rsidRPr="00FD4075">
        <w:rPr>
          <w:rFonts w:ascii="GHEA Grapalat" w:hAnsi="GHEA Grapalat"/>
          <w:color w:val="000000" w:themeColor="text1"/>
          <w:sz w:val="20"/>
          <w:szCs w:val="20"/>
          <w:lang w:val="af-ZA"/>
        </w:rPr>
        <w:t>announces a request for quotation, which is carried out in one phase.</w:t>
      </w:r>
    </w:p>
    <w:p w:rsidR="0055550A" w:rsidRPr="00236781" w:rsidRDefault="0055550A" w:rsidP="0055550A">
      <w:pPr>
        <w:pStyle w:val="a3"/>
        <w:spacing w:line="240" w:lineRule="auto"/>
        <w:ind w:firstLine="0"/>
        <w:rPr>
          <w:rFonts w:ascii="GHEA Grapalat" w:hAnsi="GHEA Grapalat"/>
          <w:i w:val="0"/>
          <w:color w:val="000000" w:themeColor="text1"/>
          <w:lang w:val="af-ZA"/>
        </w:rPr>
      </w:pPr>
      <w:r w:rsidRPr="00236781">
        <w:rPr>
          <w:rFonts w:ascii="GHEA Grapalat" w:hAnsi="GHEA Grapalat"/>
          <w:i w:val="0"/>
          <w:color w:val="000000" w:themeColor="text1"/>
          <w:lang w:val="af-ZA"/>
        </w:rPr>
        <w:tab/>
      </w:r>
      <w:bookmarkStart w:id="1" w:name="_Hlk23167417"/>
      <w:r w:rsidRPr="00236781">
        <w:rPr>
          <w:rFonts w:ascii="GHEA Grapalat" w:hAnsi="GHEA Grapalat"/>
          <w:i w:val="0"/>
          <w:color w:val="000000" w:themeColor="text1"/>
          <w:lang w:val="af-ZA"/>
        </w:rPr>
        <w:t xml:space="preserve">As a result of this procedure, </w:t>
      </w:r>
      <w:bookmarkEnd w:id="1"/>
      <w:r w:rsidRPr="00236781">
        <w:rPr>
          <w:rFonts w:ascii="GHEA Grapalat" w:hAnsi="GHEA Grapalat"/>
          <w:i w:val="0"/>
          <w:color w:val="000000" w:themeColor="text1"/>
          <w:lang w:val="hy-AM"/>
        </w:rPr>
        <w:t xml:space="preserve">the selected </w:t>
      </w:r>
      <w:r w:rsidRPr="00236781">
        <w:rPr>
          <w:rFonts w:ascii="GHEA Grapalat" w:hAnsi="GHEA Grapalat"/>
          <w:i w:val="0"/>
          <w:color w:val="000000" w:themeColor="text1"/>
          <w:lang w:val="af-ZA"/>
        </w:rPr>
        <w:t xml:space="preserve">participant will be offered to sign </w:t>
      </w:r>
      <w:r w:rsidR="003E33C0" w:rsidRPr="003E33C0">
        <w:rPr>
          <w:rFonts w:ascii="GHEA Grapalat" w:hAnsi="GHEA Grapalat"/>
          <w:b/>
          <w:i w:val="0"/>
          <w:u w:val="single"/>
          <w:lang w:val="hy-AM"/>
        </w:rPr>
        <w:t xml:space="preserve">the construction works of the laboratory </w:t>
      </w:r>
      <w:r w:rsidR="003E33C0" w:rsidRPr="003E33C0">
        <w:rPr>
          <w:rFonts w:ascii="GHEA Grapalat" w:hAnsi="GHEA Grapalat"/>
          <w:b/>
          <w:i w:val="0"/>
          <w:u w:val="single"/>
          <w:lang w:val="en-US"/>
        </w:rPr>
        <w:t>in the prescribed manner</w:t>
      </w:r>
      <w:r w:rsidR="003E33C0" w:rsidRPr="003E33C0">
        <w:rPr>
          <w:rFonts w:ascii="GHEA Grapalat" w:hAnsi="GHEA Grapalat"/>
          <w:lang w:val="af-ZA"/>
        </w:rPr>
        <w:t xml:space="preserve"> </w:t>
      </w:r>
      <w:r w:rsidRPr="00236781">
        <w:rPr>
          <w:rFonts w:ascii="GHEA Grapalat" w:hAnsi="GHEA Grapalat"/>
          <w:i w:val="0"/>
          <w:color w:val="000000" w:themeColor="text1"/>
          <w:lang w:val="af-ZA"/>
        </w:rPr>
        <w:t>contract (hereinafter - contract).</w:t>
      </w:r>
    </w:p>
    <w:p w:rsidR="004A220D" w:rsidRPr="00073BFE" w:rsidRDefault="004A220D" w:rsidP="004A220D">
      <w:pPr>
        <w:pStyle w:val="a3"/>
        <w:spacing w:line="240" w:lineRule="auto"/>
        <w:ind w:firstLine="708"/>
        <w:rPr>
          <w:rFonts w:ascii="GHEA Grapalat" w:hAnsi="GHEA Grapalat"/>
          <w:i w:val="0"/>
          <w:lang w:val="af-ZA"/>
        </w:rPr>
      </w:pPr>
      <w:r w:rsidRPr="00073BFE">
        <w:rPr>
          <w:rFonts w:ascii="GHEA Grapalat" w:hAnsi="GHEA Grapalat"/>
          <w:i w:val="0"/>
          <w:lang w:val="af-ZA"/>
        </w:rPr>
        <w:t>According to Article 7 of the RA Law "On Procurement", any person, regardless of whether he is a foreign individual, organization or stateless person, has an equal right to participate in this procedure.</w:t>
      </w:r>
    </w:p>
    <w:p w:rsidR="004A220D" w:rsidRPr="00073BFE" w:rsidRDefault="004A220D" w:rsidP="004A220D">
      <w:pPr>
        <w:ind w:firstLine="720"/>
        <w:jc w:val="both"/>
        <w:rPr>
          <w:rFonts w:ascii="GHEA Grapalat" w:hAnsi="GHEA Grapalat"/>
          <w:sz w:val="20"/>
          <w:szCs w:val="20"/>
          <w:lang w:val="af-ZA"/>
        </w:rPr>
      </w:pPr>
      <w:r w:rsidRPr="00073BFE">
        <w:rPr>
          <w:rFonts w:ascii="GHEA Grapalat" w:hAnsi="GHEA Grapalat"/>
          <w:sz w:val="20"/>
          <w:szCs w:val="20"/>
          <w:lang w:val="af-ZA"/>
        </w:rPr>
        <w:t>The conditions presented to the persons who do not have the right to participate in this procedure, as well as to the participants, are defined in the invitation to this procedure.</w:t>
      </w:r>
    </w:p>
    <w:p w:rsidR="004A220D" w:rsidRPr="00073BFE" w:rsidRDefault="004A220D" w:rsidP="004A220D">
      <w:pPr>
        <w:pStyle w:val="a3"/>
        <w:spacing w:line="240" w:lineRule="auto"/>
        <w:rPr>
          <w:rFonts w:ascii="GHEA Grapalat" w:hAnsi="GHEA Grapalat"/>
          <w:i w:val="0"/>
          <w:lang w:val="af-ZA"/>
        </w:rPr>
      </w:pPr>
      <w:r w:rsidRPr="00073BFE">
        <w:rPr>
          <w:rFonts w:ascii="GHEA Grapalat" w:hAnsi="GHEA Grapalat"/>
          <w:i w:val="0"/>
          <w:lang w:val="af-ZA"/>
        </w:rPr>
        <w:t xml:space="preserve">The selected participant is determined from the number of participants who have submitted </w:t>
      </w:r>
      <w:bookmarkStart w:id="2" w:name="_Hlk23167512"/>
      <w:r w:rsidRPr="00073BFE">
        <w:rPr>
          <w:rFonts w:ascii="GHEA Grapalat" w:hAnsi="GHEA Grapalat"/>
          <w:i w:val="0"/>
          <w:lang w:val="af-ZA"/>
        </w:rPr>
        <w:t xml:space="preserve">sufficiently evaluated </w:t>
      </w:r>
      <w:bookmarkEnd w:id="2"/>
      <w:r w:rsidRPr="00073BFE">
        <w:rPr>
          <w:rFonts w:ascii="GHEA Grapalat" w:hAnsi="GHEA Grapalat"/>
          <w:i w:val="0"/>
          <w:lang w:val="af-ZA"/>
        </w:rPr>
        <w:t>bids with non-price conditions, on the principle of giving preference to the participant who submitted the lowest price offer.</w:t>
      </w:r>
    </w:p>
    <w:p w:rsidR="004A220D" w:rsidRPr="00073BFE" w:rsidRDefault="004A220D" w:rsidP="004A220D">
      <w:pPr>
        <w:pStyle w:val="a3"/>
        <w:spacing w:line="240" w:lineRule="auto"/>
        <w:rPr>
          <w:rFonts w:ascii="GHEA Grapalat" w:hAnsi="GHEA Grapalat"/>
          <w:i w:val="0"/>
          <w:lang w:val="af-ZA"/>
        </w:rPr>
      </w:pPr>
      <w:r w:rsidRPr="00073BFE">
        <w:rPr>
          <w:rFonts w:ascii="GHEA Grapalat" w:hAnsi="GHEA Grapalat"/>
          <w:i w:val="0"/>
          <w:lang w:val="af-ZA"/>
        </w:rPr>
        <w:t xml:space="preserve">In order to receive the procedure invitation on paper, it is necessary to apply to the client before </w:t>
      </w:r>
      <w:r w:rsidR="00563884">
        <w:rPr>
          <w:rFonts w:ascii="GHEA Grapalat" w:hAnsi="GHEA Grapalat"/>
          <w:b/>
          <w:i w:val="0"/>
          <w:lang w:val="hy-AM"/>
        </w:rPr>
        <w:t>15</w:t>
      </w:r>
      <w:r w:rsidR="00563884">
        <w:rPr>
          <w:rFonts w:ascii="GHEA Grapalat" w:hAnsi="GHEA Grapalat"/>
          <w:b/>
          <w:i w:val="0"/>
          <w:lang w:val="af-ZA"/>
        </w:rPr>
        <w:t>:15</w:t>
      </w:r>
      <w:r w:rsidRPr="00073BFE">
        <w:rPr>
          <w:rFonts w:ascii="GHEA Grapalat" w:hAnsi="GHEA Grapalat"/>
          <w:b/>
          <w:i w:val="0"/>
          <w:lang w:val="af-ZA"/>
        </w:rPr>
        <w:t xml:space="preserve"> on the 7th day from the date of publication of this announcement </w:t>
      </w:r>
      <w:r w:rsidRPr="00073BFE">
        <w:rPr>
          <w:rFonts w:ascii="GHEA Grapalat" w:hAnsi="GHEA Grapalat"/>
          <w:i w:val="0"/>
          <w:lang w:val="af-ZA"/>
        </w:rPr>
        <w:t>. Moreover, in order to receive an invitation in paper form, a written application must be submitted to the client. The client provides the invitation in paper form free of charge, on the first working day after receiving such a request.</w:t>
      </w:r>
    </w:p>
    <w:p w:rsidR="004A220D" w:rsidRPr="00073BFE" w:rsidRDefault="004A220D" w:rsidP="004A220D">
      <w:pPr>
        <w:pStyle w:val="a3"/>
        <w:spacing w:line="240" w:lineRule="auto"/>
        <w:rPr>
          <w:rFonts w:ascii="GHEA Grapalat" w:hAnsi="GHEA Grapalat"/>
          <w:i w:val="0"/>
          <w:lang w:val="af-ZA"/>
        </w:rPr>
      </w:pPr>
      <w:r w:rsidRPr="00073BFE">
        <w:rPr>
          <w:rFonts w:ascii="GHEA Grapalat" w:hAnsi="GHEA Grapalat"/>
          <w:i w:val="0"/>
          <w:lang w:val="af-ZA"/>
        </w:rPr>
        <w:t>In the event of a request to issue an invitation in electronic form, the customer shall provide free of charge the issuance of the invitation in electronic form during the working day following the day of receiving the application.</w:t>
      </w:r>
    </w:p>
    <w:p w:rsidR="004A220D" w:rsidRPr="00073BFE" w:rsidRDefault="004A220D" w:rsidP="004A220D">
      <w:pPr>
        <w:pStyle w:val="a3"/>
        <w:spacing w:line="240" w:lineRule="auto"/>
        <w:rPr>
          <w:rFonts w:ascii="GHEA Grapalat" w:hAnsi="GHEA Grapalat"/>
          <w:i w:val="0"/>
          <w:lang w:val="af-ZA"/>
        </w:rPr>
      </w:pPr>
      <w:r w:rsidRPr="00073BFE">
        <w:rPr>
          <w:rFonts w:ascii="GHEA Grapalat" w:hAnsi="GHEA Grapalat"/>
          <w:i w:val="0"/>
          <w:lang w:val="af-ZA"/>
        </w:rPr>
        <w:t>Failure to receive an invitation does not limit the participant's right to participate in this procedure.</w:t>
      </w:r>
    </w:p>
    <w:p w:rsidR="004A220D" w:rsidRPr="00073BFE" w:rsidRDefault="004A220D" w:rsidP="004A220D">
      <w:pPr>
        <w:pStyle w:val="a3"/>
        <w:spacing w:line="240" w:lineRule="auto"/>
        <w:rPr>
          <w:rFonts w:ascii="GHEA Grapalat" w:hAnsi="GHEA Grapalat"/>
          <w:i w:val="0"/>
          <w:lang w:val="af-ZA"/>
        </w:rPr>
      </w:pPr>
      <w:r w:rsidRPr="00073BFE">
        <w:rPr>
          <w:rFonts w:ascii="GHEA Grapalat" w:hAnsi="GHEA Grapalat"/>
          <w:i w:val="0"/>
          <w:lang w:val="af-ZA"/>
        </w:rPr>
        <w:t>Applications for participation in this procedure must be submitted</w:t>
      </w:r>
      <w:r w:rsidRPr="00073BFE">
        <w:rPr>
          <w:rFonts w:ascii="GHEA Grapalat" w:hAnsi="GHEA Grapalat"/>
          <w:i w:val="0"/>
          <w:lang w:val="af-ZA" w:eastAsia="ru-RU"/>
        </w:rPr>
        <w:t xml:space="preserve">    </w:t>
      </w:r>
      <w:r w:rsidR="00AA2377">
        <w:rPr>
          <w:rFonts w:ascii="GHEA Grapalat" w:hAnsi="GHEA Grapalat"/>
          <w:b/>
          <w:lang w:val="af-ZA"/>
        </w:rPr>
        <w:t xml:space="preserve">RA Gegharkunik Marz, c. </w:t>
      </w:r>
      <w:proofErr w:type="gramStart"/>
      <w:r w:rsidR="0033011B">
        <w:rPr>
          <w:rFonts w:ascii="GHEA Grapalat" w:hAnsi="GHEA Grapalat"/>
          <w:b/>
          <w:lang w:val="en-US"/>
        </w:rPr>
        <w:t>Dzoragyu</w:t>
      </w:r>
      <w:r w:rsidR="0033011B">
        <w:rPr>
          <w:rFonts w:asciiTheme="minorHAnsi" w:hAnsiTheme="minorHAnsi"/>
          <w:b/>
          <w:lang w:val="hy-AM"/>
        </w:rPr>
        <w:t>gh</w:t>
      </w:r>
      <w:r w:rsidR="00AA2377" w:rsidRPr="0033011B">
        <w:rPr>
          <w:rFonts w:ascii="GHEA Grapalat" w:hAnsi="GHEA Grapalat"/>
          <w:b/>
          <w:lang w:val="en-US"/>
        </w:rPr>
        <w:t xml:space="preserve"> </w:t>
      </w:r>
      <w:r w:rsidR="00F563AB" w:rsidRPr="00FD4075">
        <w:rPr>
          <w:rFonts w:ascii="GHEA Grapalat" w:hAnsi="GHEA Grapalat"/>
          <w:b/>
          <w:lang w:val="af-ZA"/>
        </w:rPr>
        <w:t>,</w:t>
      </w:r>
      <w:proofErr w:type="gramEnd"/>
      <w:r w:rsidR="00F563AB" w:rsidRPr="00FD4075">
        <w:rPr>
          <w:rFonts w:ascii="GHEA Grapalat" w:hAnsi="GHEA Grapalat"/>
          <w:b/>
          <w:lang w:val="af-ZA"/>
        </w:rPr>
        <w:t xml:space="preserve"> </w:t>
      </w:r>
      <w:r w:rsidR="00F563AB" w:rsidRPr="00FD4075">
        <w:rPr>
          <w:rFonts w:ascii="GHEA Grapalat" w:hAnsi="GHEA Grapalat" w:cs="Arial Armenian"/>
          <w:b/>
          <w:lang w:val="fr-FR"/>
        </w:rPr>
        <w:t xml:space="preserve">1 </w:t>
      </w:r>
      <w:r w:rsidR="00AA2377" w:rsidRPr="00AA2377">
        <w:rPr>
          <w:rFonts w:ascii="GHEA Grapalat" w:hAnsi="GHEA Grapalat" w:cs="Arial Armenian"/>
          <w:b/>
          <w:lang w:val="af-ZA"/>
        </w:rPr>
        <w:t xml:space="preserve">2 </w:t>
      </w:r>
      <w:r w:rsidR="00AA2377">
        <w:rPr>
          <w:rFonts w:ascii="GHEA Grapalat" w:hAnsi="GHEA Grapalat" w:cs="Arial Armenian"/>
          <w:b/>
          <w:lang w:val="fr-FR"/>
        </w:rPr>
        <w:t xml:space="preserve">str. 26 building </w:t>
      </w:r>
      <w:r w:rsidR="00F563AB" w:rsidRPr="00073BFE">
        <w:rPr>
          <w:rFonts w:ascii="GHEA Grapalat" w:hAnsi="GHEA Grapalat"/>
          <w:i w:val="0"/>
          <w:lang w:val="af-ZA"/>
        </w:rPr>
        <w:t>,</w:t>
      </w:r>
    </w:p>
    <w:p w:rsidR="004A220D" w:rsidRPr="00073BFE" w:rsidRDefault="004A220D" w:rsidP="004A220D">
      <w:pPr>
        <w:pStyle w:val="a3"/>
        <w:spacing w:line="240" w:lineRule="auto"/>
        <w:rPr>
          <w:rFonts w:ascii="GHEA Grapalat" w:hAnsi="GHEA Grapalat"/>
          <w:i w:val="0"/>
          <w:lang w:val="af-ZA"/>
        </w:rPr>
      </w:pPr>
      <w:r w:rsidRPr="00073BFE">
        <w:rPr>
          <w:rFonts w:ascii="GHEA Grapalat" w:hAnsi="GHEA Grapalat"/>
          <w:i w:val="0"/>
          <w:sz w:val="16"/>
          <w:szCs w:val="16"/>
          <w:lang w:val="af-ZA"/>
        </w:rPr>
        <w:t>(customer's address)</w:t>
      </w:r>
    </w:p>
    <w:p w:rsidR="004A220D" w:rsidRPr="00073BFE" w:rsidRDefault="004A220D" w:rsidP="004A220D">
      <w:pPr>
        <w:pStyle w:val="a3"/>
        <w:spacing w:line="240" w:lineRule="auto"/>
        <w:ind w:firstLine="0"/>
        <w:rPr>
          <w:rFonts w:ascii="GHEA Grapalat" w:hAnsi="GHEA Grapalat"/>
          <w:i w:val="0"/>
          <w:lang w:val="af-ZA"/>
        </w:rPr>
      </w:pPr>
      <w:r w:rsidRPr="00073BFE">
        <w:rPr>
          <w:rFonts w:ascii="GHEA Grapalat" w:hAnsi="GHEA Grapalat"/>
          <w:i w:val="0"/>
          <w:lang w:val="af-ZA"/>
        </w:rPr>
        <w:t>in documentary form</w:t>
      </w:r>
      <w:r w:rsidRPr="00073BFE">
        <w:rPr>
          <w:rFonts w:ascii="GHEA Grapalat" w:hAnsi="GHEA Grapalat"/>
          <w:i w:val="0"/>
          <w:lang w:val="af-ZA" w:eastAsia="ru-RU"/>
        </w:rPr>
        <w:t xml:space="preserve"> until </w:t>
      </w:r>
      <w:r w:rsidR="00563884">
        <w:rPr>
          <w:rFonts w:ascii="GHEA Grapalat" w:hAnsi="GHEA Grapalat"/>
          <w:i w:val="0"/>
          <w:sz w:val="18"/>
          <w:szCs w:val="18"/>
          <w:lang w:val="hy-AM"/>
        </w:rPr>
        <w:t>15</w:t>
      </w:r>
      <w:r w:rsidR="00563884">
        <w:rPr>
          <w:rFonts w:ascii="GHEA Grapalat" w:hAnsi="GHEA Grapalat"/>
          <w:i w:val="0"/>
          <w:sz w:val="18"/>
          <w:szCs w:val="18"/>
          <w:lang w:val="af-ZA"/>
        </w:rPr>
        <w:t>:15</w:t>
      </w:r>
      <w:r>
        <w:rPr>
          <w:rFonts w:ascii="GHEA Grapalat" w:hAnsi="GHEA Grapalat"/>
          <w:i w:val="0"/>
          <w:sz w:val="18"/>
          <w:szCs w:val="18"/>
          <w:lang w:val="af-ZA"/>
        </w:rPr>
        <w:t xml:space="preserve"> </w:t>
      </w:r>
      <w:r w:rsidRPr="00073BFE">
        <w:rPr>
          <w:rFonts w:ascii="GHEA Grapalat" w:hAnsi="GHEA Grapalat"/>
          <w:i w:val="0"/>
          <w:lang w:val="af-ZA"/>
        </w:rPr>
        <w:t xml:space="preserve">on the </w:t>
      </w:r>
      <w:r w:rsidR="00563884">
        <w:rPr>
          <w:rFonts w:ascii="GHEA Grapalat" w:hAnsi="GHEA Grapalat"/>
          <w:i w:val="0"/>
          <w:lang w:val="hy-AM"/>
        </w:rPr>
        <w:t>7</w:t>
      </w:r>
      <w:r w:rsidRPr="00073BFE">
        <w:rPr>
          <w:rFonts w:ascii="GHEA Grapalat" w:hAnsi="GHEA Grapalat"/>
          <w:i w:val="0"/>
          <w:lang w:val="af-ZA"/>
        </w:rPr>
        <w:t>th day from the date of publication of this announcement . In addition to Armenian, applications can also be submitted in English or Russian.</w:t>
      </w:r>
    </w:p>
    <w:p w:rsidR="004A220D" w:rsidRPr="00073BFE" w:rsidRDefault="004A220D" w:rsidP="004A220D">
      <w:pPr>
        <w:pStyle w:val="a3"/>
        <w:spacing w:line="240" w:lineRule="auto"/>
        <w:ind w:firstLine="708"/>
        <w:rPr>
          <w:rFonts w:ascii="GHEA Grapalat" w:hAnsi="GHEA Grapalat"/>
          <w:b/>
          <w:i w:val="0"/>
          <w:lang w:val="af-ZA"/>
        </w:rPr>
      </w:pPr>
      <w:r w:rsidRPr="00073BFE">
        <w:rPr>
          <w:rFonts w:ascii="GHEA Grapalat" w:hAnsi="GHEA Grapalat"/>
          <w:i w:val="0"/>
          <w:lang w:val="af-ZA"/>
        </w:rPr>
        <w:t xml:space="preserve">The opening of bids will take place </w:t>
      </w:r>
      <w:r w:rsidR="00B51054" w:rsidRPr="00073BFE">
        <w:rPr>
          <w:rFonts w:ascii="GHEA Grapalat" w:hAnsi="GHEA Grapalat"/>
          <w:b/>
          <w:i w:val="0"/>
          <w:lang w:val="af-ZA"/>
        </w:rPr>
        <w:t xml:space="preserve">in Gegharkunik Marz, RA </w:t>
      </w:r>
      <w:r w:rsidR="00B51054" w:rsidRPr="00FD0706">
        <w:rPr>
          <w:rFonts w:ascii="GHEA Grapalat" w:hAnsi="GHEA Grapalat"/>
          <w:b/>
          <w:lang w:val="af-ZA"/>
        </w:rPr>
        <w:t xml:space="preserve">. </w:t>
      </w:r>
      <w:proofErr w:type="gramStart"/>
      <w:r w:rsidR="00AA2377" w:rsidRPr="0033011B">
        <w:rPr>
          <w:rFonts w:ascii="GHEA Grapalat" w:hAnsi="GHEA Grapalat"/>
          <w:b/>
          <w:lang w:val="en-US"/>
        </w:rPr>
        <w:t xml:space="preserve">Dzoragyh </w:t>
      </w:r>
      <w:r w:rsidR="00F563AB" w:rsidRPr="00FD4075">
        <w:rPr>
          <w:rFonts w:ascii="GHEA Grapalat" w:hAnsi="GHEA Grapalat"/>
          <w:b/>
          <w:lang w:val="af-ZA"/>
        </w:rPr>
        <w:t>,</w:t>
      </w:r>
      <w:proofErr w:type="gramEnd"/>
      <w:r w:rsidR="00F563AB" w:rsidRPr="00FD4075">
        <w:rPr>
          <w:rFonts w:ascii="GHEA Grapalat" w:hAnsi="GHEA Grapalat" w:cs="Arial Armenian"/>
          <w:b/>
          <w:lang w:val="fr-FR"/>
        </w:rPr>
        <w:t xml:space="preserve"> </w:t>
      </w:r>
      <w:r w:rsidR="00AA2377" w:rsidRPr="00AA2377">
        <w:rPr>
          <w:rFonts w:ascii="GHEA Grapalat" w:hAnsi="GHEA Grapalat" w:cs="Arial Armenian"/>
          <w:b/>
          <w:lang w:val="af-ZA"/>
        </w:rPr>
        <w:t xml:space="preserve">12 </w:t>
      </w:r>
      <w:r w:rsidR="00AA2377">
        <w:rPr>
          <w:rFonts w:ascii="GHEA Grapalat" w:hAnsi="GHEA Grapalat" w:cs="Arial Armenian"/>
          <w:b/>
          <w:lang w:val="fr-FR"/>
        </w:rPr>
        <w:t>str. 26 buildings</w:t>
      </w:r>
      <w:r w:rsidR="00F563AB" w:rsidRPr="00073BFE">
        <w:rPr>
          <w:rFonts w:ascii="GHEA Grapalat" w:hAnsi="GHEA Grapalat"/>
          <w:i w:val="0"/>
          <w:lang w:val="af-ZA"/>
        </w:rPr>
        <w:t xml:space="preserve"> </w:t>
      </w:r>
      <w:r w:rsidR="00B51054">
        <w:rPr>
          <w:rFonts w:ascii="GHEA Grapalat" w:hAnsi="GHEA Grapalat"/>
          <w:b/>
          <w:i w:val="0"/>
          <w:lang w:val="af-ZA"/>
        </w:rPr>
        <w:t>at the address "September" "</w:t>
      </w:r>
      <w:r w:rsidR="00743484" w:rsidRPr="00743484">
        <w:rPr>
          <w:rFonts w:ascii="GHEA Grapalat" w:hAnsi="GHEA Grapalat"/>
          <w:b/>
          <w:i w:val="0"/>
          <w:lang w:val="en-US"/>
        </w:rPr>
        <w:t>26</w:t>
      </w:r>
      <w:r w:rsidR="00743484">
        <w:rPr>
          <w:rFonts w:ascii="GHEA Grapalat" w:hAnsi="GHEA Grapalat"/>
          <w:b/>
          <w:i w:val="0"/>
          <w:lang w:val="af-ZA"/>
        </w:rPr>
        <w:t xml:space="preserve">" at </w:t>
      </w:r>
      <w:r w:rsidR="00563884">
        <w:rPr>
          <w:rFonts w:ascii="GHEA Grapalat" w:hAnsi="GHEA Grapalat"/>
          <w:b/>
          <w:i w:val="0"/>
          <w:lang w:val="hy-AM"/>
        </w:rPr>
        <w:t>15</w:t>
      </w:r>
      <w:r w:rsidR="00563884">
        <w:rPr>
          <w:rFonts w:ascii="GHEA Grapalat" w:hAnsi="GHEA Grapalat"/>
          <w:b/>
          <w:i w:val="0"/>
          <w:lang w:val="af-ZA"/>
        </w:rPr>
        <w:t>:15</w:t>
      </w:r>
      <w:r w:rsidR="00B51054">
        <w:rPr>
          <w:rFonts w:ascii="GHEA Grapalat" w:hAnsi="GHEA Grapalat"/>
          <w:b/>
          <w:i w:val="0"/>
          <w:lang w:val="af-ZA"/>
        </w:rPr>
        <w:t>.</w:t>
      </w:r>
    </w:p>
    <w:p w:rsidR="004A220D" w:rsidRPr="00073BFE" w:rsidRDefault="004A220D" w:rsidP="004A220D">
      <w:pPr>
        <w:pStyle w:val="a3"/>
        <w:spacing w:line="240" w:lineRule="auto"/>
        <w:ind w:firstLine="708"/>
        <w:rPr>
          <w:rFonts w:ascii="GHEA Grapalat" w:hAnsi="GHEA Grapalat"/>
          <w:i w:val="0"/>
          <w:lang w:val="af-ZA"/>
        </w:rPr>
      </w:pPr>
    </w:p>
    <w:p w:rsidR="004A220D" w:rsidRPr="00073BFE" w:rsidRDefault="004A220D" w:rsidP="004A220D">
      <w:pPr>
        <w:pStyle w:val="a3"/>
        <w:spacing w:line="240" w:lineRule="auto"/>
        <w:rPr>
          <w:rFonts w:ascii="GHEA Grapalat" w:hAnsi="GHEA Grapalat"/>
          <w:i w:val="0"/>
          <w:lang w:val="af-ZA"/>
        </w:rPr>
      </w:pPr>
      <w:r w:rsidRPr="00073BFE">
        <w:rPr>
          <w:rFonts w:ascii="GHEA Grapalat" w:hAnsi="GHEA Grapalat"/>
          <w:i w:val="0"/>
          <w:lang w:val="af-ZA"/>
        </w:rPr>
        <w:t>Complaints regarding this procedure should be submitted to the person who examines complaints related to purchases: c. Yerevan, Melik-Adamyan str. 1 address. The appeal is carried out according to the procedure specified in the invitation to this tender. In order to file a complaint, a fee of AMD 30,000 (thirty thousand) is required, which must be transferred to the treasury account number "900008000482" opened in the name of the Ministry of Finance of the Republic of Armenia.</w:t>
      </w:r>
    </w:p>
    <w:p w:rsidR="004A220D" w:rsidRPr="00073BFE" w:rsidRDefault="004A220D" w:rsidP="004A220D">
      <w:pPr>
        <w:pStyle w:val="a3"/>
        <w:spacing w:line="240" w:lineRule="auto"/>
        <w:rPr>
          <w:rFonts w:ascii="GHEA Grapalat" w:hAnsi="GHEA Grapalat"/>
          <w:i w:val="0"/>
          <w:lang w:val="af-ZA"/>
        </w:rPr>
      </w:pPr>
      <w:r w:rsidRPr="00073BFE">
        <w:rPr>
          <w:rFonts w:ascii="GHEA Grapalat" w:hAnsi="GHEA Grapalat"/>
          <w:i w:val="0"/>
          <w:lang w:val="af-ZA"/>
        </w:rPr>
        <w:t xml:space="preserve">To get additional information related to this statement, you can contact the secretary of the evaluation committee </w:t>
      </w:r>
      <w:r w:rsidRPr="00073BFE">
        <w:rPr>
          <w:rFonts w:ascii="GHEA Grapalat" w:hAnsi="GHEA Grapalat"/>
          <w:b/>
          <w:i w:val="0"/>
          <w:lang w:val="af-ZA"/>
        </w:rPr>
        <w:t xml:space="preserve">, </w:t>
      </w:r>
      <w:r w:rsidRPr="00073BFE">
        <w:rPr>
          <w:rFonts w:ascii="GHEA Grapalat" w:hAnsi="GHEA Grapalat"/>
          <w:b/>
          <w:i w:val="0"/>
          <w:u w:val="single"/>
          <w:lang w:val="af-ZA"/>
        </w:rPr>
        <w:t xml:space="preserve">Gohar </w:t>
      </w:r>
      <w:r w:rsidRPr="00073BFE">
        <w:rPr>
          <w:rFonts w:ascii="GHEA Grapalat" w:hAnsi="GHEA Grapalat"/>
          <w:i w:val="0"/>
          <w:lang w:val="af-ZA"/>
        </w:rPr>
        <w:t>Avetisyan</w:t>
      </w:r>
    </w:p>
    <w:p w:rsidR="004A220D" w:rsidRPr="00073BFE" w:rsidRDefault="004A220D" w:rsidP="004A220D">
      <w:pPr>
        <w:pStyle w:val="a3"/>
        <w:spacing w:line="240" w:lineRule="auto"/>
        <w:ind w:firstLine="0"/>
        <w:rPr>
          <w:rFonts w:ascii="GHEA Grapalat" w:hAnsi="GHEA Grapalat"/>
          <w:i w:val="0"/>
          <w:lang w:val="af-ZA"/>
        </w:rPr>
      </w:pPr>
      <w:r w:rsidRPr="00073BFE">
        <w:rPr>
          <w:rFonts w:ascii="GHEA Grapalat" w:hAnsi="GHEA Grapalat"/>
          <w:i w:val="0"/>
          <w:lang w:val="af-ZA"/>
        </w:rPr>
        <w:tab/>
      </w:r>
      <w:r w:rsidRPr="00073BFE">
        <w:rPr>
          <w:rFonts w:ascii="GHEA Grapalat" w:hAnsi="GHEA Grapalat"/>
          <w:i w:val="0"/>
          <w:lang w:val="af-ZA"/>
        </w:rPr>
        <w:tab/>
      </w:r>
      <w:r w:rsidRPr="00073BFE">
        <w:rPr>
          <w:rFonts w:ascii="GHEA Grapalat" w:hAnsi="GHEA Grapalat"/>
          <w:i w:val="0"/>
          <w:lang w:val="af-ZA"/>
        </w:rPr>
        <w:tab/>
      </w:r>
      <w:r w:rsidRPr="00073BFE">
        <w:rPr>
          <w:rFonts w:ascii="GHEA Grapalat" w:hAnsi="GHEA Grapalat"/>
          <w:i w:val="0"/>
          <w:lang w:val="af-ZA"/>
        </w:rPr>
        <w:tab/>
      </w:r>
      <w:r w:rsidRPr="00073BFE">
        <w:rPr>
          <w:rFonts w:ascii="GHEA Grapalat" w:hAnsi="GHEA Grapalat"/>
          <w:i w:val="0"/>
          <w:lang w:val="af-ZA"/>
        </w:rPr>
        <w:tab/>
        <w:t xml:space="preserve">             </w:t>
      </w:r>
      <w:r w:rsidRPr="00073BFE">
        <w:rPr>
          <w:rFonts w:ascii="GHEA Grapalat" w:hAnsi="GHEA Grapalat"/>
          <w:i w:val="0"/>
          <w:sz w:val="16"/>
          <w:szCs w:val="16"/>
          <w:lang w:val="af-ZA"/>
        </w:rPr>
        <w:t>name, surname</w:t>
      </w:r>
    </w:p>
    <w:p w:rsidR="004A220D" w:rsidRPr="00F91C77" w:rsidRDefault="004A220D" w:rsidP="004A220D">
      <w:pPr>
        <w:pStyle w:val="a3"/>
        <w:spacing w:line="240" w:lineRule="auto"/>
        <w:rPr>
          <w:rFonts w:ascii="GHEA Grapalat" w:hAnsi="GHEA Grapalat"/>
          <w:i w:val="0"/>
          <w:u w:val="single"/>
          <w:lang w:val="af-ZA"/>
        </w:rPr>
      </w:pPr>
      <w:r w:rsidRPr="00073BFE">
        <w:rPr>
          <w:rFonts w:ascii="GHEA Grapalat" w:hAnsi="GHEA Grapalat"/>
          <w:i w:val="0"/>
          <w:lang w:val="af-ZA"/>
        </w:rPr>
        <w:t xml:space="preserve">Phone </w:t>
      </w:r>
      <w:r w:rsidR="00F91C77">
        <w:rPr>
          <w:rFonts w:ascii="GHEA Grapalat" w:hAnsi="GHEA Grapalat"/>
          <w:i w:val="0"/>
          <w:u w:val="single"/>
          <w:lang w:val="af-ZA"/>
        </w:rPr>
        <w:t>: 094265591</w:t>
      </w:r>
    </w:p>
    <w:p w:rsidR="004A220D" w:rsidRPr="00073BFE" w:rsidRDefault="004A220D" w:rsidP="004A220D">
      <w:pPr>
        <w:pStyle w:val="a3"/>
        <w:spacing w:line="240" w:lineRule="auto"/>
        <w:rPr>
          <w:rFonts w:ascii="GHEA Grapalat" w:hAnsi="GHEA Grapalat"/>
          <w:i w:val="0"/>
          <w:lang w:val="af-ZA"/>
        </w:rPr>
      </w:pPr>
    </w:p>
    <w:p w:rsidR="004A220D" w:rsidRPr="00F91C77" w:rsidRDefault="004A220D" w:rsidP="004A220D">
      <w:pPr>
        <w:pStyle w:val="a3"/>
        <w:spacing w:line="240" w:lineRule="auto"/>
        <w:rPr>
          <w:rFonts w:ascii="GHEA Grapalat" w:hAnsi="GHEA Grapalat"/>
          <w:i w:val="0"/>
          <w:u w:val="single"/>
          <w:lang w:val="af-ZA"/>
        </w:rPr>
      </w:pPr>
      <w:r w:rsidRPr="00073BFE">
        <w:rPr>
          <w:rFonts w:ascii="GHEA Grapalat" w:hAnsi="GHEA Grapalat"/>
          <w:i w:val="0"/>
          <w:lang w:val="af-ZA"/>
        </w:rPr>
        <w:lastRenderedPageBreak/>
        <w:t xml:space="preserve">Email Email: </w:t>
      </w:r>
      <w:r w:rsidR="00F91C77" w:rsidRPr="00F91C77">
        <w:rPr>
          <w:rFonts w:ascii="GHEA Grapalat" w:hAnsi="GHEA Grapalat"/>
          <w:i w:val="0"/>
          <w:u w:val="single"/>
          <w:lang w:val="af-ZA"/>
        </w:rPr>
        <w:t>dzoragyugh1@schools.am</w:t>
      </w:r>
    </w:p>
    <w:p w:rsidR="004A220D" w:rsidRPr="00073BFE" w:rsidRDefault="004A220D" w:rsidP="004A220D">
      <w:pPr>
        <w:pStyle w:val="a3"/>
        <w:spacing w:line="240" w:lineRule="auto"/>
        <w:rPr>
          <w:rFonts w:ascii="GHEA Grapalat" w:hAnsi="GHEA Grapalat"/>
          <w:i w:val="0"/>
          <w:lang w:val="af-ZA"/>
        </w:rPr>
      </w:pPr>
    </w:p>
    <w:p w:rsidR="004A220D" w:rsidRPr="00073BFE" w:rsidRDefault="004A220D" w:rsidP="004A220D">
      <w:pPr>
        <w:pStyle w:val="a3"/>
        <w:spacing w:line="240" w:lineRule="auto"/>
        <w:rPr>
          <w:rFonts w:ascii="GHEA Grapalat" w:hAnsi="GHEA Grapalat"/>
          <w:i w:val="0"/>
          <w:lang w:val="af-ZA"/>
        </w:rPr>
      </w:pPr>
    </w:p>
    <w:p w:rsidR="00B51054" w:rsidRPr="00656345" w:rsidRDefault="00B51054" w:rsidP="00B51054">
      <w:pPr>
        <w:tabs>
          <w:tab w:val="left" w:pos="720"/>
          <w:tab w:val="left" w:pos="1440"/>
          <w:tab w:val="left" w:pos="8865"/>
        </w:tabs>
        <w:jc w:val="both"/>
        <w:rPr>
          <w:rFonts w:ascii="GHEA Grapalat" w:hAnsi="GHEA Grapalat" w:cs="Sylfaen"/>
          <w:b/>
          <w:i/>
          <w:sz w:val="20"/>
          <w:lang w:val="hy-AM"/>
        </w:rPr>
      </w:pPr>
    </w:p>
    <w:p w:rsidR="00B852CC" w:rsidRPr="002A4DB6" w:rsidRDefault="00B852CC" w:rsidP="00B852CC">
      <w:pPr>
        <w:tabs>
          <w:tab w:val="left" w:pos="7410"/>
        </w:tabs>
        <w:jc w:val="center"/>
        <w:rPr>
          <w:rFonts w:ascii="Calibri" w:hAnsi="Calibri" w:cs="Calibri"/>
          <w:b/>
          <w:sz w:val="20"/>
          <w:szCs w:val="20"/>
          <w:lang w:val="fr-FR"/>
        </w:rPr>
      </w:pPr>
      <w:r w:rsidRPr="002A4DB6">
        <w:rPr>
          <w:rFonts w:ascii="Calibri" w:hAnsi="Calibri" w:cs="Calibri"/>
          <w:b/>
          <w:i/>
          <w:sz w:val="20"/>
          <w:szCs w:val="20"/>
          <w:lang w:val="hy-AM"/>
        </w:rPr>
        <w:t xml:space="preserve">" </w:t>
      </w:r>
      <w:r w:rsidR="0033011B">
        <w:rPr>
          <w:rFonts w:ascii="GHEA Grapalat" w:hAnsi="GHEA Grapalat"/>
          <w:b/>
          <w:sz w:val="20"/>
          <w:szCs w:val="20"/>
          <w:lang w:val="hy-AM"/>
        </w:rPr>
        <w:t>H. of Dzorag</w:t>
      </w:r>
      <w:r w:rsidR="0033011B">
        <w:rPr>
          <w:rFonts w:asciiTheme="minorHAnsi" w:hAnsiTheme="minorHAnsi"/>
          <w:b/>
          <w:sz w:val="20"/>
          <w:szCs w:val="20"/>
          <w:lang w:val="hy-AM"/>
        </w:rPr>
        <w:t>yugh</w:t>
      </w:r>
      <w:r w:rsidR="00DC60A9" w:rsidRPr="00DC60A9">
        <w:rPr>
          <w:rFonts w:ascii="GHEA Grapalat" w:hAnsi="GHEA Grapalat"/>
          <w:b/>
          <w:sz w:val="20"/>
          <w:szCs w:val="20"/>
          <w:lang w:val="hy-AM"/>
        </w:rPr>
        <w:t xml:space="preserve">, </w:t>
      </w:r>
      <w:r w:rsidRPr="00B852CC">
        <w:rPr>
          <w:rFonts w:ascii="Calibri" w:hAnsi="Calibri" w:cs="Calibri"/>
          <w:b/>
          <w:sz w:val="20"/>
          <w:szCs w:val="20"/>
          <w:lang w:val="hy-AM"/>
        </w:rPr>
        <w:t xml:space="preserve">Gegharkunik marz, RA. Elementary </w:t>
      </w:r>
      <w:r w:rsidR="00DC60A9" w:rsidRPr="00DC60A9">
        <w:rPr>
          <w:rFonts w:ascii="GHEA Grapalat" w:hAnsi="GHEA Grapalat" w:cs="Arial Armenian"/>
          <w:b/>
          <w:sz w:val="20"/>
          <w:szCs w:val="20"/>
          <w:lang w:val="nb-NO"/>
        </w:rPr>
        <w:t xml:space="preserve">school </w:t>
      </w:r>
      <w:r w:rsidR="00DC60A9" w:rsidRPr="00DC60A9">
        <w:rPr>
          <w:rFonts w:ascii="GHEA Grapalat" w:hAnsi="GHEA Grapalat"/>
          <w:b/>
          <w:sz w:val="20"/>
          <w:szCs w:val="20"/>
          <w:lang w:val="hy-AM"/>
        </w:rPr>
        <w:t xml:space="preserve">named after Ghazaryan </w:t>
      </w:r>
      <w:r w:rsidR="00DC60A9" w:rsidRPr="008965B8">
        <w:rPr>
          <w:rFonts w:ascii="GHEA Grapalat" w:hAnsi="GHEA Grapalat" w:cs="Sylfaen"/>
          <w:sz w:val="20"/>
          <w:szCs w:val="20"/>
          <w:lang w:val="de-DE"/>
        </w:rPr>
        <w:t xml:space="preserve">» </w:t>
      </w:r>
      <w:r w:rsidR="00F563AB" w:rsidRPr="008965B8">
        <w:rPr>
          <w:rFonts w:ascii="GHEA Grapalat" w:hAnsi="GHEA Grapalat" w:cs="Arial Armenian"/>
          <w:sz w:val="20"/>
          <w:szCs w:val="20"/>
          <w:lang w:val="fr-FR"/>
        </w:rPr>
        <w:t>SNOC</w:t>
      </w:r>
    </w:p>
    <w:p w:rsidR="00FC36EC" w:rsidRPr="003A4D9F" w:rsidRDefault="00FC36EC" w:rsidP="00FC36EC">
      <w:pPr>
        <w:pStyle w:val="a3"/>
        <w:spacing w:line="240" w:lineRule="auto"/>
        <w:ind w:firstLine="0"/>
        <w:jc w:val="center"/>
        <w:rPr>
          <w:rFonts w:ascii="GHEA Grapalat" w:hAnsi="GHEA Grapalat"/>
          <w:b/>
          <w:lang w:val="af-ZA"/>
        </w:rPr>
      </w:pPr>
      <w:r w:rsidRPr="003A4D9F">
        <w:rPr>
          <w:rFonts w:ascii="GHEA Grapalat" w:hAnsi="GHEA Grapalat"/>
          <w:b/>
          <w:lang w:val="af-ZA"/>
        </w:rPr>
        <w:t>The procurement process is organized by the RA Law "On Procurement".</w:t>
      </w:r>
    </w:p>
    <w:p w:rsidR="0055550A" w:rsidRPr="00236781" w:rsidRDefault="00FC36EC" w:rsidP="00FC36EC">
      <w:pPr>
        <w:pStyle w:val="a3"/>
        <w:spacing w:line="240" w:lineRule="auto"/>
        <w:rPr>
          <w:rFonts w:ascii="GHEA Grapalat" w:hAnsi="GHEA Grapalat"/>
          <w:i w:val="0"/>
          <w:color w:val="000000" w:themeColor="text1"/>
          <w:lang w:val="af-ZA"/>
        </w:rPr>
      </w:pPr>
      <w:r w:rsidRPr="003A4D9F">
        <w:rPr>
          <w:rFonts w:ascii="GHEA Grapalat" w:hAnsi="GHEA Grapalat"/>
          <w:b/>
          <w:lang w:val="af-ZA"/>
        </w:rPr>
        <w:t>According to Article 15, Part 6</w:t>
      </w:r>
    </w:p>
    <w:p w:rsidR="0055550A" w:rsidRPr="00236781" w:rsidRDefault="0055550A" w:rsidP="0055550A">
      <w:pPr>
        <w:pStyle w:val="a3"/>
        <w:spacing w:line="240" w:lineRule="auto"/>
        <w:rPr>
          <w:rFonts w:ascii="GHEA Grapalat" w:hAnsi="GHEA Grapalat"/>
          <w:i w:val="0"/>
          <w:color w:val="000000" w:themeColor="text1"/>
          <w:lang w:val="af-ZA"/>
        </w:rPr>
      </w:pPr>
    </w:p>
    <w:p w:rsidR="00754697" w:rsidRPr="0055550A" w:rsidRDefault="00754697" w:rsidP="00EF3662">
      <w:pPr>
        <w:pStyle w:val="31"/>
        <w:spacing w:after="240" w:line="240" w:lineRule="auto"/>
        <w:ind w:firstLine="709"/>
        <w:rPr>
          <w:rFonts w:ascii="GHEA Grapalat" w:hAnsi="GHEA Grapalat" w:cs="Sylfaen"/>
          <w:b/>
          <w:lang w:val="af-ZA"/>
        </w:rPr>
      </w:pPr>
    </w:p>
    <w:p w:rsidR="0055550A" w:rsidRPr="00236781" w:rsidRDefault="0055550A" w:rsidP="0055550A">
      <w:pPr>
        <w:pStyle w:val="aa"/>
        <w:spacing w:after="0"/>
        <w:ind w:firstLine="567"/>
        <w:jc w:val="right"/>
        <w:rPr>
          <w:rFonts w:ascii="GHEA Grapalat" w:hAnsi="GHEA Grapalat" w:cs="Sylfaen"/>
          <w:i/>
          <w:color w:val="000000" w:themeColor="text1"/>
          <w:sz w:val="20"/>
          <w:szCs w:val="20"/>
          <w:lang w:val="af-ZA"/>
        </w:rPr>
      </w:pPr>
      <w:r w:rsidRPr="00236781">
        <w:rPr>
          <w:rFonts w:ascii="GHEA Grapalat" w:hAnsi="GHEA Grapalat" w:cs="Sylfaen"/>
          <w:i/>
          <w:color w:val="000000" w:themeColor="text1"/>
          <w:sz w:val="20"/>
          <w:szCs w:val="20"/>
        </w:rPr>
        <w:t>Confirmed</w:t>
      </w:r>
      <w:r w:rsidRPr="00236781">
        <w:rPr>
          <w:rFonts w:ascii="GHEA Grapalat" w:hAnsi="GHEA Grapalat" w:cs="Times Armenian"/>
          <w:i/>
          <w:color w:val="000000" w:themeColor="text1"/>
          <w:sz w:val="20"/>
          <w:szCs w:val="20"/>
          <w:lang w:val="af-ZA"/>
        </w:rPr>
        <w:t xml:space="preserve"> </w:t>
      </w:r>
      <w:r w:rsidRPr="00236781">
        <w:rPr>
          <w:rFonts w:ascii="GHEA Grapalat" w:hAnsi="GHEA Grapalat" w:cs="Sylfaen"/>
          <w:i/>
          <w:color w:val="000000" w:themeColor="text1"/>
          <w:sz w:val="20"/>
          <w:szCs w:val="20"/>
        </w:rPr>
        <w:t>is</w:t>
      </w:r>
    </w:p>
    <w:p w:rsidR="0055550A" w:rsidRPr="00236781" w:rsidRDefault="00F563AB" w:rsidP="0055550A">
      <w:pPr>
        <w:pStyle w:val="aa"/>
        <w:spacing w:after="0"/>
        <w:ind w:firstLine="567"/>
        <w:jc w:val="right"/>
        <w:rPr>
          <w:rFonts w:ascii="GHEA Grapalat" w:hAnsi="GHEA Grapalat" w:cs="Sylfaen"/>
          <w:i/>
          <w:color w:val="000000" w:themeColor="text1"/>
          <w:sz w:val="20"/>
          <w:szCs w:val="20"/>
          <w:lang w:val="af-ZA"/>
        </w:rPr>
      </w:pPr>
      <w:r w:rsidRPr="00E65E2E">
        <w:rPr>
          <w:rFonts w:ascii="GHEA Grapalat" w:hAnsi="GHEA Grapalat"/>
          <w:b/>
          <w:i/>
          <w:sz w:val="22"/>
          <w:szCs w:val="22"/>
          <w:lang w:val="hy-AM"/>
        </w:rPr>
        <w:t xml:space="preserve">" </w:t>
      </w:r>
      <w:r w:rsidR="001A79E0">
        <w:rPr>
          <w:rFonts w:ascii="GHEA Grapalat" w:hAnsi="GHEA Grapalat" w:cs="Sylfaen"/>
          <w:b/>
          <w:i/>
          <w:sz w:val="22"/>
          <w:szCs w:val="22"/>
          <w:lang w:val="es-ES"/>
        </w:rPr>
        <w:t xml:space="preserve">RAGM </w:t>
      </w:r>
      <w:r w:rsidR="001A79E0" w:rsidRPr="0033011B">
        <w:rPr>
          <w:rFonts w:ascii="GHEA Grapalat" w:hAnsi="GHEA Grapalat" w:cs="Sylfaen"/>
          <w:b/>
          <w:i/>
          <w:sz w:val="22"/>
          <w:szCs w:val="22"/>
          <w:lang w:val="en-US"/>
        </w:rPr>
        <w:t xml:space="preserve">DZHD </w:t>
      </w:r>
      <w:r>
        <w:rPr>
          <w:rFonts w:ascii="GHEA Grapalat" w:hAnsi="GHEA Grapalat" w:cs="Sylfaen"/>
          <w:b/>
          <w:i/>
          <w:sz w:val="22"/>
          <w:szCs w:val="22"/>
          <w:lang w:val="es-ES"/>
        </w:rPr>
        <w:t xml:space="preserve">-GHASHZB-2024/01 </w:t>
      </w:r>
      <w:r w:rsidRPr="00E65E2E">
        <w:rPr>
          <w:rFonts w:ascii="GHEA Grapalat" w:hAnsi="GHEA Grapalat"/>
          <w:b/>
          <w:i/>
          <w:sz w:val="22"/>
          <w:szCs w:val="22"/>
          <w:lang w:val="hy-AM"/>
        </w:rPr>
        <w:t>"</w:t>
      </w:r>
      <w:r w:rsidRPr="004B1AE3">
        <w:rPr>
          <w:rFonts w:ascii="GHEA Grapalat" w:hAnsi="GHEA Grapalat" w:cs="Sylfaen"/>
          <w:b/>
          <w:i/>
          <w:sz w:val="22"/>
          <w:szCs w:val="22"/>
          <w:lang w:val="hy-AM"/>
        </w:rPr>
        <w:t xml:space="preserve">  </w:t>
      </w:r>
      <w:r w:rsidR="0055550A" w:rsidRPr="00236781">
        <w:rPr>
          <w:rFonts w:ascii="GHEA Grapalat" w:hAnsi="GHEA Grapalat" w:cs="Sylfaen"/>
          <w:i/>
          <w:color w:val="000000" w:themeColor="text1"/>
          <w:sz w:val="20"/>
          <w:szCs w:val="20"/>
          <w:lang w:val="hy-AM"/>
        </w:rPr>
        <w:t xml:space="preserve">cover with </w:t>
      </w:r>
      <w:r w:rsidR="0055550A" w:rsidRPr="00236781">
        <w:rPr>
          <w:rFonts w:ascii="GHEA Grapalat" w:hAnsi="GHEA Grapalat" w:cs="Times Armenian"/>
          <w:i/>
          <w:color w:val="000000" w:themeColor="text1"/>
          <w:sz w:val="20"/>
          <w:szCs w:val="20"/>
          <w:lang w:val="hy-AM"/>
        </w:rPr>
        <w:t>g</w:t>
      </w:r>
      <w:r w:rsidR="0055550A" w:rsidRPr="00236781">
        <w:rPr>
          <w:rFonts w:ascii="GHEA Grapalat" w:hAnsi="GHEA Grapalat" w:cs="Times Armenian"/>
          <w:i/>
          <w:color w:val="000000" w:themeColor="text1"/>
          <w:sz w:val="20"/>
          <w:szCs w:val="20"/>
          <w:lang w:val="af-ZA"/>
        </w:rPr>
        <w:t xml:space="preserve"> </w:t>
      </w:r>
    </w:p>
    <w:p w:rsidR="0055550A" w:rsidRPr="00C5120A" w:rsidRDefault="0055550A" w:rsidP="0055550A">
      <w:pPr>
        <w:pStyle w:val="aa"/>
        <w:spacing w:after="0"/>
        <w:ind w:firstLine="567"/>
        <w:jc w:val="right"/>
        <w:rPr>
          <w:rFonts w:ascii="GHEA Grapalat" w:hAnsi="GHEA Grapalat" w:cs="Sylfaen"/>
          <w:i/>
          <w:color w:val="000000" w:themeColor="text1"/>
          <w:sz w:val="20"/>
          <w:szCs w:val="20"/>
          <w:lang w:val="hy-AM"/>
        </w:rPr>
      </w:pPr>
      <w:r w:rsidRPr="00236781">
        <w:rPr>
          <w:rFonts w:ascii="GHEA Grapalat" w:hAnsi="GHEA Grapalat" w:cs="Sylfaen"/>
          <w:i/>
          <w:color w:val="000000" w:themeColor="text1"/>
          <w:sz w:val="20"/>
          <w:szCs w:val="20"/>
          <w:lang w:val="hy-AM"/>
        </w:rPr>
        <w:t>Quotation:</w:t>
      </w:r>
      <w:r w:rsidRPr="00236781">
        <w:rPr>
          <w:rFonts w:ascii="GHEA Grapalat" w:hAnsi="GHEA Grapalat" w:cs="Sylfaen"/>
          <w:i/>
          <w:color w:val="000000" w:themeColor="text1"/>
          <w:sz w:val="20"/>
          <w:szCs w:val="20"/>
          <w:lang w:val="af-ZA"/>
        </w:rPr>
        <w:t xml:space="preserve"> </w:t>
      </w:r>
      <w:r w:rsidRPr="00236781">
        <w:rPr>
          <w:rFonts w:ascii="GHEA Grapalat" w:hAnsi="GHEA Grapalat" w:cs="Sylfaen"/>
          <w:i/>
          <w:color w:val="000000" w:themeColor="text1"/>
          <w:sz w:val="20"/>
          <w:szCs w:val="20"/>
          <w:lang w:val="hy-AM"/>
        </w:rPr>
        <w:t>of inquiry</w:t>
      </w:r>
      <w:r w:rsidRPr="00236781">
        <w:rPr>
          <w:rFonts w:ascii="GHEA Grapalat" w:hAnsi="GHEA Grapalat" w:cs="Times Armenian"/>
          <w:i/>
          <w:color w:val="000000" w:themeColor="text1"/>
          <w:sz w:val="20"/>
          <w:szCs w:val="20"/>
          <w:lang w:val="af-ZA"/>
        </w:rPr>
        <w:t xml:space="preserve"> </w:t>
      </w:r>
      <w:r w:rsidRPr="00C5120A">
        <w:rPr>
          <w:rFonts w:ascii="GHEA Grapalat" w:hAnsi="GHEA Grapalat" w:cs="Sylfaen"/>
          <w:i/>
          <w:color w:val="000000" w:themeColor="text1"/>
          <w:sz w:val="20"/>
          <w:szCs w:val="20"/>
          <w:lang w:val="hy-AM"/>
        </w:rPr>
        <w:t>evaluation committee</w:t>
      </w:r>
    </w:p>
    <w:p w:rsidR="0055550A" w:rsidRPr="00236781" w:rsidRDefault="0055550A" w:rsidP="00C5120A">
      <w:pPr>
        <w:pStyle w:val="aa"/>
        <w:spacing w:after="0"/>
        <w:ind w:firstLine="567"/>
        <w:jc w:val="right"/>
        <w:rPr>
          <w:rFonts w:ascii="GHEA Grapalat" w:hAnsi="GHEA Grapalat"/>
          <w:i/>
          <w:color w:val="000000" w:themeColor="text1"/>
          <w:sz w:val="20"/>
          <w:szCs w:val="20"/>
          <w:lang w:val="af-ZA"/>
        </w:rPr>
      </w:pPr>
      <w:r w:rsidRPr="00C5120A">
        <w:rPr>
          <w:rFonts w:ascii="GHEA Grapalat" w:hAnsi="GHEA Grapalat" w:cs="Sylfaen"/>
          <w:i/>
          <w:color w:val="000000" w:themeColor="text1"/>
          <w:sz w:val="20"/>
          <w:szCs w:val="20"/>
          <w:lang w:val="hy-AM"/>
        </w:rPr>
        <w:t>By the decision of September 2024</w:t>
      </w:r>
    </w:p>
    <w:p w:rsidR="0055550A" w:rsidRPr="00236781" w:rsidRDefault="0055550A" w:rsidP="0055550A">
      <w:pPr>
        <w:pStyle w:val="aa"/>
        <w:ind w:right="-7" w:firstLine="567"/>
        <w:jc w:val="center"/>
        <w:rPr>
          <w:rFonts w:ascii="GHEA Grapalat" w:hAnsi="GHEA Grapalat"/>
          <w:color w:val="000000" w:themeColor="text1"/>
          <w:lang w:val="af-ZA"/>
        </w:rPr>
      </w:pPr>
    </w:p>
    <w:p w:rsidR="0055550A" w:rsidRPr="00236781" w:rsidRDefault="0055550A" w:rsidP="0055550A">
      <w:pPr>
        <w:pStyle w:val="aa"/>
        <w:ind w:right="-7" w:firstLine="567"/>
        <w:jc w:val="center"/>
        <w:rPr>
          <w:rFonts w:ascii="GHEA Grapalat" w:hAnsi="GHEA Grapalat"/>
          <w:color w:val="000000" w:themeColor="text1"/>
          <w:lang w:val="af-ZA"/>
        </w:rPr>
      </w:pPr>
    </w:p>
    <w:p w:rsidR="0055550A" w:rsidRPr="00236781" w:rsidRDefault="0055550A" w:rsidP="0055550A">
      <w:pPr>
        <w:pStyle w:val="aa"/>
        <w:ind w:right="-7" w:firstLine="567"/>
        <w:jc w:val="center"/>
        <w:rPr>
          <w:rFonts w:ascii="GHEA Grapalat" w:hAnsi="GHEA Grapalat"/>
          <w:color w:val="000000" w:themeColor="text1"/>
          <w:lang w:val="af-ZA"/>
        </w:rPr>
      </w:pPr>
    </w:p>
    <w:p w:rsidR="0055550A" w:rsidRPr="00236781" w:rsidRDefault="0055550A" w:rsidP="0055550A">
      <w:pPr>
        <w:pStyle w:val="aa"/>
        <w:ind w:right="-7" w:firstLine="567"/>
        <w:jc w:val="center"/>
        <w:rPr>
          <w:rFonts w:ascii="GHEA Grapalat" w:hAnsi="GHEA Grapalat"/>
          <w:color w:val="000000" w:themeColor="text1"/>
          <w:lang w:val="af-ZA"/>
        </w:rPr>
      </w:pPr>
    </w:p>
    <w:p w:rsidR="0055550A" w:rsidRPr="00236781" w:rsidRDefault="0055550A" w:rsidP="0055550A">
      <w:pPr>
        <w:pStyle w:val="aa"/>
        <w:ind w:right="-7" w:firstLine="567"/>
        <w:jc w:val="center"/>
        <w:rPr>
          <w:rFonts w:ascii="GHEA Grapalat" w:hAnsi="GHEA Grapalat"/>
          <w:color w:val="000000" w:themeColor="text1"/>
          <w:lang w:val="af-ZA"/>
        </w:rPr>
      </w:pPr>
    </w:p>
    <w:p w:rsidR="00B852CC" w:rsidRPr="00F563AB" w:rsidRDefault="00F563AB" w:rsidP="00B852CC">
      <w:pPr>
        <w:tabs>
          <w:tab w:val="left" w:pos="7410"/>
        </w:tabs>
        <w:jc w:val="center"/>
        <w:rPr>
          <w:rFonts w:ascii="Calibri" w:hAnsi="Calibri" w:cs="Calibri"/>
          <w:b/>
          <w:i/>
          <w:lang w:val="fr-FR"/>
        </w:rPr>
      </w:pPr>
      <w:r w:rsidRPr="00F563AB">
        <w:rPr>
          <w:rFonts w:ascii="GHEA Grapalat" w:hAnsi="GHEA Grapalat" w:cs="Sylfaen"/>
          <w:b/>
          <w:i/>
          <w:sz w:val="20"/>
          <w:szCs w:val="20"/>
          <w:lang w:val="de-DE"/>
        </w:rPr>
        <w:t xml:space="preserve">" </w:t>
      </w:r>
      <w:r w:rsidR="00DC60A9" w:rsidRPr="00860AB0">
        <w:rPr>
          <w:rFonts w:ascii="GHEA Grapalat" w:hAnsi="GHEA Grapalat"/>
          <w:b/>
          <w:lang w:val="hy-AM"/>
        </w:rPr>
        <w:t xml:space="preserve">H. of </w:t>
      </w:r>
      <w:r w:rsidR="003509C1" w:rsidRPr="003509C1">
        <w:rPr>
          <w:rFonts w:ascii="GHEA Grapalat" w:hAnsi="GHEA Grapalat"/>
          <w:b/>
          <w:sz w:val="26"/>
          <w:szCs w:val="20"/>
          <w:lang w:val="hy-AM"/>
        </w:rPr>
        <w:t>Dzorag</w:t>
      </w:r>
      <w:r w:rsidR="003509C1" w:rsidRPr="003509C1">
        <w:rPr>
          <w:rFonts w:asciiTheme="minorHAnsi" w:hAnsiTheme="minorHAnsi"/>
          <w:b/>
          <w:sz w:val="28"/>
          <w:szCs w:val="20"/>
          <w:lang w:val="hy-AM"/>
        </w:rPr>
        <w:t>yugh</w:t>
      </w:r>
      <w:r w:rsidR="00DC60A9" w:rsidRPr="00860AB0">
        <w:rPr>
          <w:rFonts w:ascii="GHEA Grapalat" w:hAnsi="GHEA Grapalat"/>
          <w:b/>
          <w:lang w:val="hy-AM"/>
        </w:rPr>
        <w:t xml:space="preserve">, </w:t>
      </w:r>
      <w:r w:rsidRPr="00F563AB">
        <w:rPr>
          <w:rFonts w:ascii="GHEA Grapalat" w:hAnsi="GHEA Grapalat" w:cs="Sylfaen"/>
          <w:b/>
          <w:i/>
          <w:sz w:val="20"/>
          <w:szCs w:val="20"/>
          <w:lang w:val="hy-AM"/>
        </w:rPr>
        <w:t xml:space="preserve">Gegharkunik marz, RA Elementary </w:t>
      </w:r>
      <w:r w:rsidR="00DC60A9">
        <w:rPr>
          <w:rFonts w:ascii="GHEA Grapalat" w:hAnsi="GHEA Grapalat" w:cs="Arial Armenian"/>
          <w:b/>
          <w:lang w:val="nb-NO"/>
        </w:rPr>
        <w:t xml:space="preserve">school </w:t>
      </w:r>
      <w:r w:rsidR="00DC60A9" w:rsidRPr="00860AB0">
        <w:rPr>
          <w:rFonts w:ascii="GHEA Grapalat" w:hAnsi="GHEA Grapalat"/>
          <w:b/>
          <w:lang w:val="hy-AM"/>
        </w:rPr>
        <w:t xml:space="preserve">named after Ghazaryan </w:t>
      </w:r>
      <w:r w:rsidR="00DC60A9" w:rsidRPr="00F563AB">
        <w:rPr>
          <w:rFonts w:ascii="GHEA Grapalat" w:hAnsi="GHEA Grapalat" w:cs="Sylfaen"/>
          <w:b/>
          <w:i/>
          <w:sz w:val="20"/>
          <w:szCs w:val="20"/>
          <w:lang w:val="de-DE"/>
        </w:rPr>
        <w:t xml:space="preserve">» </w:t>
      </w:r>
      <w:r w:rsidRPr="00F563AB">
        <w:rPr>
          <w:rFonts w:ascii="GHEA Grapalat" w:hAnsi="GHEA Grapalat" w:cs="Arial Armenian"/>
          <w:b/>
          <w:i/>
          <w:sz w:val="20"/>
          <w:szCs w:val="20"/>
          <w:lang w:val="fr-FR"/>
        </w:rPr>
        <w:t>SNOC</w:t>
      </w:r>
    </w:p>
    <w:p w:rsidR="00067C2E" w:rsidRPr="00073BFE" w:rsidRDefault="00067C2E" w:rsidP="00067C2E">
      <w:pPr>
        <w:pStyle w:val="aa"/>
        <w:tabs>
          <w:tab w:val="left" w:pos="5968"/>
        </w:tabs>
        <w:ind w:right="-7" w:firstLine="567"/>
        <w:rPr>
          <w:rFonts w:ascii="GHEA Grapalat" w:hAnsi="GHEA Grapalat"/>
          <w:lang w:val="af-ZA"/>
        </w:rPr>
      </w:pPr>
      <w:r w:rsidRPr="00073BFE">
        <w:rPr>
          <w:rFonts w:ascii="GHEA Grapalat" w:hAnsi="GHEA Grapalat"/>
          <w:lang w:val="af-ZA"/>
        </w:rPr>
        <w:tab/>
      </w:r>
    </w:p>
    <w:p w:rsidR="00C5120A" w:rsidRPr="00B31C5B" w:rsidRDefault="00C5120A" w:rsidP="00C5120A">
      <w:pPr>
        <w:pStyle w:val="aa"/>
        <w:tabs>
          <w:tab w:val="left" w:pos="5968"/>
        </w:tabs>
        <w:ind w:right="-7" w:firstLine="567"/>
        <w:rPr>
          <w:rFonts w:ascii="GHEA Grapalat" w:hAnsi="GHEA Grapalat"/>
          <w:lang w:val="af-ZA"/>
        </w:rPr>
      </w:pPr>
      <w:r w:rsidRPr="00B31C5B">
        <w:rPr>
          <w:rFonts w:ascii="GHEA Grapalat" w:hAnsi="GHEA Grapalat"/>
          <w:lang w:val="af-ZA"/>
        </w:rPr>
        <w:tab/>
      </w:r>
    </w:p>
    <w:p w:rsidR="00C5120A" w:rsidRPr="00B31C5B" w:rsidRDefault="00C5120A" w:rsidP="00C5120A">
      <w:pPr>
        <w:pStyle w:val="aa"/>
        <w:ind w:right="-7" w:firstLine="567"/>
        <w:jc w:val="center"/>
        <w:rPr>
          <w:rFonts w:ascii="GHEA Grapalat" w:hAnsi="GHEA Grapalat"/>
          <w:lang w:val="af-ZA"/>
        </w:rPr>
      </w:pPr>
    </w:p>
    <w:p w:rsidR="00C5120A" w:rsidRPr="00B31C5B" w:rsidRDefault="00C5120A" w:rsidP="00C5120A">
      <w:pPr>
        <w:pStyle w:val="aa"/>
        <w:ind w:right="-7" w:firstLine="567"/>
        <w:jc w:val="center"/>
        <w:rPr>
          <w:rFonts w:ascii="GHEA Grapalat" w:hAnsi="GHEA Grapalat"/>
          <w:lang w:val="af-ZA"/>
        </w:rPr>
      </w:pPr>
    </w:p>
    <w:p w:rsidR="00C5120A" w:rsidRPr="00B31C5B" w:rsidRDefault="00C5120A" w:rsidP="00C5120A">
      <w:pPr>
        <w:pStyle w:val="aa"/>
        <w:ind w:right="-7" w:firstLine="567"/>
        <w:jc w:val="center"/>
        <w:rPr>
          <w:rFonts w:ascii="GHEA Grapalat" w:hAnsi="GHEA Grapalat" w:cs="Sylfaen"/>
          <w:b/>
          <w:lang w:val="af-ZA"/>
        </w:rPr>
      </w:pPr>
      <w:r w:rsidRPr="00B31C5B">
        <w:rPr>
          <w:rFonts w:ascii="GHEA Grapalat" w:hAnsi="GHEA Grapalat" w:cs="Sylfaen"/>
          <w:b/>
        </w:rPr>
        <w:t>Q:</w:t>
      </w:r>
      <w:r w:rsidRPr="00B31C5B">
        <w:rPr>
          <w:rFonts w:ascii="GHEA Grapalat" w:hAnsi="GHEA Grapalat" w:cs="Times Armenian"/>
          <w:b/>
          <w:lang w:val="af-ZA"/>
        </w:rPr>
        <w:t xml:space="preserve"> </w:t>
      </w:r>
      <w:r w:rsidRPr="00B31C5B">
        <w:rPr>
          <w:rFonts w:ascii="GHEA Grapalat" w:hAnsi="GHEA Grapalat" w:cs="Sylfaen"/>
          <w:b/>
        </w:rPr>
        <w:t>R:</w:t>
      </w:r>
      <w:r w:rsidRPr="00B31C5B">
        <w:rPr>
          <w:rFonts w:ascii="GHEA Grapalat" w:hAnsi="GHEA Grapalat" w:cs="Times Armenian"/>
          <w:b/>
          <w:lang w:val="af-ZA"/>
        </w:rPr>
        <w:t xml:space="preserve"> </w:t>
      </w:r>
      <w:r w:rsidRPr="00B31C5B">
        <w:rPr>
          <w:rFonts w:ascii="GHEA Grapalat" w:hAnsi="GHEA Grapalat" w:cs="Sylfaen"/>
          <w:b/>
        </w:rPr>
        <w:t>A:</w:t>
      </w:r>
      <w:r w:rsidRPr="00B31C5B">
        <w:rPr>
          <w:rFonts w:ascii="GHEA Grapalat" w:hAnsi="GHEA Grapalat" w:cs="Times Armenian"/>
          <w:b/>
          <w:lang w:val="af-ZA"/>
        </w:rPr>
        <w:t xml:space="preserve"> </w:t>
      </w:r>
      <w:r w:rsidRPr="00B31C5B">
        <w:rPr>
          <w:rFonts w:ascii="GHEA Grapalat" w:hAnsi="GHEA Grapalat" w:cs="Sylfaen"/>
          <w:b/>
        </w:rPr>
        <w:t>V:</w:t>
      </w:r>
      <w:r w:rsidRPr="00B31C5B">
        <w:rPr>
          <w:rFonts w:ascii="GHEA Grapalat" w:hAnsi="GHEA Grapalat" w:cs="Times Armenian"/>
          <w:b/>
          <w:lang w:val="af-ZA"/>
        </w:rPr>
        <w:t xml:space="preserve"> </w:t>
      </w:r>
      <w:r w:rsidRPr="00B31C5B">
        <w:rPr>
          <w:rFonts w:ascii="GHEA Grapalat" w:hAnsi="GHEA Grapalat" w:cs="Sylfaen"/>
          <w:b/>
        </w:rPr>
        <w:t>E:</w:t>
      </w:r>
      <w:r w:rsidRPr="00B31C5B">
        <w:rPr>
          <w:rFonts w:ascii="GHEA Grapalat" w:hAnsi="GHEA Grapalat" w:cs="Times Armenian"/>
          <w:b/>
          <w:lang w:val="af-ZA"/>
        </w:rPr>
        <w:t xml:space="preserve"> </w:t>
      </w:r>
      <w:r w:rsidRPr="00B31C5B">
        <w:rPr>
          <w:rFonts w:ascii="GHEA Grapalat" w:hAnsi="GHEA Grapalat" w:cs="Sylfaen"/>
          <w:b/>
        </w:rPr>
        <w:t>R:</w:t>
      </w:r>
    </w:p>
    <w:p w:rsidR="00C5120A" w:rsidRPr="00B31C5B" w:rsidRDefault="00C5120A" w:rsidP="00C5120A">
      <w:pPr>
        <w:pStyle w:val="aa"/>
        <w:ind w:right="-7" w:firstLine="567"/>
        <w:jc w:val="center"/>
        <w:rPr>
          <w:rFonts w:ascii="GHEA Grapalat" w:hAnsi="GHEA Grapalat" w:cs="Sylfaen"/>
          <w:b/>
          <w:lang w:val="af-ZA"/>
        </w:rPr>
      </w:pPr>
    </w:p>
    <w:p w:rsidR="00C5120A" w:rsidRPr="00EC2BA2" w:rsidRDefault="00C5120A" w:rsidP="00C5120A">
      <w:pPr>
        <w:pStyle w:val="aa"/>
        <w:ind w:right="-7" w:firstLine="567"/>
        <w:jc w:val="center"/>
        <w:rPr>
          <w:rFonts w:ascii="GHEA Grapalat" w:hAnsi="GHEA Grapalat"/>
          <w:b/>
          <w:lang w:val="af-ZA"/>
        </w:rPr>
      </w:pPr>
    </w:p>
    <w:p w:rsidR="001A2241" w:rsidRPr="00F563AB" w:rsidRDefault="00F563AB" w:rsidP="001A2241">
      <w:pPr>
        <w:pStyle w:val="aa"/>
        <w:tabs>
          <w:tab w:val="left" w:pos="5968"/>
        </w:tabs>
        <w:ind w:right="-7" w:firstLine="567"/>
        <w:rPr>
          <w:rFonts w:ascii="GHEA Grapalat" w:hAnsi="GHEA Grapalat"/>
          <w:b/>
          <w:lang w:val="af-ZA"/>
        </w:rPr>
      </w:pPr>
      <w:r w:rsidRPr="00F563AB">
        <w:rPr>
          <w:rFonts w:ascii="GHEA Grapalat" w:hAnsi="GHEA Grapalat" w:cs="Sylfaen"/>
          <w:b/>
          <w:lang w:val="de-DE"/>
        </w:rPr>
        <w:t xml:space="preserve">" </w:t>
      </w:r>
      <w:r w:rsidR="00DC60A9" w:rsidRPr="00860AB0">
        <w:rPr>
          <w:rFonts w:ascii="GHEA Grapalat" w:hAnsi="GHEA Grapalat"/>
          <w:b/>
          <w:lang w:val="hy-AM"/>
        </w:rPr>
        <w:t xml:space="preserve">H. of </w:t>
      </w:r>
      <w:r w:rsidR="002C07BE" w:rsidRPr="002C07BE">
        <w:rPr>
          <w:rFonts w:ascii="GHEA Grapalat" w:hAnsi="GHEA Grapalat"/>
          <w:b/>
          <w:szCs w:val="20"/>
          <w:lang w:val="hy-AM"/>
        </w:rPr>
        <w:t>Dzorag</w:t>
      </w:r>
      <w:r w:rsidR="002C07BE" w:rsidRPr="002C07BE">
        <w:rPr>
          <w:rFonts w:asciiTheme="minorHAnsi" w:hAnsiTheme="minorHAnsi"/>
          <w:b/>
          <w:szCs w:val="20"/>
          <w:lang w:val="hy-AM"/>
        </w:rPr>
        <w:t>yugh</w:t>
      </w:r>
      <w:r w:rsidR="00DC60A9" w:rsidRPr="002C07BE">
        <w:rPr>
          <w:rFonts w:ascii="GHEA Grapalat" w:hAnsi="GHEA Grapalat"/>
          <w:b/>
          <w:sz w:val="28"/>
          <w:lang w:val="hy-AM"/>
        </w:rPr>
        <w:t>,</w:t>
      </w:r>
      <w:r w:rsidR="00DC60A9" w:rsidRPr="00860AB0">
        <w:rPr>
          <w:rFonts w:ascii="GHEA Grapalat" w:hAnsi="GHEA Grapalat"/>
          <w:b/>
          <w:lang w:val="hy-AM"/>
        </w:rPr>
        <w:t xml:space="preserve"> </w:t>
      </w:r>
      <w:r w:rsidRPr="00F563AB">
        <w:rPr>
          <w:rFonts w:ascii="GHEA Grapalat" w:hAnsi="GHEA Grapalat" w:cs="Sylfaen"/>
          <w:b/>
          <w:lang w:val="hy-AM"/>
        </w:rPr>
        <w:t xml:space="preserve">Gegharkunik marz, RA Elementary </w:t>
      </w:r>
      <w:r w:rsidR="00DC60A9">
        <w:rPr>
          <w:rFonts w:ascii="GHEA Grapalat" w:hAnsi="GHEA Grapalat" w:cs="Arial Armenian"/>
          <w:b/>
          <w:lang w:val="nb-NO"/>
        </w:rPr>
        <w:t xml:space="preserve">school </w:t>
      </w:r>
      <w:r w:rsidR="00DC60A9" w:rsidRPr="00860AB0">
        <w:rPr>
          <w:rFonts w:ascii="GHEA Grapalat" w:hAnsi="GHEA Grapalat"/>
          <w:b/>
          <w:lang w:val="hy-AM"/>
        </w:rPr>
        <w:t>named after Ghazaryan</w:t>
      </w:r>
      <w:r w:rsidR="00DC60A9" w:rsidRPr="00F563AB">
        <w:rPr>
          <w:rFonts w:ascii="GHEA Grapalat" w:hAnsi="GHEA Grapalat" w:cs="Sylfaen"/>
          <w:b/>
          <w:lang w:val="hy-AM"/>
        </w:rPr>
        <w:t xml:space="preserve">  </w:t>
      </w:r>
      <w:r w:rsidRPr="00F563AB">
        <w:rPr>
          <w:rFonts w:ascii="GHEA Grapalat" w:hAnsi="GHEA Grapalat" w:cs="Sylfaen"/>
          <w:b/>
          <w:lang w:val="de-DE"/>
        </w:rPr>
        <w:t xml:space="preserve">" </w:t>
      </w:r>
      <w:r>
        <w:rPr>
          <w:rFonts w:ascii="GHEA Grapalat" w:hAnsi="GHEA Grapalat"/>
          <w:b/>
          <w:lang w:val="af-ZA"/>
        </w:rPr>
        <w:t xml:space="preserve">of </w:t>
      </w:r>
      <w:r w:rsidR="001A2241" w:rsidRPr="00F563AB">
        <w:rPr>
          <w:rFonts w:ascii="GHEA Grapalat" w:hAnsi="GHEA Grapalat"/>
          <w:b/>
          <w:lang w:val="af-ZA"/>
        </w:rPr>
        <w:tab/>
      </w:r>
      <w:r w:rsidRPr="00F563AB">
        <w:rPr>
          <w:rFonts w:ascii="GHEA Grapalat" w:hAnsi="GHEA Grapalat" w:cs="Arial Armenian"/>
          <w:b/>
          <w:lang w:val="fr-FR"/>
        </w:rPr>
        <w:t>SNOC</w:t>
      </w:r>
    </w:p>
    <w:p w:rsidR="0055550A" w:rsidRPr="00C5120A" w:rsidRDefault="00C5120A" w:rsidP="00C5120A">
      <w:pPr>
        <w:pStyle w:val="aa"/>
        <w:ind w:right="-7"/>
        <w:jc w:val="center"/>
        <w:rPr>
          <w:rFonts w:ascii="GHEA Grapalat" w:hAnsi="GHEA Grapalat"/>
          <w:b/>
          <w:lang w:val="af-ZA"/>
        </w:rPr>
      </w:pPr>
      <w:r w:rsidRPr="0033011B">
        <w:rPr>
          <w:rFonts w:ascii="GHEA Grapalat" w:hAnsi="GHEA Grapalat"/>
          <w:b/>
          <w:lang w:val="en-US"/>
        </w:rPr>
        <w:t>NEEDS</w:t>
      </w:r>
      <w:r w:rsidRPr="00C5120A">
        <w:rPr>
          <w:rFonts w:ascii="GHEA Grapalat" w:hAnsi="GHEA Grapalat"/>
          <w:b/>
          <w:lang w:val="af-ZA"/>
        </w:rPr>
        <w:t xml:space="preserve"> </w:t>
      </w:r>
      <w:r w:rsidRPr="0033011B">
        <w:rPr>
          <w:rFonts w:ascii="GHEA Grapalat" w:hAnsi="GHEA Grapalat"/>
          <w:b/>
          <w:lang w:val="en-US"/>
        </w:rPr>
        <w:t xml:space="preserve">FOR PERFORMING </w:t>
      </w:r>
      <w:r w:rsidR="0055550A" w:rsidRPr="00C5120A">
        <w:rPr>
          <w:rFonts w:ascii="GHEA Grapalat" w:hAnsi="GHEA Grapalat"/>
          <w:b/>
          <w:lang w:val="af-ZA"/>
        </w:rPr>
        <w:t xml:space="preserve">LABORATORY CONSTRUCTION WORKS WITH A </w:t>
      </w:r>
      <w:r w:rsidR="0055550A" w:rsidRPr="0033011B">
        <w:rPr>
          <w:rFonts w:ascii="GHEA Grapalat" w:hAnsi="GHEA Grapalat"/>
          <w:b/>
          <w:lang w:val="en-US"/>
        </w:rPr>
        <w:t>FLOOR</w:t>
      </w:r>
      <w:r w:rsidR="0055550A" w:rsidRPr="00C5120A">
        <w:rPr>
          <w:rFonts w:ascii="GHEA Grapalat" w:hAnsi="GHEA Grapalat"/>
          <w:b/>
          <w:lang w:val="af-ZA"/>
        </w:rPr>
        <w:t xml:space="preserve"> </w:t>
      </w:r>
      <w:r w:rsidR="0055550A" w:rsidRPr="0033011B">
        <w:rPr>
          <w:rFonts w:ascii="GHEA Grapalat" w:hAnsi="GHEA Grapalat"/>
          <w:b/>
          <w:lang w:val="en-US"/>
        </w:rPr>
        <w:t>ANNOUNCED</w:t>
      </w:r>
      <w:r w:rsidR="0055550A" w:rsidRPr="00C5120A">
        <w:rPr>
          <w:rFonts w:ascii="GHEA Grapalat" w:hAnsi="GHEA Grapalat"/>
          <w:b/>
          <w:lang w:val="af-ZA"/>
        </w:rPr>
        <w:t xml:space="preserve"> </w:t>
      </w:r>
      <w:r w:rsidR="0055550A" w:rsidRPr="0033011B">
        <w:rPr>
          <w:rFonts w:ascii="GHEA Grapalat" w:hAnsi="GHEA Grapalat"/>
          <w:b/>
          <w:lang w:val="en-US"/>
        </w:rPr>
        <w:t>RATING:</w:t>
      </w:r>
      <w:r w:rsidR="0055550A" w:rsidRPr="00C5120A">
        <w:rPr>
          <w:rFonts w:ascii="GHEA Grapalat" w:hAnsi="GHEA Grapalat"/>
          <w:b/>
          <w:lang w:val="af-ZA"/>
        </w:rPr>
        <w:t xml:space="preserve"> </w:t>
      </w:r>
      <w:r w:rsidR="0055550A" w:rsidRPr="0033011B">
        <w:rPr>
          <w:rFonts w:ascii="GHEA Grapalat" w:hAnsi="GHEA Grapalat"/>
          <w:b/>
          <w:lang w:val="en-US"/>
        </w:rPr>
        <w:t>QUESTION:</w:t>
      </w:r>
    </w:p>
    <w:p w:rsidR="00096865" w:rsidRPr="005E1F72" w:rsidRDefault="00096865" w:rsidP="00EF3662">
      <w:pPr>
        <w:pStyle w:val="aa"/>
        <w:ind w:right="-7" w:firstLine="567"/>
        <w:jc w:val="center"/>
        <w:rPr>
          <w:rFonts w:ascii="GHEA Grapalat" w:hAnsi="GHEA Grapalat"/>
          <w:lang w:val="af-ZA"/>
        </w:rPr>
      </w:pPr>
    </w:p>
    <w:p w:rsidR="00096865" w:rsidRPr="005E1F72" w:rsidRDefault="00096865" w:rsidP="00EF3662">
      <w:pPr>
        <w:pStyle w:val="aa"/>
        <w:ind w:right="-7" w:firstLine="567"/>
        <w:jc w:val="center"/>
        <w:rPr>
          <w:rFonts w:ascii="GHEA Grapalat" w:hAnsi="GHEA Grapalat"/>
          <w:lang w:val="af-ZA"/>
        </w:rPr>
      </w:pPr>
    </w:p>
    <w:p w:rsidR="00096865" w:rsidRPr="005E1F72" w:rsidRDefault="00096865" w:rsidP="00EF3662">
      <w:pPr>
        <w:pStyle w:val="aa"/>
        <w:ind w:right="-7" w:firstLine="567"/>
        <w:jc w:val="center"/>
        <w:rPr>
          <w:rFonts w:ascii="GHEA Grapalat" w:hAnsi="GHEA Grapalat"/>
          <w:lang w:val="af-ZA"/>
        </w:rPr>
      </w:pPr>
    </w:p>
    <w:p w:rsidR="00096865" w:rsidRPr="005E1F72" w:rsidRDefault="00096865" w:rsidP="00EF3662">
      <w:pPr>
        <w:pStyle w:val="aa"/>
        <w:ind w:right="-7" w:firstLine="567"/>
        <w:jc w:val="center"/>
        <w:rPr>
          <w:rFonts w:ascii="GHEA Grapalat" w:hAnsi="GHEA Grapalat"/>
          <w:lang w:val="af-ZA"/>
        </w:rPr>
      </w:pPr>
    </w:p>
    <w:p w:rsidR="003F4011" w:rsidRPr="0006073A" w:rsidRDefault="003F4011" w:rsidP="003F4011">
      <w:pPr>
        <w:pStyle w:val="a3"/>
        <w:spacing w:line="240" w:lineRule="auto"/>
        <w:ind w:firstLine="0"/>
        <w:jc w:val="center"/>
        <w:rPr>
          <w:rFonts w:ascii="GHEA Grapalat" w:hAnsi="GHEA Grapalat"/>
          <w:b/>
          <w:color w:val="365F91" w:themeColor="accent1" w:themeShade="BF"/>
          <w:sz w:val="24"/>
          <w:szCs w:val="24"/>
          <w:lang w:val="af-ZA"/>
        </w:rPr>
      </w:pPr>
      <w:r w:rsidRPr="0006073A">
        <w:rPr>
          <w:rFonts w:ascii="GHEA Grapalat" w:hAnsi="GHEA Grapalat" w:cs="Arial"/>
          <w:b/>
          <w:color w:val="365F91" w:themeColor="accent1" w:themeShade="BF"/>
          <w:sz w:val="24"/>
          <w:szCs w:val="24"/>
          <w:lang w:val="af-ZA"/>
        </w:rPr>
        <w:t>Purchase</w:t>
      </w:r>
      <w:r w:rsidRPr="0006073A">
        <w:rPr>
          <w:rFonts w:ascii="GHEA Grapalat" w:hAnsi="GHEA Grapalat"/>
          <w:b/>
          <w:color w:val="365F91" w:themeColor="accent1" w:themeShade="BF"/>
          <w:sz w:val="24"/>
          <w:szCs w:val="24"/>
          <w:lang w:val="af-ZA"/>
        </w:rPr>
        <w:t xml:space="preserve"> </w:t>
      </w:r>
      <w:r w:rsidRPr="0006073A">
        <w:rPr>
          <w:rFonts w:ascii="GHEA Grapalat" w:hAnsi="GHEA Grapalat" w:cs="Arial"/>
          <w:b/>
          <w:color w:val="365F91" w:themeColor="accent1" w:themeShade="BF"/>
          <w:sz w:val="24"/>
          <w:szCs w:val="24"/>
          <w:lang w:val="af-ZA"/>
        </w:rPr>
        <w:t>the process</w:t>
      </w:r>
      <w:r w:rsidRPr="0006073A">
        <w:rPr>
          <w:rFonts w:ascii="GHEA Grapalat" w:hAnsi="GHEA Grapalat"/>
          <w:b/>
          <w:color w:val="365F91" w:themeColor="accent1" w:themeShade="BF"/>
          <w:sz w:val="24"/>
          <w:szCs w:val="24"/>
          <w:lang w:val="af-ZA"/>
        </w:rPr>
        <w:t xml:space="preserve"> </w:t>
      </w:r>
      <w:r w:rsidRPr="0006073A">
        <w:rPr>
          <w:rFonts w:ascii="GHEA Grapalat" w:hAnsi="GHEA Grapalat" w:cs="Arial"/>
          <w:b/>
          <w:color w:val="365F91" w:themeColor="accent1" w:themeShade="BF"/>
          <w:sz w:val="24"/>
          <w:szCs w:val="24"/>
          <w:lang w:val="af-ZA"/>
        </w:rPr>
        <w:t>being organized</w:t>
      </w:r>
      <w:r w:rsidRPr="0006073A">
        <w:rPr>
          <w:rFonts w:ascii="GHEA Grapalat" w:hAnsi="GHEA Grapalat"/>
          <w:b/>
          <w:color w:val="365F91" w:themeColor="accent1" w:themeShade="BF"/>
          <w:sz w:val="24"/>
          <w:szCs w:val="24"/>
          <w:lang w:val="af-ZA"/>
        </w:rPr>
        <w:t xml:space="preserve"> </w:t>
      </w:r>
      <w:r w:rsidRPr="0006073A">
        <w:rPr>
          <w:rFonts w:ascii="GHEA Grapalat" w:hAnsi="GHEA Grapalat" w:cs="Arial"/>
          <w:b/>
          <w:color w:val="365F91" w:themeColor="accent1" w:themeShade="BF"/>
          <w:sz w:val="24"/>
          <w:szCs w:val="24"/>
          <w:lang w:val="af-ZA"/>
        </w:rPr>
        <w:t>is</w:t>
      </w:r>
      <w:r w:rsidRPr="0006073A">
        <w:rPr>
          <w:rFonts w:ascii="GHEA Grapalat" w:hAnsi="GHEA Grapalat"/>
          <w:b/>
          <w:color w:val="365F91" w:themeColor="accent1" w:themeShade="BF"/>
          <w:sz w:val="24"/>
          <w:szCs w:val="24"/>
          <w:lang w:val="af-ZA"/>
        </w:rPr>
        <w:t xml:space="preserve"> </w:t>
      </w:r>
      <w:r w:rsidRPr="0006073A">
        <w:rPr>
          <w:rFonts w:ascii="GHEA Grapalat" w:hAnsi="GHEA Grapalat" w:cs="Franklin Gothic Medium Cond"/>
          <w:b/>
          <w:color w:val="365F91" w:themeColor="accent1" w:themeShade="BF"/>
          <w:sz w:val="24"/>
          <w:szCs w:val="24"/>
          <w:lang w:val="af-ZA"/>
        </w:rPr>
        <w:t>Shopping</w:t>
      </w:r>
      <w:r w:rsidRPr="0006073A">
        <w:rPr>
          <w:rFonts w:ascii="GHEA Grapalat" w:hAnsi="GHEA Grapalat" w:cs="Arial"/>
          <w:b/>
          <w:color w:val="365F91" w:themeColor="accent1" w:themeShade="BF"/>
          <w:sz w:val="24"/>
          <w:szCs w:val="24"/>
          <w:lang w:val="af-ZA"/>
        </w:rPr>
        <w:t>​</w:t>
      </w:r>
      <w:r w:rsidRPr="0006073A">
        <w:rPr>
          <w:rFonts w:ascii="GHEA Grapalat" w:hAnsi="GHEA Grapalat"/>
          <w:b/>
          <w:color w:val="365F91" w:themeColor="accent1" w:themeShade="BF"/>
          <w:sz w:val="24"/>
          <w:szCs w:val="24"/>
          <w:lang w:val="af-ZA"/>
        </w:rPr>
        <w:t xml:space="preserve"> </w:t>
      </w:r>
      <w:r w:rsidRPr="0006073A">
        <w:rPr>
          <w:rFonts w:ascii="GHEA Grapalat" w:hAnsi="GHEA Grapalat" w:cs="Arial"/>
          <w:b/>
          <w:color w:val="365F91" w:themeColor="accent1" w:themeShade="BF"/>
          <w:sz w:val="24"/>
          <w:szCs w:val="24"/>
          <w:lang w:val="af-ZA"/>
        </w:rPr>
        <w:t xml:space="preserve">about </w:t>
      </w:r>
      <w:r w:rsidRPr="0006073A">
        <w:rPr>
          <w:rFonts w:ascii="GHEA Grapalat" w:hAnsi="GHEA Grapalat" w:cs="Franklin Gothic Medium Cond"/>
          <w:b/>
          <w:color w:val="365F91" w:themeColor="accent1" w:themeShade="BF"/>
          <w:sz w:val="24"/>
          <w:szCs w:val="24"/>
          <w:lang w:val="af-ZA"/>
        </w:rPr>
        <w:t>»</w:t>
      </w:r>
      <w:r w:rsidRPr="0006073A">
        <w:rPr>
          <w:rFonts w:ascii="GHEA Grapalat" w:hAnsi="GHEA Grapalat"/>
          <w:b/>
          <w:color w:val="365F91" w:themeColor="accent1" w:themeShade="BF"/>
          <w:sz w:val="24"/>
          <w:szCs w:val="24"/>
          <w:lang w:val="af-ZA"/>
        </w:rPr>
        <w:t xml:space="preserve"> </w:t>
      </w:r>
      <w:r w:rsidRPr="0006073A">
        <w:rPr>
          <w:rFonts w:ascii="GHEA Grapalat" w:hAnsi="GHEA Grapalat" w:cs="Arial"/>
          <w:b/>
          <w:color w:val="365F91" w:themeColor="accent1" w:themeShade="BF"/>
          <w:sz w:val="24"/>
          <w:szCs w:val="24"/>
          <w:lang w:val="af-ZA"/>
        </w:rPr>
        <w:t>RA:</w:t>
      </w:r>
      <w:r w:rsidRPr="0006073A">
        <w:rPr>
          <w:rFonts w:ascii="GHEA Grapalat" w:hAnsi="GHEA Grapalat"/>
          <w:b/>
          <w:color w:val="365F91" w:themeColor="accent1" w:themeShade="BF"/>
          <w:sz w:val="24"/>
          <w:szCs w:val="24"/>
          <w:lang w:val="af-ZA"/>
        </w:rPr>
        <w:t xml:space="preserve"> </w:t>
      </w:r>
      <w:r w:rsidRPr="0006073A">
        <w:rPr>
          <w:rFonts w:ascii="GHEA Grapalat" w:hAnsi="GHEA Grapalat" w:cs="Arial"/>
          <w:b/>
          <w:color w:val="365F91" w:themeColor="accent1" w:themeShade="BF"/>
          <w:sz w:val="24"/>
          <w:szCs w:val="24"/>
          <w:lang w:val="af-ZA"/>
        </w:rPr>
        <w:t>of the law</w:t>
      </w:r>
    </w:p>
    <w:p w:rsidR="003F4011" w:rsidRPr="00D775E6" w:rsidRDefault="003F4011" w:rsidP="003F4011">
      <w:pPr>
        <w:pStyle w:val="a3"/>
        <w:spacing w:line="240" w:lineRule="auto"/>
        <w:ind w:left="1404"/>
        <w:jc w:val="center"/>
        <w:rPr>
          <w:rFonts w:ascii="GHEA Grapalat" w:hAnsi="GHEA Grapalat"/>
          <w:i w:val="0"/>
          <w:lang w:val="af-ZA"/>
        </w:rPr>
      </w:pPr>
      <w:r w:rsidRPr="0006073A">
        <w:rPr>
          <w:rFonts w:ascii="GHEA Grapalat" w:hAnsi="GHEA Grapalat"/>
          <w:b/>
          <w:color w:val="365F91" w:themeColor="accent1" w:themeShade="BF"/>
          <w:sz w:val="24"/>
          <w:szCs w:val="24"/>
          <w:lang w:val="af-ZA"/>
        </w:rPr>
        <w:t>15th</w:t>
      </w:r>
      <w:r w:rsidRPr="0006073A">
        <w:rPr>
          <w:rFonts w:ascii="GHEA Grapalat" w:hAnsi="GHEA Grapalat" w:cs="Arial"/>
          <w:b/>
          <w:color w:val="365F91" w:themeColor="accent1" w:themeShade="BF"/>
          <w:sz w:val="24"/>
          <w:szCs w:val="24"/>
          <w:lang w:val="af-ZA"/>
        </w:rPr>
        <w:t>​</w:t>
      </w:r>
      <w:r w:rsidRPr="0006073A">
        <w:rPr>
          <w:rFonts w:ascii="GHEA Grapalat" w:hAnsi="GHEA Grapalat"/>
          <w:b/>
          <w:color w:val="365F91" w:themeColor="accent1" w:themeShade="BF"/>
          <w:sz w:val="24"/>
          <w:szCs w:val="24"/>
          <w:lang w:val="af-ZA"/>
        </w:rPr>
        <w:t xml:space="preserve"> </w:t>
      </w:r>
      <w:r w:rsidRPr="0006073A">
        <w:rPr>
          <w:rFonts w:ascii="GHEA Grapalat" w:hAnsi="GHEA Grapalat" w:cs="Arial"/>
          <w:b/>
          <w:color w:val="365F91" w:themeColor="accent1" w:themeShade="BF"/>
          <w:sz w:val="24"/>
          <w:szCs w:val="24"/>
          <w:lang w:val="af-ZA"/>
        </w:rPr>
        <w:t xml:space="preserve">Article </w:t>
      </w:r>
      <w:r w:rsidRPr="0006073A">
        <w:rPr>
          <w:rFonts w:ascii="GHEA Grapalat" w:hAnsi="GHEA Grapalat"/>
          <w:b/>
          <w:color w:val="365F91" w:themeColor="accent1" w:themeShade="BF"/>
          <w:sz w:val="24"/>
          <w:szCs w:val="24"/>
          <w:lang w:val="af-ZA"/>
        </w:rPr>
        <w:t>6</w:t>
      </w:r>
      <w:r w:rsidRPr="0006073A">
        <w:rPr>
          <w:rFonts w:ascii="GHEA Grapalat" w:hAnsi="GHEA Grapalat" w:cs="Arial"/>
          <w:b/>
          <w:color w:val="365F91" w:themeColor="accent1" w:themeShade="BF"/>
          <w:sz w:val="24"/>
          <w:szCs w:val="24"/>
          <w:lang w:val="af-ZA"/>
        </w:rPr>
        <w:t>​</w:t>
      </w:r>
      <w:r w:rsidRPr="0006073A">
        <w:rPr>
          <w:rFonts w:ascii="GHEA Grapalat" w:hAnsi="GHEA Grapalat"/>
          <w:b/>
          <w:color w:val="365F91" w:themeColor="accent1" w:themeShade="BF"/>
          <w:sz w:val="24"/>
          <w:szCs w:val="24"/>
          <w:lang w:val="af-ZA"/>
        </w:rPr>
        <w:t xml:space="preserve"> </w:t>
      </w:r>
      <w:r w:rsidRPr="0006073A">
        <w:rPr>
          <w:rFonts w:ascii="GHEA Grapalat" w:hAnsi="GHEA Grapalat" w:cs="Arial"/>
          <w:b/>
          <w:color w:val="365F91" w:themeColor="accent1" w:themeShade="BF"/>
          <w:sz w:val="24"/>
          <w:szCs w:val="24"/>
          <w:lang w:val="af-ZA"/>
        </w:rPr>
        <w:t>part</w:t>
      </w:r>
      <w:r w:rsidRPr="0006073A">
        <w:rPr>
          <w:rFonts w:ascii="GHEA Grapalat" w:hAnsi="GHEA Grapalat"/>
          <w:b/>
          <w:color w:val="365F91" w:themeColor="accent1" w:themeShade="BF"/>
          <w:sz w:val="24"/>
          <w:szCs w:val="24"/>
          <w:lang w:val="af-ZA"/>
        </w:rPr>
        <w:t xml:space="preserve"> </w:t>
      </w:r>
      <w:r w:rsidRPr="0006073A">
        <w:rPr>
          <w:rFonts w:ascii="GHEA Grapalat" w:hAnsi="GHEA Grapalat" w:cs="Arial"/>
          <w:b/>
          <w:color w:val="365F91" w:themeColor="accent1" w:themeShade="BF"/>
          <w:sz w:val="24"/>
          <w:szCs w:val="24"/>
          <w:lang w:val="af-ZA"/>
        </w:rPr>
        <w:t>according to</w:t>
      </w:r>
    </w:p>
    <w:p w:rsidR="003F4011" w:rsidRPr="00E6597C" w:rsidRDefault="003F4011" w:rsidP="003F4011">
      <w:pPr>
        <w:pStyle w:val="aa"/>
        <w:ind w:right="-7" w:firstLine="567"/>
        <w:jc w:val="center"/>
        <w:rPr>
          <w:rFonts w:ascii="GHEA Grapalat" w:hAnsi="GHEA Grapalat"/>
          <w:lang w:val="af-ZA"/>
        </w:rPr>
      </w:pPr>
    </w:p>
    <w:p w:rsidR="00096865" w:rsidRPr="005E1F72" w:rsidRDefault="00096865" w:rsidP="00EF3662">
      <w:pPr>
        <w:pStyle w:val="aa"/>
        <w:ind w:right="-7" w:firstLine="567"/>
        <w:jc w:val="center"/>
        <w:rPr>
          <w:rFonts w:ascii="GHEA Grapalat" w:hAnsi="GHEA Grapalat"/>
          <w:lang w:val="af-ZA"/>
        </w:rPr>
      </w:pPr>
    </w:p>
    <w:p w:rsidR="00096865" w:rsidRPr="005E1F72" w:rsidRDefault="00096865" w:rsidP="00EF3662">
      <w:pPr>
        <w:pStyle w:val="aa"/>
        <w:ind w:right="-7" w:firstLine="567"/>
        <w:jc w:val="center"/>
        <w:rPr>
          <w:rFonts w:ascii="GHEA Grapalat" w:hAnsi="GHEA Grapalat"/>
          <w:lang w:val="af-ZA"/>
        </w:rPr>
      </w:pPr>
    </w:p>
    <w:p w:rsidR="00096865" w:rsidRPr="005E1F72" w:rsidRDefault="00096865" w:rsidP="00EF3662">
      <w:pPr>
        <w:pStyle w:val="aa"/>
        <w:ind w:right="-7" w:firstLine="567"/>
        <w:jc w:val="center"/>
        <w:rPr>
          <w:rFonts w:ascii="GHEA Grapalat" w:hAnsi="GHEA Grapalat"/>
          <w:lang w:val="af-ZA"/>
        </w:rPr>
      </w:pPr>
    </w:p>
    <w:p w:rsidR="00096865" w:rsidRPr="005E1F72" w:rsidRDefault="00096865" w:rsidP="00EF3662">
      <w:pPr>
        <w:pStyle w:val="aa"/>
        <w:ind w:right="-7" w:firstLine="567"/>
        <w:jc w:val="center"/>
        <w:rPr>
          <w:rFonts w:ascii="GHEA Grapalat" w:hAnsi="GHEA Grapalat"/>
          <w:lang w:val="af-ZA"/>
        </w:rPr>
      </w:pPr>
    </w:p>
    <w:p w:rsidR="002B32D6" w:rsidRPr="005E1F72" w:rsidRDefault="002B32D6" w:rsidP="00EF3662">
      <w:pPr>
        <w:pStyle w:val="aa"/>
        <w:ind w:right="-7" w:firstLine="567"/>
        <w:jc w:val="center"/>
        <w:rPr>
          <w:rFonts w:ascii="GHEA Grapalat" w:hAnsi="GHEA Grapalat"/>
          <w:lang w:val="af-ZA"/>
        </w:rPr>
      </w:pPr>
    </w:p>
    <w:p w:rsidR="00096865" w:rsidRPr="005E1F72" w:rsidRDefault="00096865" w:rsidP="00EF3662">
      <w:pPr>
        <w:pStyle w:val="aa"/>
        <w:ind w:right="-7" w:firstLine="567"/>
        <w:jc w:val="center"/>
        <w:rPr>
          <w:rFonts w:ascii="GHEA Grapalat" w:hAnsi="GHEA Grapalat"/>
          <w:lang w:val="af-ZA"/>
        </w:rPr>
      </w:pPr>
    </w:p>
    <w:p w:rsidR="00CE0D95" w:rsidRPr="005E1F72" w:rsidRDefault="00CE0D95" w:rsidP="00EF3662">
      <w:pPr>
        <w:pStyle w:val="aa"/>
        <w:ind w:right="-7" w:firstLine="567"/>
        <w:jc w:val="center"/>
        <w:rPr>
          <w:rFonts w:ascii="GHEA Grapalat" w:hAnsi="GHEA Grapalat"/>
          <w:lang w:val="af-ZA"/>
        </w:rPr>
      </w:pPr>
    </w:p>
    <w:p w:rsidR="00CE0D95" w:rsidRPr="005E1F72" w:rsidRDefault="00CE0D95" w:rsidP="00EF3662">
      <w:pPr>
        <w:pStyle w:val="aa"/>
        <w:ind w:right="-7" w:firstLine="567"/>
        <w:jc w:val="center"/>
        <w:rPr>
          <w:rFonts w:ascii="GHEA Grapalat" w:hAnsi="GHEA Grapalat"/>
          <w:lang w:val="af-ZA"/>
        </w:rPr>
      </w:pPr>
    </w:p>
    <w:p w:rsidR="00CE0D95" w:rsidRPr="005E1F72" w:rsidRDefault="00CE0D95" w:rsidP="00EF3662">
      <w:pPr>
        <w:pStyle w:val="aa"/>
        <w:ind w:right="-7" w:firstLine="567"/>
        <w:jc w:val="center"/>
        <w:rPr>
          <w:rFonts w:ascii="GHEA Grapalat" w:hAnsi="GHEA Grapalat"/>
          <w:lang w:val="af-ZA"/>
        </w:rPr>
      </w:pPr>
    </w:p>
    <w:p w:rsidR="00096865" w:rsidRPr="005E1F72" w:rsidRDefault="00096865" w:rsidP="00EF3662">
      <w:pPr>
        <w:pStyle w:val="aa"/>
        <w:ind w:right="-7" w:firstLine="567"/>
        <w:jc w:val="center"/>
        <w:rPr>
          <w:rFonts w:ascii="GHEA Grapalat" w:hAnsi="GHEA Grapalat"/>
          <w:lang w:val="af-ZA"/>
        </w:rPr>
      </w:pPr>
    </w:p>
    <w:p w:rsidR="001A43A4" w:rsidRPr="005E1F72" w:rsidRDefault="006F0D3F" w:rsidP="00EF3662">
      <w:pPr>
        <w:ind w:firstLine="567"/>
        <w:jc w:val="both"/>
        <w:rPr>
          <w:rFonts w:ascii="GHEA Grapalat" w:hAnsi="GHEA Grapalat" w:cs="Sylfaen"/>
          <w:i/>
          <w:sz w:val="22"/>
          <w:szCs w:val="22"/>
          <w:lang w:val="af-ZA"/>
        </w:rPr>
      </w:pPr>
      <w:r w:rsidRPr="00AF0BF9">
        <w:rPr>
          <w:rFonts w:ascii="GHEA Grapalat" w:hAnsi="GHEA Grapalat" w:cs="Sylfaen"/>
          <w:i/>
          <w:sz w:val="22"/>
          <w:szCs w:val="22"/>
          <w:lang w:val="af-ZA"/>
        </w:rPr>
        <w:br w:type="page"/>
      </w:r>
      <w:r w:rsidR="00096865" w:rsidRPr="005E1F72">
        <w:rPr>
          <w:rFonts w:ascii="GHEA Grapalat" w:hAnsi="GHEA Grapalat" w:cs="Sylfaen"/>
          <w:i/>
          <w:sz w:val="22"/>
          <w:szCs w:val="22"/>
        </w:rPr>
        <w:lastRenderedPageBreak/>
        <w:t>Dear</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participant</w:t>
      </w:r>
      <w:r w:rsidR="00677658" w:rsidRPr="005E1F72">
        <w:rPr>
          <w:rFonts w:ascii="GHEA Grapalat" w:hAnsi="GHEA Grapalat" w:cs="Sylfaen"/>
          <w:i/>
          <w:sz w:val="22"/>
          <w:szCs w:val="22"/>
          <w:lang w:val="af-ZA"/>
        </w:rPr>
        <w:t xml:space="preserve"> </w:t>
      </w:r>
      <w:r w:rsidR="00884204" w:rsidRPr="005E1F72">
        <w:rPr>
          <w:rFonts w:ascii="GHEA Grapalat" w:hAnsi="GHEA Grapalat" w:cs="Sylfaen"/>
          <w:i/>
          <w:sz w:val="22"/>
          <w:szCs w:val="22"/>
        </w:rPr>
        <w:t>before</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application</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making up</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and:</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presenting</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please</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we are</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in detail</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study</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hereby</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 xml:space="preserve">How much is the </w:t>
      </w:r>
      <w:proofErr w:type="gramStart"/>
      <w:r w:rsidR="00096865" w:rsidRPr="005E1F72">
        <w:rPr>
          <w:rFonts w:ascii="GHEA Grapalat" w:hAnsi="GHEA Grapalat" w:cs="Sylfaen"/>
          <w:i/>
          <w:sz w:val="22"/>
          <w:szCs w:val="22"/>
        </w:rPr>
        <w:t xml:space="preserve">invitation </w:t>
      </w:r>
      <w:r w:rsidR="00096865" w:rsidRPr="005E1F72">
        <w:rPr>
          <w:rFonts w:ascii="GHEA Grapalat" w:hAnsi="GHEA Grapalat" w:cs="Times Armenian"/>
          <w:i/>
          <w:sz w:val="22"/>
          <w:szCs w:val="22"/>
          <w:lang w:val="af-ZA"/>
        </w:rPr>
        <w:t>?</w:t>
      </w:r>
      <w:proofErr w:type="gramEnd"/>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that</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to the invitation</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non-compliant</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applications</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subject to</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are</w:t>
      </w:r>
      <w:r w:rsidR="00096865" w:rsidRPr="005E1F72">
        <w:rPr>
          <w:rFonts w:ascii="GHEA Grapalat" w:hAnsi="GHEA Grapalat" w:cs="Times Armenian"/>
          <w:i/>
          <w:sz w:val="22"/>
          <w:szCs w:val="22"/>
          <w:lang w:val="af-ZA"/>
        </w:rPr>
        <w:t xml:space="preserve"> </w:t>
      </w:r>
      <w:r w:rsidR="0046586E" w:rsidRPr="005E1F72">
        <w:rPr>
          <w:rFonts w:ascii="GHEA Grapalat" w:hAnsi="GHEA Grapalat" w:cs="Sylfaen"/>
          <w:i/>
          <w:sz w:val="22"/>
          <w:szCs w:val="22"/>
          <w:lang w:val="af-ZA"/>
        </w:rPr>
        <w:t xml:space="preserve">of </w:t>
      </w:r>
      <w:r w:rsidR="00096865" w:rsidRPr="005E1F72">
        <w:rPr>
          <w:rFonts w:ascii="GHEA Grapalat" w:hAnsi="GHEA Grapalat" w:cs="Sylfaen"/>
          <w:i/>
          <w:sz w:val="22"/>
          <w:szCs w:val="22"/>
        </w:rPr>
        <w:t>rejection</w:t>
      </w:r>
    </w:p>
    <w:p w:rsidR="00615B34" w:rsidRPr="002A4619" w:rsidRDefault="00F60C5F" w:rsidP="00615B34">
      <w:pPr>
        <w:ind w:firstLine="567"/>
        <w:jc w:val="both"/>
        <w:rPr>
          <w:rFonts w:ascii="GHEA Grapalat" w:hAnsi="GHEA Grapalat" w:cs="Sylfaen"/>
          <w:i/>
          <w:sz w:val="22"/>
          <w:szCs w:val="22"/>
          <w:lang w:val="af-ZA"/>
        </w:rPr>
      </w:pPr>
      <w:r w:rsidRPr="00A61D46">
        <w:rPr>
          <w:rFonts w:ascii="GHEA Grapalat" w:hAnsi="GHEA Grapalat" w:cs="Sylfaen"/>
          <w:i/>
          <w:sz w:val="22"/>
          <w:szCs w:val="22"/>
        </w:rPr>
        <w:t>If:</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you</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registered</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you are not</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electronic</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shopping</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 xml:space="preserve">system </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however</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wish</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do you have</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to participate</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hereby</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 xml:space="preserve">to the procedure </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then</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application</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to present</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for</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necessary</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is</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 xml:space="preserve">self-register in the </w:t>
      </w:r>
      <w:r w:rsidRPr="002A4619">
        <w:rPr>
          <w:rFonts w:ascii="GHEA Grapalat" w:hAnsi="GHEA Grapalat" w:cs="Sylfaen"/>
          <w:i/>
          <w:sz w:val="22"/>
          <w:szCs w:val="22"/>
          <w:lang w:val="af-ZA"/>
        </w:rPr>
        <w:t xml:space="preserve">Armeps </w:t>
      </w:r>
      <w:r w:rsidRPr="00A61D46">
        <w:rPr>
          <w:rFonts w:ascii="GHEA Grapalat" w:hAnsi="GHEA Grapalat" w:cs="Sylfaen"/>
          <w:i/>
          <w:sz w:val="22"/>
          <w:szCs w:val="22"/>
        </w:rPr>
        <w:t xml:space="preserve">system </w:t>
      </w:r>
      <w:r w:rsidRPr="002A4619">
        <w:rPr>
          <w:rFonts w:ascii="GHEA Grapalat" w:hAnsi="GHEA Grapalat" w:cs="Sylfaen"/>
          <w:i/>
          <w:sz w:val="22"/>
          <w:szCs w:val="22"/>
          <w:lang w:val="af-ZA"/>
        </w:rPr>
        <w:t xml:space="preserve">( </w:t>
      </w:r>
      <w:hyperlink r:id="rId8" w:history="1">
        <w:r w:rsidRPr="002A4619">
          <w:rPr>
            <w:rFonts w:ascii="GHEA Grapalat" w:hAnsi="GHEA Grapalat" w:cs="Sylfaen"/>
            <w:i/>
            <w:sz w:val="22"/>
            <w:szCs w:val="22"/>
            <w:lang w:val="af-ZA"/>
          </w:rPr>
          <w:t xml:space="preserve">www.armeps.am </w:t>
        </w:r>
      </w:hyperlink>
      <w:r w:rsidRPr="002A4619">
        <w:rPr>
          <w:rFonts w:ascii="GHEA Grapalat" w:hAnsi="GHEA Grapalat" w:cs="Sylfaen"/>
          <w:i/>
          <w:sz w:val="22"/>
          <w:szCs w:val="22"/>
          <w:lang w:val="af-ZA"/>
        </w:rPr>
        <w:t xml:space="preserve">). </w:t>
      </w:r>
      <w:r w:rsidRPr="00A61D46">
        <w:rPr>
          <w:rFonts w:ascii="GHEA Grapalat" w:hAnsi="GHEA Grapalat" w:cs="Sylfaen"/>
          <w:i/>
          <w:sz w:val="22"/>
          <w:szCs w:val="22"/>
        </w:rPr>
        <w:t>System</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to register</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conditions</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defined</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are</w:t>
      </w:r>
      <w:r w:rsidRPr="002A4619">
        <w:rPr>
          <w:rFonts w:ascii="GHEA Grapalat" w:hAnsi="GHEA Grapalat" w:cs="Sylfaen"/>
          <w:i/>
          <w:sz w:val="22"/>
          <w:szCs w:val="22"/>
          <w:lang w:val="af-ZA"/>
        </w:rPr>
        <w:t xml:space="preserve"> </w:t>
      </w:r>
      <w:hyperlink r:id="rId9" w:history="1">
        <w:r w:rsidR="00615B34" w:rsidRPr="00615B34">
          <w:rPr>
            <w:rStyle w:val="a9"/>
            <w:rFonts w:ascii="GHEA Grapalat" w:hAnsi="GHEA Grapalat" w:cs="Sylfaen"/>
            <w:i/>
            <w:sz w:val="22"/>
            <w:szCs w:val="22"/>
            <w:lang w:val="af-ZA"/>
          </w:rPr>
          <w:t>www.procurement.am</w:t>
        </w:r>
      </w:hyperlink>
      <w:r w:rsidRPr="002A4619">
        <w:rPr>
          <w:rFonts w:ascii="GHEA Grapalat" w:hAnsi="GHEA Grapalat" w:cs="Sylfaen"/>
          <w:i/>
          <w:sz w:val="22"/>
          <w:szCs w:val="22"/>
          <w:lang w:val="af-ZA"/>
        </w:rPr>
        <w:t xml:space="preserve"> </w:t>
      </w:r>
      <w:r w:rsidRPr="00A61D46">
        <w:rPr>
          <w:rFonts w:ascii="GHEA Grapalat" w:hAnsi="GHEA Grapalat" w:cs="Sylfaen"/>
          <w:i/>
          <w:sz w:val="22"/>
          <w:szCs w:val="22"/>
        </w:rPr>
        <w:t>at the address</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active</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shopping</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official</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 xml:space="preserve">in the subsection </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 xml:space="preserve">Guidelines </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 xml:space="preserve">manuals </w:t>
      </w:r>
      <w:r w:rsidRPr="002A4619">
        <w:rPr>
          <w:rFonts w:ascii="GHEA Grapalat" w:hAnsi="GHEA Grapalat" w:cs="Sylfaen"/>
          <w:i/>
          <w:sz w:val="22"/>
          <w:szCs w:val="22"/>
          <w:lang w:val="af-ZA"/>
        </w:rPr>
        <w:t xml:space="preserve">" of the " </w:t>
      </w:r>
      <w:r w:rsidRPr="00A61D46">
        <w:rPr>
          <w:rFonts w:ascii="GHEA Grapalat" w:hAnsi="GHEA Grapalat" w:cs="Sylfaen"/>
          <w:i/>
          <w:sz w:val="22"/>
          <w:szCs w:val="22"/>
        </w:rPr>
        <w:t xml:space="preserve">Legislation </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section of the bulletin</w:t>
      </w:r>
      <w:r w:rsidRPr="002A4619">
        <w:rPr>
          <w:rFonts w:ascii="GHEA Grapalat" w:hAnsi="GHEA Grapalat" w:cs="Sylfaen"/>
          <w:i/>
          <w:sz w:val="22"/>
          <w:szCs w:val="22"/>
          <w:lang w:val="af-ZA"/>
        </w:rPr>
        <w:t xml:space="preserve">  </w:t>
      </w:r>
      <w:r w:rsidR="00615B34" w:rsidRPr="00A61D46">
        <w:rPr>
          <w:rFonts w:ascii="GHEA Grapalat" w:hAnsi="GHEA Grapalat" w:cs="Sylfaen"/>
          <w:i/>
          <w:sz w:val="22"/>
          <w:szCs w:val="22"/>
        </w:rPr>
        <w:t>installed</w:t>
      </w:r>
      <w:r w:rsidR="00615B34" w:rsidRPr="002A4619">
        <w:rPr>
          <w:rFonts w:ascii="GHEA Grapalat" w:hAnsi="GHEA Grapalat" w:cs="Sylfaen"/>
          <w:i/>
          <w:sz w:val="22"/>
          <w:szCs w:val="22"/>
          <w:lang w:val="af-ZA"/>
        </w:rPr>
        <w:t xml:space="preserve">  </w:t>
      </w:r>
      <w:hyperlink r:id="rId10" w:history="1">
        <w:r w:rsidR="00615B34" w:rsidRPr="002A4619">
          <w:rPr>
            <w:rFonts w:ascii="GHEA Grapalat" w:hAnsi="GHEA Grapalat" w:cs="Sylfaen"/>
            <w:i/>
            <w:sz w:val="22"/>
            <w:szCs w:val="22"/>
            <w:lang w:val="af-ZA"/>
          </w:rPr>
          <w:t xml:space="preserve">Armeps </w:t>
        </w:r>
      </w:hyperlink>
      <w:hyperlink r:id="rId11" w:history="1">
        <w:r w:rsidR="00615B34" w:rsidRPr="00A61D46">
          <w:rPr>
            <w:rFonts w:ascii="GHEA Grapalat" w:hAnsi="GHEA Grapalat" w:cs="Sylfaen"/>
            <w:i/>
            <w:sz w:val="22"/>
            <w:szCs w:val="22"/>
          </w:rPr>
          <w:t>electronic</w:t>
        </w:r>
      </w:hyperlink>
      <w:hyperlink r:id="rId12" w:history="1">
        <w:r w:rsidR="00615B34" w:rsidRPr="002A4619">
          <w:rPr>
            <w:rFonts w:ascii="GHEA Grapalat" w:hAnsi="GHEA Grapalat" w:cs="Sylfaen"/>
            <w:i/>
            <w:sz w:val="22"/>
            <w:szCs w:val="22"/>
            <w:lang w:val="af-ZA"/>
          </w:rPr>
          <w:t xml:space="preserve"> </w:t>
        </w:r>
      </w:hyperlink>
      <w:hyperlink r:id="rId13" w:history="1">
        <w:r w:rsidR="00615B34" w:rsidRPr="00A61D46">
          <w:rPr>
            <w:rFonts w:ascii="GHEA Grapalat" w:hAnsi="GHEA Grapalat" w:cs="Sylfaen"/>
            <w:i/>
            <w:sz w:val="22"/>
            <w:szCs w:val="22"/>
          </w:rPr>
          <w:t>shopping</w:t>
        </w:r>
      </w:hyperlink>
      <w:hyperlink r:id="rId14" w:history="1">
        <w:r w:rsidR="00615B34" w:rsidRPr="002A4619">
          <w:rPr>
            <w:rFonts w:ascii="GHEA Grapalat" w:hAnsi="GHEA Grapalat" w:cs="Sylfaen"/>
            <w:i/>
            <w:sz w:val="22"/>
            <w:szCs w:val="22"/>
            <w:lang w:val="af-ZA"/>
          </w:rPr>
          <w:t xml:space="preserve"> </w:t>
        </w:r>
      </w:hyperlink>
      <w:hyperlink r:id="rId15" w:history="1">
        <w:r w:rsidR="00615B34" w:rsidRPr="00A61D46">
          <w:rPr>
            <w:rFonts w:ascii="GHEA Grapalat" w:hAnsi="GHEA Grapalat" w:cs="Sylfaen"/>
            <w:i/>
            <w:sz w:val="22"/>
            <w:szCs w:val="22"/>
          </w:rPr>
          <w:t>system</w:t>
        </w:r>
      </w:hyperlink>
      <w:hyperlink r:id="rId16" w:history="1">
        <w:r w:rsidR="00615B34" w:rsidRPr="002A4619">
          <w:rPr>
            <w:rFonts w:ascii="GHEA Grapalat" w:hAnsi="GHEA Grapalat" w:cs="Sylfaen"/>
            <w:i/>
            <w:sz w:val="22"/>
            <w:szCs w:val="22"/>
            <w:lang w:val="af-ZA"/>
          </w:rPr>
          <w:t xml:space="preserve"> </w:t>
        </w:r>
      </w:hyperlink>
      <w:hyperlink r:id="rId17" w:history="1">
        <w:r w:rsidR="00615B34" w:rsidRPr="00A61D46">
          <w:rPr>
            <w:rFonts w:ascii="GHEA Grapalat" w:hAnsi="GHEA Grapalat" w:cs="Sylfaen"/>
            <w:i/>
            <w:sz w:val="22"/>
            <w:szCs w:val="22"/>
          </w:rPr>
          <w:t xml:space="preserve">user's </w:t>
        </w:r>
      </w:hyperlink>
      <w:hyperlink r:id="rId18" w:history="1">
        <w:r w:rsidR="00615B34" w:rsidRPr="002A4619">
          <w:rPr>
            <w:rFonts w:ascii="GHEA Grapalat" w:hAnsi="GHEA Grapalat" w:cs="Sylfaen"/>
            <w:i/>
            <w:sz w:val="22"/>
            <w:szCs w:val="22"/>
            <w:lang w:val="af-ZA"/>
          </w:rPr>
          <w:t xml:space="preserve">" </w:t>
        </w:r>
      </w:hyperlink>
      <w:hyperlink r:id="rId19" w:history="1">
        <w:r w:rsidR="00615B34" w:rsidRPr="00A61D46">
          <w:rPr>
            <w:rFonts w:ascii="GHEA Grapalat" w:hAnsi="GHEA Grapalat" w:cs="Sylfaen"/>
            <w:i/>
            <w:sz w:val="22"/>
            <w:szCs w:val="22"/>
          </w:rPr>
          <w:t>Economic</w:t>
        </w:r>
      </w:hyperlink>
      <w:hyperlink r:id="rId20" w:history="1">
        <w:r w:rsidR="00615B34" w:rsidRPr="002A4619">
          <w:rPr>
            <w:rFonts w:ascii="GHEA Grapalat" w:hAnsi="GHEA Grapalat" w:cs="Sylfaen"/>
            <w:i/>
            <w:sz w:val="22"/>
            <w:szCs w:val="22"/>
            <w:lang w:val="af-ZA"/>
          </w:rPr>
          <w:t xml:space="preserve"> </w:t>
        </w:r>
      </w:hyperlink>
      <w:hyperlink r:id="rId21" w:history="1">
        <w:r w:rsidR="00615B34" w:rsidRPr="00A61D46">
          <w:rPr>
            <w:rFonts w:ascii="GHEA Grapalat" w:hAnsi="GHEA Grapalat" w:cs="Sylfaen"/>
            <w:i/>
            <w:sz w:val="22"/>
            <w:szCs w:val="22"/>
          </w:rPr>
          <w:t xml:space="preserve">operator </w:t>
        </w:r>
      </w:hyperlink>
      <w:hyperlink r:id="rId22" w:history="1">
        <w:r w:rsidR="00615B34" w:rsidRPr="002A4619">
          <w:rPr>
            <w:rFonts w:ascii="GHEA Grapalat" w:hAnsi="GHEA Grapalat" w:cs="Sylfaen"/>
            <w:i/>
            <w:sz w:val="22"/>
            <w:szCs w:val="22"/>
            <w:lang w:val="af-ZA"/>
          </w:rPr>
          <w:t xml:space="preserve">'s </w:t>
        </w:r>
      </w:hyperlink>
      <w:hyperlink r:id="rId23" w:history="1">
        <w:r w:rsidR="00615B34" w:rsidRPr="00A61D46">
          <w:rPr>
            <w:rFonts w:ascii="GHEA Grapalat" w:hAnsi="GHEA Grapalat" w:cs="Sylfaen"/>
            <w:i/>
            <w:sz w:val="22"/>
            <w:szCs w:val="22"/>
          </w:rPr>
          <w:t>guide</w:t>
        </w:r>
      </w:hyperlink>
      <w:r w:rsidR="00615B34" w:rsidRPr="00A61D46">
        <w:rPr>
          <w:rFonts w:ascii="GHEA Grapalat" w:hAnsi="GHEA Grapalat" w:cs="Sylfaen"/>
          <w:i/>
          <w:sz w:val="22"/>
          <w:szCs w:val="22"/>
        </w:rPr>
        <w:t>​</w:t>
      </w:r>
      <w:r w:rsidR="00615B34" w:rsidRPr="002A4619">
        <w:rPr>
          <w:rFonts w:ascii="GHEA Grapalat" w:hAnsi="GHEA Grapalat" w:cs="Sylfaen"/>
          <w:i/>
          <w:sz w:val="22"/>
          <w:szCs w:val="22"/>
          <w:lang w:val="af-ZA"/>
        </w:rPr>
        <w:t>​</w:t>
      </w:r>
    </w:p>
    <w:p w:rsidR="00F60C5F" w:rsidRPr="002A4619"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rPr>
        <w:t>The guide</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available</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is</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as follows:</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in reference to</w:t>
      </w:r>
      <w:r w:rsidRPr="002A4619">
        <w:rPr>
          <w:rFonts w:ascii="GHEA Grapalat" w:hAnsi="GHEA Grapalat" w:cs="Sylfaen"/>
          <w:i/>
          <w:sz w:val="22"/>
          <w:szCs w:val="22"/>
          <w:lang w:val="af-ZA"/>
        </w:rPr>
        <w:t xml:space="preserve"> </w:t>
      </w:r>
      <w:hyperlink r:id="rId24"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rsidR="00F60C5F" w:rsidRPr="002A4619" w:rsidRDefault="0046586E" w:rsidP="00EF3662">
      <w:pPr>
        <w:ind w:firstLine="567"/>
        <w:jc w:val="both"/>
        <w:rPr>
          <w:rFonts w:ascii="GHEA Grapalat" w:hAnsi="GHEA Grapalat" w:cs="Sylfaen"/>
          <w:i/>
          <w:sz w:val="22"/>
          <w:szCs w:val="22"/>
          <w:lang w:val="af-ZA"/>
        </w:rPr>
      </w:pPr>
      <w:r w:rsidRPr="005E1F72">
        <w:rPr>
          <w:rFonts w:ascii="GHEA Grapalat" w:hAnsi="GHEA Grapalat" w:cs="Sylfaen"/>
          <w:i/>
          <w:sz w:val="22"/>
          <w:szCs w:val="22"/>
        </w:rPr>
        <w:t>At the same time:</w:t>
      </w:r>
    </w:p>
    <w:p w:rsidR="00F60C5F" w:rsidRPr="00A61D46" w:rsidRDefault="0046586E" w:rsidP="00F60C5F">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00677658" w:rsidRPr="005E1F72">
        <w:rPr>
          <w:rFonts w:ascii="GHEA Grapalat" w:hAnsi="GHEA Grapalat"/>
          <w:i/>
          <w:sz w:val="22"/>
          <w:szCs w:val="22"/>
          <w:lang w:val="af-ZA"/>
        </w:rPr>
        <w:t xml:space="preserve">- when entering the application into the electronic procurement Armeps (www.armeps.am) system (hereinafter referred to as the system), it is necessary to be guided by </w:t>
      </w:r>
      <w:hyperlink r:id="rId25" w:history="1">
        <w:r w:rsidR="00F60C5F" w:rsidRPr="00A61D46">
          <w:rPr>
            <w:rFonts w:ascii="GHEA Grapalat" w:hAnsi="GHEA Grapalat" w:cs="Sylfaen"/>
            <w:i/>
            <w:sz w:val="22"/>
            <w:szCs w:val="22"/>
            <w:lang w:val="af-ZA"/>
          </w:rPr>
          <w:t xml:space="preserve">the Electronic Procurement Implementation Guide </w:t>
        </w:r>
      </w:hyperlink>
      <w:r w:rsidR="00F60C5F" w:rsidRPr="00756756">
        <w:rPr>
          <w:rFonts w:ascii="GHEA Grapalat" w:hAnsi="GHEA Grapalat" w:cs="Sylfaen"/>
          <w:i/>
          <w:sz w:val="22"/>
          <w:szCs w:val="22"/>
          <w:lang w:val="af-ZA"/>
        </w:rPr>
        <w:t xml:space="preserve">posted in the "Legislation" section of the "Legislation" section of the official procurement bulletin at </w:t>
      </w:r>
      <w:hyperlink r:id="rId26" w:history="1">
        <w:r w:rsidR="00615B34" w:rsidRPr="00615B34">
          <w:rPr>
            <w:rStyle w:val="a9"/>
            <w:rFonts w:ascii="GHEA Grapalat" w:hAnsi="GHEA Grapalat" w:cs="Sylfaen"/>
            <w:i/>
            <w:sz w:val="22"/>
            <w:szCs w:val="22"/>
            <w:lang w:val="af-ZA"/>
          </w:rPr>
          <w:t xml:space="preserve">www.procurement.am </w:t>
        </w:r>
      </w:hyperlink>
      <w:r w:rsidR="00F60C5F" w:rsidRPr="00A61D46">
        <w:rPr>
          <w:rFonts w:ascii="GHEA Grapalat" w:hAnsi="GHEA Grapalat" w:cs="Sylfaen"/>
          <w:i/>
          <w:sz w:val="22"/>
          <w:szCs w:val="22"/>
          <w:lang w:val="af-ZA"/>
        </w:rPr>
        <w:t>.</w:t>
      </w:r>
    </w:p>
    <w:p w:rsidR="00F60C5F" w:rsidRPr="00A61D46"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The guide is available at the following link: </w:t>
      </w:r>
      <w:hyperlink r:id="rId27" w:history="1">
        <w:r w:rsidRPr="00A61D46">
          <w:rPr>
            <w:rFonts w:ascii="GHEA Grapalat" w:hAnsi="GHEA Grapalat" w:cs="Sylfaen"/>
            <w:i/>
            <w:sz w:val="22"/>
            <w:szCs w:val="22"/>
            <w:lang w:val="af-ZA"/>
          </w:rPr>
          <w:t xml:space="preserve">http://gnumner.am/hy/page/ughecuycner_dzernarkner/ </w:t>
        </w:r>
      </w:hyperlink>
      <w:r w:rsidRPr="00A61D46">
        <w:rPr>
          <w:rFonts w:ascii="GHEA Grapalat" w:hAnsi="GHEA Grapalat" w:cs="Sylfaen"/>
          <w:i/>
          <w:sz w:val="22"/>
          <w:szCs w:val="22"/>
          <w:lang w:val="af-ZA"/>
        </w:rPr>
        <w:t>.</w:t>
      </w:r>
    </w:p>
    <w:p w:rsidR="006E7900" w:rsidRPr="005E1F72" w:rsidRDefault="00884204" w:rsidP="00EF3662">
      <w:pPr>
        <w:ind w:firstLine="567"/>
        <w:jc w:val="both"/>
        <w:rPr>
          <w:rFonts w:ascii="GHEA Grapalat" w:hAnsi="GHEA Grapalat"/>
          <w:i/>
          <w:sz w:val="22"/>
          <w:szCs w:val="22"/>
          <w:lang w:val="af-ZA"/>
        </w:rPr>
      </w:pPr>
      <w:r w:rsidRPr="005E1F72">
        <w:rPr>
          <w:rFonts w:ascii="GHEA Grapalat" w:hAnsi="GHEA Grapalat"/>
          <w:i/>
          <w:sz w:val="22"/>
          <w:szCs w:val="22"/>
          <w:lang w:val="af-ZA"/>
        </w:rPr>
        <w:t>- in the event of questions and problems related to the system, you can contact the customer, as well as the Ministry of Finance of the Republic of Armenia (hereinafter referred to as the "authorized body"): c. Yerevan, Melik-Adamyan str. 1:</w:t>
      </w:r>
      <w:r w:rsidR="000D10F1" w:rsidRPr="005E1F72">
        <w:rPr>
          <w:rFonts w:ascii="GHEA Grapalat" w:hAnsi="GHEA Grapalat"/>
          <w:i/>
          <w:lang w:val="af-ZA"/>
        </w:rPr>
        <w:t xml:space="preserve"> </w:t>
      </w:r>
      <w:r w:rsidR="00AB14F4" w:rsidRPr="005E1F72">
        <w:rPr>
          <w:rFonts w:ascii="GHEA Grapalat" w:hAnsi="GHEA Grapalat"/>
          <w:i/>
          <w:sz w:val="22"/>
          <w:szCs w:val="22"/>
          <w:lang w:val="af-ZA"/>
        </w:rPr>
        <w:t>at the address (phone: (+37411) 28-93-20).</w:t>
      </w:r>
    </w:p>
    <w:p w:rsidR="0089384E" w:rsidRPr="003118E2" w:rsidRDefault="0089384E" w:rsidP="0089384E">
      <w:pPr>
        <w:ind w:firstLine="567"/>
        <w:rPr>
          <w:rFonts w:ascii="GHEA Grapalat" w:hAnsi="GHEA Grapalat"/>
          <w:b/>
          <w:sz w:val="20"/>
          <w:szCs w:val="22"/>
          <w:lang w:val="af-ZA"/>
        </w:rPr>
      </w:pPr>
      <w:bookmarkStart w:id="3" w:name="_Hlk9322052"/>
      <w:r w:rsidRPr="003E6196">
        <w:rPr>
          <w:rFonts w:ascii="GHEA Grapalat" w:hAnsi="GHEA Grapalat" w:cs="Sylfaen"/>
          <w:i/>
          <w:sz w:val="22"/>
          <w:szCs w:val="22"/>
        </w:rPr>
        <w:t>System</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 xml:space="preserve">How to </w:t>
      </w:r>
      <w:proofErr w:type="gramStart"/>
      <w:r w:rsidRPr="003E6196">
        <w:rPr>
          <w:rFonts w:ascii="GHEA Grapalat" w:hAnsi="GHEA Grapalat" w:cs="Sylfaen"/>
          <w:i/>
          <w:sz w:val="22"/>
          <w:szCs w:val="22"/>
        </w:rPr>
        <w:t xml:space="preserve">register </w:t>
      </w:r>
      <w:r w:rsidRPr="002A4619">
        <w:rPr>
          <w:rFonts w:ascii="GHEA Grapalat" w:hAnsi="GHEA Grapalat" w:cs="Sylfaen"/>
          <w:i/>
          <w:sz w:val="22"/>
          <w:szCs w:val="22"/>
          <w:lang w:val="af-ZA"/>
        </w:rPr>
        <w:t>?</w:t>
      </w:r>
      <w:proofErr w:type="gramEnd"/>
      <w:r w:rsidRPr="002A4619">
        <w:rPr>
          <w:rFonts w:ascii="GHEA Grapalat" w:hAnsi="GHEA Grapalat" w:cs="Sylfaen"/>
          <w:i/>
          <w:sz w:val="22"/>
          <w:szCs w:val="22"/>
          <w:lang w:val="af-ZA"/>
        </w:rPr>
        <w:t xml:space="preserve"> </w:t>
      </w:r>
      <w:r w:rsidRPr="003E6196">
        <w:rPr>
          <w:rFonts w:ascii="GHEA Grapalat" w:hAnsi="GHEA Grapalat" w:cs="Sylfaen"/>
          <w:i/>
          <w:sz w:val="22"/>
          <w:szCs w:val="22"/>
        </w:rPr>
        <w:t>also</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application</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presenting</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free of charge</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is</w:t>
      </w:r>
      <w:r w:rsidRPr="002A4619">
        <w:rPr>
          <w:rFonts w:ascii="GHEA Grapalat" w:hAnsi="GHEA Grapalat" w:cs="Sylfaen"/>
          <w:i/>
          <w:sz w:val="22"/>
          <w:szCs w:val="22"/>
          <w:lang w:val="af-ZA"/>
        </w:rPr>
        <w:t>​</w:t>
      </w:r>
      <w:bookmarkEnd w:id="3"/>
    </w:p>
    <w:p w:rsidR="00984BDB" w:rsidRPr="005E1F72" w:rsidRDefault="0089384E" w:rsidP="0089384E">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rsidR="00096865" w:rsidRPr="005E1F72" w:rsidRDefault="00096865" w:rsidP="00EF3662">
      <w:pPr>
        <w:ind w:firstLine="567"/>
        <w:jc w:val="center"/>
        <w:rPr>
          <w:rFonts w:ascii="GHEA Grapalat" w:hAnsi="GHEA Grapalat"/>
          <w:b/>
          <w:sz w:val="20"/>
          <w:szCs w:val="22"/>
          <w:lang w:val="af-ZA"/>
        </w:rPr>
      </w:pPr>
    </w:p>
    <w:p w:rsidR="00160AE4" w:rsidRPr="005E1F72" w:rsidRDefault="00160AE4" w:rsidP="00EF3662">
      <w:pPr>
        <w:ind w:firstLine="567"/>
        <w:jc w:val="center"/>
        <w:rPr>
          <w:rFonts w:ascii="GHEA Grapalat" w:hAnsi="GHEA Grapalat" w:cs="Sylfaen"/>
          <w:b/>
          <w:sz w:val="22"/>
          <w:szCs w:val="22"/>
          <w:lang w:val="af-ZA"/>
        </w:rPr>
      </w:pPr>
    </w:p>
    <w:p w:rsidR="0055550A" w:rsidRPr="00236781" w:rsidRDefault="0055550A" w:rsidP="0055550A">
      <w:pPr>
        <w:ind w:firstLine="567"/>
        <w:jc w:val="center"/>
        <w:rPr>
          <w:rFonts w:ascii="GHEA Grapalat" w:hAnsi="GHEA Grapalat"/>
          <w:b/>
          <w:color w:val="000000" w:themeColor="text1"/>
          <w:sz w:val="20"/>
          <w:szCs w:val="20"/>
          <w:lang w:val="af-ZA"/>
        </w:rPr>
      </w:pPr>
      <w:r w:rsidRPr="00236781">
        <w:rPr>
          <w:rFonts w:ascii="GHEA Grapalat" w:hAnsi="GHEA Grapalat" w:cs="Sylfaen"/>
          <w:b/>
          <w:color w:val="000000" w:themeColor="text1"/>
          <w:sz w:val="20"/>
          <w:szCs w:val="20"/>
        </w:rPr>
        <w:t>CONTENTS</w:t>
      </w:r>
    </w:p>
    <w:p w:rsidR="0055550A" w:rsidRPr="0071365D" w:rsidRDefault="00B852CC" w:rsidP="00FD0706">
      <w:pPr>
        <w:ind w:firstLine="567"/>
        <w:rPr>
          <w:rFonts w:ascii="GHEA Grapalat" w:hAnsi="GHEA Grapalat" w:cs="Sylfaen"/>
          <w:b/>
          <w:sz w:val="20"/>
          <w:szCs w:val="20"/>
          <w:lang w:val="af-ZA"/>
        </w:rPr>
      </w:pPr>
      <w:r w:rsidRPr="002A4DB6">
        <w:rPr>
          <w:rFonts w:ascii="Calibri" w:hAnsi="Calibri" w:cs="Calibri"/>
          <w:b/>
          <w:i/>
          <w:sz w:val="22"/>
          <w:szCs w:val="22"/>
          <w:lang w:val="de-DE"/>
        </w:rPr>
        <w:t xml:space="preserve">" </w:t>
      </w:r>
      <w:r w:rsidRPr="002A4DB6">
        <w:rPr>
          <w:rFonts w:ascii="Calibri" w:hAnsi="Calibri" w:cs="Calibri"/>
          <w:b/>
          <w:i/>
          <w:sz w:val="22"/>
          <w:szCs w:val="22"/>
        </w:rPr>
        <w:t xml:space="preserve">ARTISTRY OF </w:t>
      </w:r>
      <w:r w:rsidRPr="002A4DB6">
        <w:rPr>
          <w:rFonts w:ascii="Calibri" w:hAnsi="Calibri" w:cs="Calibri"/>
          <w:b/>
          <w:i/>
          <w:sz w:val="22"/>
          <w:szCs w:val="22"/>
          <w:lang w:val="hy-AM"/>
        </w:rPr>
        <w:t>RA</w:t>
      </w:r>
      <w:r w:rsidRPr="00B852CC">
        <w:rPr>
          <w:rFonts w:ascii="Calibri" w:hAnsi="Calibri" w:cs="Calibri"/>
          <w:b/>
          <w:i/>
          <w:sz w:val="22"/>
          <w:szCs w:val="22"/>
          <w:lang w:val="af-ZA"/>
        </w:rPr>
        <w:t xml:space="preserve"> </w:t>
      </w:r>
      <w:r w:rsidRPr="002A4DB6">
        <w:rPr>
          <w:rFonts w:ascii="Calibri" w:hAnsi="Calibri" w:cs="Calibri"/>
          <w:b/>
          <w:i/>
          <w:sz w:val="22"/>
          <w:szCs w:val="22"/>
        </w:rPr>
        <w:t>REGION:</w:t>
      </w:r>
      <w:r w:rsidRPr="00B852CC">
        <w:rPr>
          <w:rFonts w:ascii="Calibri" w:hAnsi="Calibri" w:cs="Calibri"/>
          <w:b/>
          <w:i/>
          <w:sz w:val="22"/>
          <w:szCs w:val="22"/>
          <w:lang w:val="af-ZA"/>
        </w:rPr>
        <w:t xml:space="preserve">  </w:t>
      </w:r>
      <w:r w:rsidR="00855188" w:rsidRPr="0033011B">
        <w:rPr>
          <w:rFonts w:ascii="Calibri" w:hAnsi="Calibri" w:cs="Calibri"/>
          <w:b/>
          <w:i/>
          <w:sz w:val="22"/>
          <w:szCs w:val="22"/>
          <w:lang w:val="en-US"/>
        </w:rPr>
        <w:t>VALLEY VILLAGE</w:t>
      </w:r>
      <w:r w:rsidR="00855188" w:rsidRPr="00855188">
        <w:rPr>
          <w:rFonts w:ascii="Calibri" w:hAnsi="Calibri" w:cs="Calibri"/>
          <w:b/>
          <w:i/>
          <w:sz w:val="22"/>
          <w:szCs w:val="22"/>
          <w:lang w:val="af-ZA"/>
        </w:rPr>
        <w:t xml:space="preserve"> </w:t>
      </w:r>
      <w:r w:rsidR="00855188" w:rsidRPr="0033011B">
        <w:rPr>
          <w:rFonts w:ascii="Calibri" w:hAnsi="Calibri" w:cs="Calibri"/>
          <w:b/>
          <w:i/>
          <w:sz w:val="22"/>
          <w:szCs w:val="22"/>
          <w:lang w:val="en-US"/>
        </w:rPr>
        <w:t>H.</w:t>
      </w:r>
      <w:r w:rsidR="00855188" w:rsidRPr="00855188">
        <w:rPr>
          <w:rFonts w:ascii="Calibri" w:hAnsi="Calibri" w:cs="Calibri"/>
          <w:b/>
          <w:i/>
          <w:sz w:val="22"/>
          <w:szCs w:val="22"/>
          <w:lang w:val="af-ZA"/>
        </w:rPr>
        <w:t xml:space="preserve">​ </w:t>
      </w:r>
      <w:r w:rsidR="00855188" w:rsidRPr="0033011B">
        <w:rPr>
          <w:rFonts w:ascii="Calibri" w:hAnsi="Calibri" w:cs="Calibri"/>
          <w:b/>
          <w:i/>
          <w:sz w:val="22"/>
          <w:szCs w:val="22"/>
          <w:lang w:val="en-US"/>
        </w:rPr>
        <w:t>GHAZARYAN</w:t>
      </w:r>
      <w:r w:rsidR="00855188" w:rsidRPr="00855188">
        <w:rPr>
          <w:rFonts w:ascii="Calibri" w:hAnsi="Calibri" w:cs="Calibri"/>
          <w:b/>
          <w:i/>
          <w:sz w:val="22"/>
          <w:szCs w:val="22"/>
          <w:lang w:val="af-ZA"/>
        </w:rPr>
        <w:t xml:space="preserve"> </w:t>
      </w:r>
      <w:r w:rsidR="00855188" w:rsidRPr="0033011B">
        <w:rPr>
          <w:rFonts w:ascii="Calibri" w:hAnsi="Calibri" w:cs="Calibri"/>
          <w:b/>
          <w:i/>
          <w:sz w:val="22"/>
          <w:szCs w:val="22"/>
          <w:lang w:val="en-US"/>
        </w:rPr>
        <w:t>NAME:</w:t>
      </w:r>
      <w:r w:rsidR="00855188" w:rsidRPr="00855188">
        <w:rPr>
          <w:rFonts w:ascii="Calibri" w:hAnsi="Calibri" w:cs="Calibri"/>
          <w:b/>
          <w:i/>
          <w:sz w:val="22"/>
          <w:szCs w:val="22"/>
          <w:lang w:val="af-ZA"/>
        </w:rPr>
        <w:t xml:space="preserve"> </w:t>
      </w:r>
      <w:r w:rsidR="00855188" w:rsidRPr="0033011B">
        <w:rPr>
          <w:rFonts w:ascii="Calibri" w:hAnsi="Calibri" w:cs="Calibri"/>
          <w:b/>
          <w:i/>
          <w:sz w:val="22"/>
          <w:szCs w:val="22"/>
          <w:lang w:val="en-US"/>
        </w:rPr>
        <w:t>BASIC:</w:t>
      </w:r>
      <w:r w:rsidR="00855188" w:rsidRPr="00855188">
        <w:rPr>
          <w:rFonts w:ascii="Calibri" w:hAnsi="Calibri" w:cs="Calibri"/>
          <w:b/>
          <w:i/>
          <w:sz w:val="22"/>
          <w:szCs w:val="22"/>
          <w:lang w:val="af-ZA"/>
        </w:rPr>
        <w:t xml:space="preserve"> </w:t>
      </w:r>
      <w:r w:rsidR="00855188" w:rsidRPr="0033011B">
        <w:rPr>
          <w:rFonts w:ascii="Calibri" w:hAnsi="Calibri" w:cs="Calibri"/>
          <w:b/>
          <w:i/>
          <w:sz w:val="22"/>
          <w:szCs w:val="22"/>
          <w:lang w:val="en-US"/>
        </w:rPr>
        <w:t xml:space="preserve">SCHOOL </w:t>
      </w:r>
      <w:r w:rsidRPr="002A4DB6">
        <w:rPr>
          <w:rFonts w:ascii="Calibri" w:hAnsi="Calibri" w:cs="Calibri"/>
          <w:b/>
          <w:i/>
          <w:sz w:val="22"/>
          <w:szCs w:val="22"/>
          <w:lang w:val="de-DE"/>
        </w:rPr>
        <w:t xml:space="preserve">» </w:t>
      </w:r>
      <w:r w:rsidRPr="0071365D">
        <w:rPr>
          <w:rFonts w:ascii="GHEA Grapalat" w:hAnsi="GHEA Grapalat"/>
          <w:b/>
          <w:i/>
          <w:sz w:val="20"/>
          <w:szCs w:val="20"/>
          <w:u w:val="single"/>
          <w:lang w:val="af-ZA"/>
        </w:rPr>
        <w:t xml:space="preserve">of </w:t>
      </w:r>
      <w:r w:rsidRPr="002A4DB6">
        <w:rPr>
          <w:rFonts w:ascii="Calibri" w:hAnsi="Calibri" w:cs="Calibri"/>
          <w:b/>
          <w:i/>
          <w:sz w:val="22"/>
          <w:szCs w:val="22"/>
        </w:rPr>
        <w:t>POAK</w:t>
      </w:r>
      <w:r w:rsidR="007D5F7E" w:rsidRPr="0071365D">
        <w:rPr>
          <w:rFonts w:ascii="GHEA Grapalat" w:hAnsi="GHEA Grapalat"/>
          <w:b/>
          <w:i/>
          <w:sz w:val="20"/>
          <w:szCs w:val="20"/>
          <w:u w:val="single"/>
        </w:rPr>
        <w:t>​</w:t>
      </w:r>
      <w:r w:rsidR="007D5F7E" w:rsidRPr="0071365D">
        <w:rPr>
          <w:rFonts w:ascii="GHEA Grapalat" w:hAnsi="GHEA Grapalat"/>
          <w:sz w:val="20"/>
          <w:szCs w:val="20"/>
          <w:u w:val="single"/>
          <w:lang w:val="af-ZA"/>
        </w:rPr>
        <w:t xml:space="preserve"> </w:t>
      </w:r>
      <w:r w:rsidR="007D5F7E" w:rsidRPr="0071365D">
        <w:rPr>
          <w:rFonts w:ascii="GHEA Grapalat" w:hAnsi="GHEA Grapalat"/>
          <w:sz w:val="20"/>
          <w:szCs w:val="20"/>
          <w:lang w:val="af-ZA"/>
        </w:rPr>
        <w:t xml:space="preserve"> FOR THE NEEDS FOR PERFORMING "LABORATORY CONSTRUCTION" </w:t>
      </w:r>
      <w:r w:rsidR="007D5F7E" w:rsidRPr="0071365D">
        <w:rPr>
          <w:rFonts w:ascii="GHEA Grapalat" w:hAnsi="GHEA Grapalat"/>
          <w:b/>
          <w:sz w:val="20"/>
          <w:szCs w:val="20"/>
          <w:lang w:val="af-ZA"/>
        </w:rPr>
        <w:t>WORKS</w:t>
      </w:r>
      <w:r w:rsidR="0055550A" w:rsidRPr="0071365D">
        <w:rPr>
          <w:rFonts w:ascii="GHEA Grapalat" w:hAnsi="GHEA Grapalat" w:cs="Sylfaen"/>
          <w:b/>
          <w:sz w:val="20"/>
          <w:szCs w:val="20"/>
          <w:lang w:val="af-ZA"/>
        </w:rPr>
        <w:t xml:space="preserve"> </w:t>
      </w:r>
      <w:r w:rsidR="0055550A" w:rsidRPr="0071365D">
        <w:rPr>
          <w:rFonts w:ascii="GHEA Grapalat" w:hAnsi="GHEA Grapalat" w:cs="Sylfaen"/>
          <w:b/>
          <w:sz w:val="20"/>
          <w:szCs w:val="20"/>
        </w:rPr>
        <w:t>ON PURPOSE</w:t>
      </w:r>
      <w:r w:rsidR="0055550A" w:rsidRPr="0071365D">
        <w:rPr>
          <w:rFonts w:ascii="GHEA Grapalat" w:hAnsi="GHEA Grapalat" w:cs="Sylfaen"/>
          <w:b/>
          <w:sz w:val="20"/>
          <w:szCs w:val="20"/>
          <w:lang w:val="af-ZA"/>
        </w:rPr>
        <w:t xml:space="preserve"> </w:t>
      </w:r>
      <w:r w:rsidR="0055550A" w:rsidRPr="0071365D">
        <w:rPr>
          <w:rFonts w:ascii="GHEA Grapalat" w:hAnsi="GHEA Grapalat" w:cs="Sylfaen"/>
          <w:b/>
          <w:sz w:val="20"/>
          <w:szCs w:val="20"/>
        </w:rPr>
        <w:t>ANNOUNCED</w:t>
      </w:r>
      <w:r w:rsidR="0055550A" w:rsidRPr="0071365D">
        <w:rPr>
          <w:rFonts w:ascii="GHEA Grapalat" w:hAnsi="GHEA Grapalat" w:cs="Sylfaen"/>
          <w:b/>
          <w:sz w:val="20"/>
          <w:szCs w:val="20"/>
          <w:lang w:val="af-ZA"/>
        </w:rPr>
        <w:t xml:space="preserve"> </w:t>
      </w:r>
      <w:r w:rsidR="0055550A" w:rsidRPr="0071365D">
        <w:rPr>
          <w:rFonts w:ascii="GHEA Grapalat" w:hAnsi="GHEA Grapalat" w:cs="Sylfaen"/>
          <w:b/>
          <w:sz w:val="20"/>
          <w:szCs w:val="20"/>
        </w:rPr>
        <w:t>RATING:</w:t>
      </w:r>
      <w:r w:rsidR="0055550A" w:rsidRPr="0071365D">
        <w:rPr>
          <w:rFonts w:ascii="GHEA Grapalat" w:hAnsi="GHEA Grapalat" w:cs="Sylfaen"/>
          <w:b/>
          <w:sz w:val="20"/>
          <w:szCs w:val="20"/>
          <w:lang w:val="af-ZA"/>
        </w:rPr>
        <w:t xml:space="preserve"> </w:t>
      </w:r>
      <w:r w:rsidR="0055550A" w:rsidRPr="0071365D">
        <w:rPr>
          <w:rFonts w:ascii="GHEA Grapalat" w:hAnsi="GHEA Grapalat" w:cs="Sylfaen"/>
          <w:b/>
          <w:sz w:val="20"/>
          <w:szCs w:val="20"/>
        </w:rPr>
        <w:t>QUESTION:</w:t>
      </w:r>
    </w:p>
    <w:p w:rsidR="0055550A" w:rsidRPr="00236781" w:rsidRDefault="0055550A" w:rsidP="0055550A">
      <w:pPr>
        <w:ind w:firstLine="567"/>
        <w:jc w:val="center"/>
        <w:rPr>
          <w:rFonts w:ascii="GHEA Grapalat" w:hAnsi="GHEA Grapalat" w:cs="Sylfaen"/>
          <w:b/>
          <w:color w:val="000000" w:themeColor="text1"/>
          <w:sz w:val="20"/>
          <w:szCs w:val="22"/>
          <w:lang w:val="af-ZA"/>
        </w:rPr>
      </w:pPr>
    </w:p>
    <w:p w:rsidR="0055550A" w:rsidRPr="00236781" w:rsidRDefault="0055550A" w:rsidP="0055550A">
      <w:pPr>
        <w:ind w:firstLine="567"/>
        <w:jc w:val="center"/>
        <w:rPr>
          <w:rFonts w:ascii="GHEA Grapalat" w:hAnsi="GHEA Grapalat" w:cs="Sylfaen"/>
          <w:b/>
          <w:color w:val="000000" w:themeColor="text1"/>
          <w:sz w:val="20"/>
          <w:szCs w:val="22"/>
          <w:lang w:val="af-ZA"/>
        </w:rPr>
      </w:pPr>
    </w:p>
    <w:p w:rsidR="0055550A" w:rsidRPr="00236781" w:rsidRDefault="0055550A" w:rsidP="0055550A">
      <w:pPr>
        <w:ind w:firstLine="567"/>
        <w:jc w:val="center"/>
        <w:rPr>
          <w:rFonts w:ascii="GHEA Grapalat" w:hAnsi="GHEA Grapalat"/>
          <w:color w:val="000000" w:themeColor="text1"/>
          <w:sz w:val="20"/>
          <w:lang w:val="af-ZA"/>
        </w:rPr>
      </w:pPr>
      <w:r w:rsidRPr="00236781">
        <w:rPr>
          <w:rFonts w:ascii="GHEA Grapalat" w:hAnsi="GHEA Grapalat" w:cs="Sylfaen"/>
          <w:b/>
          <w:color w:val="000000" w:themeColor="text1"/>
          <w:sz w:val="20"/>
          <w:szCs w:val="22"/>
        </w:rPr>
        <w:t xml:space="preserve">PART </w:t>
      </w:r>
      <w:r w:rsidRPr="00236781">
        <w:rPr>
          <w:rFonts w:ascii="GHEA Grapalat" w:hAnsi="GHEA Grapalat" w:cs="Times Armenian"/>
          <w:b/>
          <w:color w:val="000000" w:themeColor="text1"/>
          <w:sz w:val="20"/>
          <w:szCs w:val="22"/>
          <w:lang w:val="af-ZA"/>
        </w:rPr>
        <w:t>I.​</w:t>
      </w:r>
    </w:p>
    <w:p w:rsidR="00096865" w:rsidRPr="005E1F72" w:rsidRDefault="00096865" w:rsidP="00EF3662">
      <w:pPr>
        <w:ind w:firstLine="567"/>
        <w:jc w:val="both"/>
        <w:rPr>
          <w:rFonts w:ascii="GHEA Grapalat" w:hAnsi="GHEA Grapalat"/>
          <w:sz w:val="20"/>
          <w:lang w:val="af-ZA"/>
        </w:rPr>
      </w:pPr>
    </w:p>
    <w:p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1. </w:t>
      </w:r>
      <w:r w:rsidRPr="00972668">
        <w:rPr>
          <w:rFonts w:ascii="GHEA Grapalat" w:hAnsi="GHEA Grapalat" w:cs="Sylfaen"/>
          <w:sz w:val="20"/>
        </w:rPr>
        <w:t>Purchase</w:t>
      </w:r>
      <w:r w:rsidRPr="00972668">
        <w:rPr>
          <w:rFonts w:ascii="GHEA Grapalat" w:hAnsi="GHEA Grapalat" w:cs="Times Armenian"/>
          <w:sz w:val="20"/>
          <w:lang w:val="af-ZA"/>
        </w:rPr>
        <w:t xml:space="preserve"> </w:t>
      </w:r>
      <w:r w:rsidRPr="00972668">
        <w:rPr>
          <w:rFonts w:ascii="GHEA Grapalat" w:hAnsi="GHEA Grapalat" w:cs="Sylfaen"/>
          <w:sz w:val="20"/>
        </w:rPr>
        <w:t>subject</w:t>
      </w:r>
      <w:r w:rsidRPr="00972668">
        <w:rPr>
          <w:rFonts w:ascii="GHEA Grapalat" w:hAnsi="GHEA Grapalat"/>
          <w:sz w:val="20"/>
          <w:lang w:val="af-ZA"/>
        </w:rPr>
        <w:t xml:space="preserve"> </w:t>
      </w:r>
      <w:r w:rsidRPr="00972668">
        <w:rPr>
          <w:rFonts w:ascii="GHEA Grapalat" w:hAnsi="GHEA Grapalat" w:cs="Sylfaen"/>
          <w:sz w:val="20"/>
        </w:rPr>
        <w:t>natural thing</w:t>
      </w:r>
      <w:r w:rsidRPr="00972668">
        <w:rPr>
          <w:rFonts w:ascii="GHEA Grapalat" w:hAnsi="GHEA Grapalat" w:cs="Times Armenian"/>
          <w:sz w:val="20"/>
          <w:lang w:val="af-ZA"/>
        </w:rPr>
        <w:tab/>
      </w:r>
      <w:r w:rsidRPr="00972668">
        <w:rPr>
          <w:rFonts w:ascii="GHEA Grapalat" w:hAnsi="GHEA Grapalat" w:cs="Times Armenian"/>
          <w:sz w:val="20"/>
        </w:rPr>
        <w:t>​</w:t>
      </w:r>
      <w:r w:rsidRPr="00972668">
        <w:rPr>
          <w:rFonts w:ascii="GHEA Grapalat" w:hAnsi="GHEA Grapalat" w:cs="Times Armenian"/>
          <w:sz w:val="20"/>
          <w:lang w:val="af-ZA"/>
        </w:rPr>
        <w:t xml:space="preserve"> </w:t>
      </w:r>
    </w:p>
    <w:p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2. </w:t>
      </w:r>
      <w:r w:rsidRPr="00972668">
        <w:rPr>
          <w:rFonts w:ascii="GHEA Grapalat" w:hAnsi="GHEA Grapalat" w:cs="Sylfaen"/>
          <w:sz w:val="20"/>
        </w:rPr>
        <w:t>To participate</w:t>
      </w:r>
      <w:r w:rsidRPr="00972668">
        <w:rPr>
          <w:rFonts w:ascii="GHEA Grapalat" w:hAnsi="GHEA Grapalat" w:cs="Times Armenian"/>
          <w:sz w:val="20"/>
          <w:lang w:val="af-ZA"/>
        </w:rPr>
        <w:t xml:space="preserve"> </w:t>
      </w:r>
      <w:r w:rsidRPr="00972668">
        <w:rPr>
          <w:rFonts w:ascii="GHEA Grapalat" w:hAnsi="GHEA Grapalat" w:cs="Sylfaen"/>
          <w:sz w:val="20"/>
        </w:rPr>
        <w:t>participation</w:t>
      </w:r>
      <w:r w:rsidRPr="00972668">
        <w:rPr>
          <w:rFonts w:ascii="GHEA Grapalat" w:hAnsi="GHEA Grapalat" w:cs="Times Armenian"/>
          <w:sz w:val="20"/>
          <w:lang w:val="af-ZA"/>
        </w:rPr>
        <w:t xml:space="preserve"> </w:t>
      </w:r>
      <w:r w:rsidRPr="00972668">
        <w:rPr>
          <w:rFonts w:ascii="GHEA Grapalat" w:hAnsi="GHEA Grapalat" w:cs="Sylfaen"/>
          <w:sz w:val="20"/>
        </w:rPr>
        <w:t>of right</w:t>
      </w:r>
      <w:r w:rsidRPr="00972668">
        <w:rPr>
          <w:rFonts w:ascii="GHEA Grapalat" w:hAnsi="GHEA Grapalat" w:cs="Times Armenian"/>
          <w:sz w:val="20"/>
          <w:lang w:val="af-ZA"/>
        </w:rPr>
        <w:t xml:space="preserve"> </w:t>
      </w:r>
      <w:r w:rsidRPr="00972668">
        <w:rPr>
          <w:rFonts w:ascii="GHEA Grapalat" w:hAnsi="GHEA Grapalat" w:cs="Sylfaen"/>
          <w:sz w:val="20"/>
        </w:rPr>
        <w:t>requirements</w:t>
      </w:r>
      <w:r w:rsidR="000206DA" w:rsidRPr="00E2073B">
        <w:rPr>
          <w:rFonts w:ascii="GHEA Grapalat" w:hAnsi="GHEA Grapalat" w:cs="Sylfaen"/>
          <w:sz w:val="20"/>
          <w:lang w:val="af-ZA"/>
        </w:rPr>
        <w:t xml:space="preserve"> </w:t>
      </w:r>
      <w:r w:rsidR="000206DA">
        <w:rPr>
          <w:rFonts w:ascii="GHEA Grapalat" w:hAnsi="GHEA Grapalat" w:cs="Sylfaen"/>
          <w:sz w:val="20"/>
        </w:rPr>
        <w:t>and:</w:t>
      </w:r>
      <w:r w:rsidR="000206DA" w:rsidRPr="00E2073B">
        <w:rPr>
          <w:rFonts w:ascii="GHEA Grapalat" w:hAnsi="GHEA Grapalat" w:cs="Sylfaen"/>
          <w:sz w:val="20"/>
          <w:lang w:val="af-ZA"/>
        </w:rPr>
        <w:t xml:space="preserve"> </w:t>
      </w:r>
      <w:r w:rsidR="000206DA">
        <w:rPr>
          <w:rFonts w:ascii="GHEA Grapalat" w:hAnsi="GHEA Grapalat" w:cs="Sylfaen"/>
          <w:sz w:val="20"/>
        </w:rPr>
        <w:t>to them</w:t>
      </w:r>
      <w:r w:rsidR="000206DA" w:rsidRPr="00E2073B">
        <w:rPr>
          <w:rFonts w:ascii="GHEA Grapalat" w:hAnsi="GHEA Grapalat" w:cs="Sylfaen"/>
          <w:sz w:val="20"/>
          <w:lang w:val="af-ZA"/>
        </w:rPr>
        <w:t xml:space="preserve"> </w:t>
      </w:r>
      <w:r w:rsidR="000206DA">
        <w:rPr>
          <w:rFonts w:ascii="GHEA Grapalat" w:hAnsi="GHEA Grapalat" w:cs="Sylfaen"/>
          <w:sz w:val="20"/>
        </w:rPr>
        <w:t>evaluation</w:t>
      </w:r>
      <w:r w:rsidR="000206DA" w:rsidRPr="00E2073B">
        <w:rPr>
          <w:rFonts w:ascii="GHEA Grapalat" w:hAnsi="GHEA Grapalat" w:cs="Sylfaen"/>
          <w:sz w:val="20"/>
          <w:lang w:val="af-ZA"/>
        </w:rPr>
        <w:t xml:space="preserve"> </w:t>
      </w:r>
      <w:r w:rsidR="000206DA">
        <w:rPr>
          <w:rFonts w:ascii="GHEA Grapalat" w:hAnsi="GHEA Grapalat" w:cs="Sylfaen"/>
          <w:sz w:val="20"/>
        </w:rPr>
        <w:t xml:space="preserve">the </w:t>
      </w:r>
      <w:proofErr w:type="gramStart"/>
      <w:r w:rsidR="000206DA">
        <w:rPr>
          <w:rFonts w:ascii="GHEA Grapalat" w:hAnsi="GHEA Grapalat" w:cs="Sylfaen"/>
          <w:sz w:val="20"/>
        </w:rPr>
        <w:t xml:space="preserve">procedure </w:t>
      </w:r>
      <w:r w:rsidRPr="00972668">
        <w:rPr>
          <w:rFonts w:ascii="GHEA Grapalat" w:hAnsi="GHEA Grapalat" w:cs="Times Armenian"/>
          <w:sz w:val="20"/>
          <w:lang w:val="af-ZA"/>
        </w:rPr>
        <w:t>,</w:t>
      </w:r>
      <w:proofErr w:type="gramEnd"/>
      <w:r w:rsidRPr="00972668">
        <w:rPr>
          <w:rFonts w:ascii="GHEA Grapalat" w:hAnsi="GHEA Grapalat" w:cs="Times Armenian"/>
          <w:sz w:val="20"/>
          <w:lang w:val="af-ZA"/>
        </w:rPr>
        <w:t xml:space="preserve"> the conditions for submitting </w:t>
      </w:r>
      <w:r w:rsidRPr="00972668">
        <w:rPr>
          <w:rFonts w:ascii="GHEA Grapalat" w:hAnsi="GHEA Grapalat" w:cs="Sylfaen"/>
          <w:sz w:val="20"/>
        </w:rPr>
        <w:t xml:space="preserve">qualification </w:t>
      </w:r>
      <w:r w:rsidRPr="00972668">
        <w:rPr>
          <w:rFonts w:ascii="GHEA Grapalat" w:hAnsi="GHEA Grapalat" w:cs="Times Armenian"/>
          <w:sz w:val="20"/>
          <w:lang w:val="af-ZA"/>
        </w:rPr>
        <w:t>assurance in case of being recognized as a selected participant</w:t>
      </w:r>
    </w:p>
    <w:p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3. </w:t>
      </w:r>
      <w:r w:rsidRPr="00972668">
        <w:rPr>
          <w:rFonts w:ascii="GHEA Grapalat" w:hAnsi="GHEA Grapalat" w:cs="Sylfaen"/>
          <w:sz w:val="20"/>
        </w:rPr>
        <w:t>Invitation</w:t>
      </w:r>
      <w:r w:rsidRPr="00972668">
        <w:rPr>
          <w:rFonts w:ascii="GHEA Grapalat" w:hAnsi="GHEA Grapalat" w:cs="Times Armenian"/>
          <w:sz w:val="20"/>
          <w:lang w:val="af-ZA"/>
        </w:rPr>
        <w:t xml:space="preserve"> </w:t>
      </w:r>
      <w:r w:rsidRPr="00972668">
        <w:rPr>
          <w:rFonts w:ascii="GHEA Grapalat" w:hAnsi="GHEA Grapalat" w:cs="Sylfaen"/>
          <w:sz w:val="20"/>
        </w:rPr>
        <w:t>clarification</w:t>
      </w:r>
      <w:r w:rsidRPr="00972668">
        <w:rPr>
          <w:rFonts w:ascii="GHEA Grapalat" w:hAnsi="GHEA Grapalat" w:cs="Times Armenian"/>
          <w:sz w:val="20"/>
          <w:lang w:val="af-ZA"/>
        </w:rPr>
        <w:t xml:space="preserve"> </w:t>
      </w:r>
      <w:r w:rsidRPr="00972668">
        <w:rPr>
          <w:rFonts w:ascii="GHEA Grapalat" w:hAnsi="GHEA Grapalat" w:cs="Sylfaen"/>
          <w:sz w:val="20"/>
        </w:rPr>
        <w:t>and:</w:t>
      </w:r>
      <w:r w:rsidRPr="00972668">
        <w:rPr>
          <w:rFonts w:ascii="GHEA Grapalat" w:hAnsi="GHEA Grapalat" w:cs="Times Armenian"/>
          <w:sz w:val="20"/>
          <w:lang w:val="af-ZA"/>
        </w:rPr>
        <w:t xml:space="preserve"> </w:t>
      </w:r>
      <w:r w:rsidRPr="00972668">
        <w:rPr>
          <w:rFonts w:ascii="GHEA Grapalat" w:hAnsi="GHEA Grapalat" w:cs="Sylfaen"/>
          <w:sz w:val="20"/>
        </w:rPr>
        <w:t>in the invitation</w:t>
      </w:r>
      <w:r w:rsidRPr="00972668">
        <w:rPr>
          <w:rFonts w:ascii="GHEA Grapalat" w:hAnsi="GHEA Grapalat" w:cs="Times Armenian"/>
          <w:sz w:val="20"/>
          <w:lang w:val="af-ZA"/>
        </w:rPr>
        <w:t xml:space="preserve"> </w:t>
      </w:r>
      <w:r w:rsidRPr="00972668">
        <w:rPr>
          <w:rFonts w:ascii="GHEA Grapalat" w:hAnsi="GHEA Grapalat" w:cs="Sylfaen"/>
          <w:sz w:val="20"/>
        </w:rPr>
        <w:t>change</w:t>
      </w:r>
      <w:r w:rsidRPr="00972668">
        <w:rPr>
          <w:rFonts w:ascii="GHEA Grapalat" w:hAnsi="GHEA Grapalat" w:cs="Times Armenian"/>
          <w:sz w:val="20"/>
          <w:lang w:val="af-ZA"/>
        </w:rPr>
        <w:t xml:space="preserve"> </w:t>
      </w:r>
      <w:r w:rsidRPr="00972668">
        <w:rPr>
          <w:rFonts w:ascii="GHEA Grapalat" w:hAnsi="GHEA Grapalat" w:cs="Sylfaen"/>
          <w:sz w:val="20"/>
        </w:rPr>
        <w:t>to perform</w:t>
      </w:r>
      <w:r w:rsidRPr="00972668">
        <w:rPr>
          <w:rFonts w:ascii="GHEA Grapalat" w:hAnsi="GHEA Grapalat" w:cs="Times Armenian"/>
          <w:sz w:val="20"/>
          <w:lang w:val="af-ZA"/>
        </w:rPr>
        <w:t xml:space="preserve"> </w:t>
      </w:r>
      <w:r w:rsidRPr="00972668">
        <w:rPr>
          <w:rFonts w:ascii="GHEA Grapalat" w:hAnsi="GHEA Grapalat" w:cs="Sylfaen"/>
          <w:sz w:val="20"/>
        </w:rPr>
        <w:t xml:space="preserve">there was </w:t>
      </w:r>
      <w:r w:rsidRPr="00972668">
        <w:rPr>
          <w:rFonts w:ascii="GHEA Grapalat" w:hAnsi="GHEA Grapalat" w:cs="Times Armenian"/>
          <w:sz w:val="20"/>
          <w:lang w:val="af-ZA"/>
        </w:rPr>
        <w:tab/>
      </w:r>
      <w:r w:rsidRPr="00972668">
        <w:rPr>
          <w:rFonts w:ascii="GHEA Grapalat" w:hAnsi="GHEA Grapalat" w:cs="Times Armenian"/>
          <w:sz w:val="20"/>
        </w:rPr>
        <w:t>c</w:t>
      </w:r>
    </w:p>
    <w:p w:rsidR="00087A30" w:rsidRPr="00972668" w:rsidRDefault="00096865" w:rsidP="00EF3662">
      <w:pPr>
        <w:ind w:firstLine="1134"/>
        <w:jc w:val="both"/>
        <w:rPr>
          <w:rFonts w:ascii="GHEA Grapalat" w:hAnsi="GHEA Grapalat" w:cs="Sylfaen"/>
          <w:sz w:val="20"/>
          <w:lang w:val="af-ZA"/>
        </w:rPr>
      </w:pPr>
      <w:r w:rsidRPr="00972668">
        <w:rPr>
          <w:rFonts w:ascii="GHEA Grapalat" w:hAnsi="GHEA Grapalat"/>
          <w:sz w:val="20"/>
          <w:lang w:val="af-ZA"/>
        </w:rPr>
        <w:t xml:space="preserve">4. </w:t>
      </w:r>
      <w:r w:rsidRPr="00972668">
        <w:rPr>
          <w:rFonts w:ascii="GHEA Grapalat" w:hAnsi="GHEA Grapalat" w:cs="Sylfaen"/>
          <w:sz w:val="20"/>
        </w:rPr>
        <w:t>Application</w:t>
      </w:r>
      <w:r w:rsidRPr="00972668">
        <w:rPr>
          <w:rFonts w:ascii="GHEA Grapalat" w:hAnsi="GHEA Grapalat" w:cs="Times Armenian"/>
          <w:sz w:val="20"/>
          <w:lang w:val="af-ZA"/>
        </w:rPr>
        <w:t xml:space="preserve"> </w:t>
      </w:r>
      <w:r w:rsidRPr="00972668">
        <w:rPr>
          <w:rFonts w:ascii="GHEA Grapalat" w:hAnsi="GHEA Grapalat" w:cs="Sylfaen"/>
          <w:sz w:val="20"/>
        </w:rPr>
        <w:t>to present</w:t>
      </w:r>
      <w:r w:rsidRPr="00972668">
        <w:rPr>
          <w:rFonts w:ascii="GHEA Grapalat" w:hAnsi="GHEA Grapalat" w:cs="Times Armenian"/>
          <w:sz w:val="20"/>
          <w:lang w:val="af-ZA"/>
        </w:rPr>
        <w:t xml:space="preserve"> </w:t>
      </w:r>
      <w:r w:rsidRPr="00972668">
        <w:rPr>
          <w:rFonts w:ascii="GHEA Grapalat" w:hAnsi="GHEA Grapalat" w:cs="Sylfaen"/>
          <w:sz w:val="20"/>
        </w:rPr>
        <w:t xml:space="preserve">there was </w:t>
      </w:r>
      <w:r w:rsidRPr="00972668">
        <w:rPr>
          <w:rFonts w:ascii="GHEA Grapalat" w:hAnsi="GHEA Grapalat" w:cs="Times Armenian"/>
          <w:sz w:val="20"/>
        </w:rPr>
        <w:t>c</w:t>
      </w:r>
    </w:p>
    <w:p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 xml:space="preserve">5. </w:t>
      </w:r>
      <w:r w:rsidRPr="00972668">
        <w:rPr>
          <w:rFonts w:ascii="GHEA Grapalat" w:hAnsi="GHEA Grapalat"/>
          <w:sz w:val="20"/>
          <w:lang w:val="af-ZA"/>
        </w:rPr>
        <w:tab/>
      </w:r>
      <w:r w:rsidRPr="00972668">
        <w:rPr>
          <w:rFonts w:ascii="GHEA Grapalat" w:hAnsi="GHEA Grapalat" w:cs="Sylfaen"/>
          <w:sz w:val="20"/>
        </w:rPr>
        <w:t>Application</w:t>
      </w:r>
      <w:r w:rsidRPr="00972668">
        <w:rPr>
          <w:rFonts w:ascii="GHEA Grapalat" w:hAnsi="GHEA Grapalat" w:cs="Times Armenian"/>
          <w:sz w:val="20"/>
          <w:lang w:val="af-ZA"/>
        </w:rPr>
        <w:t xml:space="preserve"> </w:t>
      </w:r>
      <w:r w:rsidRPr="00972668">
        <w:rPr>
          <w:rFonts w:ascii="GHEA Grapalat" w:hAnsi="GHEA Grapalat" w:cs="Times Armenian"/>
          <w:sz w:val="20"/>
        </w:rPr>
        <w:t xml:space="preserve">let </w:t>
      </w:r>
      <w:r w:rsidRPr="00972668">
        <w:rPr>
          <w:rFonts w:ascii="GHEA Grapalat" w:hAnsi="GHEA Grapalat" w:cs="Sylfaen"/>
          <w:sz w:val="20"/>
        </w:rPr>
        <w:t>'s see</w:t>
      </w:r>
      <w:r w:rsidRPr="00972668">
        <w:rPr>
          <w:rFonts w:ascii="GHEA Grapalat" w:hAnsi="GHEA Grapalat" w:cs="Times Armenian"/>
          <w:sz w:val="20"/>
          <w:lang w:val="af-ZA"/>
        </w:rPr>
        <w:t xml:space="preserve"> </w:t>
      </w:r>
      <w:r w:rsidRPr="00972668">
        <w:rPr>
          <w:rFonts w:ascii="GHEA Grapalat" w:hAnsi="GHEA Grapalat" w:cs="Sylfaen"/>
          <w:sz w:val="20"/>
        </w:rPr>
        <w:t>the offer</w:t>
      </w:r>
      <w:r w:rsidR="00096865" w:rsidRPr="00972668">
        <w:rPr>
          <w:rFonts w:ascii="GHEA Grapalat" w:hAnsi="GHEA Grapalat" w:cs="Times Armenian"/>
          <w:sz w:val="20"/>
          <w:lang w:val="af-ZA"/>
        </w:rPr>
        <w:tab/>
        <w:t xml:space="preserve"> </w:t>
      </w:r>
    </w:p>
    <w:p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 xml:space="preserve">6. </w:t>
      </w:r>
      <w:r w:rsidR="00096865" w:rsidRPr="00972668">
        <w:rPr>
          <w:rFonts w:ascii="GHEA Grapalat" w:hAnsi="GHEA Grapalat" w:cs="Sylfaen"/>
          <w:sz w:val="20"/>
        </w:rPr>
        <w:t>Application</w:t>
      </w:r>
      <w:r w:rsidR="00096865" w:rsidRPr="00972668">
        <w:rPr>
          <w:rFonts w:ascii="GHEA Grapalat" w:hAnsi="GHEA Grapalat" w:cs="Times Armenian"/>
          <w:sz w:val="20"/>
          <w:lang w:val="af-ZA"/>
        </w:rPr>
        <w:t xml:space="preserve"> </w:t>
      </w:r>
      <w:r w:rsidR="00096865" w:rsidRPr="00972668">
        <w:rPr>
          <w:rFonts w:ascii="GHEA Grapalat" w:hAnsi="GHEA Grapalat" w:cs="Times Armenian"/>
          <w:sz w:val="20"/>
        </w:rPr>
        <w:t xml:space="preserve">c </w:t>
      </w:r>
      <w:r w:rsidR="00096865" w:rsidRPr="00972668">
        <w:rPr>
          <w:rFonts w:ascii="GHEA Grapalat" w:hAnsi="GHEA Grapalat" w:cs="Sylfaen"/>
          <w:sz w:val="20"/>
        </w:rPr>
        <w:t>productivity</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 xml:space="preserve">the term </w:t>
      </w:r>
      <w:r w:rsidR="00096865" w:rsidRPr="00972668">
        <w:rPr>
          <w:rFonts w:ascii="GHEA Grapalat" w:hAnsi="GHEA Grapalat" w:cs="Times Armenian"/>
          <w:sz w:val="20"/>
          <w:lang w:val="af-ZA"/>
        </w:rPr>
        <w:t xml:space="preserve">in </w:t>
      </w:r>
      <w:r w:rsidR="00096865" w:rsidRPr="00972668">
        <w:rPr>
          <w:rFonts w:ascii="GHEA Grapalat" w:hAnsi="GHEA Grapalat" w:cs="Sylfaen"/>
          <w:sz w:val="20"/>
        </w:rPr>
        <w:t>applications</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change</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to perform</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and:</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them</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with</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to take</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 xml:space="preserve">there was </w:t>
      </w:r>
      <w:r w:rsidR="00096865" w:rsidRPr="00972668">
        <w:rPr>
          <w:rFonts w:ascii="GHEA Grapalat" w:hAnsi="GHEA Grapalat" w:cs="Times Armenian"/>
          <w:sz w:val="20"/>
          <w:lang w:val="af-ZA"/>
        </w:rPr>
        <w:tab/>
      </w:r>
      <w:r w:rsidR="00096865" w:rsidRPr="00972668">
        <w:rPr>
          <w:rFonts w:ascii="GHEA Grapalat" w:hAnsi="GHEA Grapalat" w:cs="Times Armenian"/>
          <w:sz w:val="20"/>
        </w:rPr>
        <w:t>c</w:t>
      </w:r>
      <w:r w:rsidR="00096865" w:rsidRPr="00972668">
        <w:rPr>
          <w:rFonts w:ascii="GHEA Grapalat" w:hAnsi="GHEA Grapalat" w:cs="Times Armenian"/>
          <w:sz w:val="20"/>
          <w:lang w:val="af-ZA"/>
        </w:rPr>
        <w:t xml:space="preserve"> </w:t>
      </w:r>
    </w:p>
    <w:p w:rsidR="00096865" w:rsidRPr="00972668" w:rsidRDefault="00087A30" w:rsidP="00EF3662">
      <w:pPr>
        <w:ind w:firstLine="1134"/>
        <w:jc w:val="both"/>
        <w:rPr>
          <w:rFonts w:ascii="GHEA Grapalat" w:hAnsi="GHEA Grapalat" w:cs="Sylfaen"/>
          <w:sz w:val="20"/>
          <w:lang w:val="af-ZA"/>
        </w:rPr>
      </w:pPr>
      <w:r w:rsidRPr="00972668">
        <w:rPr>
          <w:rFonts w:ascii="GHEA Grapalat" w:hAnsi="GHEA Grapalat"/>
          <w:sz w:val="20"/>
          <w:lang w:val="af-ZA"/>
        </w:rPr>
        <w:t xml:space="preserve">8. H </w:t>
      </w:r>
      <w:r w:rsidR="00AF7BE8" w:rsidRPr="00972668">
        <w:rPr>
          <w:rFonts w:ascii="GHEA Grapalat" w:hAnsi="GHEA Grapalat" w:cs="Sylfaen"/>
          <w:sz w:val="20"/>
        </w:rPr>
        <w:t>cheeks</w:t>
      </w:r>
      <w:r w:rsidR="00AF7BE8" w:rsidRPr="00972668">
        <w:rPr>
          <w:rFonts w:ascii="GHEA Grapalat" w:hAnsi="GHEA Grapalat" w:cs="Sylfaen"/>
          <w:sz w:val="20"/>
          <w:lang w:val="af-ZA"/>
        </w:rPr>
        <w:t xml:space="preserve"> </w:t>
      </w:r>
      <w:r w:rsidR="00AF7BE8" w:rsidRPr="00972668">
        <w:rPr>
          <w:rFonts w:ascii="GHEA Grapalat" w:hAnsi="GHEA Grapalat" w:cs="Sylfaen"/>
          <w:sz w:val="20"/>
        </w:rPr>
        <w:t xml:space="preserve">opening </w:t>
      </w:r>
      <w:r w:rsidR="00AF7BE8" w:rsidRPr="00972668">
        <w:rPr>
          <w:rFonts w:ascii="GHEA Grapalat" w:hAnsi="GHEA Grapalat" w:cs="Sylfaen"/>
          <w:sz w:val="20"/>
          <w:lang w:val="af-ZA"/>
        </w:rPr>
        <w:t xml:space="preserve">, </w:t>
      </w:r>
      <w:r w:rsidR="00AF7BE8" w:rsidRPr="00972668">
        <w:rPr>
          <w:rFonts w:ascii="GHEA Grapalat" w:hAnsi="GHEA Grapalat" w:cs="Sylfaen"/>
          <w:sz w:val="20"/>
        </w:rPr>
        <w:t>evaluation</w:t>
      </w:r>
      <w:r w:rsidR="00AF7BE8" w:rsidRPr="00972668">
        <w:rPr>
          <w:rFonts w:ascii="GHEA Grapalat" w:hAnsi="GHEA Grapalat" w:cs="Sylfaen"/>
          <w:sz w:val="20"/>
          <w:lang w:val="af-ZA"/>
        </w:rPr>
        <w:t xml:space="preserve">  </w:t>
      </w:r>
      <w:r w:rsidR="00AF7BE8" w:rsidRPr="00972668">
        <w:rPr>
          <w:rFonts w:ascii="GHEA Grapalat" w:hAnsi="GHEA Grapalat" w:cs="Sylfaen"/>
          <w:sz w:val="20"/>
        </w:rPr>
        <w:t>and:</w:t>
      </w:r>
      <w:r w:rsidR="00AF7BE8" w:rsidRPr="00972668">
        <w:rPr>
          <w:rFonts w:ascii="GHEA Grapalat" w:hAnsi="GHEA Grapalat" w:cs="Sylfaen"/>
          <w:sz w:val="20"/>
          <w:lang w:val="af-ZA"/>
        </w:rPr>
        <w:t xml:space="preserve"> </w:t>
      </w:r>
      <w:r w:rsidR="00AF7BE8" w:rsidRPr="00972668">
        <w:rPr>
          <w:rFonts w:ascii="GHEA Grapalat" w:hAnsi="GHEA Grapalat" w:cs="Sylfaen"/>
          <w:sz w:val="20"/>
        </w:rPr>
        <w:t>results</w:t>
      </w:r>
      <w:r w:rsidR="00AF7BE8" w:rsidRPr="00972668">
        <w:rPr>
          <w:rFonts w:ascii="GHEA Grapalat" w:hAnsi="GHEA Grapalat" w:cs="Sylfaen"/>
          <w:sz w:val="20"/>
          <w:lang w:val="af-ZA"/>
        </w:rPr>
        <w:t xml:space="preserve"> </w:t>
      </w:r>
      <w:r w:rsidR="00AF7BE8" w:rsidRPr="00972668">
        <w:rPr>
          <w:rFonts w:ascii="GHEA Grapalat" w:hAnsi="GHEA Grapalat" w:cs="Sylfaen"/>
          <w:sz w:val="20"/>
        </w:rPr>
        <w:t>summary</w:t>
      </w:r>
      <w:r w:rsidR="00096865" w:rsidRPr="00972668">
        <w:rPr>
          <w:rFonts w:ascii="GHEA Grapalat" w:hAnsi="GHEA Grapalat" w:cs="Sylfaen"/>
          <w:sz w:val="20"/>
          <w:lang w:val="af-ZA"/>
        </w:rPr>
        <w:tab/>
      </w:r>
    </w:p>
    <w:p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 xml:space="preserve">9. </w:t>
      </w:r>
      <w:r w:rsidR="00096865" w:rsidRPr="00972668">
        <w:rPr>
          <w:rFonts w:ascii="GHEA Grapalat" w:hAnsi="GHEA Grapalat" w:cs="Sylfaen"/>
          <w:sz w:val="20"/>
        </w:rPr>
        <w:t xml:space="preserve">Write a </w:t>
      </w:r>
      <w:r w:rsidR="00096865" w:rsidRPr="00972668">
        <w:rPr>
          <w:rFonts w:ascii="GHEA Grapalat" w:hAnsi="GHEA Grapalat" w:cs="Times Armenian"/>
          <w:sz w:val="20"/>
        </w:rPr>
        <w:t>contract</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sealing</w:t>
      </w:r>
      <w:r w:rsidR="00096865" w:rsidRPr="00972668">
        <w:rPr>
          <w:rFonts w:ascii="GHEA Grapalat" w:hAnsi="GHEA Grapalat" w:cs="Times Armenian"/>
          <w:sz w:val="20"/>
          <w:lang w:val="af-ZA"/>
        </w:rPr>
        <w:tab/>
      </w:r>
    </w:p>
    <w:p w:rsidR="00096865" w:rsidRPr="00972668" w:rsidRDefault="00096865" w:rsidP="00EF3662">
      <w:pPr>
        <w:ind w:firstLine="1134"/>
        <w:jc w:val="both"/>
        <w:rPr>
          <w:rFonts w:ascii="GHEA Grapalat" w:hAnsi="GHEA Grapalat"/>
          <w:sz w:val="20"/>
          <w:lang w:val="af-ZA"/>
        </w:rPr>
      </w:pPr>
      <w:r w:rsidRPr="00972668">
        <w:rPr>
          <w:rFonts w:ascii="GHEA Grapalat" w:hAnsi="GHEA Grapalat" w:cs="Sylfaen"/>
          <w:sz w:val="20"/>
        </w:rPr>
        <w:t xml:space="preserve">10. </w:t>
      </w:r>
      <w:r w:rsidR="00087A30" w:rsidRPr="00972668">
        <w:rPr>
          <w:rFonts w:ascii="GHEA Grapalat" w:hAnsi="GHEA Grapalat"/>
          <w:sz w:val="20"/>
          <w:lang w:val="af-ZA"/>
        </w:rPr>
        <w:t xml:space="preserve">Qualification </w:t>
      </w:r>
      <w:r w:rsidRPr="00972668">
        <w:rPr>
          <w:rFonts w:ascii="GHEA Grapalat" w:hAnsi="GHEA Grapalat" w:cs="Times Armenian"/>
          <w:sz w:val="20"/>
        </w:rPr>
        <w:t xml:space="preserve">and </w:t>
      </w:r>
      <w:r w:rsidR="000206DA">
        <w:rPr>
          <w:rFonts w:ascii="GHEA Grapalat" w:hAnsi="GHEA Grapalat" w:cs="Sylfaen"/>
          <w:sz w:val="20"/>
        </w:rPr>
        <w:t>Terms</w:t>
      </w:r>
      <w:r w:rsidRPr="00972668">
        <w:rPr>
          <w:rFonts w:ascii="GHEA Grapalat" w:hAnsi="GHEA Grapalat" w:cs="Times Armenian"/>
          <w:sz w:val="20"/>
          <w:lang w:val="af-ZA"/>
        </w:rPr>
        <w:t xml:space="preserve"> </w:t>
      </w:r>
      <w:r w:rsidRPr="00972668">
        <w:rPr>
          <w:rFonts w:ascii="GHEA Grapalat" w:hAnsi="GHEA Grapalat" w:cs="Sylfaen"/>
          <w:sz w:val="20"/>
        </w:rPr>
        <w:t>provisions</w:t>
      </w:r>
      <w:r w:rsidRPr="00972668">
        <w:rPr>
          <w:rFonts w:ascii="GHEA Grapalat" w:hAnsi="GHEA Grapalat" w:cs="Times Armenian"/>
          <w:sz w:val="20"/>
          <w:lang w:val="af-ZA"/>
        </w:rPr>
        <w:tab/>
        <w:t xml:space="preserve"> </w:t>
      </w:r>
    </w:p>
    <w:p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11. </w:t>
      </w:r>
      <w:r w:rsidRPr="00972668">
        <w:rPr>
          <w:rFonts w:ascii="GHEA Grapalat" w:hAnsi="GHEA Grapalat" w:cs="Sylfaen"/>
          <w:sz w:val="20"/>
        </w:rPr>
        <w:t xml:space="preserve">Current </w:t>
      </w:r>
      <w:r w:rsidRPr="00972668">
        <w:rPr>
          <w:rFonts w:ascii="GHEA Grapalat" w:hAnsi="GHEA Grapalat" w:cs="Times Armenian"/>
          <w:sz w:val="20"/>
        </w:rPr>
        <w:t>c</w:t>
      </w:r>
      <w:r w:rsidRPr="00972668">
        <w:rPr>
          <w:rFonts w:ascii="GHEA Grapalat" w:hAnsi="GHEA Grapalat" w:cs="Sylfaen"/>
          <w:sz w:val="20"/>
        </w:rPr>
        <w:t>​</w:t>
      </w:r>
      <w:r w:rsidRPr="00972668">
        <w:rPr>
          <w:rFonts w:ascii="GHEA Grapalat" w:hAnsi="GHEA Grapalat" w:cs="Times Armenian"/>
          <w:sz w:val="20"/>
          <w:lang w:val="af-ZA"/>
        </w:rPr>
        <w:t xml:space="preserve"> </w:t>
      </w:r>
      <w:r w:rsidRPr="00972668">
        <w:rPr>
          <w:rFonts w:ascii="GHEA Grapalat" w:hAnsi="GHEA Grapalat" w:cs="Sylfaen"/>
          <w:sz w:val="20"/>
        </w:rPr>
        <w:t>non-existent</w:t>
      </w:r>
      <w:r w:rsidRPr="00972668">
        <w:rPr>
          <w:rFonts w:ascii="GHEA Grapalat" w:hAnsi="GHEA Grapalat" w:cs="Times Armenian"/>
          <w:sz w:val="20"/>
          <w:lang w:val="af-ZA"/>
        </w:rPr>
        <w:t xml:space="preserve"> </w:t>
      </w:r>
      <w:r w:rsidRPr="00972668">
        <w:rPr>
          <w:rFonts w:ascii="GHEA Grapalat" w:hAnsi="GHEA Grapalat" w:cs="Sylfaen"/>
          <w:sz w:val="20"/>
        </w:rPr>
        <w:t>to announce</w:t>
      </w:r>
      <w:r w:rsidRPr="00972668">
        <w:rPr>
          <w:rFonts w:ascii="GHEA Grapalat" w:hAnsi="GHEA Grapalat" w:cs="Times Armenian"/>
          <w:sz w:val="20"/>
          <w:lang w:val="af-ZA"/>
        </w:rPr>
        <w:tab/>
        <w:t xml:space="preserve"> </w:t>
      </w:r>
    </w:p>
    <w:p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12. </w:t>
      </w:r>
      <w:r w:rsidRPr="00972668">
        <w:rPr>
          <w:rFonts w:ascii="GHEA Grapalat" w:hAnsi="GHEA Grapalat" w:cs="Sylfaen"/>
          <w:sz w:val="20"/>
        </w:rPr>
        <w:t>Purchase</w:t>
      </w:r>
      <w:r w:rsidRPr="00972668">
        <w:rPr>
          <w:rFonts w:ascii="GHEA Grapalat" w:hAnsi="GHEA Grapalat" w:cs="Times Armenian"/>
          <w:sz w:val="20"/>
          <w:lang w:val="af-ZA"/>
        </w:rPr>
        <w:t xml:space="preserve"> </w:t>
      </w:r>
      <w:r w:rsidRPr="00972668">
        <w:rPr>
          <w:rFonts w:ascii="GHEA Grapalat" w:hAnsi="GHEA Grapalat" w:cs="Times Armenian"/>
          <w:sz w:val="20"/>
        </w:rPr>
        <w:t xml:space="preserve">c </w:t>
      </w:r>
      <w:r w:rsidRPr="00972668">
        <w:rPr>
          <w:rFonts w:ascii="GHEA Grapalat" w:hAnsi="GHEA Grapalat" w:cs="Sylfaen"/>
          <w:sz w:val="20"/>
        </w:rPr>
        <w:t>process</w:t>
      </w:r>
      <w:r w:rsidRPr="00972668">
        <w:rPr>
          <w:rFonts w:ascii="GHEA Grapalat" w:hAnsi="GHEA Grapalat" w:cs="Times Armenian"/>
          <w:sz w:val="20"/>
          <w:lang w:val="af-ZA"/>
        </w:rPr>
        <w:t xml:space="preserve"> </w:t>
      </w:r>
      <w:r w:rsidRPr="00972668">
        <w:rPr>
          <w:rFonts w:ascii="GHEA Grapalat" w:hAnsi="GHEA Grapalat" w:cs="Sylfaen"/>
          <w:sz w:val="20"/>
        </w:rPr>
        <w:t>with</w:t>
      </w:r>
      <w:r w:rsidRPr="00972668">
        <w:rPr>
          <w:rFonts w:ascii="GHEA Grapalat" w:hAnsi="GHEA Grapalat" w:cs="Times Armenian"/>
          <w:sz w:val="20"/>
          <w:lang w:val="af-ZA"/>
        </w:rPr>
        <w:t xml:space="preserve"> </w:t>
      </w:r>
      <w:r w:rsidRPr="00972668">
        <w:rPr>
          <w:rFonts w:ascii="GHEA Grapalat" w:hAnsi="GHEA Grapalat" w:cs="Sylfaen"/>
          <w:sz w:val="20"/>
        </w:rPr>
        <w:t>connected</w:t>
      </w:r>
      <w:r w:rsidRPr="00972668">
        <w:rPr>
          <w:rFonts w:ascii="GHEA Grapalat" w:hAnsi="GHEA Grapalat" w:cs="Times Armenian"/>
          <w:sz w:val="20"/>
          <w:lang w:val="af-ZA"/>
        </w:rPr>
        <w:t xml:space="preserve"> </w:t>
      </w:r>
      <w:r w:rsidRPr="00972668">
        <w:rPr>
          <w:rFonts w:ascii="GHEA Grapalat" w:hAnsi="GHEA Grapalat" w:cs="Times Armenian"/>
          <w:sz w:val="20"/>
        </w:rPr>
        <w:t>c</w:t>
      </w:r>
      <w:r w:rsidRPr="00972668">
        <w:rPr>
          <w:rFonts w:ascii="GHEA Grapalat" w:hAnsi="GHEA Grapalat" w:cs="Sylfaen"/>
          <w:sz w:val="20"/>
        </w:rPr>
        <w:t>​</w:t>
      </w:r>
      <w:r w:rsidRPr="00972668">
        <w:rPr>
          <w:rFonts w:ascii="GHEA Grapalat" w:hAnsi="GHEA Grapalat" w:cs="Times Armenian"/>
          <w:sz w:val="20"/>
          <w:lang w:val="af-ZA"/>
        </w:rPr>
        <w:t xml:space="preserve"> </w:t>
      </w:r>
      <w:r w:rsidRPr="00972668">
        <w:rPr>
          <w:rFonts w:ascii="GHEA Grapalat" w:hAnsi="GHEA Grapalat" w:cs="Sylfaen"/>
          <w:sz w:val="20"/>
        </w:rPr>
        <w:t xml:space="preserve">and </w:t>
      </w:r>
      <w:proofErr w:type="gramStart"/>
      <w:r w:rsidRPr="00972668">
        <w:rPr>
          <w:rFonts w:ascii="GHEA Grapalat" w:hAnsi="GHEA Grapalat" w:cs="Times Armenian"/>
          <w:sz w:val="20"/>
          <w:lang w:val="af-ZA"/>
        </w:rPr>
        <w:t xml:space="preserve">( </w:t>
      </w:r>
      <w:r w:rsidRPr="00972668">
        <w:rPr>
          <w:rFonts w:ascii="GHEA Grapalat" w:hAnsi="GHEA Grapalat" w:cs="Sylfaen"/>
          <w:sz w:val="20"/>
        </w:rPr>
        <w:t>or</w:t>
      </w:r>
      <w:proofErr w:type="gramEnd"/>
      <w:r w:rsidRPr="00972668">
        <w:rPr>
          <w:rFonts w:ascii="GHEA Grapalat" w:hAnsi="GHEA Grapalat" w:cs="Sylfaen"/>
          <w:sz w:val="20"/>
        </w:rPr>
        <w:t xml:space="preserve"> </w:t>
      </w:r>
      <w:r w:rsidRPr="00972668">
        <w:rPr>
          <w:rFonts w:ascii="GHEA Grapalat" w:hAnsi="GHEA Grapalat" w:cs="Times Armenian"/>
          <w:sz w:val="20"/>
          <w:lang w:val="af-ZA"/>
        </w:rPr>
        <w:t xml:space="preserve">) </w:t>
      </w:r>
      <w:r w:rsidRPr="00972668">
        <w:rPr>
          <w:rFonts w:ascii="GHEA Grapalat" w:hAnsi="GHEA Grapalat" w:cs="Sylfaen"/>
          <w:sz w:val="20"/>
        </w:rPr>
        <w:t>accepted</w:t>
      </w:r>
      <w:r w:rsidRPr="00972668">
        <w:rPr>
          <w:rFonts w:ascii="GHEA Grapalat" w:hAnsi="GHEA Grapalat" w:cs="Times Armenian"/>
          <w:sz w:val="20"/>
          <w:lang w:val="af-ZA"/>
        </w:rPr>
        <w:t xml:space="preserve"> </w:t>
      </w:r>
      <w:r w:rsidRPr="00972668">
        <w:rPr>
          <w:rFonts w:ascii="GHEA Grapalat" w:hAnsi="GHEA Grapalat" w:cs="Sylfaen"/>
          <w:sz w:val="20"/>
        </w:rPr>
        <w:t>the decisions</w:t>
      </w:r>
      <w:r w:rsidRPr="00972668">
        <w:rPr>
          <w:rFonts w:ascii="GHEA Grapalat" w:hAnsi="GHEA Grapalat" w:cs="Times Armenian"/>
          <w:sz w:val="20"/>
          <w:lang w:val="af-ZA"/>
        </w:rPr>
        <w:t xml:space="preserve"> </w:t>
      </w:r>
      <w:r w:rsidRPr="00972668">
        <w:rPr>
          <w:rFonts w:ascii="GHEA Grapalat" w:hAnsi="GHEA Grapalat" w:cs="Sylfaen"/>
          <w:sz w:val="20"/>
        </w:rPr>
        <w:t>to appeal</w:t>
      </w:r>
      <w:r w:rsidRPr="00972668">
        <w:rPr>
          <w:rFonts w:ascii="GHEA Grapalat" w:hAnsi="GHEA Grapalat" w:cs="Times Armenian"/>
          <w:sz w:val="20"/>
          <w:lang w:val="af-ZA"/>
        </w:rPr>
        <w:t xml:space="preserve"> </w:t>
      </w:r>
      <w:r w:rsidRPr="00972668">
        <w:rPr>
          <w:rFonts w:ascii="GHEA Grapalat" w:hAnsi="GHEA Grapalat" w:cs="Sylfaen"/>
          <w:sz w:val="20"/>
        </w:rPr>
        <w:t>to participate</w:t>
      </w:r>
      <w:r w:rsidRPr="00972668">
        <w:rPr>
          <w:rFonts w:ascii="GHEA Grapalat" w:hAnsi="GHEA Grapalat" w:cs="Times Armenian"/>
          <w:sz w:val="20"/>
          <w:lang w:val="af-ZA"/>
        </w:rPr>
        <w:t xml:space="preserve"> </w:t>
      </w:r>
      <w:r w:rsidRPr="00972668">
        <w:rPr>
          <w:rFonts w:ascii="GHEA Grapalat" w:hAnsi="GHEA Grapalat" w:cs="Sylfaen"/>
          <w:sz w:val="20"/>
        </w:rPr>
        <w:t>the right</w:t>
      </w:r>
      <w:r w:rsidRPr="00972668">
        <w:rPr>
          <w:rFonts w:ascii="GHEA Grapalat" w:hAnsi="GHEA Grapalat" w:cs="Times Armenian"/>
          <w:sz w:val="20"/>
          <w:lang w:val="af-ZA"/>
        </w:rPr>
        <w:t xml:space="preserve"> </w:t>
      </w:r>
      <w:r w:rsidRPr="00972668">
        <w:rPr>
          <w:rFonts w:ascii="GHEA Grapalat" w:hAnsi="GHEA Grapalat" w:cs="Sylfaen"/>
          <w:sz w:val="20"/>
        </w:rPr>
        <w:t>and:</w:t>
      </w:r>
      <w:r w:rsidRPr="00972668">
        <w:rPr>
          <w:rFonts w:ascii="GHEA Grapalat" w:hAnsi="GHEA Grapalat" w:cs="Times Armenian"/>
          <w:sz w:val="20"/>
          <w:lang w:val="af-ZA"/>
        </w:rPr>
        <w:t xml:space="preserve"> </w:t>
      </w:r>
      <w:r w:rsidRPr="00972668">
        <w:rPr>
          <w:rFonts w:ascii="GHEA Grapalat" w:hAnsi="GHEA Grapalat" w:cs="Sylfaen"/>
          <w:sz w:val="20"/>
        </w:rPr>
        <w:t xml:space="preserve">there was </w:t>
      </w:r>
      <w:r w:rsidRPr="00972668">
        <w:rPr>
          <w:rFonts w:ascii="GHEA Grapalat" w:hAnsi="GHEA Grapalat" w:cs="Times Armenian"/>
          <w:sz w:val="20"/>
          <w:lang w:val="af-ZA"/>
        </w:rPr>
        <w:tab/>
      </w:r>
      <w:r w:rsidRPr="00972668">
        <w:rPr>
          <w:rFonts w:ascii="GHEA Grapalat" w:hAnsi="GHEA Grapalat" w:cs="Times Armenian"/>
          <w:sz w:val="20"/>
        </w:rPr>
        <w:t>c</w:t>
      </w:r>
    </w:p>
    <w:p w:rsidR="00096865" w:rsidRPr="00972668" w:rsidRDefault="00096865" w:rsidP="00EF3662">
      <w:pPr>
        <w:ind w:firstLine="567"/>
        <w:jc w:val="both"/>
        <w:rPr>
          <w:rFonts w:ascii="GHEA Grapalat" w:hAnsi="GHEA Grapalat"/>
          <w:sz w:val="20"/>
          <w:lang w:val="af-ZA"/>
        </w:rPr>
      </w:pPr>
    </w:p>
    <w:p w:rsidR="00096865" w:rsidRPr="00972668" w:rsidRDefault="00096865" w:rsidP="00EF3662">
      <w:pPr>
        <w:ind w:firstLine="567"/>
        <w:jc w:val="both"/>
        <w:rPr>
          <w:rFonts w:ascii="GHEA Grapalat" w:hAnsi="GHEA Grapalat"/>
          <w:sz w:val="20"/>
          <w:lang w:val="af-ZA"/>
        </w:rPr>
      </w:pPr>
    </w:p>
    <w:p w:rsidR="00096865" w:rsidRPr="00972668" w:rsidRDefault="00096865" w:rsidP="00EF3662">
      <w:pPr>
        <w:ind w:firstLine="567"/>
        <w:jc w:val="center"/>
        <w:rPr>
          <w:rFonts w:ascii="GHEA Grapalat" w:hAnsi="GHEA Grapalat"/>
          <w:b/>
          <w:sz w:val="20"/>
          <w:lang w:val="af-ZA"/>
        </w:rPr>
      </w:pPr>
      <w:r w:rsidRPr="00972668">
        <w:rPr>
          <w:rFonts w:ascii="GHEA Grapalat" w:hAnsi="GHEA Grapalat" w:cs="Sylfaen"/>
          <w:b/>
          <w:sz w:val="20"/>
        </w:rPr>
        <w:t xml:space="preserve">PART </w:t>
      </w:r>
      <w:proofErr w:type="gramStart"/>
      <w:r w:rsidRPr="00972668">
        <w:rPr>
          <w:rFonts w:ascii="GHEA Grapalat" w:hAnsi="GHEA Grapalat" w:cs="Times Armenian"/>
          <w:b/>
          <w:sz w:val="20"/>
          <w:lang w:val="af-ZA"/>
        </w:rPr>
        <w:t>II .</w:t>
      </w:r>
      <w:proofErr w:type="gramEnd"/>
      <w:r w:rsidRPr="00972668">
        <w:rPr>
          <w:rFonts w:ascii="GHEA Grapalat" w:hAnsi="GHEA Grapalat" w:cs="Times Armenian"/>
          <w:b/>
          <w:sz w:val="20"/>
          <w:lang w:val="af-ZA"/>
        </w:rPr>
        <w:t xml:space="preserve"> </w:t>
      </w:r>
      <w:r w:rsidR="0055550A">
        <w:rPr>
          <w:rFonts w:ascii="GHEA Grapalat" w:hAnsi="GHEA Grapalat" w:cs="Sylfaen"/>
          <w:b/>
          <w:sz w:val="20"/>
        </w:rPr>
        <w:t>RATING:</w:t>
      </w:r>
      <w:r w:rsidR="0055550A" w:rsidRPr="008160E9">
        <w:rPr>
          <w:rFonts w:ascii="GHEA Grapalat" w:hAnsi="GHEA Grapalat" w:cs="Sylfaen"/>
          <w:b/>
          <w:sz w:val="20"/>
          <w:lang w:val="af-ZA"/>
        </w:rPr>
        <w:t xml:space="preserve"> </w:t>
      </w:r>
      <w:r w:rsidR="0055550A">
        <w:rPr>
          <w:rFonts w:ascii="GHEA Grapalat" w:hAnsi="GHEA Grapalat" w:cs="Sylfaen"/>
          <w:b/>
          <w:sz w:val="20"/>
        </w:rPr>
        <w:t>QUESTION:</w:t>
      </w:r>
      <w:r w:rsidRPr="00972668">
        <w:rPr>
          <w:rFonts w:ascii="GHEA Grapalat" w:hAnsi="GHEA Grapalat" w:cs="Times Armenian"/>
          <w:b/>
          <w:sz w:val="20"/>
          <w:lang w:val="af-ZA"/>
        </w:rPr>
        <w:t xml:space="preserve">  </w:t>
      </w:r>
      <w:r w:rsidRPr="00972668">
        <w:rPr>
          <w:rFonts w:ascii="GHEA Grapalat" w:hAnsi="GHEA Grapalat" w:cs="Sylfaen"/>
          <w:b/>
          <w:sz w:val="20"/>
        </w:rPr>
        <w:t xml:space="preserve">THE </w:t>
      </w:r>
      <w:proofErr w:type="gramStart"/>
      <w:r w:rsidRPr="00972668">
        <w:rPr>
          <w:rFonts w:ascii="GHEA Grapalat" w:hAnsi="GHEA Grapalat" w:cs="Sylfaen"/>
          <w:b/>
          <w:sz w:val="20"/>
        </w:rPr>
        <w:t>APPLICATION</w:t>
      </w:r>
      <w:r w:rsidRPr="00972668">
        <w:rPr>
          <w:rFonts w:ascii="GHEA Grapalat" w:hAnsi="GHEA Grapalat" w:cs="Times Armenian"/>
          <w:b/>
          <w:sz w:val="20"/>
          <w:lang w:val="af-ZA"/>
        </w:rPr>
        <w:t xml:space="preserve">  </w:t>
      </w:r>
      <w:r w:rsidRPr="00972668">
        <w:rPr>
          <w:rFonts w:ascii="GHEA Grapalat" w:hAnsi="GHEA Grapalat" w:cs="Sylfaen"/>
          <w:b/>
          <w:sz w:val="20"/>
        </w:rPr>
        <w:t>TO</w:t>
      </w:r>
      <w:proofErr w:type="gramEnd"/>
      <w:r w:rsidRPr="00972668">
        <w:rPr>
          <w:rFonts w:ascii="GHEA Grapalat" w:hAnsi="GHEA Grapalat" w:cs="Sylfaen"/>
          <w:b/>
          <w:sz w:val="20"/>
        </w:rPr>
        <w:t xml:space="preserve"> PREPARE</w:t>
      </w:r>
      <w:r w:rsidRPr="00972668">
        <w:rPr>
          <w:rFonts w:ascii="GHEA Grapalat" w:hAnsi="GHEA Grapalat" w:cs="Times Armenian"/>
          <w:b/>
          <w:sz w:val="20"/>
          <w:lang w:val="af-ZA"/>
        </w:rPr>
        <w:t xml:space="preserve">  </w:t>
      </w:r>
      <w:r w:rsidRPr="00972668">
        <w:rPr>
          <w:rFonts w:ascii="GHEA Grapalat" w:hAnsi="GHEA Grapalat" w:cs="Sylfaen"/>
          <w:b/>
          <w:sz w:val="20"/>
        </w:rPr>
        <w:t>INSTRUCTION:</w:t>
      </w:r>
    </w:p>
    <w:p w:rsidR="00096865" w:rsidRPr="00972668" w:rsidRDefault="00096865" w:rsidP="00EF3662">
      <w:pPr>
        <w:ind w:firstLine="567"/>
        <w:jc w:val="both"/>
        <w:rPr>
          <w:rFonts w:ascii="GHEA Grapalat" w:hAnsi="GHEA Grapalat"/>
          <w:sz w:val="20"/>
          <w:lang w:val="af-ZA"/>
        </w:rPr>
      </w:pPr>
    </w:p>
    <w:p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1. </w:t>
      </w:r>
      <w:r w:rsidRPr="00972668">
        <w:rPr>
          <w:rFonts w:ascii="GHEA Grapalat" w:hAnsi="GHEA Grapalat"/>
          <w:sz w:val="20"/>
          <w:lang w:val="af-ZA"/>
        </w:rPr>
        <w:tab/>
      </w:r>
      <w:proofErr w:type="gramStart"/>
      <w:r w:rsidRPr="00972668">
        <w:rPr>
          <w:rFonts w:ascii="GHEA Grapalat" w:hAnsi="GHEA Grapalat" w:cs="Sylfaen"/>
          <w:sz w:val="20"/>
        </w:rPr>
        <w:t>General</w:t>
      </w:r>
      <w:r w:rsidRPr="00972668">
        <w:rPr>
          <w:rFonts w:ascii="GHEA Grapalat" w:hAnsi="GHEA Grapalat" w:cs="Times Armenian"/>
          <w:sz w:val="20"/>
          <w:lang w:val="af-ZA"/>
        </w:rPr>
        <w:t xml:space="preserve">  </w:t>
      </w:r>
      <w:r w:rsidRPr="00972668">
        <w:rPr>
          <w:rFonts w:ascii="GHEA Grapalat" w:hAnsi="GHEA Grapalat" w:cs="Sylfaen"/>
          <w:sz w:val="20"/>
        </w:rPr>
        <w:t>provisions</w:t>
      </w:r>
      <w:proofErr w:type="gramEnd"/>
      <w:r w:rsidRPr="00972668">
        <w:rPr>
          <w:rFonts w:ascii="GHEA Grapalat" w:hAnsi="GHEA Grapalat" w:cs="Times Armenian"/>
          <w:sz w:val="20"/>
          <w:lang w:val="af-ZA"/>
        </w:rPr>
        <w:tab/>
      </w:r>
    </w:p>
    <w:p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2. </w:t>
      </w:r>
      <w:r w:rsidRPr="00972668">
        <w:rPr>
          <w:rFonts w:ascii="GHEA Grapalat" w:hAnsi="GHEA Grapalat"/>
          <w:sz w:val="20"/>
          <w:lang w:val="af-ZA"/>
        </w:rPr>
        <w:tab/>
      </w:r>
      <w:r w:rsidRPr="00972668">
        <w:rPr>
          <w:rFonts w:ascii="GHEA Grapalat" w:hAnsi="GHEA Grapalat" w:cs="Sylfaen"/>
          <w:sz w:val="20"/>
        </w:rPr>
        <w:t xml:space="preserve">Current </w:t>
      </w:r>
      <w:r w:rsidRPr="00972668">
        <w:rPr>
          <w:rFonts w:ascii="GHEA Grapalat" w:hAnsi="GHEA Grapalat" w:cs="Times Armenian"/>
          <w:sz w:val="20"/>
        </w:rPr>
        <w:t>issue</w:t>
      </w:r>
      <w:r w:rsidRPr="00972668">
        <w:rPr>
          <w:rFonts w:ascii="GHEA Grapalat" w:hAnsi="GHEA Grapalat" w:cs="Sylfaen"/>
          <w:sz w:val="20"/>
        </w:rPr>
        <w:t>​</w:t>
      </w:r>
      <w:r w:rsidRPr="00972668">
        <w:rPr>
          <w:rFonts w:ascii="GHEA Grapalat" w:hAnsi="GHEA Grapalat" w:cs="Times Armenian"/>
          <w:sz w:val="20"/>
          <w:lang w:val="af-ZA"/>
        </w:rPr>
        <w:t xml:space="preserve"> </w:t>
      </w:r>
      <w:r w:rsidRPr="00972668">
        <w:rPr>
          <w:rFonts w:ascii="GHEA Grapalat" w:hAnsi="GHEA Grapalat" w:cs="Sylfaen"/>
          <w:sz w:val="20"/>
        </w:rPr>
        <w:t>the application</w:t>
      </w:r>
      <w:r w:rsidRPr="00972668">
        <w:rPr>
          <w:rFonts w:ascii="GHEA Grapalat" w:hAnsi="GHEA Grapalat" w:cs="Times Armenian"/>
          <w:sz w:val="20"/>
          <w:lang w:val="af-ZA"/>
        </w:rPr>
        <w:tab/>
      </w:r>
    </w:p>
    <w:p w:rsidR="00B375A2" w:rsidRDefault="006F0D3F" w:rsidP="00B375A2">
      <w:pPr>
        <w:ind w:firstLine="1134"/>
        <w:jc w:val="both"/>
        <w:rPr>
          <w:rFonts w:ascii="GHEA Grapalat" w:hAnsi="GHEA Grapalat" w:cs="Times Armenian"/>
          <w:sz w:val="20"/>
          <w:lang w:val="af-ZA"/>
        </w:rPr>
      </w:pPr>
      <w:r w:rsidRPr="00334B2F">
        <w:rPr>
          <w:rFonts w:ascii="GHEA Grapalat" w:hAnsi="GHEA Grapalat"/>
          <w:sz w:val="20"/>
          <w:lang w:val="af-ZA"/>
        </w:rPr>
        <w:t xml:space="preserve">3. </w:t>
      </w:r>
      <w:r w:rsidR="00096865" w:rsidRPr="00334B2F">
        <w:rPr>
          <w:rFonts w:ascii="GHEA Grapalat" w:hAnsi="GHEA Grapalat"/>
          <w:sz w:val="20"/>
          <w:lang w:val="af-ZA"/>
        </w:rPr>
        <w:tab/>
      </w:r>
      <w:r w:rsidR="00096865" w:rsidRPr="00334B2F">
        <w:rPr>
          <w:rFonts w:ascii="GHEA Grapalat" w:hAnsi="GHEA Grapalat" w:cs="Sylfaen"/>
          <w:sz w:val="20"/>
        </w:rPr>
        <w:t xml:space="preserve">Appendices </w:t>
      </w:r>
      <w:r w:rsidR="00BE01AE" w:rsidRPr="00334B2F">
        <w:rPr>
          <w:rFonts w:ascii="GHEA Grapalat" w:hAnsi="GHEA Grapalat" w:cs="Times Armenian"/>
          <w:sz w:val="20"/>
          <w:lang w:val="af-ZA"/>
        </w:rPr>
        <w:t>1-6</w:t>
      </w:r>
      <w:r w:rsidR="00096865" w:rsidRPr="005E1F72">
        <w:rPr>
          <w:rFonts w:ascii="GHEA Grapalat" w:hAnsi="GHEA Grapalat" w:cs="Times Armenian"/>
          <w:sz w:val="20"/>
          <w:lang w:val="af-ZA"/>
        </w:rPr>
        <w:tab/>
      </w:r>
    </w:p>
    <w:p w:rsidR="00096865" w:rsidRPr="005E1F72" w:rsidRDefault="00B375A2" w:rsidP="0069200A">
      <w:pPr>
        <w:ind w:firstLine="1134"/>
        <w:jc w:val="both"/>
        <w:rPr>
          <w:rFonts w:ascii="GHEA Grapalat" w:hAnsi="GHEA Grapalat" w:cs="Times Armenian"/>
          <w:sz w:val="20"/>
          <w:lang w:val="af-ZA"/>
        </w:rPr>
      </w:pPr>
      <w:r>
        <w:rPr>
          <w:rFonts w:ascii="GHEA Grapalat" w:hAnsi="GHEA Grapalat" w:cs="Times Armenian"/>
          <w:sz w:val="20"/>
          <w:lang w:val="af-ZA"/>
        </w:rPr>
        <w:br w:type="page"/>
      </w:r>
      <w:r w:rsidR="00096865" w:rsidRPr="005E1F72">
        <w:rPr>
          <w:rFonts w:ascii="GHEA Grapalat" w:hAnsi="GHEA Grapalat" w:cs="Times Armenian"/>
          <w:sz w:val="20"/>
          <w:lang w:val="af-ZA"/>
        </w:rPr>
        <w:lastRenderedPageBreak/>
        <w:tab/>
      </w:r>
    </w:p>
    <w:p w:rsidR="00096865" w:rsidRPr="005E1F72" w:rsidRDefault="00096865" w:rsidP="0069200A">
      <w:pPr>
        <w:jc w:val="both"/>
        <w:rPr>
          <w:rFonts w:ascii="GHEA Grapalat" w:hAnsi="GHEA Grapalat"/>
          <w:sz w:val="20"/>
          <w:lang w:val="af-ZA"/>
        </w:rPr>
      </w:pPr>
      <w:r w:rsidRPr="005E1F72">
        <w:rPr>
          <w:rFonts w:ascii="GHEA Grapalat" w:hAnsi="GHEA Grapalat"/>
          <w:sz w:val="20"/>
          <w:lang w:val="af-ZA"/>
        </w:rPr>
        <w:t xml:space="preserve">          </w:t>
      </w:r>
      <w:r w:rsidRPr="005E1F72">
        <w:rPr>
          <w:rFonts w:ascii="GHEA Grapalat" w:hAnsi="GHEA Grapalat" w:cs="Sylfaen"/>
          <w:sz w:val="20"/>
        </w:rPr>
        <w:t>Present</w:t>
      </w:r>
      <w:r w:rsidRPr="005E1F72">
        <w:rPr>
          <w:rFonts w:ascii="GHEA Grapalat" w:hAnsi="GHEA Grapalat" w:cs="Times Armenian"/>
          <w:sz w:val="20"/>
          <w:lang w:val="af-ZA"/>
        </w:rPr>
        <w:t xml:space="preserve"> </w:t>
      </w:r>
      <w:r w:rsidRPr="005E1F72">
        <w:rPr>
          <w:rFonts w:ascii="GHEA Grapalat" w:hAnsi="GHEA Grapalat" w:cs="Sylfaen"/>
          <w:sz w:val="20"/>
        </w:rPr>
        <w:t>the invitation</w:t>
      </w:r>
      <w:r w:rsidRPr="005E1F72">
        <w:rPr>
          <w:rFonts w:ascii="GHEA Grapalat" w:hAnsi="GHEA Grapalat" w:cs="Times Armenian"/>
          <w:sz w:val="20"/>
          <w:lang w:val="af-ZA"/>
        </w:rPr>
        <w:t xml:space="preserve"> </w:t>
      </w:r>
      <w:r w:rsidRPr="005E1F72">
        <w:rPr>
          <w:rFonts w:ascii="GHEA Grapalat" w:hAnsi="GHEA Grapalat" w:cs="Sylfaen"/>
          <w:sz w:val="20"/>
        </w:rPr>
        <w:t>provided</w:t>
      </w:r>
      <w:r w:rsidRPr="005E1F72">
        <w:rPr>
          <w:rFonts w:ascii="GHEA Grapalat" w:hAnsi="GHEA Grapalat" w:cs="Times Armenian"/>
          <w:sz w:val="20"/>
          <w:lang w:val="af-ZA"/>
        </w:rPr>
        <w:t xml:space="preserve"> </w:t>
      </w:r>
      <w:r w:rsidRPr="005E1F72">
        <w:rPr>
          <w:rFonts w:ascii="GHEA Grapalat" w:hAnsi="GHEA Grapalat" w:cs="Sylfaen"/>
          <w:sz w:val="20"/>
        </w:rPr>
        <w:t>is</w:t>
      </w:r>
      <w:r w:rsidRPr="005E1F72">
        <w:rPr>
          <w:rFonts w:ascii="GHEA Grapalat" w:hAnsi="GHEA Grapalat" w:cs="Times Armenian"/>
          <w:sz w:val="20"/>
          <w:lang w:val="af-ZA"/>
        </w:rPr>
        <w:t xml:space="preserve"> </w:t>
      </w:r>
      <w:r w:rsidRPr="005E1F72">
        <w:rPr>
          <w:rFonts w:ascii="GHEA Grapalat" w:hAnsi="GHEA Grapalat" w:cs="Sylfaen"/>
          <w:sz w:val="20"/>
        </w:rPr>
        <w:t>in:</w:t>
      </w:r>
      <w:r w:rsidRPr="005E1F72">
        <w:rPr>
          <w:rFonts w:ascii="GHEA Grapalat" w:hAnsi="GHEA Grapalat" w:cs="Times Armenian"/>
          <w:sz w:val="20"/>
          <w:lang w:val="af-ZA"/>
        </w:rPr>
        <w:t xml:space="preserve"> </w:t>
      </w:r>
      <w:r w:rsidRPr="005E1F72">
        <w:rPr>
          <w:rFonts w:ascii="GHEA Grapalat" w:hAnsi="GHEA Grapalat" w:cs="Sylfaen"/>
          <w:sz w:val="20"/>
        </w:rPr>
        <w:t>addition</w:t>
      </w:r>
      <w:r w:rsidRPr="005E1F72">
        <w:rPr>
          <w:rFonts w:ascii="GHEA Grapalat" w:hAnsi="GHEA Grapalat"/>
          <w:sz w:val="20"/>
          <w:lang w:val="af-ZA"/>
        </w:rPr>
        <w:t xml:space="preserve"> </w:t>
      </w:r>
      <w:r w:rsidR="00F563AB" w:rsidRPr="00E65E2E">
        <w:rPr>
          <w:rFonts w:ascii="GHEA Grapalat" w:hAnsi="GHEA Grapalat"/>
          <w:b/>
          <w:i/>
          <w:sz w:val="22"/>
          <w:szCs w:val="22"/>
          <w:lang w:val="hy-AM"/>
        </w:rPr>
        <w:t xml:space="preserve">" </w:t>
      </w:r>
      <w:r w:rsidR="00855188">
        <w:rPr>
          <w:rFonts w:ascii="GHEA Grapalat" w:hAnsi="GHEA Grapalat" w:cs="Sylfaen"/>
          <w:b/>
          <w:i/>
          <w:sz w:val="22"/>
          <w:szCs w:val="22"/>
          <w:lang w:val="es-ES"/>
        </w:rPr>
        <w:t xml:space="preserve">RAGM </w:t>
      </w:r>
      <w:r w:rsidR="00855188" w:rsidRPr="0033011B">
        <w:rPr>
          <w:rFonts w:ascii="GHEA Grapalat" w:hAnsi="GHEA Grapalat" w:cs="Sylfaen"/>
          <w:b/>
          <w:i/>
          <w:sz w:val="22"/>
          <w:szCs w:val="22"/>
          <w:lang w:val="en-US"/>
        </w:rPr>
        <w:t xml:space="preserve">DZHD </w:t>
      </w:r>
      <w:r w:rsidR="00F563AB">
        <w:rPr>
          <w:rFonts w:ascii="GHEA Grapalat" w:hAnsi="GHEA Grapalat" w:cs="Sylfaen"/>
          <w:b/>
          <w:i/>
          <w:sz w:val="22"/>
          <w:szCs w:val="22"/>
          <w:lang w:val="es-ES"/>
        </w:rPr>
        <w:t xml:space="preserve">-GHASHZB-2024/01 </w:t>
      </w:r>
      <w:proofErr w:type="gramStart"/>
      <w:r w:rsidR="00F563AB" w:rsidRPr="00E65E2E">
        <w:rPr>
          <w:rFonts w:ascii="GHEA Grapalat" w:hAnsi="GHEA Grapalat"/>
          <w:b/>
          <w:i/>
          <w:sz w:val="22"/>
          <w:szCs w:val="22"/>
          <w:lang w:val="hy-AM"/>
        </w:rPr>
        <w:t>"</w:t>
      </w:r>
      <w:r w:rsidR="00F563AB" w:rsidRPr="004B1AE3">
        <w:rPr>
          <w:rFonts w:ascii="GHEA Grapalat" w:hAnsi="GHEA Grapalat" w:cs="Sylfaen"/>
          <w:b/>
          <w:i/>
          <w:sz w:val="22"/>
          <w:szCs w:val="22"/>
          <w:lang w:val="hy-AM"/>
        </w:rPr>
        <w:t xml:space="preserve">  </w:t>
      </w:r>
      <w:r w:rsidRPr="005E1F72">
        <w:rPr>
          <w:rFonts w:ascii="GHEA Grapalat" w:hAnsi="GHEA Grapalat" w:cs="Sylfaen"/>
          <w:sz w:val="20"/>
        </w:rPr>
        <w:t>cover</w:t>
      </w:r>
      <w:proofErr w:type="gramEnd"/>
      <w:r w:rsidRPr="005E1F72">
        <w:rPr>
          <w:rFonts w:ascii="GHEA Grapalat" w:hAnsi="GHEA Grapalat" w:cs="Sylfaen"/>
          <w:sz w:val="20"/>
        </w:rPr>
        <w:t xml:space="preserve"> with </w:t>
      </w:r>
      <w:r w:rsidRPr="005E1F72">
        <w:rPr>
          <w:rFonts w:ascii="GHEA Grapalat" w:hAnsi="GHEA Grapalat" w:cs="Times Armenian"/>
          <w:sz w:val="20"/>
        </w:rPr>
        <w:t>g</w:t>
      </w:r>
      <w:r w:rsidRPr="005E1F72">
        <w:rPr>
          <w:rFonts w:ascii="GHEA Grapalat" w:hAnsi="GHEA Grapalat"/>
          <w:sz w:val="20"/>
          <w:lang w:val="af-ZA"/>
        </w:rPr>
        <w:t xml:space="preserve"> </w:t>
      </w:r>
      <w:r w:rsidRPr="005E1F72">
        <w:rPr>
          <w:rFonts w:ascii="GHEA Grapalat" w:hAnsi="GHEA Grapalat" w:cs="Sylfaen"/>
          <w:sz w:val="20"/>
        </w:rPr>
        <w:t>held</w:t>
      </w:r>
      <w:r w:rsidRPr="005E1F72">
        <w:rPr>
          <w:rFonts w:ascii="GHEA Grapalat" w:hAnsi="GHEA Grapalat" w:cs="Times Armenian"/>
          <w:sz w:val="20"/>
          <w:lang w:val="af-ZA"/>
        </w:rPr>
        <w:t xml:space="preserve"> </w:t>
      </w:r>
      <w:r w:rsidR="0055550A">
        <w:rPr>
          <w:rFonts w:ascii="GHEA Grapalat" w:hAnsi="GHEA Grapalat" w:cs="Sylfaen"/>
          <w:sz w:val="20"/>
        </w:rPr>
        <w:t>quote</w:t>
      </w:r>
      <w:r w:rsidR="0055550A" w:rsidRPr="0055550A">
        <w:rPr>
          <w:rFonts w:ascii="GHEA Grapalat" w:hAnsi="GHEA Grapalat" w:cs="Sylfaen"/>
          <w:sz w:val="20"/>
          <w:lang w:val="af-ZA"/>
        </w:rPr>
        <w:t xml:space="preserve"> </w:t>
      </w:r>
      <w:r w:rsidR="0055550A">
        <w:rPr>
          <w:rFonts w:ascii="GHEA Grapalat" w:hAnsi="GHEA Grapalat" w:cs="Sylfaen"/>
          <w:sz w:val="20"/>
        </w:rPr>
        <w:t xml:space="preserve">of the request </w:t>
      </w:r>
      <w:r w:rsidRPr="005E1F72">
        <w:rPr>
          <w:rFonts w:ascii="GHEA Grapalat" w:hAnsi="GHEA Grapalat" w:cs="Times Armenian"/>
          <w:sz w:val="20"/>
          <w:lang w:val="af-ZA"/>
        </w:rPr>
        <w:t xml:space="preserve">( </w:t>
      </w:r>
      <w:r w:rsidRPr="005E1F72">
        <w:rPr>
          <w:rFonts w:ascii="GHEA Grapalat" w:hAnsi="GHEA Grapalat" w:cs="Sylfaen"/>
          <w:sz w:val="20"/>
        </w:rPr>
        <w:t xml:space="preserve">hereinafter </w:t>
      </w:r>
      <w:r w:rsidRPr="005E1F72">
        <w:rPr>
          <w:rFonts w:ascii="GHEA Grapalat" w:hAnsi="GHEA Grapalat" w:cs="Times Armenian"/>
          <w:sz w:val="20"/>
          <w:lang w:val="af-ZA"/>
        </w:rPr>
        <w:t xml:space="preserve">referred to as </w:t>
      </w:r>
      <w:r w:rsidRPr="005E1F72">
        <w:rPr>
          <w:rFonts w:ascii="GHEA Grapalat" w:hAnsi="GHEA Grapalat" w:cs="Sylfaen"/>
          <w:sz w:val="20"/>
        </w:rPr>
        <w:t xml:space="preserve">current </w:t>
      </w:r>
      <w:r w:rsidRPr="005E1F72">
        <w:rPr>
          <w:rFonts w:ascii="GHEA Grapalat" w:hAnsi="GHEA Grapalat" w:cs="Times Armenian"/>
          <w:sz w:val="20"/>
        </w:rPr>
        <w:t xml:space="preserve">c </w:t>
      </w:r>
      <w:r w:rsidRPr="005E1F72">
        <w:rPr>
          <w:rFonts w:ascii="GHEA Grapalat" w:hAnsi="GHEA Grapalat" w:cs="Times Armenian"/>
          <w:sz w:val="20"/>
          <w:lang w:val="af-ZA"/>
        </w:rPr>
        <w:t xml:space="preserve">) </w:t>
      </w:r>
      <w:r w:rsidRPr="005E1F72">
        <w:rPr>
          <w:rFonts w:ascii="GHEA Grapalat" w:hAnsi="GHEA Grapalat" w:cs="Sylfaen"/>
          <w:sz w:val="20"/>
        </w:rPr>
        <w:t xml:space="preserve">statement </w:t>
      </w:r>
      <w:r w:rsidR="004D5671" w:rsidRPr="005E1F72">
        <w:rPr>
          <w:rFonts w:ascii="GHEA Grapalat" w:hAnsi="GHEA Grapalat" w:cs="Times Armenian"/>
          <w:sz w:val="20"/>
          <w:lang w:val="af-ZA"/>
        </w:rPr>
        <w:t>.</w:t>
      </w:r>
    </w:p>
    <w:p w:rsidR="00096865" w:rsidRPr="00BD57B2" w:rsidRDefault="00096865" w:rsidP="0069200A">
      <w:pPr>
        <w:shd w:val="clear" w:color="auto" w:fill="FFFFFF"/>
        <w:ind w:firstLine="375"/>
        <w:jc w:val="both"/>
        <w:rPr>
          <w:rFonts w:ascii="Arial Unicode" w:hAnsi="Arial Unicode"/>
          <w:bCs/>
          <w:color w:val="000000"/>
          <w:sz w:val="21"/>
          <w:szCs w:val="21"/>
          <w:lang w:val="af-ZA"/>
        </w:rPr>
      </w:pPr>
      <w:r w:rsidRPr="005E1F72">
        <w:rPr>
          <w:rFonts w:ascii="GHEA Grapalat" w:hAnsi="GHEA Grapalat" w:cs="Sylfaen"/>
          <w:sz w:val="20"/>
        </w:rPr>
        <w:t>Present</w:t>
      </w:r>
      <w:r w:rsidRPr="005E1F72">
        <w:rPr>
          <w:rFonts w:ascii="GHEA Grapalat" w:hAnsi="GHEA Grapalat" w:cs="Times Armenian"/>
          <w:sz w:val="20"/>
          <w:lang w:val="af-ZA"/>
        </w:rPr>
        <w:t xml:space="preserve"> </w:t>
      </w:r>
      <w:r w:rsidRPr="005E1F72">
        <w:rPr>
          <w:rFonts w:ascii="GHEA Grapalat" w:hAnsi="GHEA Grapalat" w:cs="Sylfaen"/>
          <w:sz w:val="20"/>
        </w:rPr>
        <w:t>the invitation</w:t>
      </w:r>
      <w:r w:rsidRPr="005E1F72">
        <w:rPr>
          <w:rFonts w:ascii="GHEA Grapalat" w:hAnsi="GHEA Grapalat" w:cs="Times Armenian"/>
          <w:sz w:val="20"/>
          <w:lang w:val="af-ZA"/>
        </w:rPr>
        <w:t xml:space="preserve"> </w:t>
      </w:r>
      <w:r w:rsidRPr="005E1F72">
        <w:rPr>
          <w:rFonts w:ascii="GHEA Grapalat" w:hAnsi="GHEA Grapalat" w:cs="Sylfaen"/>
          <w:sz w:val="20"/>
        </w:rPr>
        <w:t>to be composed</w:t>
      </w:r>
      <w:r w:rsidRPr="005E1F72">
        <w:rPr>
          <w:rFonts w:ascii="GHEA Grapalat" w:hAnsi="GHEA Grapalat" w:cs="Times Armenian"/>
          <w:sz w:val="20"/>
          <w:lang w:val="af-ZA"/>
        </w:rPr>
        <w:t xml:space="preserve"> </w:t>
      </w:r>
      <w:r w:rsidRPr="005E1F72">
        <w:rPr>
          <w:rFonts w:ascii="GHEA Grapalat" w:hAnsi="GHEA Grapalat" w:cs="Sylfaen"/>
          <w:sz w:val="20"/>
        </w:rPr>
        <w:t>is</w:t>
      </w:r>
      <w:r w:rsidRPr="005E1F72">
        <w:rPr>
          <w:rFonts w:ascii="GHEA Grapalat" w:hAnsi="GHEA Grapalat" w:cs="Times Armenian"/>
          <w:sz w:val="20"/>
          <w:lang w:val="af-ZA"/>
        </w:rPr>
        <w:t xml:space="preserve"> </w:t>
      </w:r>
      <w:r w:rsidRPr="005E1F72">
        <w:rPr>
          <w:rFonts w:ascii="GHEA Grapalat" w:hAnsi="GHEA Grapalat" w:cs="Times Armenian"/>
          <w:sz w:val="20"/>
        </w:rPr>
        <w:t xml:space="preserve">c </w:t>
      </w:r>
      <w:r w:rsidRPr="005E1F72">
        <w:rPr>
          <w:rFonts w:ascii="GHEA Grapalat" w:hAnsi="GHEA Grapalat" w:cs="Sylfaen"/>
          <w:sz w:val="20"/>
        </w:rPr>
        <w:t>samples</w:t>
      </w:r>
      <w:r w:rsidRPr="005E1F72">
        <w:rPr>
          <w:rFonts w:ascii="GHEA Grapalat" w:hAnsi="GHEA Grapalat" w:cs="Times Armenian"/>
          <w:sz w:val="20"/>
          <w:lang w:val="af-ZA"/>
        </w:rPr>
        <w:t xml:space="preserve"> </w:t>
      </w:r>
      <w:r w:rsidRPr="005E1F72">
        <w:rPr>
          <w:rFonts w:ascii="GHEA Grapalat" w:hAnsi="GHEA Grapalat" w:cs="Sylfaen"/>
          <w:sz w:val="20"/>
        </w:rPr>
        <w:t>about</w:t>
      </w:r>
      <w:r w:rsidRPr="005E1F72">
        <w:rPr>
          <w:rFonts w:ascii="GHEA Grapalat" w:hAnsi="GHEA Grapalat" w:cs="Sylfaen"/>
          <w:sz w:val="20"/>
          <w:lang w:val="af-ZA"/>
        </w:rPr>
        <w:t xml:space="preserve"> </w:t>
      </w:r>
      <w:r w:rsidRPr="005E1F72">
        <w:rPr>
          <w:rFonts w:ascii="GHEA Grapalat" w:hAnsi="GHEA Grapalat" w:cs="Sylfaen"/>
          <w:sz w:val="20"/>
        </w:rPr>
        <w:t>RA:</w:t>
      </w:r>
      <w:r w:rsidRPr="005E1F72">
        <w:rPr>
          <w:rFonts w:ascii="GHEA Grapalat" w:hAnsi="GHEA Grapalat" w:cs="Times Armenian"/>
          <w:sz w:val="20"/>
          <w:lang w:val="af-ZA"/>
        </w:rPr>
        <w:t xml:space="preserve"> </w:t>
      </w:r>
      <w:r w:rsidRPr="005E1F72">
        <w:rPr>
          <w:rFonts w:ascii="GHEA Grapalat" w:hAnsi="GHEA Grapalat" w:cs="Sylfaen"/>
          <w:sz w:val="20"/>
        </w:rPr>
        <w:t xml:space="preserve">legislation </w:t>
      </w:r>
      <w:r w:rsidRPr="005E1F72">
        <w:rPr>
          <w:rFonts w:ascii="GHEA Grapalat" w:hAnsi="GHEA Grapalat" w:cs="Times Armenian"/>
          <w:sz w:val="20"/>
          <w:lang w:val="af-ZA"/>
        </w:rPr>
        <w:t xml:space="preserve">, </w:t>
      </w:r>
      <w:r w:rsidRPr="005E1F72">
        <w:rPr>
          <w:rFonts w:ascii="GHEA Grapalat" w:hAnsi="GHEA Grapalat" w:cs="Sylfaen"/>
          <w:sz w:val="20"/>
        </w:rPr>
        <w:t>that</w:t>
      </w:r>
      <w:r w:rsidRPr="005E1F72">
        <w:rPr>
          <w:rFonts w:ascii="GHEA Grapalat" w:hAnsi="GHEA Grapalat" w:cs="Times Armenian"/>
          <w:sz w:val="20"/>
          <w:lang w:val="af-ZA"/>
        </w:rPr>
        <w:t xml:space="preserve"> </w:t>
      </w:r>
      <w:r w:rsidRPr="005E1F72">
        <w:rPr>
          <w:rFonts w:ascii="GHEA Grapalat" w:hAnsi="GHEA Grapalat" w:cs="Sylfaen"/>
          <w:sz w:val="20"/>
        </w:rPr>
        <w:t xml:space="preserve">including </w:t>
      </w:r>
      <w:r w:rsidRPr="005E1F72">
        <w:rPr>
          <w:rFonts w:ascii="GHEA Grapalat" w:hAnsi="GHEA Grapalat" w:cs="Times Armenian"/>
          <w:sz w:val="20"/>
          <w:lang w:val="af-ZA"/>
        </w:rPr>
        <w:t xml:space="preserve">: </w:t>
      </w:r>
      <w:r w:rsidRPr="005E1F72">
        <w:rPr>
          <w:rFonts w:ascii="GHEA Grapalat" w:hAnsi="GHEA Grapalat"/>
          <w:sz w:val="20"/>
          <w:lang w:val="af-ZA"/>
        </w:rPr>
        <w:t xml:space="preserve">" </w:t>
      </w:r>
      <w:r w:rsidRPr="005E1F72">
        <w:rPr>
          <w:rFonts w:ascii="GHEA Grapalat" w:hAnsi="GHEA Grapalat" w:cs="Sylfaen"/>
          <w:sz w:val="20"/>
        </w:rPr>
        <w:t>Shopping</w:t>
      </w:r>
      <w:r w:rsidRPr="005E1F72">
        <w:rPr>
          <w:rFonts w:ascii="GHEA Grapalat" w:hAnsi="GHEA Grapalat" w:cs="Times Armenian"/>
          <w:sz w:val="20"/>
          <w:lang w:val="af-ZA"/>
        </w:rPr>
        <w:t xml:space="preserve"> </w:t>
      </w:r>
      <w:r w:rsidRPr="005E1F72">
        <w:rPr>
          <w:rFonts w:ascii="GHEA Grapalat" w:hAnsi="GHEA Grapalat" w:cs="Sylfaen"/>
          <w:sz w:val="20"/>
        </w:rPr>
        <w:t xml:space="preserve">about </w:t>
      </w:r>
      <w:r w:rsidR="00A76C15" w:rsidRPr="005E1F72">
        <w:rPr>
          <w:rFonts w:ascii="GHEA Grapalat" w:hAnsi="GHEA Grapalat"/>
          <w:sz w:val="20"/>
          <w:lang w:val="af-ZA"/>
        </w:rPr>
        <w:t xml:space="preserve">» </w:t>
      </w:r>
      <w:r w:rsidRPr="005E1F72">
        <w:rPr>
          <w:rFonts w:ascii="GHEA Grapalat" w:hAnsi="GHEA Grapalat" w:cs="Sylfaen"/>
          <w:sz w:val="20"/>
        </w:rPr>
        <w:t>RA:</w:t>
      </w:r>
      <w:r w:rsidRPr="005E1F72">
        <w:rPr>
          <w:rFonts w:ascii="GHEA Grapalat" w:hAnsi="GHEA Grapalat" w:cs="Times Armenian"/>
          <w:sz w:val="20"/>
          <w:lang w:val="af-ZA"/>
        </w:rPr>
        <w:t xml:space="preserve"> </w:t>
      </w:r>
      <w:r w:rsidRPr="005E1F72">
        <w:rPr>
          <w:rFonts w:ascii="GHEA Grapalat" w:hAnsi="GHEA Grapalat" w:cs="Sylfaen"/>
          <w:sz w:val="20"/>
        </w:rPr>
        <w:t xml:space="preserve">of the Law </w:t>
      </w:r>
      <w:r w:rsidRPr="005E1F72">
        <w:rPr>
          <w:rFonts w:ascii="GHEA Grapalat" w:hAnsi="GHEA Grapalat" w:cs="Times Armenian"/>
          <w:sz w:val="20"/>
          <w:lang w:val="af-ZA"/>
        </w:rPr>
        <w:t xml:space="preserve">( </w:t>
      </w:r>
      <w:r w:rsidRPr="005E1F72">
        <w:rPr>
          <w:rFonts w:ascii="GHEA Grapalat" w:hAnsi="GHEA Grapalat" w:cs="Sylfaen"/>
          <w:sz w:val="20"/>
        </w:rPr>
        <w:t xml:space="preserve">hereinafter </w:t>
      </w:r>
      <w:r w:rsidRPr="005E1F72">
        <w:rPr>
          <w:rFonts w:ascii="GHEA Grapalat" w:hAnsi="GHEA Grapalat" w:cs="Times Armenian"/>
          <w:sz w:val="20"/>
          <w:lang w:val="af-ZA"/>
        </w:rPr>
        <w:t xml:space="preserve">: </w:t>
      </w:r>
      <w:r w:rsidRPr="005E1F72">
        <w:rPr>
          <w:rFonts w:ascii="GHEA Grapalat" w:hAnsi="GHEA Grapalat" w:cs="Sylfaen"/>
          <w:sz w:val="20"/>
        </w:rPr>
        <w:t xml:space="preserve">the Law </w:t>
      </w:r>
      <w:r w:rsidRPr="005E1F72">
        <w:rPr>
          <w:rFonts w:ascii="GHEA Grapalat" w:hAnsi="GHEA Grapalat" w:cs="Times Armenian"/>
          <w:sz w:val="20"/>
          <w:lang w:val="af-ZA"/>
        </w:rPr>
        <w:t xml:space="preserve">), </w:t>
      </w:r>
      <w:r w:rsidRPr="005E1F72">
        <w:rPr>
          <w:rFonts w:ascii="GHEA Grapalat" w:hAnsi="GHEA Grapalat" w:cs="Sylfaen"/>
          <w:sz w:val="20"/>
        </w:rPr>
        <w:t>RA</w:t>
      </w:r>
      <w:r w:rsidRPr="005E1F72">
        <w:rPr>
          <w:rFonts w:ascii="GHEA Grapalat" w:hAnsi="GHEA Grapalat" w:cs="Times Armenian"/>
          <w:sz w:val="20"/>
          <w:lang w:val="af-ZA"/>
        </w:rPr>
        <w:t xml:space="preserve"> of the </w:t>
      </w:r>
      <w:r w:rsidRPr="005E1F72">
        <w:rPr>
          <w:rFonts w:ascii="GHEA Grapalat" w:hAnsi="GHEA Grapalat" w:cs="Sylfaen"/>
          <w:sz w:val="20"/>
        </w:rPr>
        <w:t xml:space="preserve">government in </w:t>
      </w:r>
      <w:r w:rsidRPr="005E1F72">
        <w:rPr>
          <w:rFonts w:ascii="GHEA Grapalat" w:hAnsi="GHEA Grapalat" w:cs="Times Armenian"/>
          <w:sz w:val="20"/>
          <w:lang w:val="af-ZA"/>
        </w:rPr>
        <w:t xml:space="preserve">2017 N 526 of May 4- </w:t>
      </w:r>
      <w:r w:rsidRPr="005E1F72">
        <w:rPr>
          <w:rFonts w:ascii="GHEA Grapalat" w:hAnsi="GHEA Grapalat" w:cs="Sylfaen"/>
          <w:sz w:val="20"/>
        </w:rPr>
        <w:t>N</w:t>
      </w:r>
      <w:r w:rsidRPr="005E1F72">
        <w:rPr>
          <w:rFonts w:ascii="GHEA Grapalat" w:hAnsi="GHEA Grapalat" w:cs="Times Armenian"/>
          <w:sz w:val="20"/>
          <w:lang w:val="af-ZA"/>
        </w:rPr>
        <w:t xml:space="preserve"> </w:t>
      </w:r>
      <w:r w:rsidRPr="005E1F72">
        <w:rPr>
          <w:rFonts w:ascii="GHEA Grapalat" w:hAnsi="GHEA Grapalat" w:cs="Sylfaen"/>
          <w:sz w:val="20"/>
        </w:rPr>
        <w:t>by decision</w:t>
      </w:r>
      <w:r w:rsidRPr="005E1F72">
        <w:rPr>
          <w:rFonts w:ascii="GHEA Grapalat" w:hAnsi="GHEA Grapalat" w:cs="Times Armenian"/>
          <w:sz w:val="20"/>
          <w:lang w:val="af-ZA"/>
        </w:rPr>
        <w:t xml:space="preserve"> </w:t>
      </w:r>
      <w:r w:rsidRPr="005E1F72">
        <w:rPr>
          <w:rFonts w:ascii="GHEA Grapalat" w:hAnsi="GHEA Grapalat" w:cs="Sylfaen"/>
          <w:sz w:val="20"/>
        </w:rPr>
        <w:t xml:space="preserve">approved </w:t>
      </w:r>
      <w:r w:rsidRPr="005E1F72">
        <w:rPr>
          <w:rFonts w:ascii="GHEA Grapalat" w:hAnsi="GHEA Grapalat" w:cs="Times Armenian"/>
          <w:sz w:val="20"/>
          <w:lang w:val="af-ZA"/>
        </w:rPr>
        <w:t xml:space="preserve">" </w:t>
      </w:r>
      <w:r w:rsidRPr="005E1F72">
        <w:rPr>
          <w:rFonts w:ascii="GHEA Grapalat" w:hAnsi="GHEA Grapalat" w:cs="Sylfaen"/>
          <w:sz w:val="20"/>
        </w:rPr>
        <w:t>Shopping</w:t>
      </w:r>
      <w:r w:rsidRPr="005E1F72">
        <w:rPr>
          <w:rFonts w:ascii="GHEA Grapalat" w:hAnsi="GHEA Grapalat" w:cs="Times Armenian"/>
          <w:sz w:val="20"/>
          <w:lang w:val="af-ZA"/>
        </w:rPr>
        <w:t xml:space="preserve"> </w:t>
      </w:r>
      <w:r w:rsidRPr="005E1F72">
        <w:rPr>
          <w:rFonts w:ascii="GHEA Grapalat" w:hAnsi="GHEA Grapalat" w:cs="Times Armenian"/>
          <w:sz w:val="20"/>
        </w:rPr>
        <w:t xml:space="preserve">c </w:t>
      </w:r>
      <w:r w:rsidRPr="005E1F72">
        <w:rPr>
          <w:rFonts w:ascii="GHEA Grapalat" w:hAnsi="GHEA Grapalat" w:cs="Sylfaen"/>
          <w:sz w:val="20"/>
        </w:rPr>
        <w:t>process</w:t>
      </w:r>
      <w:r w:rsidRPr="005E1F72">
        <w:rPr>
          <w:rFonts w:ascii="GHEA Grapalat" w:hAnsi="GHEA Grapalat" w:cs="Times Armenian"/>
          <w:sz w:val="20"/>
          <w:lang w:val="af-ZA"/>
        </w:rPr>
        <w:t xml:space="preserve"> </w:t>
      </w:r>
      <w:r w:rsidRPr="005E1F72">
        <w:rPr>
          <w:rFonts w:ascii="GHEA Grapalat" w:hAnsi="GHEA Grapalat" w:cs="Times Armenian"/>
          <w:sz w:val="20"/>
        </w:rPr>
        <w:t xml:space="preserve">of </w:t>
      </w:r>
      <w:r w:rsidRPr="005E1F72">
        <w:rPr>
          <w:rFonts w:ascii="GHEA Grapalat" w:hAnsi="GHEA Grapalat" w:cs="Sylfaen"/>
          <w:sz w:val="20"/>
        </w:rPr>
        <w:t xml:space="preserve">organization </w:t>
      </w:r>
      <w:r w:rsidR="003C53D4" w:rsidRPr="005E1F72">
        <w:rPr>
          <w:rFonts w:ascii="GHEA Grapalat" w:hAnsi="GHEA Grapalat"/>
          <w:sz w:val="20"/>
          <w:lang w:val="af-ZA"/>
        </w:rPr>
        <w:t xml:space="preserve">" </w:t>
      </w:r>
      <w:r w:rsidRPr="005E1F72">
        <w:rPr>
          <w:rFonts w:ascii="GHEA Grapalat" w:hAnsi="GHEA Grapalat" w:cs="Times Armenian"/>
          <w:sz w:val="20"/>
          <w:lang w:val="af-ZA"/>
        </w:rPr>
        <w:t xml:space="preserve">( </w:t>
      </w:r>
      <w:r w:rsidRPr="005E1F72">
        <w:rPr>
          <w:rFonts w:ascii="GHEA Grapalat" w:hAnsi="GHEA Grapalat" w:cs="Sylfaen"/>
          <w:sz w:val="20"/>
        </w:rPr>
        <w:t xml:space="preserve">hereafter </w:t>
      </w:r>
      <w:r w:rsidRPr="005E1F72">
        <w:rPr>
          <w:rFonts w:ascii="GHEA Grapalat" w:hAnsi="GHEA Grapalat" w:cs="Times Armenian"/>
          <w:sz w:val="20"/>
          <w:lang w:val="af-ZA"/>
        </w:rPr>
        <w:t xml:space="preserve">: </w:t>
      </w:r>
      <w:r w:rsidRPr="005E1F72">
        <w:rPr>
          <w:rFonts w:ascii="GHEA Grapalat" w:hAnsi="GHEA Grapalat" w:cs="Sylfaen"/>
          <w:sz w:val="20"/>
        </w:rPr>
        <w:t xml:space="preserve">Kar g </w:t>
      </w:r>
      <w:r w:rsidRPr="005E1F72">
        <w:rPr>
          <w:rFonts w:ascii="GHEA Grapalat" w:hAnsi="GHEA Grapalat" w:cs="Times Armenian"/>
          <w:sz w:val="20"/>
        </w:rPr>
        <w:t xml:space="preserve">) </w:t>
      </w:r>
      <w:r w:rsidRPr="005E1F72">
        <w:rPr>
          <w:rFonts w:ascii="GHEA Grapalat" w:hAnsi="GHEA Grapalat" w:cs="Times Armenian"/>
          <w:sz w:val="20"/>
          <w:lang w:val="af-ZA"/>
        </w:rPr>
        <w:t xml:space="preserve">, </w:t>
      </w:r>
      <w:r w:rsidR="00F40D4D" w:rsidRPr="005E1F72">
        <w:rPr>
          <w:rFonts w:ascii="GHEA Grapalat" w:hAnsi="GHEA Grapalat" w:cs="Times Armenian"/>
          <w:sz w:val="20"/>
        </w:rPr>
        <w:t>RA</w:t>
      </w:r>
      <w:r w:rsidRPr="005E1F72">
        <w:rPr>
          <w:rFonts w:ascii="GHEA Grapalat" w:hAnsi="GHEA Grapalat" w:cs="Sylfaen"/>
          <w:sz w:val="20"/>
        </w:rPr>
        <w:t>​</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 xml:space="preserve">of the government in </w:t>
      </w:r>
      <w:r w:rsidR="00F40D4D" w:rsidRPr="005E1F72">
        <w:rPr>
          <w:rFonts w:ascii="GHEA Grapalat" w:hAnsi="GHEA Grapalat" w:cs="Times Armenian"/>
          <w:sz w:val="20"/>
          <w:lang w:val="af-ZA"/>
        </w:rPr>
        <w:t xml:space="preserve">2017 </w:t>
      </w:r>
      <w:r w:rsidR="00955E87" w:rsidRPr="005E1F72">
        <w:rPr>
          <w:rFonts w:ascii="GHEA Grapalat" w:hAnsi="GHEA Grapalat" w:cs="Times Armenian"/>
          <w:sz w:val="20"/>
        </w:rPr>
        <w:t xml:space="preserve">April </w:t>
      </w:r>
      <w:r w:rsidR="00F40D4D" w:rsidRPr="005E1F72">
        <w:rPr>
          <w:rFonts w:ascii="GHEA Grapalat" w:hAnsi="GHEA Grapalat" w:cs="Times Armenian"/>
          <w:sz w:val="20"/>
          <w:lang w:val="af-ZA"/>
        </w:rPr>
        <w:t xml:space="preserve">6 N </w:t>
      </w:r>
      <w:r w:rsidR="00F40D4D" w:rsidRPr="005E1F72">
        <w:rPr>
          <w:rFonts w:ascii="GHEA Grapalat" w:hAnsi="GHEA Grapalat" w:cs="Times Armenian"/>
          <w:sz w:val="20"/>
        </w:rPr>
        <w:t>386- N</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by decision</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approved</w:t>
      </w:r>
      <w:r w:rsidR="00F40D4D" w:rsidRPr="005E1F72">
        <w:rPr>
          <w:rFonts w:ascii="GHEA Grapalat" w:hAnsi="GHEA Grapalat" w:cs="Times Armenian"/>
          <w:sz w:val="20"/>
          <w:lang w:val="af-ZA"/>
        </w:rPr>
        <w:t xml:space="preserve"> </w:t>
      </w:r>
      <w:r w:rsidR="00F40D4D" w:rsidRPr="00847CEC">
        <w:rPr>
          <w:rFonts w:ascii="GHEA Grapalat" w:hAnsi="GHEA Grapalat"/>
          <w:sz w:val="20"/>
          <w:lang w:val="af-ZA"/>
        </w:rPr>
        <w:t>"Electronic procurement" order</w:t>
      </w:r>
      <w:r w:rsidRPr="005E1F72">
        <w:rPr>
          <w:rFonts w:ascii="GHEA Grapalat" w:hAnsi="GHEA Grapalat" w:cs="Times Armenian"/>
          <w:sz w:val="20"/>
          <w:lang w:val="af-ZA"/>
        </w:rPr>
        <w:t xml:space="preserve"> </w:t>
      </w:r>
      <w:r w:rsidRPr="005E1F72">
        <w:rPr>
          <w:rFonts w:ascii="GHEA Grapalat" w:hAnsi="GHEA Grapalat" w:cs="Sylfaen"/>
          <w:sz w:val="20"/>
        </w:rPr>
        <w:t>and:</w:t>
      </w:r>
      <w:r w:rsidRPr="005E1F72">
        <w:rPr>
          <w:rFonts w:ascii="GHEA Grapalat" w:hAnsi="GHEA Grapalat" w:cs="Times Armenian"/>
          <w:sz w:val="20"/>
          <w:lang w:val="af-ZA"/>
        </w:rPr>
        <w:t xml:space="preserve"> </w:t>
      </w:r>
      <w:r w:rsidRPr="005E1F72">
        <w:rPr>
          <w:rFonts w:ascii="GHEA Grapalat" w:hAnsi="GHEA Grapalat" w:cs="Sylfaen"/>
          <w:sz w:val="20"/>
        </w:rPr>
        <w:t>other</w:t>
      </w:r>
      <w:r w:rsidRPr="005E1F72">
        <w:rPr>
          <w:rFonts w:ascii="GHEA Grapalat" w:hAnsi="GHEA Grapalat" w:cs="Times Armenian"/>
          <w:sz w:val="20"/>
          <w:lang w:val="af-ZA"/>
        </w:rPr>
        <w:t xml:space="preserve"> </w:t>
      </w:r>
      <w:r w:rsidRPr="005E1F72">
        <w:rPr>
          <w:rFonts w:ascii="GHEA Grapalat" w:hAnsi="GHEA Grapalat" w:cs="Sylfaen"/>
          <w:sz w:val="20"/>
        </w:rPr>
        <w:t>legal</w:t>
      </w:r>
      <w:r w:rsidRPr="005E1F72">
        <w:rPr>
          <w:rFonts w:ascii="GHEA Grapalat" w:hAnsi="GHEA Grapalat" w:cs="Times Armenian"/>
          <w:sz w:val="20"/>
          <w:lang w:val="af-ZA"/>
        </w:rPr>
        <w:t xml:space="preserve"> </w:t>
      </w:r>
      <w:r w:rsidRPr="005E1F72">
        <w:rPr>
          <w:rFonts w:ascii="GHEA Grapalat" w:hAnsi="GHEA Grapalat" w:cs="Sylfaen"/>
          <w:sz w:val="20"/>
        </w:rPr>
        <w:t>of acts</w:t>
      </w:r>
      <w:r w:rsidRPr="005E1F72">
        <w:rPr>
          <w:rFonts w:ascii="GHEA Grapalat" w:hAnsi="GHEA Grapalat" w:cs="Times Armenian"/>
          <w:sz w:val="20"/>
          <w:lang w:val="af-ZA"/>
        </w:rPr>
        <w:t xml:space="preserve"> </w:t>
      </w:r>
      <w:r w:rsidRPr="005E1F72">
        <w:rPr>
          <w:rFonts w:ascii="GHEA Grapalat" w:hAnsi="GHEA Grapalat" w:cs="Sylfaen"/>
          <w:sz w:val="20"/>
        </w:rPr>
        <w:t>requirements</w:t>
      </w:r>
      <w:r w:rsidRPr="005E1F72">
        <w:rPr>
          <w:rFonts w:ascii="GHEA Grapalat" w:hAnsi="GHEA Grapalat" w:cs="Times Armenian"/>
          <w:sz w:val="20"/>
          <w:lang w:val="af-ZA"/>
        </w:rPr>
        <w:t xml:space="preserve"> </w:t>
      </w:r>
      <w:r w:rsidRPr="005E1F72">
        <w:rPr>
          <w:rFonts w:ascii="GHEA Grapalat" w:hAnsi="GHEA Grapalat" w:cs="Sylfaen"/>
          <w:sz w:val="20"/>
        </w:rPr>
        <w:t>appropriate</w:t>
      </w:r>
      <w:r w:rsidRPr="005E1F72">
        <w:rPr>
          <w:rFonts w:ascii="GHEA Grapalat" w:hAnsi="GHEA Grapalat" w:cs="Times Armenian"/>
          <w:sz w:val="20"/>
          <w:lang w:val="af-ZA"/>
        </w:rPr>
        <w:t xml:space="preserve"> </w:t>
      </w:r>
      <w:r w:rsidRPr="005E1F72">
        <w:rPr>
          <w:rFonts w:ascii="GHEA Grapalat" w:hAnsi="GHEA Grapalat" w:cs="Sylfaen"/>
          <w:sz w:val="20"/>
        </w:rPr>
        <w:t>and:</w:t>
      </w:r>
      <w:r w:rsidRPr="005E1F72">
        <w:rPr>
          <w:rFonts w:ascii="GHEA Grapalat" w:hAnsi="GHEA Grapalat" w:cs="Times Armenian"/>
          <w:sz w:val="20"/>
          <w:lang w:val="af-ZA"/>
        </w:rPr>
        <w:t xml:space="preserve"> </w:t>
      </w:r>
      <w:r w:rsidRPr="005E1F72">
        <w:rPr>
          <w:rFonts w:ascii="GHEA Grapalat" w:hAnsi="GHEA Grapalat" w:cs="Sylfaen"/>
          <w:sz w:val="20"/>
        </w:rPr>
        <w:t>purpose:</w:t>
      </w:r>
      <w:r w:rsidRPr="005E1F72">
        <w:rPr>
          <w:rFonts w:ascii="GHEA Grapalat" w:hAnsi="GHEA Grapalat" w:cs="Times Armenian"/>
          <w:sz w:val="20"/>
          <w:lang w:val="af-ZA"/>
        </w:rPr>
        <w:t xml:space="preserve"> </w:t>
      </w:r>
      <w:r w:rsidRPr="005E1F72">
        <w:rPr>
          <w:rFonts w:ascii="GHEA Grapalat" w:hAnsi="GHEA Grapalat" w:cs="Sylfaen"/>
          <w:sz w:val="20"/>
        </w:rPr>
        <w:t>has</w:t>
      </w:r>
      <w:r w:rsidRPr="005E1F72">
        <w:rPr>
          <w:rFonts w:ascii="GHEA Grapalat" w:hAnsi="GHEA Grapalat" w:cs="Times Armenian"/>
          <w:sz w:val="20"/>
          <w:lang w:val="af-ZA"/>
        </w:rPr>
        <w:t xml:space="preserve"> </w:t>
      </w:r>
      <w:r w:rsidR="006C4770" w:rsidRPr="0033011B">
        <w:rPr>
          <w:rFonts w:ascii="Calibri" w:hAnsi="Calibri" w:cs="Calibri"/>
          <w:sz w:val="20"/>
          <w:szCs w:val="20"/>
          <w:lang w:val="en-US"/>
        </w:rPr>
        <w:t xml:space="preserve">Dzoragigh </w:t>
      </w:r>
      <w:r w:rsidR="00B852CC" w:rsidRPr="002A4DB6">
        <w:rPr>
          <w:rFonts w:ascii="Calibri" w:hAnsi="Calibri" w:cs="Calibri"/>
          <w:sz w:val="20"/>
          <w:szCs w:val="20"/>
          <w:lang w:val="hy-AM"/>
        </w:rPr>
        <w:t xml:space="preserve">of Gegharkunik marz, </w:t>
      </w:r>
      <w:r w:rsidR="00B852CC" w:rsidRPr="002A4DB6">
        <w:rPr>
          <w:rFonts w:ascii="Calibri" w:hAnsi="Calibri" w:cs="Calibri"/>
          <w:sz w:val="20"/>
          <w:szCs w:val="20"/>
          <w:lang w:val="de-DE"/>
        </w:rPr>
        <w:t>RA</w:t>
      </w:r>
      <w:r w:rsidR="006C4770" w:rsidRPr="006C4770">
        <w:rPr>
          <w:rFonts w:ascii="Calibri" w:hAnsi="Calibri" w:cs="Calibri"/>
          <w:sz w:val="20"/>
          <w:szCs w:val="20"/>
          <w:lang w:val="af-ZA"/>
        </w:rPr>
        <w:t xml:space="preserve"> </w:t>
      </w:r>
      <w:r w:rsidR="006C4770" w:rsidRPr="0033011B">
        <w:rPr>
          <w:rFonts w:ascii="Calibri" w:hAnsi="Calibri" w:cs="Calibri"/>
          <w:sz w:val="20"/>
          <w:szCs w:val="20"/>
          <w:lang w:val="en-US"/>
        </w:rPr>
        <w:t>H.</w:t>
      </w:r>
      <w:r w:rsidR="006C4770" w:rsidRPr="006C4770">
        <w:rPr>
          <w:rFonts w:ascii="Calibri" w:hAnsi="Calibri" w:cs="Calibri"/>
          <w:sz w:val="20"/>
          <w:szCs w:val="20"/>
          <w:lang w:val="af-ZA"/>
        </w:rPr>
        <w:t xml:space="preserve">​ </w:t>
      </w:r>
      <w:r w:rsidR="006C4770" w:rsidRPr="0033011B">
        <w:rPr>
          <w:rFonts w:ascii="Calibri" w:hAnsi="Calibri" w:cs="Calibri"/>
          <w:sz w:val="20"/>
          <w:szCs w:val="20"/>
          <w:lang w:val="en-US"/>
        </w:rPr>
        <w:t>Ghazaryan</w:t>
      </w:r>
      <w:r w:rsidR="006C4770" w:rsidRPr="006C4770">
        <w:rPr>
          <w:rFonts w:ascii="Calibri" w:hAnsi="Calibri" w:cs="Calibri"/>
          <w:sz w:val="20"/>
          <w:szCs w:val="20"/>
          <w:lang w:val="af-ZA"/>
        </w:rPr>
        <w:t xml:space="preserve"> </w:t>
      </w:r>
      <w:r w:rsidR="006C4770" w:rsidRPr="0033011B">
        <w:rPr>
          <w:rFonts w:ascii="Calibri" w:hAnsi="Calibri" w:cs="Calibri"/>
          <w:sz w:val="20"/>
          <w:szCs w:val="20"/>
          <w:lang w:val="en-US"/>
        </w:rPr>
        <w:t>name</w:t>
      </w:r>
      <w:r w:rsidR="006C4770" w:rsidRPr="006C4770">
        <w:rPr>
          <w:rFonts w:ascii="Calibri" w:hAnsi="Calibri" w:cs="Calibri"/>
          <w:sz w:val="20"/>
          <w:szCs w:val="20"/>
          <w:lang w:val="af-ZA"/>
        </w:rPr>
        <w:t xml:space="preserve"> </w:t>
      </w:r>
      <w:r w:rsidR="006C4770" w:rsidRPr="0033011B">
        <w:rPr>
          <w:rFonts w:ascii="Calibri" w:hAnsi="Calibri" w:cs="Calibri"/>
          <w:sz w:val="20"/>
          <w:szCs w:val="20"/>
          <w:lang w:val="en-US"/>
        </w:rPr>
        <w:t xml:space="preserve">primary </w:t>
      </w:r>
      <w:r w:rsidR="00B852CC" w:rsidRPr="002A4DB6">
        <w:rPr>
          <w:rFonts w:ascii="Calibri" w:hAnsi="Calibri" w:cs="Calibri"/>
          <w:sz w:val="20"/>
          <w:szCs w:val="20"/>
          <w:lang w:val="hy-AM"/>
        </w:rPr>
        <w:t xml:space="preserve">school </w:t>
      </w:r>
      <w:r w:rsidR="00B852CC" w:rsidRPr="002A4DB6">
        <w:rPr>
          <w:rFonts w:ascii="Calibri" w:hAnsi="Calibri" w:cs="Calibri"/>
          <w:sz w:val="20"/>
          <w:szCs w:val="20"/>
          <w:lang w:val="de-DE"/>
        </w:rPr>
        <w:t xml:space="preserve">" </w:t>
      </w:r>
      <w:r w:rsidR="00D42CBE" w:rsidRPr="00D42CBE">
        <w:rPr>
          <w:rFonts w:ascii="GHEA Grapalat" w:hAnsi="GHEA Grapalat"/>
          <w:b/>
          <w:i/>
          <w:sz w:val="20"/>
          <w:szCs w:val="20"/>
          <w:lang w:val="af-ZA"/>
        </w:rPr>
        <w:t xml:space="preserve">of </w:t>
      </w:r>
      <w:r w:rsidR="00B852CC" w:rsidRPr="002A4DB6">
        <w:rPr>
          <w:rFonts w:ascii="Calibri" w:hAnsi="Calibri" w:cs="Calibri"/>
          <w:sz w:val="20"/>
          <w:szCs w:val="20"/>
          <w:lang w:val="fr-FR"/>
        </w:rPr>
        <w:t xml:space="preserve">SNOC </w:t>
      </w:r>
      <w:r w:rsidR="0055550A" w:rsidRPr="00236781">
        <w:rPr>
          <w:rFonts w:ascii="GHEA Grapalat" w:hAnsi="GHEA Grapalat" w:cs="Times Armenian"/>
          <w:color w:val="000000" w:themeColor="text1"/>
          <w:sz w:val="20"/>
          <w:lang w:val="af-ZA"/>
        </w:rPr>
        <w:t xml:space="preserve">( </w:t>
      </w:r>
      <w:r w:rsidR="0055550A" w:rsidRPr="006C4770">
        <w:rPr>
          <w:rFonts w:ascii="GHEA Grapalat" w:hAnsi="GHEA Grapalat" w:cs="Sylfaen"/>
          <w:color w:val="000000" w:themeColor="text1"/>
          <w:sz w:val="20"/>
          <w:lang w:val="hy-AM"/>
        </w:rPr>
        <w:t xml:space="preserve">hereinafter </w:t>
      </w:r>
      <w:r w:rsidR="0055550A" w:rsidRPr="00236781">
        <w:rPr>
          <w:rFonts w:ascii="GHEA Grapalat" w:hAnsi="GHEA Grapalat" w:cs="Times Armenian"/>
          <w:color w:val="000000" w:themeColor="text1"/>
          <w:sz w:val="20"/>
          <w:lang w:val="af-ZA"/>
        </w:rPr>
        <w:t xml:space="preserve">: </w:t>
      </w:r>
      <w:r w:rsidR="0055550A" w:rsidRPr="006C4770">
        <w:rPr>
          <w:rFonts w:ascii="GHEA Grapalat" w:hAnsi="GHEA Grapalat" w:cs="Sylfaen"/>
          <w:color w:val="000000" w:themeColor="text1"/>
          <w:sz w:val="20"/>
          <w:lang w:val="hy-AM"/>
        </w:rPr>
        <w:t xml:space="preserve">client </w:t>
      </w:r>
      <w:r w:rsidR="0055550A" w:rsidRPr="00236781">
        <w:rPr>
          <w:rFonts w:ascii="GHEA Grapalat" w:hAnsi="GHEA Grapalat" w:cs="Times Armenian"/>
          <w:color w:val="000000" w:themeColor="text1"/>
          <w:sz w:val="20"/>
          <w:lang w:val="af-ZA"/>
        </w:rPr>
        <w:t>)</w:t>
      </w:r>
      <w:r w:rsidRPr="005E1F72">
        <w:rPr>
          <w:rFonts w:ascii="GHEA Grapalat" w:hAnsi="GHEA Grapalat" w:cs="Times Armenian"/>
          <w:sz w:val="20"/>
          <w:lang w:val="af-ZA"/>
        </w:rPr>
        <w:t xml:space="preserve"> </w:t>
      </w:r>
      <w:r w:rsidRPr="006C4770">
        <w:rPr>
          <w:rFonts w:ascii="GHEA Grapalat" w:hAnsi="GHEA Grapalat" w:cs="Sylfaen"/>
          <w:sz w:val="20"/>
          <w:lang w:val="hy-AM"/>
        </w:rPr>
        <w:t>by</w:t>
      </w:r>
      <w:r w:rsidRPr="005E1F72">
        <w:rPr>
          <w:rFonts w:ascii="GHEA Grapalat" w:hAnsi="GHEA Grapalat" w:cs="Times Armenian"/>
          <w:sz w:val="20"/>
          <w:lang w:val="af-ZA"/>
        </w:rPr>
        <w:t xml:space="preserve"> </w:t>
      </w:r>
      <w:r w:rsidRPr="006C4770">
        <w:rPr>
          <w:rFonts w:ascii="GHEA Grapalat" w:hAnsi="GHEA Grapalat" w:cs="Sylfaen"/>
          <w:sz w:val="20"/>
          <w:lang w:val="hy-AM"/>
        </w:rPr>
        <w:t>declared</w:t>
      </w:r>
      <w:r w:rsidRPr="005E1F72">
        <w:rPr>
          <w:rFonts w:ascii="GHEA Grapalat" w:hAnsi="GHEA Grapalat" w:cs="Times Armenian"/>
          <w:sz w:val="20"/>
          <w:lang w:val="af-ZA"/>
        </w:rPr>
        <w:t xml:space="preserve"> </w:t>
      </w:r>
      <w:r w:rsidRPr="006C4770">
        <w:rPr>
          <w:rFonts w:ascii="GHEA Grapalat" w:hAnsi="GHEA Grapalat" w:cs="Sylfaen"/>
          <w:sz w:val="20"/>
          <w:lang w:val="hy-AM"/>
        </w:rPr>
        <w:t xml:space="preserve">current </w:t>
      </w:r>
      <w:r w:rsidRPr="006C4770">
        <w:rPr>
          <w:rFonts w:ascii="GHEA Grapalat" w:hAnsi="GHEA Grapalat" w:cs="Times Armenian"/>
          <w:sz w:val="20"/>
          <w:lang w:val="hy-AM"/>
        </w:rPr>
        <w:t>c</w:t>
      </w:r>
      <w:r w:rsidRPr="006C4770">
        <w:rPr>
          <w:rFonts w:ascii="GHEA Grapalat" w:hAnsi="GHEA Grapalat" w:cs="Sylfaen"/>
          <w:sz w:val="20"/>
          <w:lang w:val="hy-AM"/>
        </w:rPr>
        <w:t>​</w:t>
      </w:r>
      <w:r w:rsidR="000604CF" w:rsidRPr="005E1F72">
        <w:rPr>
          <w:rFonts w:ascii="GHEA Grapalat" w:hAnsi="GHEA Grapalat" w:cs="Sylfaen"/>
          <w:sz w:val="20"/>
          <w:lang w:val="af-ZA"/>
        </w:rPr>
        <w:t xml:space="preserve"> </w:t>
      </w:r>
      <w:r w:rsidRPr="006C4770">
        <w:rPr>
          <w:rFonts w:ascii="GHEA Grapalat" w:hAnsi="GHEA Grapalat" w:cs="Sylfaen"/>
          <w:sz w:val="20"/>
          <w:lang w:val="hy-AM"/>
        </w:rPr>
        <w:t>to participate</w:t>
      </w:r>
      <w:r w:rsidRPr="005E1F72">
        <w:rPr>
          <w:rFonts w:ascii="GHEA Grapalat" w:hAnsi="GHEA Grapalat" w:cs="Times Armenian"/>
          <w:sz w:val="20"/>
          <w:lang w:val="af-ZA"/>
        </w:rPr>
        <w:t xml:space="preserve"> </w:t>
      </w:r>
      <w:r w:rsidRPr="006C4770">
        <w:rPr>
          <w:rFonts w:ascii="GHEA Grapalat" w:hAnsi="GHEA Grapalat" w:cs="Sylfaen"/>
          <w:sz w:val="20"/>
          <w:lang w:val="hy-AM"/>
        </w:rPr>
        <w:t>intention</w:t>
      </w:r>
      <w:r w:rsidRPr="005E1F72">
        <w:rPr>
          <w:rFonts w:ascii="GHEA Grapalat" w:hAnsi="GHEA Grapalat" w:cs="Times Armenian"/>
          <w:sz w:val="20"/>
          <w:lang w:val="af-ZA"/>
        </w:rPr>
        <w:t xml:space="preserve"> </w:t>
      </w:r>
      <w:r w:rsidRPr="006C4770">
        <w:rPr>
          <w:rFonts w:ascii="GHEA Grapalat" w:hAnsi="GHEA Grapalat" w:cs="Sylfaen"/>
          <w:sz w:val="20"/>
          <w:lang w:val="hy-AM"/>
        </w:rPr>
        <w:t>having</w:t>
      </w:r>
      <w:r w:rsidRPr="005E1F72">
        <w:rPr>
          <w:rFonts w:ascii="GHEA Grapalat" w:hAnsi="GHEA Grapalat" w:cs="Times Armenian"/>
          <w:sz w:val="20"/>
          <w:lang w:val="af-ZA"/>
        </w:rPr>
        <w:t xml:space="preserve"> </w:t>
      </w:r>
      <w:r w:rsidRPr="006C4770">
        <w:rPr>
          <w:rFonts w:ascii="GHEA Grapalat" w:hAnsi="GHEA Grapalat" w:cs="Sylfaen"/>
          <w:sz w:val="20"/>
          <w:lang w:val="hy-AM"/>
        </w:rPr>
        <w:t xml:space="preserve">to inform persons </w:t>
      </w:r>
      <w:r w:rsidRPr="005E1F72">
        <w:rPr>
          <w:rFonts w:ascii="GHEA Grapalat" w:hAnsi="GHEA Grapalat" w:cs="Times Armenian"/>
          <w:sz w:val="20"/>
          <w:lang w:val="af-ZA"/>
        </w:rPr>
        <w:t xml:space="preserve">( </w:t>
      </w:r>
      <w:r w:rsidRPr="006C4770">
        <w:rPr>
          <w:rFonts w:ascii="GHEA Grapalat" w:hAnsi="GHEA Grapalat" w:cs="Sylfaen"/>
          <w:sz w:val="20"/>
          <w:lang w:val="hy-AM"/>
        </w:rPr>
        <w:t xml:space="preserve">hereinafter </w:t>
      </w:r>
      <w:r w:rsidRPr="005E1F72">
        <w:rPr>
          <w:rFonts w:ascii="GHEA Grapalat" w:hAnsi="GHEA Grapalat" w:cs="Times Armenian"/>
          <w:sz w:val="20"/>
          <w:lang w:val="af-ZA"/>
        </w:rPr>
        <w:t xml:space="preserve">- </w:t>
      </w:r>
      <w:r w:rsidR="003D0075" w:rsidRPr="006C4770">
        <w:rPr>
          <w:rFonts w:ascii="GHEA Grapalat" w:hAnsi="GHEA Grapalat" w:cs="Sylfaen"/>
          <w:sz w:val="20"/>
          <w:lang w:val="hy-AM"/>
        </w:rPr>
        <w:t xml:space="preserve">participants </w:t>
      </w:r>
      <w:r w:rsidRPr="005E1F72">
        <w:rPr>
          <w:rFonts w:ascii="GHEA Grapalat" w:hAnsi="GHEA Grapalat" w:cs="Times Armenian"/>
          <w:sz w:val="20"/>
          <w:lang w:val="af-ZA"/>
        </w:rPr>
        <w:t xml:space="preserve">). </w:t>
      </w:r>
      <w:r w:rsidRPr="006C4770">
        <w:rPr>
          <w:rFonts w:ascii="GHEA Grapalat" w:hAnsi="GHEA Grapalat" w:cs="Sylfaen"/>
          <w:sz w:val="20"/>
          <w:lang w:val="hy-AM"/>
        </w:rPr>
        <w:t xml:space="preserve">current </w:t>
      </w:r>
      <w:r w:rsidRPr="006C4770">
        <w:rPr>
          <w:rFonts w:ascii="GHEA Grapalat" w:hAnsi="GHEA Grapalat" w:cs="Times Armenian"/>
          <w:sz w:val="20"/>
          <w:lang w:val="hy-AM"/>
        </w:rPr>
        <w:t xml:space="preserve">c </w:t>
      </w:r>
      <w:r w:rsidRPr="006C4770">
        <w:rPr>
          <w:rFonts w:ascii="GHEA Grapalat" w:hAnsi="GHEA Grapalat" w:cs="Sylfaen"/>
          <w:sz w:val="20"/>
          <w:lang w:val="hy-AM"/>
        </w:rPr>
        <w:t>i</w:t>
      </w:r>
      <w:r w:rsidRPr="005E1F72">
        <w:rPr>
          <w:rFonts w:ascii="GHEA Grapalat" w:hAnsi="GHEA Grapalat" w:cs="Times Armenian"/>
          <w:sz w:val="20"/>
          <w:lang w:val="af-ZA"/>
        </w:rPr>
        <w:t xml:space="preserve"> </w:t>
      </w:r>
      <w:r w:rsidRPr="006C4770">
        <w:rPr>
          <w:rFonts w:ascii="GHEA Grapalat" w:hAnsi="GHEA Grapalat" w:cs="Sylfaen"/>
          <w:sz w:val="20"/>
          <w:lang w:val="hy-AM"/>
        </w:rPr>
        <w:t xml:space="preserve">conditions like </w:t>
      </w:r>
      <w:r w:rsidRPr="005E1F72">
        <w:rPr>
          <w:rFonts w:ascii="GHEA Grapalat" w:hAnsi="GHEA Grapalat" w:cs="Times Armenian"/>
          <w:sz w:val="20"/>
          <w:lang w:val="af-ZA"/>
        </w:rPr>
        <w:t>c</w:t>
      </w:r>
      <w:r w:rsidRPr="006C4770">
        <w:rPr>
          <w:rFonts w:ascii="GHEA Grapalat" w:hAnsi="GHEA Grapalat" w:cs="Times Armenian"/>
          <w:sz w:val="20"/>
          <w:lang w:val="hy-AM"/>
        </w:rPr>
        <w:t>​</w:t>
      </w:r>
      <w:r w:rsidRPr="005E1F72">
        <w:rPr>
          <w:rFonts w:ascii="GHEA Grapalat" w:hAnsi="GHEA Grapalat" w:cs="Times Armenian"/>
          <w:sz w:val="20"/>
          <w:lang w:val="af-ZA"/>
        </w:rPr>
        <w:t xml:space="preserve"> </w:t>
      </w:r>
      <w:r w:rsidRPr="006C4770">
        <w:rPr>
          <w:rFonts w:ascii="GHEA Grapalat" w:hAnsi="GHEA Grapalat" w:cs="Sylfaen"/>
          <w:sz w:val="20"/>
          <w:lang w:val="hy-AM"/>
        </w:rPr>
        <w:t xml:space="preserve">subject </w:t>
      </w:r>
      <w:r w:rsidRPr="005E1F72">
        <w:rPr>
          <w:rFonts w:ascii="GHEA Grapalat" w:hAnsi="GHEA Grapalat" w:cs="Times Armenian"/>
          <w:sz w:val="20"/>
          <w:lang w:val="af-ZA"/>
        </w:rPr>
        <w:t xml:space="preserve">, </w:t>
      </w:r>
      <w:r w:rsidRPr="006C4770">
        <w:rPr>
          <w:rFonts w:ascii="GHEA Grapalat" w:hAnsi="GHEA Grapalat" w:cs="Sylfaen"/>
          <w:sz w:val="20"/>
          <w:lang w:val="hy-AM"/>
        </w:rPr>
        <w:t xml:space="preserve">current </w:t>
      </w:r>
      <w:r w:rsidRPr="006C4770">
        <w:rPr>
          <w:rFonts w:ascii="GHEA Grapalat" w:hAnsi="GHEA Grapalat" w:cs="Times Armenian"/>
          <w:sz w:val="20"/>
          <w:lang w:val="hy-AM"/>
        </w:rPr>
        <w:t>grade</w:t>
      </w:r>
      <w:r w:rsidRPr="006C4770">
        <w:rPr>
          <w:rFonts w:ascii="GHEA Grapalat" w:hAnsi="GHEA Grapalat" w:cs="Sylfaen"/>
          <w:sz w:val="20"/>
          <w:lang w:val="hy-AM"/>
        </w:rPr>
        <w:t>​</w:t>
      </w:r>
      <w:r w:rsidRPr="005E1F72">
        <w:rPr>
          <w:rFonts w:ascii="GHEA Grapalat" w:hAnsi="GHEA Grapalat" w:cs="Times Armenian"/>
          <w:sz w:val="20"/>
          <w:lang w:val="af-ZA"/>
        </w:rPr>
        <w:t xml:space="preserve"> </w:t>
      </w:r>
      <w:r w:rsidRPr="006C4770">
        <w:rPr>
          <w:rFonts w:ascii="GHEA Grapalat" w:hAnsi="GHEA Grapalat" w:cs="Sylfaen"/>
          <w:sz w:val="20"/>
          <w:lang w:val="hy-AM"/>
        </w:rPr>
        <w:t xml:space="preserve">holding </w:t>
      </w:r>
      <w:r w:rsidRPr="005E1F72">
        <w:rPr>
          <w:rFonts w:ascii="GHEA Grapalat" w:hAnsi="GHEA Grapalat" w:cs="Times Armenian"/>
          <w:sz w:val="20"/>
          <w:lang w:val="af-ZA"/>
        </w:rPr>
        <w:t xml:space="preserve">, </w:t>
      </w:r>
      <w:r w:rsidR="002E7EE1" w:rsidRPr="005E1F72">
        <w:rPr>
          <w:rFonts w:ascii="GHEA Grapalat" w:hAnsi="GHEA Grapalat" w:cs="Sylfaen"/>
          <w:sz w:val="20"/>
          <w:lang w:val="hy-AM"/>
        </w:rPr>
        <w:t>to the selected participant</w:t>
      </w:r>
      <w:r w:rsidRPr="005E1F72">
        <w:rPr>
          <w:rFonts w:ascii="GHEA Grapalat" w:hAnsi="GHEA Grapalat" w:cs="Times Armenian"/>
          <w:sz w:val="20"/>
          <w:lang w:val="af-ZA"/>
        </w:rPr>
        <w:t xml:space="preserve"> </w:t>
      </w:r>
      <w:r w:rsidRPr="006C4770">
        <w:rPr>
          <w:rFonts w:ascii="GHEA Grapalat" w:hAnsi="GHEA Grapalat" w:cs="Sylfaen"/>
          <w:sz w:val="20"/>
          <w:lang w:val="hy-AM"/>
        </w:rPr>
        <w:t>to decide</w:t>
      </w:r>
      <w:r w:rsidRPr="005E1F72">
        <w:rPr>
          <w:rFonts w:ascii="GHEA Grapalat" w:hAnsi="GHEA Grapalat" w:cs="Times Armenian"/>
          <w:sz w:val="20"/>
          <w:lang w:val="af-ZA"/>
        </w:rPr>
        <w:t xml:space="preserve"> </w:t>
      </w:r>
      <w:r w:rsidRPr="006C4770">
        <w:rPr>
          <w:rFonts w:ascii="GHEA Grapalat" w:hAnsi="GHEA Grapalat" w:cs="Sylfaen"/>
          <w:sz w:val="20"/>
          <w:lang w:val="hy-AM"/>
        </w:rPr>
        <w:t>and:</w:t>
      </w:r>
      <w:r w:rsidRPr="005E1F72">
        <w:rPr>
          <w:rFonts w:ascii="GHEA Grapalat" w:hAnsi="GHEA Grapalat" w:cs="Times Armenian"/>
          <w:sz w:val="20"/>
          <w:lang w:val="af-ZA"/>
        </w:rPr>
        <w:t xml:space="preserve"> </w:t>
      </w:r>
      <w:r w:rsidRPr="006C4770">
        <w:rPr>
          <w:rFonts w:ascii="GHEA Grapalat" w:hAnsi="GHEA Grapalat" w:cs="Sylfaen"/>
          <w:sz w:val="20"/>
          <w:lang w:val="hy-AM"/>
        </w:rPr>
        <w:t>his</w:t>
      </w:r>
      <w:r w:rsidRPr="005E1F72">
        <w:rPr>
          <w:rFonts w:ascii="GHEA Grapalat" w:hAnsi="GHEA Grapalat" w:cs="Times Armenian"/>
          <w:sz w:val="20"/>
          <w:lang w:val="af-ZA"/>
        </w:rPr>
        <w:t xml:space="preserve"> </w:t>
      </w:r>
      <w:r w:rsidRPr="006C4770">
        <w:rPr>
          <w:rFonts w:ascii="GHEA Grapalat" w:hAnsi="GHEA Grapalat" w:cs="Sylfaen"/>
          <w:sz w:val="20"/>
          <w:lang w:val="hy-AM"/>
        </w:rPr>
        <w:t>with</w:t>
      </w:r>
      <w:r w:rsidRPr="005E1F72">
        <w:rPr>
          <w:rFonts w:ascii="GHEA Grapalat" w:hAnsi="GHEA Grapalat" w:cs="Times Armenian"/>
          <w:sz w:val="20"/>
          <w:lang w:val="af-ZA"/>
        </w:rPr>
        <w:t xml:space="preserve"> </w:t>
      </w:r>
      <w:r w:rsidRPr="006C4770">
        <w:rPr>
          <w:rFonts w:ascii="GHEA Grapalat" w:hAnsi="GHEA Grapalat" w:cs="Sylfaen"/>
          <w:sz w:val="20"/>
          <w:lang w:val="hy-AM"/>
        </w:rPr>
        <w:t>provided</w:t>
      </w:r>
      <w:r w:rsidRPr="006C4770">
        <w:rPr>
          <w:rFonts w:ascii="GHEA Grapalat" w:hAnsi="GHEA Grapalat" w:cs="Times Armenian"/>
          <w:sz w:val="20"/>
          <w:lang w:val="hy-AM"/>
        </w:rPr>
        <w:t>​</w:t>
      </w:r>
      <w:r w:rsidRPr="006C4770">
        <w:rPr>
          <w:rFonts w:ascii="GHEA Grapalat" w:hAnsi="GHEA Grapalat" w:cs="Sylfaen"/>
          <w:sz w:val="20"/>
          <w:lang w:val="hy-AM"/>
        </w:rPr>
        <w:t>​</w:t>
      </w:r>
      <w:r w:rsidRPr="005E1F72">
        <w:rPr>
          <w:rFonts w:ascii="GHEA Grapalat" w:hAnsi="GHEA Grapalat" w:cs="Times Armenian"/>
          <w:sz w:val="20"/>
          <w:lang w:val="af-ZA"/>
        </w:rPr>
        <w:t xml:space="preserve"> </w:t>
      </w:r>
      <w:r w:rsidRPr="006C4770">
        <w:rPr>
          <w:rFonts w:ascii="GHEA Grapalat" w:hAnsi="GHEA Grapalat" w:cs="Sylfaen"/>
          <w:sz w:val="20"/>
          <w:lang w:val="hy-AM"/>
        </w:rPr>
        <w:t>to seal</w:t>
      </w:r>
      <w:r w:rsidRPr="005E1F72">
        <w:rPr>
          <w:rFonts w:ascii="GHEA Grapalat" w:hAnsi="GHEA Grapalat" w:cs="Times Armenian"/>
          <w:sz w:val="20"/>
          <w:lang w:val="af-ZA"/>
        </w:rPr>
        <w:t xml:space="preserve"> </w:t>
      </w:r>
      <w:r w:rsidRPr="006C4770">
        <w:rPr>
          <w:rFonts w:ascii="GHEA Grapalat" w:hAnsi="GHEA Grapalat" w:cs="Sylfaen"/>
          <w:sz w:val="20"/>
          <w:lang w:val="hy-AM"/>
        </w:rPr>
        <w:t xml:space="preserve">about </w:t>
      </w:r>
      <w:r w:rsidRPr="005E1F72">
        <w:rPr>
          <w:rFonts w:ascii="GHEA Grapalat" w:hAnsi="GHEA Grapalat" w:cs="Times Armenian"/>
          <w:sz w:val="20"/>
          <w:lang w:val="af-ZA"/>
        </w:rPr>
        <w:t>how</w:t>
      </w:r>
      <w:r w:rsidRPr="006C4770">
        <w:rPr>
          <w:rFonts w:ascii="GHEA Grapalat" w:hAnsi="GHEA Grapalat" w:cs="Sylfaen"/>
          <w:sz w:val="20"/>
          <w:lang w:val="hy-AM"/>
        </w:rPr>
        <w:t>​</w:t>
      </w:r>
      <w:r w:rsidRPr="005E1F72">
        <w:rPr>
          <w:rFonts w:ascii="GHEA Grapalat" w:hAnsi="GHEA Grapalat" w:cs="Times Armenian"/>
          <w:sz w:val="20"/>
          <w:lang w:val="af-ZA"/>
        </w:rPr>
        <w:t xml:space="preserve"> </w:t>
      </w:r>
      <w:r w:rsidRPr="006C4770">
        <w:rPr>
          <w:rFonts w:ascii="GHEA Grapalat" w:hAnsi="GHEA Grapalat" w:cs="Sylfaen"/>
          <w:sz w:val="20"/>
          <w:lang w:val="hy-AM"/>
        </w:rPr>
        <w:t>also</w:t>
      </w:r>
      <w:r w:rsidRPr="005E1F72">
        <w:rPr>
          <w:rFonts w:ascii="GHEA Grapalat" w:hAnsi="GHEA Grapalat" w:cs="Times Armenian"/>
          <w:sz w:val="20"/>
          <w:lang w:val="af-ZA"/>
        </w:rPr>
        <w:t xml:space="preserve"> </w:t>
      </w:r>
      <w:r w:rsidRPr="006C4770">
        <w:rPr>
          <w:rFonts w:ascii="GHEA Grapalat" w:hAnsi="GHEA Grapalat" w:cs="Sylfaen"/>
          <w:sz w:val="20"/>
          <w:lang w:val="hy-AM"/>
        </w:rPr>
        <w:t>to assist</w:t>
      </w:r>
      <w:r w:rsidRPr="005E1F72">
        <w:rPr>
          <w:rFonts w:ascii="GHEA Grapalat" w:hAnsi="GHEA Grapalat" w:cs="Times Armenian"/>
          <w:sz w:val="20"/>
          <w:lang w:val="af-ZA"/>
        </w:rPr>
        <w:t xml:space="preserve"> </w:t>
      </w:r>
      <w:r w:rsidRPr="006C4770">
        <w:rPr>
          <w:rFonts w:ascii="GHEA Grapalat" w:hAnsi="GHEA Grapalat" w:cs="Sylfaen"/>
          <w:sz w:val="20"/>
          <w:lang w:val="hy-AM"/>
        </w:rPr>
        <w:t xml:space="preserve">current </w:t>
      </w:r>
      <w:r w:rsidRPr="006C4770">
        <w:rPr>
          <w:rFonts w:ascii="GHEA Grapalat" w:hAnsi="GHEA Grapalat" w:cs="Times Armenian"/>
          <w:sz w:val="20"/>
          <w:lang w:val="hy-AM"/>
        </w:rPr>
        <w:t xml:space="preserve">c </w:t>
      </w:r>
      <w:r w:rsidRPr="006C4770">
        <w:rPr>
          <w:rFonts w:ascii="GHEA Grapalat" w:hAnsi="GHEA Grapalat" w:cs="Sylfaen"/>
          <w:sz w:val="20"/>
          <w:lang w:val="hy-AM"/>
        </w:rPr>
        <w:t>i</w:t>
      </w:r>
      <w:r w:rsidRPr="005E1F72">
        <w:rPr>
          <w:rFonts w:ascii="GHEA Grapalat" w:hAnsi="GHEA Grapalat" w:cs="Times Armenian"/>
          <w:sz w:val="20"/>
          <w:lang w:val="af-ZA"/>
        </w:rPr>
        <w:t xml:space="preserve"> </w:t>
      </w:r>
      <w:r w:rsidRPr="006C4770">
        <w:rPr>
          <w:rFonts w:ascii="GHEA Grapalat" w:hAnsi="GHEA Grapalat" w:cs="Sylfaen"/>
          <w:sz w:val="20"/>
          <w:lang w:val="hy-AM"/>
        </w:rPr>
        <w:t>the application</w:t>
      </w:r>
      <w:r w:rsidRPr="005E1F72">
        <w:rPr>
          <w:rFonts w:ascii="GHEA Grapalat" w:hAnsi="GHEA Grapalat" w:cs="Times Armenian"/>
          <w:sz w:val="20"/>
          <w:lang w:val="af-ZA"/>
        </w:rPr>
        <w:t xml:space="preserve"> </w:t>
      </w:r>
      <w:r w:rsidRPr="006C4770">
        <w:rPr>
          <w:rFonts w:ascii="GHEA Grapalat" w:hAnsi="GHEA Grapalat" w:cs="Sylfaen"/>
          <w:sz w:val="20"/>
          <w:lang w:val="hy-AM"/>
        </w:rPr>
        <w:t xml:space="preserve">while preparing </w:t>
      </w:r>
      <w:r w:rsidR="004D5671" w:rsidRPr="005E1F72">
        <w:rPr>
          <w:rFonts w:ascii="GHEA Grapalat" w:hAnsi="GHEA Grapalat" w:cs="Times Armenian"/>
          <w:sz w:val="20"/>
          <w:lang w:val="af-ZA"/>
        </w:rPr>
        <w:t>.</w:t>
      </w:r>
    </w:p>
    <w:p w:rsidR="00096865" w:rsidRPr="005E1F72" w:rsidRDefault="00096865" w:rsidP="00EF3662">
      <w:pPr>
        <w:ind w:firstLine="567"/>
        <w:jc w:val="both"/>
        <w:rPr>
          <w:rFonts w:ascii="GHEA Grapalat" w:hAnsi="GHEA Grapalat"/>
          <w:sz w:val="20"/>
          <w:lang w:val="af-ZA"/>
        </w:rPr>
      </w:pPr>
      <w:r w:rsidRPr="005E1F72">
        <w:rPr>
          <w:rFonts w:ascii="GHEA Grapalat" w:hAnsi="GHEA Grapalat" w:cs="Sylfaen"/>
          <w:sz w:val="20"/>
        </w:rPr>
        <w:t>Applications:</w:t>
      </w:r>
      <w:r w:rsidRPr="005E1F72">
        <w:rPr>
          <w:rFonts w:ascii="GHEA Grapalat" w:hAnsi="GHEA Grapalat" w:cs="Times Armenian"/>
          <w:sz w:val="20"/>
          <w:lang w:val="af-ZA"/>
        </w:rPr>
        <w:t xml:space="preserve"> </w:t>
      </w:r>
      <w:r w:rsidRPr="005E1F72">
        <w:rPr>
          <w:rFonts w:ascii="GHEA Grapalat" w:hAnsi="GHEA Grapalat" w:cs="Sylfaen"/>
          <w:sz w:val="20"/>
        </w:rPr>
        <w:t>can</w:t>
      </w:r>
      <w:r w:rsidRPr="005E1F72">
        <w:rPr>
          <w:rFonts w:ascii="GHEA Grapalat" w:hAnsi="GHEA Grapalat" w:cs="Times Armenian"/>
          <w:sz w:val="20"/>
          <w:lang w:val="af-ZA"/>
        </w:rPr>
        <w:t xml:space="preserve"> </w:t>
      </w:r>
      <w:r w:rsidRPr="005E1F72">
        <w:rPr>
          <w:rFonts w:ascii="GHEA Grapalat" w:hAnsi="GHEA Grapalat" w:cs="Sylfaen"/>
          <w:sz w:val="20"/>
        </w:rPr>
        <w:t>are</w:t>
      </w:r>
      <w:r w:rsidRPr="005E1F72">
        <w:rPr>
          <w:rFonts w:ascii="GHEA Grapalat" w:hAnsi="GHEA Grapalat" w:cs="Times Armenian"/>
          <w:sz w:val="20"/>
          <w:lang w:val="af-ZA"/>
        </w:rPr>
        <w:t xml:space="preserve"> </w:t>
      </w:r>
      <w:r w:rsidRPr="005E1F72">
        <w:rPr>
          <w:rFonts w:ascii="GHEA Grapalat" w:hAnsi="GHEA Grapalat" w:cs="Sylfaen"/>
          <w:sz w:val="20"/>
        </w:rPr>
        <w:t xml:space="preserve">submit </w:t>
      </w:r>
      <w:r w:rsidR="00753E6E" w:rsidRPr="005E1F72">
        <w:rPr>
          <w:rFonts w:ascii="GHEA Grapalat" w:hAnsi="GHEA Grapalat" w:cs="Sylfaen"/>
          <w:sz w:val="20"/>
        </w:rPr>
        <w:t xml:space="preserve">registered </w:t>
      </w:r>
      <w:r w:rsidRPr="005E1F72">
        <w:rPr>
          <w:rFonts w:ascii="GHEA Grapalat" w:hAnsi="GHEA Grapalat" w:cs="Times Armenian"/>
          <w:sz w:val="20"/>
          <w:lang w:val="af-ZA"/>
        </w:rPr>
        <w:t>in the system</w:t>
      </w:r>
      <w:r w:rsidR="00753E6E" w:rsidRPr="005E1F72">
        <w:rPr>
          <w:rFonts w:ascii="GHEA Grapalat" w:hAnsi="GHEA Grapalat" w:cs="Sylfaen"/>
          <w:sz w:val="20"/>
          <w:lang w:val="af-ZA"/>
        </w:rPr>
        <w:t xml:space="preserve"> </w:t>
      </w:r>
      <w:r w:rsidRPr="005E1F72">
        <w:rPr>
          <w:rFonts w:ascii="GHEA Grapalat" w:hAnsi="GHEA Grapalat" w:cs="Sylfaen"/>
          <w:sz w:val="20"/>
        </w:rPr>
        <w:t>all</w:t>
      </w:r>
      <w:r w:rsidR="00B2681D" w:rsidRPr="005E1F72">
        <w:rPr>
          <w:rFonts w:ascii="GHEA Grapalat" w:hAnsi="GHEA Grapalat" w:cs="Sylfaen"/>
          <w:sz w:val="20"/>
          <w:lang w:val="af-ZA"/>
        </w:rPr>
        <w:t xml:space="preserve"> </w:t>
      </w:r>
      <w:r w:rsidRPr="005E1F72">
        <w:rPr>
          <w:rFonts w:ascii="GHEA Grapalat" w:hAnsi="GHEA Grapalat" w:cs="Sylfaen"/>
          <w:sz w:val="20"/>
        </w:rPr>
        <w:t xml:space="preserve">people </w:t>
      </w:r>
      <w:r w:rsidRPr="005E1F72">
        <w:rPr>
          <w:rFonts w:ascii="GHEA Grapalat" w:hAnsi="GHEA Grapalat" w:cs="Times Armenian"/>
          <w:sz w:val="20"/>
          <w:lang w:val="af-ZA"/>
        </w:rPr>
        <w:t xml:space="preserve">, </w:t>
      </w:r>
      <w:r w:rsidRPr="005E1F72">
        <w:rPr>
          <w:rFonts w:ascii="GHEA Grapalat" w:hAnsi="GHEA Grapalat" w:cs="Sylfaen"/>
          <w:sz w:val="20"/>
        </w:rPr>
        <w:t>independent</w:t>
      </w:r>
      <w:r w:rsidRPr="005E1F72">
        <w:rPr>
          <w:rFonts w:ascii="GHEA Grapalat" w:hAnsi="GHEA Grapalat" w:cs="Times Armenian"/>
          <w:sz w:val="20"/>
          <w:lang w:val="af-ZA"/>
        </w:rPr>
        <w:t xml:space="preserve"> </w:t>
      </w:r>
      <w:r w:rsidRPr="005E1F72">
        <w:rPr>
          <w:rFonts w:ascii="GHEA Grapalat" w:hAnsi="GHEA Grapalat" w:cs="Sylfaen"/>
          <w:sz w:val="20"/>
        </w:rPr>
        <w:t xml:space="preserve">to them </w:t>
      </w:r>
      <w:r w:rsidRPr="005E1F72">
        <w:rPr>
          <w:rFonts w:ascii="GHEA Grapalat" w:hAnsi="GHEA Grapalat" w:cs="Times Armenian"/>
          <w:sz w:val="20"/>
          <w:lang w:val="af-ZA"/>
        </w:rPr>
        <w:t xml:space="preserve">- </w:t>
      </w:r>
      <w:r w:rsidRPr="005E1F72">
        <w:rPr>
          <w:rFonts w:ascii="GHEA Grapalat" w:hAnsi="GHEA Grapalat" w:cs="Sylfaen"/>
          <w:sz w:val="20"/>
        </w:rPr>
        <w:t>a foreigner</w:t>
      </w:r>
      <w:r w:rsidRPr="005E1F72">
        <w:rPr>
          <w:rFonts w:ascii="GHEA Grapalat" w:hAnsi="GHEA Grapalat" w:cs="Times Armenian"/>
          <w:sz w:val="20"/>
          <w:lang w:val="af-ZA"/>
        </w:rPr>
        <w:t xml:space="preserve"> </w:t>
      </w:r>
      <w:r w:rsidRPr="005E1F72">
        <w:rPr>
          <w:rFonts w:ascii="GHEA Grapalat" w:hAnsi="GHEA Grapalat" w:cs="Sylfaen"/>
          <w:sz w:val="20"/>
        </w:rPr>
        <w:t>physical</w:t>
      </w:r>
      <w:r w:rsidRPr="005E1F72">
        <w:rPr>
          <w:rFonts w:ascii="GHEA Grapalat" w:hAnsi="GHEA Grapalat" w:cs="Times Armenian"/>
          <w:sz w:val="20"/>
          <w:lang w:val="af-ZA"/>
        </w:rPr>
        <w:t xml:space="preserve"> </w:t>
      </w:r>
      <w:r w:rsidRPr="005E1F72">
        <w:rPr>
          <w:rFonts w:ascii="GHEA Grapalat" w:hAnsi="GHEA Grapalat" w:cs="Sylfaen"/>
          <w:sz w:val="20"/>
        </w:rPr>
        <w:t xml:space="preserve">person </w:t>
      </w:r>
      <w:r w:rsidRPr="005E1F72">
        <w:rPr>
          <w:rFonts w:ascii="GHEA Grapalat" w:hAnsi="GHEA Grapalat" w:cs="Times Armenian"/>
          <w:sz w:val="20"/>
          <w:lang w:val="af-ZA"/>
        </w:rPr>
        <w:t xml:space="preserve">, </w:t>
      </w:r>
      <w:r w:rsidRPr="005E1F72">
        <w:rPr>
          <w:rFonts w:ascii="GHEA Grapalat" w:hAnsi="GHEA Grapalat" w:cs="Sylfaen"/>
          <w:sz w:val="20"/>
        </w:rPr>
        <w:t xml:space="preserve">organization </w:t>
      </w:r>
      <w:r w:rsidRPr="005E1F72">
        <w:rPr>
          <w:rFonts w:ascii="GHEA Grapalat" w:hAnsi="GHEA Grapalat" w:cs="Times Armenian"/>
          <w:sz w:val="20"/>
          <w:lang w:val="af-ZA"/>
        </w:rPr>
        <w:t xml:space="preserve">, </w:t>
      </w:r>
      <w:r w:rsidRPr="005E1F72">
        <w:rPr>
          <w:rFonts w:ascii="GHEA Grapalat" w:hAnsi="GHEA Grapalat" w:cs="Sylfaen"/>
          <w:sz w:val="20"/>
        </w:rPr>
        <w:t>citizenship</w:t>
      </w:r>
      <w:r w:rsidRPr="005E1F72">
        <w:rPr>
          <w:rFonts w:ascii="GHEA Grapalat" w:hAnsi="GHEA Grapalat" w:cs="Times Armenian"/>
          <w:sz w:val="20"/>
          <w:lang w:val="af-ZA"/>
        </w:rPr>
        <w:t xml:space="preserve"> </w:t>
      </w:r>
      <w:r w:rsidRPr="005E1F72">
        <w:rPr>
          <w:rFonts w:ascii="GHEA Grapalat" w:hAnsi="GHEA Grapalat" w:cs="Sylfaen"/>
          <w:sz w:val="20"/>
        </w:rPr>
        <w:t>without</w:t>
      </w:r>
      <w:r w:rsidRPr="005E1F72">
        <w:rPr>
          <w:rFonts w:ascii="GHEA Grapalat" w:hAnsi="GHEA Grapalat" w:cs="Times Armenian"/>
          <w:sz w:val="20"/>
          <w:lang w:val="af-ZA"/>
        </w:rPr>
        <w:t xml:space="preserve"> </w:t>
      </w:r>
      <w:r w:rsidRPr="005E1F72">
        <w:rPr>
          <w:rFonts w:ascii="GHEA Grapalat" w:hAnsi="GHEA Grapalat" w:cs="Sylfaen"/>
          <w:sz w:val="20"/>
        </w:rPr>
        <w:t>person</w:t>
      </w:r>
      <w:r w:rsidRPr="005E1F72">
        <w:rPr>
          <w:rFonts w:ascii="GHEA Grapalat" w:hAnsi="GHEA Grapalat" w:cs="Times Armenian"/>
          <w:sz w:val="20"/>
          <w:lang w:val="af-ZA"/>
        </w:rPr>
        <w:t xml:space="preserve"> </w:t>
      </w:r>
      <w:r w:rsidRPr="005E1F72">
        <w:rPr>
          <w:rFonts w:ascii="GHEA Grapalat" w:hAnsi="GHEA Grapalat" w:cs="Sylfaen"/>
          <w:sz w:val="20"/>
        </w:rPr>
        <w:t>to be</w:t>
      </w:r>
      <w:r w:rsidRPr="005E1F72">
        <w:rPr>
          <w:rFonts w:ascii="GHEA Grapalat" w:hAnsi="GHEA Grapalat" w:cs="Times Armenian"/>
          <w:sz w:val="20"/>
          <w:lang w:val="af-ZA"/>
        </w:rPr>
        <w:t xml:space="preserve"> </w:t>
      </w:r>
      <w:r w:rsidRPr="005E1F72">
        <w:rPr>
          <w:rFonts w:ascii="GHEA Grapalat" w:hAnsi="GHEA Grapalat" w:cs="Sylfaen"/>
          <w:sz w:val="20"/>
        </w:rPr>
        <w:t xml:space="preserve">out </w:t>
      </w:r>
      <w:r w:rsidRPr="005E1F72">
        <w:rPr>
          <w:rFonts w:ascii="GHEA Grapalat" w:hAnsi="GHEA Grapalat" w:cs="Times Armenian"/>
          <w:sz w:val="20"/>
        </w:rPr>
        <w:t xml:space="preserve">of </w:t>
      </w:r>
      <w:r w:rsidRPr="005E1F72">
        <w:rPr>
          <w:rFonts w:ascii="GHEA Grapalat" w:hAnsi="GHEA Grapalat" w:cs="Sylfaen"/>
          <w:sz w:val="20"/>
        </w:rPr>
        <w:t xml:space="preserve">the bowl </w:t>
      </w:r>
      <w:r w:rsidR="004D5671" w:rsidRPr="005E1F72">
        <w:rPr>
          <w:rFonts w:ascii="GHEA Grapalat" w:hAnsi="GHEA Grapalat" w:cs="Times Armenian"/>
          <w:sz w:val="20"/>
          <w:lang w:val="af-ZA"/>
        </w:rPr>
        <w:t>.</w:t>
      </w:r>
    </w:p>
    <w:p w:rsidR="00926875" w:rsidRPr="005E1F72" w:rsidRDefault="00926875" w:rsidP="00EF3662">
      <w:pPr>
        <w:pStyle w:val="23"/>
        <w:spacing w:line="240" w:lineRule="auto"/>
        <w:ind w:firstLine="567"/>
        <w:rPr>
          <w:rFonts w:ascii="GHEA Grapalat" w:hAnsi="GHEA Grapalat" w:cs="Sylfaen"/>
          <w:szCs w:val="24"/>
        </w:rPr>
      </w:pPr>
      <w:r w:rsidRPr="0033011B">
        <w:rPr>
          <w:rFonts w:ascii="GHEA Grapalat" w:hAnsi="GHEA Grapalat" w:cs="Sylfaen"/>
          <w:szCs w:val="24"/>
          <w:lang w:val="en-US"/>
        </w:rPr>
        <w:t>System</w:t>
      </w:r>
      <w:r w:rsidRPr="005E1F72">
        <w:rPr>
          <w:rFonts w:ascii="GHEA Grapalat" w:hAnsi="GHEA Grapalat" w:cs="Sylfaen"/>
          <w:szCs w:val="24"/>
        </w:rPr>
        <w:t xml:space="preserve"> </w:t>
      </w:r>
      <w:r w:rsidRPr="0033011B">
        <w:rPr>
          <w:rFonts w:ascii="GHEA Grapalat" w:hAnsi="GHEA Grapalat" w:cs="Sylfaen"/>
          <w:szCs w:val="24"/>
          <w:lang w:val="en-US"/>
        </w:rPr>
        <w:t>as</w:t>
      </w:r>
      <w:r w:rsidRPr="005E1F72">
        <w:rPr>
          <w:rFonts w:ascii="GHEA Grapalat" w:hAnsi="GHEA Grapalat" w:cs="Sylfaen"/>
          <w:szCs w:val="24"/>
        </w:rPr>
        <w:t xml:space="preserve"> </w:t>
      </w:r>
      <w:r w:rsidRPr="005E1F72">
        <w:rPr>
          <w:rFonts w:ascii="GHEA Grapalat" w:hAnsi="GHEA Grapalat" w:cs="Sylfaen"/>
          <w:szCs w:val="24"/>
          <w:lang w:val="en-US"/>
        </w:rPr>
        <w:t xml:space="preserve">m </w:t>
      </w:r>
      <w:r w:rsidRPr="0033011B">
        <w:rPr>
          <w:rFonts w:ascii="GHEA Grapalat" w:hAnsi="GHEA Grapalat" w:cs="Sylfaen"/>
          <w:szCs w:val="24"/>
          <w:lang w:val="en-US"/>
        </w:rPr>
        <w:t>from the fodder</w:t>
      </w:r>
      <w:r w:rsidRPr="005E1F72">
        <w:rPr>
          <w:rFonts w:ascii="GHEA Grapalat" w:hAnsi="GHEA Grapalat" w:cs="Sylfaen"/>
          <w:szCs w:val="24"/>
        </w:rPr>
        <w:t xml:space="preserve"> </w:t>
      </w:r>
      <w:r w:rsidRPr="0033011B">
        <w:rPr>
          <w:rFonts w:ascii="GHEA Grapalat" w:hAnsi="GHEA Grapalat" w:cs="Sylfaen"/>
          <w:szCs w:val="24"/>
          <w:lang w:val="en-US"/>
        </w:rPr>
        <w:t>to register</w:t>
      </w:r>
      <w:r w:rsidRPr="005E1F72">
        <w:rPr>
          <w:rFonts w:ascii="GHEA Grapalat" w:hAnsi="GHEA Grapalat" w:cs="Sylfaen"/>
          <w:szCs w:val="24"/>
        </w:rPr>
        <w:t xml:space="preserve"> </w:t>
      </w:r>
      <w:r w:rsidRPr="0033011B">
        <w:rPr>
          <w:rFonts w:ascii="GHEA Grapalat" w:hAnsi="GHEA Grapalat" w:cs="Sylfaen"/>
          <w:szCs w:val="24"/>
          <w:lang w:val="en-US"/>
        </w:rPr>
        <w:t>purpose</w:t>
      </w:r>
      <w:r w:rsidRPr="005E1F72">
        <w:rPr>
          <w:rFonts w:ascii="GHEA Grapalat" w:hAnsi="GHEA Grapalat" w:cs="Sylfaen"/>
          <w:szCs w:val="24"/>
        </w:rPr>
        <w:t xml:space="preserve"> </w:t>
      </w:r>
      <w:r w:rsidRPr="005E1F72">
        <w:rPr>
          <w:rFonts w:ascii="GHEA Grapalat" w:hAnsi="GHEA Grapalat" w:cs="Sylfaen"/>
          <w:szCs w:val="24"/>
          <w:lang w:val="en-US"/>
        </w:rPr>
        <w:t>the person</w:t>
      </w:r>
      <w:r w:rsidRPr="005E1F72">
        <w:rPr>
          <w:rFonts w:ascii="GHEA Grapalat" w:hAnsi="GHEA Grapalat" w:cs="Sylfaen"/>
          <w:szCs w:val="24"/>
        </w:rPr>
        <w:t xml:space="preserve"> </w:t>
      </w:r>
      <w:r w:rsidRPr="0033011B">
        <w:rPr>
          <w:rFonts w:ascii="GHEA Grapalat" w:hAnsi="GHEA Grapalat" w:cs="Sylfaen"/>
          <w:szCs w:val="24"/>
          <w:lang w:val="en-US"/>
        </w:rPr>
        <w:t>entry</w:t>
      </w:r>
      <w:r w:rsidRPr="005E1F72">
        <w:rPr>
          <w:rFonts w:ascii="GHEA Grapalat" w:hAnsi="GHEA Grapalat" w:cs="Sylfaen"/>
          <w:szCs w:val="24"/>
        </w:rPr>
        <w:t xml:space="preserve"> </w:t>
      </w:r>
      <w:r w:rsidRPr="0033011B">
        <w:rPr>
          <w:rFonts w:ascii="GHEA Grapalat" w:hAnsi="GHEA Grapalat" w:cs="Sylfaen"/>
          <w:szCs w:val="24"/>
          <w:lang w:val="en-US"/>
        </w:rPr>
        <w:t>is</w:t>
      </w:r>
      <w:r w:rsidRPr="005E1F72">
        <w:rPr>
          <w:rFonts w:ascii="GHEA Grapalat" w:hAnsi="GHEA Grapalat" w:cs="Sylfaen"/>
          <w:szCs w:val="24"/>
        </w:rPr>
        <w:t xml:space="preserve"> </w:t>
      </w:r>
      <w:r w:rsidRPr="0033011B">
        <w:rPr>
          <w:rFonts w:ascii="GHEA Grapalat" w:hAnsi="GHEA Grapalat" w:cs="Sylfaen"/>
          <w:szCs w:val="24"/>
          <w:lang w:val="en-US"/>
        </w:rPr>
        <w:t xml:space="preserve">operates </w:t>
      </w:r>
      <w:r w:rsidRPr="005E1F72">
        <w:rPr>
          <w:rFonts w:ascii="GHEA Grapalat" w:hAnsi="GHEA Grapalat" w:cs="Sylfaen"/>
          <w:szCs w:val="24"/>
          <w:lang w:val="en-US"/>
        </w:rPr>
        <w:t xml:space="preserve">at </w:t>
      </w:r>
      <w:r w:rsidRPr="005E1F72">
        <w:rPr>
          <w:rFonts w:ascii="GHEA Grapalat" w:hAnsi="GHEA Grapalat" w:cs="Sylfaen"/>
          <w:szCs w:val="24"/>
        </w:rPr>
        <w:t xml:space="preserve">www.armeps.am </w:t>
      </w:r>
      <w:r w:rsidRPr="005E1F72">
        <w:rPr>
          <w:rFonts w:ascii="GHEA Grapalat" w:hAnsi="GHEA Grapalat" w:cs="Sylfaen"/>
          <w:szCs w:val="24"/>
          <w:lang w:val="en-US"/>
        </w:rPr>
        <w:t>active</w:t>
      </w:r>
      <w:r w:rsidRPr="005E1F72">
        <w:rPr>
          <w:rFonts w:ascii="GHEA Grapalat" w:hAnsi="GHEA Grapalat" w:cs="Sylfaen"/>
          <w:szCs w:val="24"/>
        </w:rPr>
        <w:t xml:space="preserve"> </w:t>
      </w:r>
      <w:r w:rsidRPr="005E1F72">
        <w:rPr>
          <w:rFonts w:ascii="GHEA Grapalat" w:hAnsi="GHEA Grapalat" w:cs="Sylfaen"/>
          <w:szCs w:val="24"/>
          <w:lang w:val="en-US"/>
        </w:rPr>
        <w:t>internet</w:t>
      </w:r>
      <w:r w:rsidRPr="005E1F72">
        <w:rPr>
          <w:rFonts w:ascii="GHEA Grapalat" w:hAnsi="GHEA Grapalat" w:cs="Sylfaen"/>
          <w:szCs w:val="24"/>
        </w:rPr>
        <w:t xml:space="preserve"> </w:t>
      </w:r>
      <w:r w:rsidRPr="0033011B">
        <w:rPr>
          <w:rFonts w:ascii="GHEA Grapalat" w:hAnsi="GHEA Grapalat" w:cs="Sylfaen"/>
          <w:szCs w:val="24"/>
          <w:lang w:val="en-US"/>
        </w:rPr>
        <w:t>website</w:t>
      </w:r>
      <w:r w:rsidRPr="005E1F72">
        <w:rPr>
          <w:rFonts w:ascii="GHEA Grapalat" w:hAnsi="GHEA Grapalat" w:cs="Sylfaen"/>
          <w:szCs w:val="24"/>
        </w:rPr>
        <w:t xml:space="preserve"> </w:t>
      </w:r>
      <w:r w:rsidRPr="0033011B">
        <w:rPr>
          <w:rFonts w:ascii="GHEA Grapalat" w:hAnsi="GHEA Grapalat" w:cs="Sylfaen"/>
          <w:szCs w:val="24"/>
          <w:lang w:val="en-US"/>
        </w:rPr>
        <w:t>and:</w:t>
      </w:r>
      <w:r w:rsidRPr="005E1F72">
        <w:rPr>
          <w:rFonts w:ascii="GHEA Grapalat" w:hAnsi="GHEA Grapalat" w:cs="Sylfaen"/>
          <w:szCs w:val="24"/>
        </w:rPr>
        <w:t xml:space="preserve"> </w:t>
      </w:r>
      <w:r w:rsidRPr="0033011B">
        <w:rPr>
          <w:rFonts w:ascii="GHEA Grapalat" w:hAnsi="GHEA Grapalat" w:cs="Sylfaen"/>
          <w:szCs w:val="24"/>
          <w:lang w:val="en-US"/>
        </w:rPr>
        <w:t>filling</w:t>
      </w:r>
      <w:r w:rsidRPr="005E1F72">
        <w:rPr>
          <w:rFonts w:ascii="GHEA Grapalat" w:hAnsi="GHEA Grapalat" w:cs="Sylfaen"/>
          <w:szCs w:val="24"/>
        </w:rPr>
        <w:t xml:space="preserve"> </w:t>
      </w:r>
      <w:r w:rsidRPr="0033011B">
        <w:rPr>
          <w:rFonts w:ascii="GHEA Grapalat" w:hAnsi="GHEA Grapalat" w:cs="Sylfaen"/>
          <w:szCs w:val="24"/>
          <w:lang w:val="en-US"/>
        </w:rPr>
        <w:t>appropriate</w:t>
      </w:r>
      <w:r w:rsidRPr="005E1F72">
        <w:rPr>
          <w:rFonts w:ascii="GHEA Grapalat" w:hAnsi="GHEA Grapalat" w:cs="Sylfaen"/>
          <w:szCs w:val="24"/>
        </w:rPr>
        <w:t xml:space="preserve"> </w:t>
      </w:r>
      <w:r w:rsidRPr="0033011B">
        <w:rPr>
          <w:rFonts w:ascii="GHEA Grapalat" w:hAnsi="GHEA Grapalat" w:cs="Sylfaen"/>
          <w:szCs w:val="24"/>
          <w:lang w:val="en-US"/>
        </w:rPr>
        <w:t>required</w:t>
      </w:r>
      <w:r w:rsidRPr="005E1F72">
        <w:rPr>
          <w:rFonts w:ascii="GHEA Grapalat" w:hAnsi="GHEA Grapalat" w:cs="Sylfaen"/>
          <w:szCs w:val="24"/>
        </w:rPr>
        <w:t xml:space="preserve"> </w:t>
      </w:r>
      <w:r w:rsidRPr="0033011B">
        <w:rPr>
          <w:rFonts w:ascii="GHEA Grapalat" w:hAnsi="GHEA Grapalat" w:cs="Sylfaen"/>
          <w:szCs w:val="24"/>
          <w:lang w:val="en-US"/>
        </w:rPr>
        <w:t xml:space="preserve">information </w:t>
      </w:r>
      <w:r w:rsidRPr="005E1F72">
        <w:rPr>
          <w:rFonts w:ascii="GHEA Grapalat" w:hAnsi="GHEA Grapalat" w:cs="Sylfaen"/>
          <w:szCs w:val="24"/>
        </w:rPr>
        <w:t>from</w:t>
      </w:r>
      <w:r w:rsidRPr="0033011B">
        <w:rPr>
          <w:rFonts w:ascii="GHEA Grapalat" w:hAnsi="GHEA Grapalat" w:cs="Sylfaen"/>
          <w:szCs w:val="24"/>
          <w:lang w:val="en-US"/>
        </w:rPr>
        <w:t>​</w:t>
      </w:r>
      <w:r w:rsidRPr="005E1F72">
        <w:rPr>
          <w:rFonts w:ascii="GHEA Grapalat" w:hAnsi="GHEA Grapalat" w:cs="Sylfaen"/>
          <w:szCs w:val="24"/>
        </w:rPr>
        <w:t xml:space="preserve"> </w:t>
      </w:r>
      <w:r w:rsidRPr="0033011B">
        <w:rPr>
          <w:rFonts w:ascii="GHEA Grapalat" w:hAnsi="GHEA Grapalat" w:cs="Sylfaen"/>
          <w:szCs w:val="24"/>
          <w:lang w:val="en-US"/>
        </w:rPr>
        <w:t>after</w:t>
      </w:r>
      <w:r w:rsidRPr="005E1F72">
        <w:rPr>
          <w:rFonts w:ascii="GHEA Grapalat" w:hAnsi="GHEA Grapalat" w:cs="Sylfaen"/>
          <w:szCs w:val="24"/>
        </w:rPr>
        <w:t xml:space="preserve"> </w:t>
      </w:r>
      <w:r w:rsidRPr="0033011B">
        <w:rPr>
          <w:rFonts w:ascii="GHEA Grapalat" w:hAnsi="GHEA Grapalat" w:cs="Sylfaen"/>
          <w:szCs w:val="24"/>
          <w:lang w:val="en-US"/>
        </w:rPr>
        <w:t>registration</w:t>
      </w:r>
      <w:r w:rsidRPr="005E1F72">
        <w:rPr>
          <w:rFonts w:ascii="GHEA Grapalat" w:hAnsi="GHEA Grapalat" w:cs="Sylfaen"/>
          <w:szCs w:val="24"/>
        </w:rPr>
        <w:t xml:space="preserve"> </w:t>
      </w:r>
      <w:r w:rsidRPr="0033011B">
        <w:rPr>
          <w:rFonts w:ascii="GHEA Grapalat" w:hAnsi="GHEA Grapalat" w:cs="Sylfaen"/>
          <w:szCs w:val="24"/>
          <w:lang w:val="en-US"/>
        </w:rPr>
        <w:t>to confirm</w:t>
      </w:r>
      <w:r w:rsidRPr="005E1F72">
        <w:rPr>
          <w:rFonts w:ascii="GHEA Grapalat" w:hAnsi="GHEA Grapalat" w:cs="Sylfaen"/>
          <w:szCs w:val="24"/>
        </w:rPr>
        <w:t xml:space="preserve"> </w:t>
      </w:r>
      <w:r w:rsidRPr="0033011B">
        <w:rPr>
          <w:rFonts w:ascii="GHEA Grapalat" w:hAnsi="GHEA Grapalat" w:cs="Sylfaen"/>
          <w:szCs w:val="24"/>
          <w:lang w:val="en-US"/>
        </w:rPr>
        <w:t>purpose</w:t>
      </w:r>
      <w:r w:rsidRPr="005E1F72">
        <w:rPr>
          <w:rFonts w:ascii="GHEA Grapalat" w:hAnsi="GHEA Grapalat" w:cs="Sylfaen"/>
          <w:szCs w:val="24"/>
        </w:rPr>
        <w:t xml:space="preserve"> </w:t>
      </w:r>
      <w:r w:rsidRPr="0033011B">
        <w:rPr>
          <w:rFonts w:ascii="GHEA Grapalat" w:hAnsi="GHEA Grapalat" w:cs="Sylfaen"/>
          <w:szCs w:val="24"/>
          <w:lang w:val="en-US"/>
        </w:rPr>
        <w:t>electronic</w:t>
      </w:r>
      <w:r w:rsidRPr="005E1F72">
        <w:rPr>
          <w:rFonts w:ascii="GHEA Grapalat" w:hAnsi="GHEA Grapalat" w:cs="Sylfaen"/>
          <w:szCs w:val="24"/>
        </w:rPr>
        <w:t xml:space="preserve"> </w:t>
      </w:r>
      <w:r w:rsidRPr="0033011B">
        <w:rPr>
          <w:rFonts w:ascii="GHEA Grapalat" w:hAnsi="GHEA Grapalat" w:cs="Sylfaen"/>
          <w:szCs w:val="24"/>
          <w:lang w:val="en-US"/>
        </w:rPr>
        <w:t>of mail</w:t>
      </w:r>
      <w:r w:rsidRPr="005E1F72">
        <w:rPr>
          <w:rFonts w:ascii="GHEA Grapalat" w:hAnsi="GHEA Grapalat" w:cs="Sylfaen"/>
          <w:szCs w:val="24"/>
        </w:rPr>
        <w:t xml:space="preserve"> </w:t>
      </w:r>
      <w:r w:rsidRPr="0033011B">
        <w:rPr>
          <w:rFonts w:ascii="GHEA Grapalat" w:hAnsi="GHEA Grapalat" w:cs="Sylfaen"/>
          <w:szCs w:val="24"/>
          <w:lang w:val="en-US"/>
        </w:rPr>
        <w:t>through</w:t>
      </w:r>
      <w:r w:rsidRPr="005E1F72">
        <w:rPr>
          <w:rFonts w:ascii="GHEA Grapalat" w:hAnsi="GHEA Grapalat" w:cs="Sylfaen"/>
          <w:szCs w:val="24"/>
        </w:rPr>
        <w:t xml:space="preserve"> </w:t>
      </w:r>
      <w:r w:rsidRPr="0033011B">
        <w:rPr>
          <w:rFonts w:ascii="GHEA Grapalat" w:hAnsi="GHEA Grapalat" w:cs="Sylfaen"/>
          <w:szCs w:val="24"/>
          <w:lang w:val="en-US"/>
        </w:rPr>
        <w:t>received</w:t>
      </w:r>
      <w:r w:rsidRPr="005E1F72">
        <w:rPr>
          <w:rFonts w:ascii="GHEA Grapalat" w:hAnsi="GHEA Grapalat" w:cs="Sylfaen"/>
          <w:szCs w:val="24"/>
        </w:rPr>
        <w:t xml:space="preserve"> </w:t>
      </w:r>
      <w:r w:rsidRPr="0033011B">
        <w:rPr>
          <w:rFonts w:ascii="GHEA Grapalat" w:hAnsi="GHEA Grapalat" w:cs="Sylfaen"/>
          <w:szCs w:val="24"/>
          <w:lang w:val="en-US"/>
        </w:rPr>
        <w:t>number</w:t>
      </w:r>
      <w:r w:rsidRPr="005E1F72">
        <w:rPr>
          <w:rFonts w:ascii="GHEA Grapalat" w:hAnsi="GHEA Grapalat" w:cs="Sylfaen"/>
          <w:szCs w:val="24"/>
        </w:rPr>
        <w:t xml:space="preserve"> </w:t>
      </w:r>
      <w:r w:rsidRPr="0033011B">
        <w:rPr>
          <w:rFonts w:ascii="GHEA Grapalat" w:hAnsi="GHEA Grapalat" w:cs="Sylfaen"/>
          <w:szCs w:val="24"/>
          <w:lang w:val="en-US"/>
        </w:rPr>
        <w:t xml:space="preserve">and </w:t>
      </w:r>
      <w:proofErr w:type="gramStart"/>
      <w:r w:rsidRPr="005E1F72">
        <w:rPr>
          <w:rFonts w:ascii="GHEA Grapalat" w:hAnsi="GHEA Grapalat" w:cs="Sylfaen"/>
          <w:szCs w:val="24"/>
        </w:rPr>
        <w:t xml:space="preserve">( </w:t>
      </w:r>
      <w:r w:rsidRPr="0033011B">
        <w:rPr>
          <w:rFonts w:ascii="GHEA Grapalat" w:hAnsi="GHEA Grapalat" w:cs="Sylfaen"/>
          <w:szCs w:val="24"/>
          <w:lang w:val="en-US"/>
        </w:rPr>
        <w:t>or</w:t>
      </w:r>
      <w:proofErr w:type="gramEnd"/>
      <w:r w:rsidRPr="0033011B">
        <w:rPr>
          <w:rFonts w:ascii="GHEA Grapalat" w:hAnsi="GHEA Grapalat" w:cs="Sylfaen"/>
          <w:szCs w:val="24"/>
          <w:lang w:val="en-US"/>
        </w:rPr>
        <w:t xml:space="preserve"> </w:t>
      </w:r>
      <w:r w:rsidRPr="005E1F72">
        <w:rPr>
          <w:rFonts w:ascii="GHEA Grapalat" w:hAnsi="GHEA Grapalat" w:cs="Sylfaen"/>
          <w:szCs w:val="24"/>
        </w:rPr>
        <w:t xml:space="preserve">) </w:t>
      </w:r>
      <w:r w:rsidRPr="0033011B">
        <w:rPr>
          <w:rFonts w:ascii="GHEA Grapalat" w:hAnsi="GHEA Grapalat" w:cs="Sylfaen"/>
          <w:szCs w:val="24"/>
          <w:lang w:val="en-US"/>
        </w:rPr>
        <w:t>letters</w:t>
      </w:r>
      <w:r w:rsidRPr="005E1F72">
        <w:rPr>
          <w:rFonts w:ascii="GHEA Grapalat" w:hAnsi="GHEA Grapalat" w:cs="Sylfaen"/>
          <w:szCs w:val="24"/>
        </w:rPr>
        <w:t xml:space="preserve"> </w:t>
      </w:r>
      <w:r w:rsidRPr="0033011B">
        <w:rPr>
          <w:rFonts w:ascii="GHEA Grapalat" w:hAnsi="GHEA Grapalat" w:cs="Sylfaen"/>
          <w:szCs w:val="24"/>
          <w:lang w:val="en-US"/>
        </w:rPr>
        <w:t>the combination</w:t>
      </w:r>
      <w:r w:rsidRPr="005E1F72">
        <w:rPr>
          <w:rFonts w:ascii="GHEA Grapalat" w:hAnsi="GHEA Grapalat" w:cs="Sylfaen"/>
          <w:szCs w:val="24"/>
        </w:rPr>
        <w:t xml:space="preserve"> </w:t>
      </w:r>
      <w:r w:rsidRPr="0033011B">
        <w:rPr>
          <w:rFonts w:ascii="GHEA Grapalat" w:hAnsi="GHEA Grapalat" w:cs="Sylfaen"/>
          <w:szCs w:val="24"/>
          <w:lang w:val="en-US"/>
        </w:rPr>
        <w:t>input</w:t>
      </w:r>
      <w:r w:rsidRPr="005E1F72">
        <w:rPr>
          <w:rFonts w:ascii="GHEA Grapalat" w:hAnsi="GHEA Grapalat" w:cs="Sylfaen"/>
          <w:szCs w:val="24"/>
        </w:rPr>
        <w:t xml:space="preserve"> </w:t>
      </w:r>
      <w:r w:rsidRPr="0033011B">
        <w:rPr>
          <w:rFonts w:ascii="GHEA Grapalat" w:hAnsi="GHEA Grapalat" w:cs="Sylfaen"/>
          <w:szCs w:val="24"/>
          <w:lang w:val="en-US"/>
        </w:rPr>
        <w:t>is</w:t>
      </w:r>
      <w:r w:rsidRPr="005E1F72">
        <w:rPr>
          <w:rFonts w:ascii="GHEA Grapalat" w:hAnsi="GHEA Grapalat" w:cs="Sylfaen"/>
          <w:szCs w:val="24"/>
        </w:rPr>
        <w:t xml:space="preserve"> </w:t>
      </w:r>
      <w:r w:rsidRPr="005E1F72">
        <w:rPr>
          <w:rFonts w:ascii="GHEA Grapalat" w:hAnsi="GHEA Grapalat" w:cs="Sylfaen"/>
          <w:szCs w:val="24"/>
          <w:lang w:val="en-US"/>
        </w:rPr>
        <w:t xml:space="preserve">h </w:t>
      </w:r>
      <w:r w:rsidRPr="0033011B">
        <w:rPr>
          <w:rFonts w:ascii="GHEA Grapalat" w:hAnsi="GHEA Grapalat" w:cs="Sylfaen"/>
          <w:szCs w:val="24"/>
          <w:lang w:val="en-US"/>
        </w:rPr>
        <w:t xml:space="preserve">system </w:t>
      </w:r>
      <w:r w:rsidRPr="005E1F72">
        <w:rPr>
          <w:rFonts w:ascii="GHEA Grapalat" w:hAnsi="GHEA Grapalat" w:cs="Sylfaen"/>
          <w:szCs w:val="24"/>
        </w:rPr>
        <w:t xml:space="preserve">. </w:t>
      </w:r>
      <w:r w:rsidRPr="005E1F72">
        <w:rPr>
          <w:rFonts w:ascii="GHEA Grapalat" w:hAnsi="GHEA Grapalat" w:cs="Sylfaen"/>
          <w:szCs w:val="24"/>
          <w:lang w:val="en-US"/>
        </w:rPr>
        <w:t>Marked</w:t>
      </w:r>
      <w:r w:rsidRPr="005E1F72">
        <w:rPr>
          <w:rFonts w:ascii="GHEA Grapalat" w:hAnsi="GHEA Grapalat" w:cs="Sylfaen"/>
          <w:szCs w:val="24"/>
        </w:rPr>
        <w:t xml:space="preserve"> </w:t>
      </w:r>
      <w:r w:rsidRPr="005E1F72">
        <w:rPr>
          <w:rFonts w:ascii="GHEA Grapalat" w:hAnsi="GHEA Grapalat" w:cs="Sylfaen"/>
          <w:szCs w:val="24"/>
          <w:lang w:val="en-US"/>
        </w:rPr>
        <w:t>information</w:t>
      </w:r>
      <w:r w:rsidRPr="0033011B">
        <w:rPr>
          <w:rFonts w:ascii="GHEA Grapalat" w:hAnsi="GHEA Grapalat" w:cs="Sylfaen"/>
          <w:szCs w:val="24"/>
          <w:lang w:val="en-US"/>
        </w:rPr>
        <w:t>​</w:t>
      </w:r>
      <w:r w:rsidRPr="005E1F72">
        <w:rPr>
          <w:rFonts w:ascii="GHEA Grapalat" w:hAnsi="GHEA Grapalat" w:cs="Sylfaen"/>
          <w:szCs w:val="24"/>
        </w:rPr>
        <w:t xml:space="preserve"> </w:t>
      </w:r>
      <w:r w:rsidRPr="0033011B">
        <w:rPr>
          <w:rFonts w:ascii="GHEA Grapalat" w:hAnsi="GHEA Grapalat" w:cs="Sylfaen"/>
          <w:szCs w:val="24"/>
          <w:lang w:val="en-US"/>
        </w:rPr>
        <w:t>correct</w:t>
      </w:r>
      <w:r w:rsidRPr="005E1F72">
        <w:rPr>
          <w:rFonts w:ascii="GHEA Grapalat" w:hAnsi="GHEA Grapalat" w:cs="Sylfaen"/>
          <w:szCs w:val="24"/>
        </w:rPr>
        <w:t xml:space="preserve"> </w:t>
      </w:r>
      <w:r w:rsidRPr="0033011B">
        <w:rPr>
          <w:rFonts w:ascii="GHEA Grapalat" w:hAnsi="GHEA Grapalat" w:cs="Sylfaen"/>
          <w:szCs w:val="24"/>
          <w:lang w:val="en-US"/>
        </w:rPr>
        <w:t xml:space="preserve">input </w:t>
      </w:r>
      <w:r w:rsidRPr="005E1F72">
        <w:rPr>
          <w:rFonts w:ascii="GHEA Grapalat" w:hAnsi="GHEA Grapalat" w:cs="Sylfaen"/>
          <w:szCs w:val="24"/>
        </w:rPr>
        <w:softHyphen/>
      </w:r>
      <w:r w:rsidRPr="0033011B">
        <w:rPr>
          <w:rFonts w:ascii="GHEA Grapalat" w:hAnsi="GHEA Grapalat" w:cs="Sylfaen"/>
          <w:szCs w:val="24"/>
          <w:lang w:val="en-US"/>
        </w:rPr>
        <w:t>letter</w:t>
      </w:r>
      <w:r w:rsidRPr="005E1F72">
        <w:rPr>
          <w:rFonts w:ascii="GHEA Grapalat" w:hAnsi="GHEA Grapalat" w:cs="Sylfaen"/>
          <w:szCs w:val="24"/>
        </w:rPr>
        <w:softHyphen/>
      </w:r>
      <w:r w:rsidRPr="0033011B">
        <w:rPr>
          <w:rFonts w:ascii="GHEA Grapalat" w:hAnsi="GHEA Grapalat" w:cs="Sylfaen"/>
          <w:szCs w:val="24"/>
          <w:lang w:val="en-US"/>
        </w:rPr>
        <w:t>​</w:t>
      </w:r>
      <w:r w:rsidRPr="005E1F72">
        <w:rPr>
          <w:rFonts w:ascii="GHEA Grapalat" w:hAnsi="GHEA Grapalat" w:cs="Sylfaen"/>
          <w:szCs w:val="24"/>
        </w:rPr>
        <w:softHyphen/>
      </w:r>
      <w:r w:rsidRPr="0033011B">
        <w:rPr>
          <w:rFonts w:ascii="GHEA Grapalat" w:hAnsi="GHEA Grapalat" w:cs="Sylfaen"/>
          <w:szCs w:val="24"/>
          <w:lang w:val="en-US"/>
        </w:rPr>
        <w:t>​</w:t>
      </w:r>
      <w:r w:rsidRPr="005E1F72">
        <w:rPr>
          <w:rFonts w:ascii="GHEA Grapalat" w:hAnsi="GHEA Grapalat" w:cs="Sylfaen"/>
          <w:szCs w:val="24"/>
        </w:rPr>
        <w:t xml:space="preserve"> </w:t>
      </w:r>
      <w:r w:rsidRPr="0033011B">
        <w:rPr>
          <w:rFonts w:ascii="GHEA Grapalat" w:hAnsi="GHEA Grapalat" w:cs="Sylfaen"/>
          <w:szCs w:val="24"/>
          <w:lang w:val="en-US"/>
        </w:rPr>
        <w:t>after</w:t>
      </w:r>
      <w:r w:rsidRPr="005E1F72">
        <w:rPr>
          <w:rFonts w:ascii="GHEA Grapalat" w:hAnsi="GHEA Grapalat" w:cs="Sylfaen"/>
          <w:szCs w:val="24"/>
        </w:rPr>
        <w:t xml:space="preserve"> </w:t>
      </w:r>
      <w:r w:rsidRPr="005E1F72">
        <w:rPr>
          <w:rFonts w:ascii="GHEA Grapalat" w:hAnsi="GHEA Grapalat" w:cs="Sylfaen"/>
          <w:szCs w:val="24"/>
          <w:lang w:val="en-US"/>
        </w:rPr>
        <w:t>the person</w:t>
      </w:r>
      <w:r w:rsidRPr="005E1F72">
        <w:rPr>
          <w:rFonts w:ascii="GHEA Grapalat" w:hAnsi="GHEA Grapalat" w:cs="Sylfaen"/>
          <w:szCs w:val="24"/>
        </w:rPr>
        <w:t xml:space="preserve"> </w:t>
      </w:r>
      <w:r w:rsidRPr="0033011B">
        <w:rPr>
          <w:rFonts w:ascii="GHEA Grapalat" w:hAnsi="GHEA Grapalat" w:cs="Sylfaen"/>
          <w:szCs w:val="24"/>
          <w:lang w:val="en-US"/>
        </w:rPr>
        <w:t>considered</w:t>
      </w:r>
      <w:r w:rsidRPr="005E1F72">
        <w:rPr>
          <w:rFonts w:ascii="GHEA Grapalat" w:hAnsi="GHEA Grapalat" w:cs="Sylfaen"/>
          <w:szCs w:val="24"/>
        </w:rPr>
        <w:t xml:space="preserve"> </w:t>
      </w:r>
      <w:r w:rsidRPr="0033011B">
        <w:rPr>
          <w:rFonts w:ascii="GHEA Grapalat" w:hAnsi="GHEA Grapalat" w:cs="Sylfaen"/>
          <w:szCs w:val="24"/>
          <w:lang w:val="en-US"/>
        </w:rPr>
        <w:t>is</w:t>
      </w:r>
      <w:r w:rsidRPr="005E1F72">
        <w:rPr>
          <w:rFonts w:ascii="GHEA Grapalat" w:hAnsi="GHEA Grapalat" w:cs="Sylfaen"/>
          <w:szCs w:val="24"/>
        </w:rPr>
        <w:t xml:space="preserve"> </w:t>
      </w:r>
      <w:r w:rsidRPr="005E1F72">
        <w:rPr>
          <w:rFonts w:ascii="GHEA Grapalat" w:hAnsi="GHEA Grapalat" w:cs="Sylfaen"/>
          <w:szCs w:val="24"/>
          <w:lang w:val="en-US"/>
        </w:rPr>
        <w:t xml:space="preserve">h </w:t>
      </w:r>
      <w:r w:rsidRPr="0033011B">
        <w:rPr>
          <w:rFonts w:ascii="GHEA Grapalat" w:hAnsi="GHEA Grapalat" w:cs="Sylfaen"/>
          <w:szCs w:val="24"/>
          <w:lang w:val="en-US"/>
        </w:rPr>
        <w:t>system</w:t>
      </w:r>
      <w:r w:rsidRPr="005E1F72">
        <w:rPr>
          <w:rFonts w:ascii="GHEA Grapalat" w:hAnsi="GHEA Grapalat" w:cs="Sylfaen"/>
          <w:szCs w:val="24"/>
        </w:rPr>
        <w:t xml:space="preserve"> </w:t>
      </w:r>
      <w:r w:rsidRPr="0033011B">
        <w:rPr>
          <w:rFonts w:ascii="GHEA Grapalat" w:hAnsi="GHEA Grapalat" w:cs="Sylfaen"/>
          <w:szCs w:val="24"/>
          <w:lang w:val="en-US"/>
        </w:rPr>
        <w:t>registered</w:t>
      </w:r>
      <w:r w:rsidRPr="005E1F72">
        <w:rPr>
          <w:rFonts w:ascii="GHEA Grapalat" w:hAnsi="GHEA Grapalat" w:cs="Sylfaen"/>
          <w:szCs w:val="24"/>
        </w:rPr>
        <w:t xml:space="preserve"> </w:t>
      </w:r>
      <w:r w:rsidRPr="005E1F72">
        <w:rPr>
          <w:rFonts w:ascii="GHEA Grapalat" w:hAnsi="GHEA Grapalat" w:cs="Sylfaen"/>
          <w:szCs w:val="24"/>
          <w:lang w:val="en-US"/>
        </w:rPr>
        <w:t xml:space="preserve">Participant </w:t>
      </w:r>
      <w:r w:rsidRPr="0033011B">
        <w:rPr>
          <w:rFonts w:ascii="GHEA Grapalat" w:hAnsi="GHEA Grapalat" w:cs="Sylfaen"/>
          <w:szCs w:val="24"/>
          <w:lang w:val="en-US"/>
        </w:rPr>
        <w:t xml:space="preserve">of </w:t>
      </w:r>
      <w:proofErr w:type="gramStart"/>
      <w:r w:rsidRPr="0033011B">
        <w:rPr>
          <w:rFonts w:ascii="GHEA Grapalat" w:hAnsi="GHEA Grapalat" w:cs="Sylfaen"/>
          <w:szCs w:val="24"/>
          <w:lang w:val="en-US"/>
        </w:rPr>
        <w:t xml:space="preserve">what </w:t>
      </w:r>
      <w:r w:rsidRPr="005E1F72">
        <w:rPr>
          <w:rFonts w:ascii="GHEA Grapalat" w:hAnsi="GHEA Grapalat" w:cs="Sylfaen"/>
          <w:szCs w:val="24"/>
        </w:rPr>
        <w:t>?</w:t>
      </w:r>
      <w:proofErr w:type="gramEnd"/>
      <w:r w:rsidRPr="005E1F72">
        <w:rPr>
          <w:rFonts w:ascii="GHEA Grapalat" w:hAnsi="GHEA Grapalat" w:cs="Sylfaen"/>
          <w:szCs w:val="24"/>
        </w:rPr>
        <w:t xml:space="preserve"> </w:t>
      </w:r>
      <w:r w:rsidRPr="0033011B">
        <w:rPr>
          <w:rFonts w:ascii="GHEA Grapalat" w:hAnsi="GHEA Grapalat" w:cs="Sylfaen"/>
          <w:szCs w:val="24"/>
          <w:lang w:val="en-US"/>
        </w:rPr>
        <w:t>about</w:t>
      </w:r>
      <w:r w:rsidRPr="005E1F72">
        <w:rPr>
          <w:rFonts w:ascii="GHEA Grapalat" w:hAnsi="GHEA Grapalat" w:cs="Sylfaen"/>
          <w:szCs w:val="24"/>
        </w:rPr>
        <w:t xml:space="preserve"> </w:t>
      </w:r>
      <w:r w:rsidRPr="0033011B">
        <w:rPr>
          <w:rFonts w:ascii="GHEA Grapalat" w:hAnsi="GHEA Grapalat" w:cs="Sylfaen"/>
          <w:szCs w:val="24"/>
          <w:lang w:val="en-US"/>
        </w:rPr>
        <w:t>automatic</w:t>
      </w:r>
      <w:r w:rsidRPr="005E1F72">
        <w:rPr>
          <w:rFonts w:ascii="GHEA Grapalat" w:hAnsi="GHEA Grapalat" w:cs="Sylfaen"/>
          <w:szCs w:val="24"/>
        </w:rPr>
        <w:t xml:space="preserve"> </w:t>
      </w:r>
      <w:r w:rsidRPr="0033011B">
        <w:rPr>
          <w:rFonts w:ascii="GHEA Grapalat" w:hAnsi="GHEA Grapalat" w:cs="Sylfaen"/>
          <w:szCs w:val="24"/>
          <w:lang w:val="en-US"/>
        </w:rPr>
        <w:t>manner</w:t>
      </w:r>
      <w:r w:rsidRPr="005E1F72">
        <w:rPr>
          <w:rFonts w:ascii="GHEA Grapalat" w:hAnsi="GHEA Grapalat" w:cs="Sylfaen"/>
          <w:szCs w:val="24"/>
        </w:rPr>
        <w:t xml:space="preserve"> </w:t>
      </w:r>
      <w:r w:rsidRPr="0033011B">
        <w:rPr>
          <w:rFonts w:ascii="GHEA Grapalat" w:hAnsi="GHEA Grapalat" w:cs="Sylfaen"/>
          <w:szCs w:val="24"/>
          <w:lang w:val="en-US"/>
        </w:rPr>
        <w:t>gets</w:t>
      </w:r>
      <w:r w:rsidRPr="005E1F72">
        <w:rPr>
          <w:rFonts w:ascii="GHEA Grapalat" w:hAnsi="GHEA Grapalat" w:cs="Sylfaen"/>
          <w:szCs w:val="24"/>
        </w:rPr>
        <w:t xml:space="preserve"> </w:t>
      </w:r>
      <w:r w:rsidRPr="0033011B">
        <w:rPr>
          <w:rFonts w:ascii="GHEA Grapalat" w:hAnsi="GHEA Grapalat" w:cs="Sylfaen"/>
          <w:szCs w:val="24"/>
          <w:lang w:val="en-US"/>
        </w:rPr>
        <w:t>is</w:t>
      </w:r>
      <w:r w:rsidRPr="005E1F72">
        <w:rPr>
          <w:rFonts w:ascii="GHEA Grapalat" w:hAnsi="GHEA Grapalat" w:cs="Sylfaen"/>
          <w:szCs w:val="24"/>
        </w:rPr>
        <w:t xml:space="preserve"> </w:t>
      </w:r>
      <w:r w:rsidRPr="0033011B">
        <w:rPr>
          <w:rFonts w:ascii="GHEA Grapalat" w:hAnsi="GHEA Grapalat" w:cs="Sylfaen"/>
          <w:szCs w:val="24"/>
          <w:lang w:val="en-US"/>
        </w:rPr>
        <w:t>notification</w:t>
      </w:r>
      <w:r w:rsidRPr="005E1F72">
        <w:rPr>
          <w:rFonts w:ascii="GHEA Grapalat" w:hAnsi="GHEA Grapalat" w:cs="Sylfaen"/>
          <w:szCs w:val="24"/>
        </w:rPr>
        <w:t xml:space="preserve">​ </w:t>
      </w:r>
      <w:r w:rsidRPr="0033011B">
        <w:rPr>
          <w:rFonts w:ascii="GHEA Grapalat" w:hAnsi="GHEA Grapalat" w:cs="Sylfaen"/>
          <w:szCs w:val="24"/>
          <w:lang w:val="en-US"/>
        </w:rPr>
        <w:t>To participate</w:t>
      </w:r>
      <w:r w:rsidRPr="005E1F72">
        <w:rPr>
          <w:rFonts w:ascii="GHEA Grapalat" w:hAnsi="GHEA Grapalat" w:cs="Sylfaen"/>
          <w:szCs w:val="24"/>
        </w:rPr>
        <w:t xml:space="preserve"> </w:t>
      </w:r>
      <w:r w:rsidRPr="0033011B">
        <w:rPr>
          <w:rFonts w:ascii="GHEA Grapalat" w:hAnsi="GHEA Grapalat" w:cs="Sylfaen"/>
          <w:szCs w:val="24"/>
          <w:lang w:val="en-US"/>
        </w:rPr>
        <w:t>registration</w:t>
      </w:r>
      <w:r w:rsidRPr="005E1F72">
        <w:rPr>
          <w:rFonts w:ascii="GHEA Grapalat" w:hAnsi="GHEA Grapalat" w:cs="Sylfaen"/>
          <w:szCs w:val="24"/>
        </w:rPr>
        <w:t xml:space="preserve"> </w:t>
      </w:r>
      <w:r w:rsidRPr="0033011B">
        <w:rPr>
          <w:rFonts w:ascii="GHEA Grapalat" w:hAnsi="GHEA Grapalat" w:cs="Sylfaen"/>
          <w:szCs w:val="24"/>
          <w:lang w:val="en-US"/>
        </w:rPr>
        <w:t>automatic</w:t>
      </w:r>
      <w:r w:rsidRPr="005E1F72">
        <w:rPr>
          <w:rFonts w:ascii="GHEA Grapalat" w:hAnsi="GHEA Grapalat" w:cs="Sylfaen"/>
          <w:szCs w:val="24"/>
        </w:rPr>
        <w:t xml:space="preserve"> </w:t>
      </w:r>
      <w:r w:rsidRPr="0033011B">
        <w:rPr>
          <w:rFonts w:ascii="GHEA Grapalat" w:hAnsi="GHEA Grapalat" w:cs="Sylfaen"/>
          <w:szCs w:val="24"/>
          <w:lang w:val="en-US"/>
        </w:rPr>
        <w:t>manner</w:t>
      </w:r>
      <w:r w:rsidRPr="005E1F72">
        <w:rPr>
          <w:rFonts w:ascii="GHEA Grapalat" w:hAnsi="GHEA Grapalat" w:cs="Sylfaen"/>
          <w:szCs w:val="24"/>
        </w:rPr>
        <w:t xml:space="preserve"> </w:t>
      </w:r>
      <w:r w:rsidRPr="0033011B">
        <w:rPr>
          <w:rFonts w:ascii="GHEA Grapalat" w:hAnsi="GHEA Grapalat" w:cs="Sylfaen"/>
          <w:szCs w:val="24"/>
          <w:lang w:val="en-US"/>
        </w:rPr>
        <w:t>considered</w:t>
      </w:r>
      <w:r w:rsidRPr="005E1F72">
        <w:rPr>
          <w:rFonts w:ascii="GHEA Grapalat" w:hAnsi="GHEA Grapalat" w:cs="Sylfaen"/>
          <w:szCs w:val="24"/>
        </w:rPr>
        <w:t xml:space="preserve"> </w:t>
      </w:r>
      <w:r w:rsidRPr="0033011B">
        <w:rPr>
          <w:rFonts w:ascii="GHEA Grapalat" w:hAnsi="GHEA Grapalat" w:cs="Sylfaen"/>
          <w:szCs w:val="24"/>
          <w:lang w:val="en-US"/>
        </w:rPr>
        <w:t>is</w:t>
      </w:r>
      <w:r w:rsidRPr="005E1F72">
        <w:rPr>
          <w:rFonts w:ascii="GHEA Grapalat" w:hAnsi="GHEA Grapalat" w:cs="Sylfaen"/>
          <w:szCs w:val="24"/>
        </w:rPr>
        <w:t xml:space="preserve"> </w:t>
      </w:r>
      <w:r w:rsidRPr="0033011B">
        <w:rPr>
          <w:rFonts w:ascii="GHEA Grapalat" w:hAnsi="GHEA Grapalat" w:cs="Sylfaen"/>
          <w:szCs w:val="24"/>
          <w:lang w:val="en-US"/>
        </w:rPr>
        <w:t xml:space="preserve">cancel if </w:t>
      </w:r>
      <w:r w:rsidRPr="005E1F72">
        <w:rPr>
          <w:rFonts w:ascii="GHEA Grapalat" w:hAnsi="GHEA Grapalat" w:cs="Sylfaen"/>
          <w:szCs w:val="24"/>
        </w:rPr>
        <w:t xml:space="preserve">: </w:t>
      </w:r>
      <w:r w:rsidR="00844434" w:rsidRPr="005E1F72">
        <w:rPr>
          <w:rFonts w:ascii="GHEA Grapalat" w:hAnsi="GHEA Grapalat" w:cs="Sylfaen"/>
          <w:szCs w:val="24"/>
          <w:lang w:val="en-US"/>
        </w:rPr>
        <w:t xml:space="preserve">h </w:t>
      </w:r>
      <w:r w:rsidRPr="0033011B">
        <w:rPr>
          <w:rFonts w:ascii="GHEA Grapalat" w:hAnsi="GHEA Grapalat" w:cs="Sylfaen"/>
          <w:szCs w:val="24"/>
          <w:lang w:val="en-US"/>
        </w:rPr>
        <w:t>system</w:t>
      </w:r>
      <w:r w:rsidRPr="005E1F72">
        <w:rPr>
          <w:rFonts w:ascii="GHEA Grapalat" w:hAnsi="GHEA Grapalat" w:cs="Sylfaen"/>
          <w:szCs w:val="24"/>
        </w:rPr>
        <w:t xml:space="preserve"> </w:t>
      </w:r>
      <w:r w:rsidRPr="0033011B">
        <w:rPr>
          <w:rFonts w:ascii="GHEA Grapalat" w:hAnsi="GHEA Grapalat" w:cs="Sylfaen"/>
          <w:szCs w:val="24"/>
          <w:lang w:val="en-US"/>
        </w:rPr>
        <w:t>to register</w:t>
      </w:r>
      <w:r w:rsidRPr="005E1F72">
        <w:rPr>
          <w:rFonts w:ascii="GHEA Grapalat" w:hAnsi="GHEA Grapalat" w:cs="Sylfaen"/>
          <w:szCs w:val="24"/>
        </w:rPr>
        <w:t xml:space="preserve"> </w:t>
      </w:r>
      <w:r w:rsidRPr="0033011B">
        <w:rPr>
          <w:rFonts w:ascii="GHEA Grapalat" w:hAnsi="GHEA Grapalat" w:cs="Sylfaen"/>
          <w:szCs w:val="24"/>
          <w:lang w:val="en-US"/>
        </w:rPr>
        <w:t>from the date</w:t>
      </w:r>
      <w:r w:rsidRPr="005E1F72">
        <w:rPr>
          <w:rFonts w:ascii="GHEA Grapalat" w:hAnsi="GHEA Grapalat" w:cs="Sylfaen"/>
          <w:szCs w:val="24"/>
        </w:rPr>
        <w:t xml:space="preserve"> </w:t>
      </w:r>
      <w:r w:rsidRPr="0033011B">
        <w:rPr>
          <w:rFonts w:ascii="GHEA Grapalat" w:hAnsi="GHEA Grapalat" w:cs="Sylfaen"/>
          <w:szCs w:val="24"/>
          <w:lang w:val="en-US"/>
        </w:rPr>
        <w:t xml:space="preserve">including </w:t>
      </w:r>
      <w:r w:rsidRPr="005E1F72">
        <w:rPr>
          <w:rFonts w:ascii="GHEA Grapalat" w:hAnsi="GHEA Grapalat" w:cs="Sylfaen"/>
          <w:szCs w:val="24"/>
        </w:rPr>
        <w:t xml:space="preserve">30 </w:t>
      </w:r>
      <w:r w:rsidRPr="0033011B">
        <w:rPr>
          <w:rFonts w:ascii="GHEA Grapalat" w:hAnsi="GHEA Grapalat" w:cs="Sylfaen"/>
          <w:szCs w:val="24"/>
          <w:lang w:val="en-US"/>
        </w:rPr>
        <w:t>calendar days</w:t>
      </w:r>
      <w:r w:rsidRPr="005E1F72">
        <w:rPr>
          <w:rFonts w:ascii="GHEA Grapalat" w:hAnsi="GHEA Grapalat" w:cs="Sylfaen"/>
          <w:szCs w:val="24"/>
        </w:rPr>
        <w:t xml:space="preserve"> </w:t>
      </w:r>
      <w:r w:rsidRPr="0033011B">
        <w:rPr>
          <w:rFonts w:ascii="GHEA Grapalat" w:hAnsi="GHEA Grapalat" w:cs="Sylfaen"/>
          <w:szCs w:val="24"/>
          <w:lang w:val="en-US"/>
        </w:rPr>
        <w:t>of the day</w:t>
      </w:r>
      <w:r w:rsidRPr="005E1F72">
        <w:rPr>
          <w:rFonts w:ascii="GHEA Grapalat" w:hAnsi="GHEA Grapalat" w:cs="Sylfaen"/>
          <w:szCs w:val="24"/>
        </w:rPr>
        <w:t xml:space="preserve"> </w:t>
      </w:r>
      <w:r w:rsidRPr="0033011B">
        <w:rPr>
          <w:rFonts w:ascii="GHEA Grapalat" w:hAnsi="GHEA Grapalat" w:cs="Sylfaen"/>
          <w:szCs w:val="24"/>
          <w:lang w:val="en-US"/>
        </w:rPr>
        <w:t>during</w:t>
      </w:r>
      <w:r w:rsidRPr="005E1F72">
        <w:rPr>
          <w:rFonts w:ascii="GHEA Grapalat" w:hAnsi="GHEA Grapalat" w:cs="Sylfaen"/>
          <w:szCs w:val="24"/>
        </w:rPr>
        <w:t xml:space="preserve"> </w:t>
      </w:r>
      <w:r w:rsidRPr="0033011B">
        <w:rPr>
          <w:rFonts w:ascii="GHEA Grapalat" w:hAnsi="GHEA Grapalat" w:cs="Sylfaen"/>
          <w:szCs w:val="24"/>
          <w:lang w:val="en-US"/>
        </w:rPr>
        <w:t>the latter</w:t>
      </w:r>
      <w:r w:rsidRPr="005E1F72">
        <w:rPr>
          <w:rFonts w:ascii="GHEA Grapalat" w:hAnsi="GHEA Grapalat" w:cs="Sylfaen"/>
          <w:szCs w:val="24"/>
        </w:rPr>
        <w:t xml:space="preserve"> </w:t>
      </w:r>
      <w:r w:rsidRPr="0033011B">
        <w:rPr>
          <w:rFonts w:ascii="GHEA Grapalat" w:hAnsi="GHEA Grapalat" w:cs="Sylfaen"/>
          <w:szCs w:val="24"/>
          <w:lang w:val="en-US"/>
        </w:rPr>
        <w:t>entry</w:t>
      </w:r>
      <w:r w:rsidRPr="005E1F72">
        <w:rPr>
          <w:rFonts w:ascii="GHEA Grapalat" w:hAnsi="GHEA Grapalat" w:cs="Sylfaen"/>
          <w:szCs w:val="24"/>
        </w:rPr>
        <w:t xml:space="preserve"> </w:t>
      </w:r>
      <w:r w:rsidRPr="0033011B">
        <w:rPr>
          <w:rFonts w:ascii="GHEA Grapalat" w:hAnsi="GHEA Grapalat" w:cs="Sylfaen"/>
          <w:szCs w:val="24"/>
          <w:lang w:val="en-US"/>
        </w:rPr>
        <w:t>no</w:t>
      </w:r>
      <w:r w:rsidRPr="005E1F72">
        <w:rPr>
          <w:rFonts w:ascii="GHEA Grapalat" w:hAnsi="GHEA Grapalat" w:cs="Sylfaen"/>
          <w:szCs w:val="24"/>
        </w:rPr>
        <w:t xml:space="preserve"> </w:t>
      </w:r>
      <w:r w:rsidRPr="0033011B">
        <w:rPr>
          <w:rFonts w:ascii="GHEA Grapalat" w:hAnsi="GHEA Grapalat" w:cs="Sylfaen"/>
          <w:szCs w:val="24"/>
          <w:lang w:val="en-US"/>
        </w:rPr>
        <w:t>in action</w:t>
      </w:r>
      <w:r w:rsidRPr="005E1F72">
        <w:rPr>
          <w:rFonts w:ascii="GHEA Grapalat" w:hAnsi="GHEA Grapalat" w:cs="Sylfaen"/>
          <w:szCs w:val="24"/>
        </w:rPr>
        <w:t xml:space="preserve"> </w:t>
      </w:r>
      <w:r w:rsidR="00C4795F" w:rsidRPr="005E1F72">
        <w:rPr>
          <w:rFonts w:ascii="GHEA Grapalat" w:hAnsi="GHEA Grapalat" w:cs="Sylfaen"/>
          <w:szCs w:val="24"/>
          <w:lang w:val="en-US"/>
        </w:rPr>
        <w:t xml:space="preserve">h </w:t>
      </w:r>
      <w:r w:rsidRPr="0033011B">
        <w:rPr>
          <w:rFonts w:ascii="GHEA Grapalat" w:hAnsi="GHEA Grapalat" w:cs="Sylfaen"/>
          <w:szCs w:val="24"/>
          <w:lang w:val="en-US"/>
        </w:rPr>
        <w:t>system</w:t>
      </w:r>
      <w:r w:rsidRPr="005E1F72">
        <w:rPr>
          <w:rFonts w:ascii="GHEA Grapalat" w:hAnsi="GHEA Grapalat" w:cs="Sylfaen"/>
          <w:szCs w:val="24"/>
        </w:rPr>
        <w:t xml:space="preserve"> </w:t>
      </w:r>
      <w:r w:rsidRPr="0033011B">
        <w:rPr>
          <w:rFonts w:ascii="GHEA Grapalat" w:hAnsi="GHEA Grapalat" w:cs="Sylfaen"/>
          <w:szCs w:val="24"/>
          <w:lang w:val="en-US"/>
        </w:rPr>
        <w:t>or</w:t>
      </w:r>
      <w:r w:rsidRPr="005E1F72">
        <w:rPr>
          <w:rFonts w:ascii="GHEA Grapalat" w:hAnsi="GHEA Grapalat" w:cs="Sylfaen"/>
          <w:szCs w:val="24"/>
        </w:rPr>
        <w:t xml:space="preserve"> </w:t>
      </w:r>
      <w:r w:rsidRPr="0033011B">
        <w:rPr>
          <w:rFonts w:ascii="GHEA Grapalat" w:hAnsi="GHEA Grapalat" w:cs="Sylfaen"/>
          <w:szCs w:val="24"/>
          <w:lang w:val="en-US"/>
        </w:rPr>
        <w:t>entry</w:t>
      </w:r>
      <w:r w:rsidRPr="005E1F72">
        <w:rPr>
          <w:rFonts w:ascii="GHEA Grapalat" w:hAnsi="GHEA Grapalat" w:cs="Sylfaen"/>
          <w:szCs w:val="24"/>
        </w:rPr>
        <w:t xml:space="preserve"> </w:t>
      </w:r>
      <w:r w:rsidRPr="0033011B">
        <w:rPr>
          <w:rFonts w:ascii="GHEA Grapalat" w:hAnsi="GHEA Grapalat" w:cs="Sylfaen"/>
          <w:szCs w:val="24"/>
          <w:lang w:val="en-US"/>
        </w:rPr>
        <w:t>is</w:t>
      </w:r>
      <w:r w:rsidRPr="005E1F72">
        <w:rPr>
          <w:rFonts w:ascii="GHEA Grapalat" w:hAnsi="GHEA Grapalat" w:cs="Sylfaen"/>
          <w:szCs w:val="24"/>
        </w:rPr>
        <w:t xml:space="preserve"> </w:t>
      </w:r>
      <w:r w:rsidRPr="0033011B">
        <w:rPr>
          <w:rFonts w:ascii="GHEA Grapalat" w:hAnsi="GHEA Grapalat" w:cs="Sylfaen"/>
          <w:szCs w:val="24"/>
          <w:lang w:val="en-US"/>
        </w:rPr>
        <w:t xml:space="preserve">works </w:t>
      </w:r>
      <w:r w:rsidRPr="005E1F72">
        <w:rPr>
          <w:rFonts w:ascii="GHEA Grapalat" w:hAnsi="GHEA Grapalat" w:cs="Sylfaen"/>
          <w:szCs w:val="24"/>
        </w:rPr>
        <w:t xml:space="preserve">, </w:t>
      </w:r>
      <w:r w:rsidRPr="0033011B">
        <w:rPr>
          <w:rFonts w:ascii="GHEA Grapalat" w:hAnsi="GHEA Grapalat" w:cs="Sylfaen"/>
          <w:szCs w:val="24"/>
          <w:lang w:val="en-US"/>
        </w:rPr>
        <w:t>however</w:t>
      </w:r>
      <w:r w:rsidRPr="005E1F72">
        <w:rPr>
          <w:rFonts w:ascii="GHEA Grapalat" w:hAnsi="GHEA Grapalat" w:cs="Sylfaen"/>
          <w:szCs w:val="24"/>
        </w:rPr>
        <w:t xml:space="preserve"> </w:t>
      </w:r>
      <w:r w:rsidR="00EF6526" w:rsidRPr="0033011B">
        <w:rPr>
          <w:rFonts w:ascii="GHEA Grapalat" w:hAnsi="GHEA Grapalat" w:cs="Sylfaen"/>
          <w:szCs w:val="24"/>
          <w:lang w:val="en-US"/>
        </w:rPr>
        <w:t>system</w:t>
      </w:r>
      <w:r w:rsidRPr="005E1F72">
        <w:rPr>
          <w:rFonts w:ascii="GHEA Grapalat" w:hAnsi="GHEA Grapalat" w:cs="Sylfaen"/>
          <w:szCs w:val="24"/>
        </w:rPr>
        <w:t xml:space="preserve"> </w:t>
      </w:r>
      <w:r w:rsidRPr="0033011B">
        <w:rPr>
          <w:rFonts w:ascii="GHEA Grapalat" w:hAnsi="GHEA Grapalat" w:cs="Sylfaen"/>
          <w:szCs w:val="24"/>
          <w:lang w:val="en-US"/>
        </w:rPr>
        <w:t>no</w:t>
      </w:r>
      <w:r w:rsidRPr="005E1F72">
        <w:rPr>
          <w:rFonts w:ascii="GHEA Grapalat" w:hAnsi="GHEA Grapalat" w:cs="Sylfaen"/>
          <w:szCs w:val="24"/>
        </w:rPr>
        <w:t xml:space="preserve"> </w:t>
      </w:r>
      <w:r w:rsidRPr="0033011B">
        <w:rPr>
          <w:rFonts w:ascii="GHEA Grapalat" w:hAnsi="GHEA Grapalat" w:cs="Sylfaen"/>
          <w:szCs w:val="24"/>
          <w:lang w:val="en-US"/>
        </w:rPr>
        <w:t>input</w:t>
      </w:r>
      <w:r w:rsidRPr="005E1F72">
        <w:rPr>
          <w:rFonts w:ascii="GHEA Grapalat" w:hAnsi="GHEA Grapalat" w:cs="Sylfaen"/>
          <w:szCs w:val="24"/>
        </w:rPr>
        <w:t xml:space="preserve"> the </w:t>
      </w:r>
      <w:r w:rsidRPr="0033011B">
        <w:rPr>
          <w:rFonts w:ascii="GHEA Grapalat" w:hAnsi="GHEA Grapalat" w:cs="Sylfaen"/>
          <w:szCs w:val="24"/>
          <w:lang w:val="en-US"/>
        </w:rPr>
        <w:t>information This</w:t>
      </w:r>
      <w:r w:rsidRPr="005E1F72">
        <w:rPr>
          <w:rFonts w:ascii="GHEA Grapalat" w:hAnsi="GHEA Grapalat" w:cs="Sylfaen"/>
          <w:szCs w:val="24"/>
        </w:rPr>
        <w:t xml:space="preserve"> </w:t>
      </w:r>
      <w:r w:rsidRPr="0033011B">
        <w:rPr>
          <w:rFonts w:ascii="GHEA Grapalat" w:hAnsi="GHEA Grapalat" w:cs="Sylfaen"/>
          <w:szCs w:val="24"/>
          <w:lang w:val="en-US"/>
        </w:rPr>
        <w:t>case</w:t>
      </w:r>
      <w:r w:rsidRPr="005E1F72">
        <w:rPr>
          <w:rFonts w:ascii="GHEA Grapalat" w:hAnsi="GHEA Grapalat" w:cs="Sylfaen"/>
          <w:szCs w:val="24"/>
        </w:rPr>
        <w:t xml:space="preserve"> </w:t>
      </w:r>
      <w:r w:rsidRPr="0033011B">
        <w:rPr>
          <w:rFonts w:ascii="GHEA Grapalat" w:hAnsi="GHEA Grapalat" w:cs="Sylfaen"/>
          <w:szCs w:val="24"/>
          <w:lang w:val="en-US"/>
        </w:rPr>
        <w:t>is being implemented</w:t>
      </w:r>
      <w:r w:rsidRPr="005E1F72">
        <w:rPr>
          <w:rFonts w:ascii="GHEA Grapalat" w:hAnsi="GHEA Grapalat" w:cs="Sylfaen"/>
          <w:szCs w:val="24"/>
        </w:rPr>
        <w:t xml:space="preserve"> </w:t>
      </w:r>
      <w:r w:rsidRPr="0033011B">
        <w:rPr>
          <w:rFonts w:ascii="GHEA Grapalat" w:hAnsi="GHEA Grapalat" w:cs="Sylfaen"/>
          <w:szCs w:val="24"/>
          <w:lang w:val="en-US"/>
        </w:rPr>
        <w:t>is</w:t>
      </w:r>
      <w:r w:rsidRPr="005E1F72">
        <w:rPr>
          <w:rFonts w:ascii="GHEA Grapalat" w:hAnsi="GHEA Grapalat" w:cs="Sylfaen"/>
          <w:szCs w:val="24"/>
        </w:rPr>
        <w:t xml:space="preserve"> </w:t>
      </w:r>
      <w:r w:rsidRPr="0033011B">
        <w:rPr>
          <w:rFonts w:ascii="GHEA Grapalat" w:hAnsi="GHEA Grapalat" w:cs="Sylfaen"/>
          <w:szCs w:val="24"/>
          <w:lang w:val="en-US"/>
        </w:rPr>
        <w:t>registration</w:t>
      </w:r>
      <w:r w:rsidRPr="005E1F72">
        <w:rPr>
          <w:rFonts w:ascii="GHEA Grapalat" w:hAnsi="GHEA Grapalat" w:cs="Sylfaen"/>
          <w:szCs w:val="24"/>
        </w:rPr>
        <w:t xml:space="preserve"> </w:t>
      </w:r>
      <w:r w:rsidRPr="0033011B">
        <w:rPr>
          <w:rFonts w:ascii="GHEA Grapalat" w:hAnsi="GHEA Grapalat" w:cs="Sylfaen"/>
          <w:szCs w:val="24"/>
          <w:lang w:val="en-US"/>
        </w:rPr>
        <w:t>new</w:t>
      </w:r>
      <w:r w:rsidRPr="005E1F72">
        <w:rPr>
          <w:rFonts w:ascii="GHEA Grapalat" w:hAnsi="GHEA Grapalat" w:cs="Sylfaen"/>
          <w:szCs w:val="24"/>
        </w:rPr>
        <w:t xml:space="preserve"> </w:t>
      </w:r>
      <w:r w:rsidRPr="0033011B">
        <w:rPr>
          <w:rFonts w:ascii="GHEA Grapalat" w:hAnsi="GHEA Grapalat" w:cs="Sylfaen"/>
          <w:szCs w:val="24"/>
          <w:lang w:val="en-US"/>
        </w:rPr>
        <w:t>process</w:t>
      </w:r>
      <w:r w:rsidRPr="005E1F72">
        <w:rPr>
          <w:rFonts w:ascii="GHEA Grapalat" w:hAnsi="GHEA Grapalat" w:cs="Sylfaen"/>
          <w:szCs w:val="24"/>
        </w:rPr>
        <w:t>​</w:t>
      </w:r>
    </w:p>
    <w:p w:rsidR="00096865" w:rsidRPr="005E1F72" w:rsidRDefault="00096865" w:rsidP="00EF3662">
      <w:pPr>
        <w:ind w:firstLine="567"/>
        <w:jc w:val="both"/>
        <w:rPr>
          <w:rFonts w:ascii="GHEA Grapalat" w:hAnsi="GHEA Grapalat" w:cs="Times Armenian"/>
          <w:sz w:val="20"/>
          <w:lang w:val="af-ZA"/>
        </w:rPr>
      </w:pPr>
      <w:r w:rsidRPr="005E1F72">
        <w:rPr>
          <w:rFonts w:ascii="GHEA Grapalat" w:hAnsi="GHEA Grapalat" w:cs="Sylfaen"/>
          <w:sz w:val="20"/>
        </w:rPr>
        <w:t>Present</w:t>
      </w:r>
      <w:r w:rsidRPr="005E1F72">
        <w:rPr>
          <w:rFonts w:ascii="GHEA Grapalat" w:hAnsi="GHEA Grapalat" w:cs="Times Armenian"/>
          <w:sz w:val="20"/>
          <w:lang w:val="af-ZA"/>
        </w:rPr>
        <w:t xml:space="preserve"> </w:t>
      </w:r>
      <w:r w:rsidRPr="005E1F72">
        <w:rPr>
          <w:rFonts w:ascii="GHEA Grapalat" w:hAnsi="GHEA Grapalat" w:cs="Sylfaen"/>
          <w:sz w:val="20"/>
        </w:rPr>
        <w:t xml:space="preserve">current </w:t>
      </w:r>
      <w:r w:rsidRPr="005E1F72">
        <w:rPr>
          <w:rFonts w:ascii="GHEA Grapalat" w:hAnsi="GHEA Grapalat" w:cs="Times Armenian"/>
          <w:sz w:val="20"/>
        </w:rPr>
        <w:t xml:space="preserve">c </w:t>
      </w:r>
      <w:r w:rsidRPr="005E1F72">
        <w:rPr>
          <w:rFonts w:ascii="GHEA Grapalat" w:hAnsi="GHEA Grapalat" w:cs="Sylfaen"/>
          <w:sz w:val="20"/>
        </w:rPr>
        <w:t>i</w:t>
      </w:r>
      <w:r w:rsidRPr="005E1F72">
        <w:rPr>
          <w:rFonts w:ascii="GHEA Grapalat" w:hAnsi="GHEA Grapalat" w:cs="Times Armenian"/>
          <w:sz w:val="20"/>
          <w:lang w:val="af-ZA"/>
        </w:rPr>
        <w:t xml:space="preserve"> </w:t>
      </w:r>
      <w:r w:rsidRPr="005E1F72">
        <w:rPr>
          <w:rFonts w:ascii="GHEA Grapalat" w:hAnsi="GHEA Grapalat" w:cs="Sylfaen"/>
          <w:sz w:val="20"/>
        </w:rPr>
        <w:t>with</w:t>
      </w:r>
      <w:r w:rsidRPr="005E1F72">
        <w:rPr>
          <w:rFonts w:ascii="GHEA Grapalat" w:hAnsi="GHEA Grapalat" w:cs="Times Armenian"/>
          <w:sz w:val="20"/>
          <w:lang w:val="af-ZA"/>
        </w:rPr>
        <w:t xml:space="preserve"> </w:t>
      </w:r>
      <w:r w:rsidRPr="005E1F72">
        <w:rPr>
          <w:rFonts w:ascii="GHEA Grapalat" w:hAnsi="GHEA Grapalat" w:cs="Sylfaen"/>
          <w:sz w:val="20"/>
        </w:rPr>
        <w:t>connected</w:t>
      </w:r>
      <w:r w:rsidRPr="005E1F72">
        <w:rPr>
          <w:rFonts w:ascii="GHEA Grapalat" w:hAnsi="GHEA Grapalat" w:cs="Times Armenian"/>
          <w:sz w:val="20"/>
          <w:lang w:val="af-ZA"/>
        </w:rPr>
        <w:t xml:space="preserve"> </w:t>
      </w:r>
      <w:r w:rsidRPr="005E1F72">
        <w:rPr>
          <w:rFonts w:ascii="GHEA Grapalat" w:hAnsi="GHEA Grapalat" w:cs="Sylfaen"/>
          <w:sz w:val="20"/>
        </w:rPr>
        <w:t>of relations</w:t>
      </w:r>
      <w:r w:rsidRPr="005E1F72">
        <w:rPr>
          <w:rFonts w:ascii="GHEA Grapalat" w:hAnsi="GHEA Grapalat" w:cs="Times Armenian"/>
          <w:sz w:val="20"/>
          <w:lang w:val="af-ZA"/>
        </w:rPr>
        <w:t xml:space="preserve"> </w:t>
      </w:r>
      <w:r w:rsidRPr="005E1F72">
        <w:rPr>
          <w:rFonts w:ascii="GHEA Grapalat" w:hAnsi="GHEA Grapalat" w:cs="Sylfaen"/>
          <w:sz w:val="20"/>
        </w:rPr>
        <w:t>towards</w:t>
      </w:r>
      <w:r w:rsidRPr="005E1F72">
        <w:rPr>
          <w:rFonts w:ascii="GHEA Grapalat" w:hAnsi="GHEA Grapalat" w:cs="Times Armenian"/>
          <w:sz w:val="20"/>
          <w:lang w:val="af-ZA"/>
        </w:rPr>
        <w:t xml:space="preserve"> </w:t>
      </w:r>
      <w:r w:rsidRPr="005E1F72">
        <w:rPr>
          <w:rFonts w:ascii="GHEA Grapalat" w:hAnsi="GHEA Grapalat" w:cs="Sylfaen"/>
          <w:sz w:val="20"/>
        </w:rPr>
        <w:t>applies</w:t>
      </w:r>
      <w:r w:rsidRPr="005E1F72">
        <w:rPr>
          <w:rFonts w:ascii="GHEA Grapalat" w:hAnsi="GHEA Grapalat" w:cs="Times Armenian"/>
          <w:sz w:val="20"/>
          <w:lang w:val="af-ZA"/>
        </w:rPr>
        <w:t xml:space="preserve"> </w:t>
      </w:r>
      <w:r w:rsidRPr="005E1F72">
        <w:rPr>
          <w:rFonts w:ascii="GHEA Grapalat" w:hAnsi="GHEA Grapalat" w:cs="Sylfaen"/>
          <w:sz w:val="20"/>
        </w:rPr>
        <w:t>is</w:t>
      </w:r>
      <w:r w:rsidRPr="005E1F72">
        <w:rPr>
          <w:rFonts w:ascii="GHEA Grapalat" w:hAnsi="GHEA Grapalat" w:cs="Times Armenian"/>
          <w:sz w:val="20"/>
          <w:lang w:val="af-ZA"/>
        </w:rPr>
        <w:t xml:space="preserve"> </w:t>
      </w:r>
      <w:r w:rsidRPr="005E1F72">
        <w:rPr>
          <w:rFonts w:ascii="GHEA Grapalat" w:hAnsi="GHEA Grapalat" w:cs="Sylfaen"/>
          <w:sz w:val="20"/>
        </w:rPr>
        <w:t>of Armenia</w:t>
      </w:r>
      <w:r w:rsidRPr="005E1F72">
        <w:rPr>
          <w:rFonts w:ascii="GHEA Grapalat" w:hAnsi="GHEA Grapalat" w:cs="Times Armenian"/>
          <w:sz w:val="20"/>
          <w:lang w:val="af-ZA"/>
        </w:rPr>
        <w:t xml:space="preserve"> </w:t>
      </w:r>
      <w:r w:rsidRPr="005E1F72">
        <w:rPr>
          <w:rFonts w:ascii="GHEA Grapalat" w:hAnsi="GHEA Grapalat" w:cs="Sylfaen"/>
          <w:sz w:val="20"/>
        </w:rPr>
        <w:t>Republic</w:t>
      </w:r>
      <w:r w:rsidRPr="005E1F72">
        <w:rPr>
          <w:rFonts w:ascii="GHEA Grapalat" w:hAnsi="GHEA Grapalat" w:cs="Times Armenian"/>
          <w:sz w:val="20"/>
          <w:lang w:val="af-ZA"/>
        </w:rPr>
        <w:t xml:space="preserve"> </w:t>
      </w:r>
      <w:r w:rsidRPr="005E1F72">
        <w:rPr>
          <w:rFonts w:ascii="GHEA Grapalat" w:hAnsi="GHEA Grapalat" w:cs="Sylfaen"/>
          <w:sz w:val="20"/>
        </w:rPr>
        <w:t xml:space="preserve">the </w:t>
      </w:r>
      <w:proofErr w:type="gramStart"/>
      <w:r w:rsidRPr="005E1F72">
        <w:rPr>
          <w:rFonts w:ascii="GHEA Grapalat" w:hAnsi="GHEA Grapalat" w:cs="Sylfaen"/>
          <w:sz w:val="20"/>
        </w:rPr>
        <w:t xml:space="preserve">right </w:t>
      </w:r>
      <w:r w:rsidR="004D5671" w:rsidRPr="005E1F72">
        <w:rPr>
          <w:rFonts w:ascii="GHEA Grapalat" w:hAnsi="GHEA Grapalat" w:cs="Times Armenian"/>
          <w:sz w:val="20"/>
          <w:lang w:val="af-ZA"/>
        </w:rPr>
        <w:t>.</w:t>
      </w:r>
      <w:proofErr w:type="gramEnd"/>
      <w:r w:rsidR="004D5671" w:rsidRPr="005E1F72">
        <w:rPr>
          <w:rFonts w:ascii="GHEA Grapalat" w:hAnsi="GHEA Grapalat" w:cs="Times Armenian"/>
          <w:sz w:val="20"/>
          <w:lang w:val="af-ZA"/>
        </w:rPr>
        <w:t xml:space="preserve"> </w:t>
      </w:r>
      <w:r w:rsidRPr="005E1F72">
        <w:rPr>
          <w:rFonts w:ascii="GHEA Grapalat" w:hAnsi="GHEA Grapalat" w:cs="Sylfaen"/>
          <w:sz w:val="20"/>
        </w:rPr>
        <w:t>Present</w:t>
      </w:r>
      <w:r w:rsidRPr="005E1F72">
        <w:rPr>
          <w:rFonts w:ascii="GHEA Grapalat" w:hAnsi="GHEA Grapalat" w:cs="Times Armenian"/>
          <w:sz w:val="20"/>
          <w:lang w:val="af-ZA"/>
        </w:rPr>
        <w:t xml:space="preserve"> </w:t>
      </w:r>
      <w:r w:rsidRPr="005E1F72">
        <w:rPr>
          <w:rFonts w:ascii="GHEA Grapalat" w:hAnsi="GHEA Grapalat" w:cs="Sylfaen"/>
          <w:sz w:val="20"/>
        </w:rPr>
        <w:t xml:space="preserve">current </w:t>
      </w:r>
      <w:r w:rsidRPr="005E1F72">
        <w:rPr>
          <w:rFonts w:ascii="GHEA Grapalat" w:hAnsi="GHEA Grapalat" w:cs="Times Armenian"/>
          <w:sz w:val="20"/>
        </w:rPr>
        <w:t xml:space="preserve">c </w:t>
      </w:r>
      <w:r w:rsidRPr="005E1F72">
        <w:rPr>
          <w:rFonts w:ascii="GHEA Grapalat" w:hAnsi="GHEA Grapalat" w:cs="Sylfaen"/>
          <w:sz w:val="20"/>
        </w:rPr>
        <w:t>i</w:t>
      </w:r>
      <w:r w:rsidRPr="005E1F72">
        <w:rPr>
          <w:rFonts w:ascii="GHEA Grapalat" w:hAnsi="GHEA Grapalat" w:cs="Times Armenian"/>
          <w:sz w:val="20"/>
          <w:lang w:val="af-ZA"/>
        </w:rPr>
        <w:t xml:space="preserve"> </w:t>
      </w:r>
      <w:r w:rsidRPr="005E1F72">
        <w:rPr>
          <w:rFonts w:ascii="GHEA Grapalat" w:hAnsi="GHEA Grapalat" w:cs="Sylfaen"/>
          <w:sz w:val="20"/>
        </w:rPr>
        <w:t>with</w:t>
      </w:r>
      <w:r w:rsidRPr="005E1F72">
        <w:rPr>
          <w:rFonts w:ascii="GHEA Grapalat" w:hAnsi="GHEA Grapalat" w:cs="Times Armenian"/>
          <w:sz w:val="20"/>
          <w:lang w:val="af-ZA"/>
        </w:rPr>
        <w:t xml:space="preserve"> </w:t>
      </w:r>
      <w:r w:rsidRPr="005E1F72">
        <w:rPr>
          <w:rFonts w:ascii="GHEA Grapalat" w:hAnsi="GHEA Grapalat" w:cs="Sylfaen"/>
          <w:sz w:val="20"/>
        </w:rPr>
        <w:t>connected</w:t>
      </w:r>
      <w:r w:rsidRPr="005E1F72">
        <w:rPr>
          <w:rFonts w:ascii="GHEA Grapalat" w:hAnsi="GHEA Grapalat" w:cs="Times Armenian"/>
          <w:sz w:val="20"/>
          <w:lang w:val="af-ZA"/>
        </w:rPr>
        <w:t xml:space="preserve"> </w:t>
      </w:r>
      <w:r w:rsidRPr="005E1F72">
        <w:rPr>
          <w:rFonts w:ascii="GHEA Grapalat" w:hAnsi="GHEA Grapalat" w:cs="Sylfaen"/>
          <w:sz w:val="20"/>
        </w:rPr>
        <w:t>disputes</w:t>
      </w:r>
      <w:r w:rsidRPr="005E1F72">
        <w:rPr>
          <w:rFonts w:ascii="GHEA Grapalat" w:hAnsi="GHEA Grapalat" w:cs="Times Armenian"/>
          <w:sz w:val="20"/>
          <w:lang w:val="af-ZA"/>
        </w:rPr>
        <w:t xml:space="preserve"> </w:t>
      </w:r>
      <w:r w:rsidRPr="005E1F72">
        <w:rPr>
          <w:rFonts w:ascii="GHEA Grapalat" w:hAnsi="GHEA Grapalat" w:cs="Sylfaen"/>
          <w:sz w:val="20"/>
        </w:rPr>
        <w:t>subject to</w:t>
      </w:r>
      <w:r w:rsidRPr="005E1F72">
        <w:rPr>
          <w:rFonts w:ascii="GHEA Grapalat" w:hAnsi="GHEA Grapalat" w:cs="Times Armenian"/>
          <w:sz w:val="20"/>
          <w:lang w:val="af-ZA"/>
        </w:rPr>
        <w:t xml:space="preserve"> </w:t>
      </w:r>
      <w:r w:rsidRPr="005E1F72">
        <w:rPr>
          <w:rFonts w:ascii="GHEA Grapalat" w:hAnsi="GHEA Grapalat" w:cs="Sylfaen"/>
          <w:sz w:val="20"/>
        </w:rPr>
        <w:t>are</w:t>
      </w:r>
      <w:r w:rsidRPr="005E1F72">
        <w:rPr>
          <w:rFonts w:ascii="GHEA Grapalat" w:hAnsi="GHEA Grapalat" w:cs="Times Armenian"/>
          <w:sz w:val="20"/>
          <w:lang w:val="af-ZA"/>
        </w:rPr>
        <w:t xml:space="preserve"> </w:t>
      </w:r>
      <w:r w:rsidRPr="005E1F72">
        <w:rPr>
          <w:rFonts w:ascii="GHEA Grapalat" w:hAnsi="GHEA Grapalat" w:cs="Sylfaen"/>
          <w:sz w:val="20"/>
        </w:rPr>
        <w:t>exam</w:t>
      </w:r>
      <w:r w:rsidRPr="005E1F72">
        <w:rPr>
          <w:rFonts w:ascii="GHEA Grapalat" w:hAnsi="GHEA Grapalat" w:cs="Times Armenian"/>
          <w:sz w:val="20"/>
          <w:lang w:val="af-ZA"/>
        </w:rPr>
        <w:t xml:space="preserve"> </w:t>
      </w:r>
      <w:r w:rsidRPr="005E1F72">
        <w:rPr>
          <w:rFonts w:ascii="GHEA Grapalat" w:hAnsi="GHEA Grapalat" w:cs="Sylfaen"/>
          <w:sz w:val="20"/>
        </w:rPr>
        <w:t>of Armenia</w:t>
      </w:r>
      <w:r w:rsidRPr="005E1F72">
        <w:rPr>
          <w:rFonts w:ascii="GHEA Grapalat" w:hAnsi="GHEA Grapalat" w:cs="Times Armenian"/>
          <w:sz w:val="20"/>
          <w:lang w:val="af-ZA"/>
        </w:rPr>
        <w:t xml:space="preserve"> </w:t>
      </w:r>
      <w:r w:rsidRPr="005E1F72">
        <w:rPr>
          <w:rFonts w:ascii="GHEA Grapalat" w:hAnsi="GHEA Grapalat" w:cs="Sylfaen"/>
          <w:sz w:val="20"/>
        </w:rPr>
        <w:t>Republic</w:t>
      </w:r>
      <w:r w:rsidRPr="005E1F72">
        <w:rPr>
          <w:rFonts w:ascii="GHEA Grapalat" w:hAnsi="GHEA Grapalat" w:cs="Times Armenian"/>
          <w:sz w:val="20"/>
          <w:lang w:val="af-ZA"/>
        </w:rPr>
        <w:t xml:space="preserve"> </w:t>
      </w:r>
      <w:r w:rsidRPr="005E1F72">
        <w:rPr>
          <w:rFonts w:ascii="GHEA Grapalat" w:hAnsi="GHEA Grapalat" w:cs="Sylfaen"/>
          <w:sz w:val="20"/>
        </w:rPr>
        <w:t xml:space="preserve">in the </w:t>
      </w:r>
      <w:proofErr w:type="gramStart"/>
      <w:r w:rsidRPr="005E1F72">
        <w:rPr>
          <w:rFonts w:ascii="GHEA Grapalat" w:hAnsi="GHEA Grapalat" w:cs="Sylfaen"/>
          <w:sz w:val="20"/>
        </w:rPr>
        <w:t xml:space="preserve">courts </w:t>
      </w:r>
      <w:r w:rsidR="004D5671" w:rsidRPr="005E1F72">
        <w:rPr>
          <w:rFonts w:ascii="GHEA Grapalat" w:hAnsi="GHEA Grapalat" w:cs="Times Armenian"/>
          <w:sz w:val="20"/>
          <w:lang w:val="af-ZA"/>
        </w:rPr>
        <w:t>.</w:t>
      </w:r>
      <w:proofErr w:type="gramEnd"/>
    </w:p>
    <w:p w:rsidR="007B65CA" w:rsidRPr="00F91C77" w:rsidRDefault="00C5120A" w:rsidP="007B65CA">
      <w:pPr>
        <w:pStyle w:val="a3"/>
        <w:spacing w:line="240" w:lineRule="auto"/>
        <w:rPr>
          <w:rFonts w:ascii="GHEA Grapalat" w:hAnsi="GHEA Grapalat"/>
          <w:i w:val="0"/>
          <w:u w:val="single"/>
          <w:lang w:val="af-ZA"/>
        </w:rPr>
      </w:pPr>
      <w:r w:rsidRPr="0035739D">
        <w:rPr>
          <w:rFonts w:ascii="GHEA Grapalat" w:hAnsi="GHEA Grapalat"/>
        </w:rPr>
        <w:t>Appraiser</w:t>
      </w:r>
      <w:r w:rsidRPr="007B65CA">
        <w:rPr>
          <w:rFonts w:ascii="GHEA Grapalat" w:hAnsi="GHEA Grapalat"/>
          <w:lang w:val="af-ZA"/>
        </w:rPr>
        <w:t xml:space="preserve"> </w:t>
      </w:r>
      <w:r w:rsidRPr="0035739D">
        <w:rPr>
          <w:rFonts w:ascii="GHEA Grapalat" w:hAnsi="GHEA Grapalat"/>
        </w:rPr>
        <w:t>of the commission</w:t>
      </w:r>
      <w:r w:rsidRPr="007B65CA">
        <w:rPr>
          <w:rFonts w:ascii="GHEA Grapalat" w:hAnsi="GHEA Grapalat"/>
          <w:lang w:val="af-ZA"/>
        </w:rPr>
        <w:t xml:space="preserve"> </w:t>
      </w:r>
      <w:r w:rsidRPr="0035739D">
        <w:rPr>
          <w:rFonts w:ascii="GHEA Grapalat" w:hAnsi="GHEA Grapalat"/>
        </w:rPr>
        <w:t>of the secretary</w:t>
      </w:r>
      <w:r w:rsidRPr="007B65CA">
        <w:rPr>
          <w:rFonts w:ascii="GHEA Grapalat" w:hAnsi="GHEA Grapalat"/>
          <w:lang w:val="af-ZA"/>
        </w:rPr>
        <w:t xml:space="preserve"> </w:t>
      </w:r>
      <w:r w:rsidRPr="0035739D">
        <w:rPr>
          <w:rFonts w:ascii="GHEA Grapalat" w:hAnsi="GHEA Grapalat"/>
        </w:rPr>
        <w:t>electronic</w:t>
      </w:r>
      <w:r w:rsidRPr="007B65CA">
        <w:rPr>
          <w:rFonts w:ascii="GHEA Grapalat" w:hAnsi="GHEA Grapalat"/>
          <w:lang w:val="af-ZA"/>
        </w:rPr>
        <w:t xml:space="preserve"> </w:t>
      </w:r>
      <w:r w:rsidRPr="0035739D">
        <w:rPr>
          <w:rFonts w:ascii="GHEA Grapalat" w:hAnsi="GHEA Grapalat"/>
        </w:rPr>
        <w:t>of mail</w:t>
      </w:r>
      <w:r w:rsidRPr="007B65CA">
        <w:rPr>
          <w:rFonts w:ascii="GHEA Grapalat" w:hAnsi="GHEA Grapalat"/>
          <w:lang w:val="af-ZA"/>
        </w:rPr>
        <w:t xml:space="preserve"> </w:t>
      </w:r>
      <w:r w:rsidRPr="0035739D">
        <w:rPr>
          <w:rFonts w:ascii="GHEA Grapalat" w:hAnsi="GHEA Grapalat"/>
        </w:rPr>
        <w:t>address</w:t>
      </w:r>
      <w:r w:rsidR="007B65CA" w:rsidRPr="0033011B">
        <w:rPr>
          <w:rFonts w:ascii="GHEA Grapalat" w:hAnsi="GHEA Grapalat"/>
          <w:lang w:val="en-US"/>
        </w:rPr>
        <w:t>​</w:t>
      </w:r>
      <w:r w:rsidR="007B65CA" w:rsidRPr="007B65CA">
        <w:rPr>
          <w:rFonts w:ascii="GHEA Grapalat" w:hAnsi="GHEA Grapalat"/>
          <w:lang w:val="af-ZA"/>
        </w:rPr>
        <w:t xml:space="preserve"> </w:t>
      </w:r>
      <w:r w:rsidR="007B65CA" w:rsidRPr="00073BFE">
        <w:rPr>
          <w:rFonts w:ascii="GHEA Grapalat" w:hAnsi="GHEA Grapalat"/>
          <w:i w:val="0"/>
          <w:lang w:val="af-ZA"/>
        </w:rPr>
        <w:t xml:space="preserve">mail </w:t>
      </w:r>
      <w:r w:rsidR="007B65CA" w:rsidRPr="00F91C77">
        <w:rPr>
          <w:rFonts w:ascii="GHEA Grapalat" w:hAnsi="GHEA Grapalat"/>
          <w:i w:val="0"/>
          <w:u w:val="single"/>
          <w:lang w:val="af-ZA"/>
        </w:rPr>
        <w:t>dzoragyugh1@schools.am:</w:t>
      </w:r>
    </w:p>
    <w:p w:rsidR="003E1421" w:rsidRPr="005E1F72" w:rsidRDefault="00C5120A" w:rsidP="00EF3662">
      <w:pPr>
        <w:pStyle w:val="23"/>
        <w:spacing w:line="240" w:lineRule="auto"/>
        <w:ind w:firstLine="567"/>
        <w:rPr>
          <w:rFonts w:ascii="GHEA Grapalat" w:hAnsi="GHEA Grapalat"/>
        </w:rPr>
      </w:pPr>
      <w:r w:rsidRPr="0035739D">
        <w:rPr>
          <w:rFonts w:ascii="GHEA Grapalat" w:hAnsi="GHEA Grapalat"/>
          <w:sz w:val="24"/>
          <w:szCs w:val="24"/>
          <w:lang w:val="hy-AM"/>
        </w:rPr>
        <w:t>:</w:t>
      </w:r>
    </w:p>
    <w:p w:rsidR="00096865" w:rsidRPr="005E1F72" w:rsidRDefault="00096865" w:rsidP="00EF3662">
      <w:pPr>
        <w:jc w:val="center"/>
        <w:rPr>
          <w:rFonts w:ascii="GHEA Grapalat" w:hAnsi="GHEA Grapalat"/>
          <w:szCs w:val="22"/>
          <w:lang w:val="af-ZA"/>
        </w:rPr>
      </w:pPr>
      <w:r w:rsidRPr="005E1F72">
        <w:rPr>
          <w:rFonts w:ascii="GHEA Grapalat" w:hAnsi="GHEA Grapalat" w:cs="Sylfaen"/>
          <w:szCs w:val="22"/>
        </w:rPr>
        <w:t xml:space="preserve">PART </w:t>
      </w:r>
      <w:r w:rsidRPr="005E1F72">
        <w:rPr>
          <w:rFonts w:ascii="GHEA Grapalat" w:hAnsi="GHEA Grapalat" w:cs="Times Armenian"/>
          <w:szCs w:val="22"/>
          <w:lang w:val="af-ZA"/>
        </w:rPr>
        <w:t>I:</w:t>
      </w:r>
    </w:p>
    <w:p w:rsidR="00096865" w:rsidRPr="005E1F72" w:rsidRDefault="00096865" w:rsidP="00EF3662">
      <w:pPr>
        <w:pStyle w:val="3"/>
        <w:spacing w:line="240" w:lineRule="auto"/>
        <w:ind w:firstLine="567"/>
        <w:rPr>
          <w:rFonts w:ascii="GHEA Grapalat" w:hAnsi="GHEA Grapalat"/>
          <w:sz w:val="24"/>
          <w:szCs w:val="22"/>
          <w:lang w:val="af-ZA"/>
        </w:rPr>
      </w:pPr>
    </w:p>
    <w:p w:rsidR="0055550A" w:rsidRDefault="0055550A" w:rsidP="0055550A">
      <w:pPr>
        <w:pStyle w:val="3"/>
        <w:spacing w:line="240" w:lineRule="auto"/>
        <w:ind w:firstLine="567"/>
        <w:jc w:val="both"/>
        <w:rPr>
          <w:rFonts w:ascii="GHEA Grapalat" w:hAnsi="GHEA Grapalat" w:cs="Times Armenian"/>
          <w:i w:val="0"/>
          <w:color w:val="000000" w:themeColor="text1"/>
          <w:lang w:val="af-ZA"/>
        </w:rPr>
      </w:pPr>
      <w:r w:rsidRPr="0055550A">
        <w:rPr>
          <w:rFonts w:ascii="GHEA Grapalat" w:hAnsi="GHEA Grapalat" w:cs="Sylfaen"/>
          <w:i w:val="0"/>
          <w:color w:val="000000" w:themeColor="text1"/>
          <w:lang w:val="af-ZA"/>
        </w:rPr>
        <w:t xml:space="preserve">1.1 </w:t>
      </w:r>
      <w:r w:rsidRPr="00236781">
        <w:rPr>
          <w:rFonts w:ascii="GHEA Grapalat" w:hAnsi="GHEA Grapalat" w:cs="Sylfaen"/>
          <w:i w:val="0"/>
          <w:color w:val="000000" w:themeColor="text1"/>
        </w:rPr>
        <w:t>Purchase</w:t>
      </w:r>
      <w:r w:rsidRPr="00236781">
        <w:rPr>
          <w:rFonts w:ascii="GHEA Grapalat" w:hAnsi="GHEA Grapalat" w:cs="Sylfaen"/>
          <w:i w:val="0"/>
          <w:color w:val="000000" w:themeColor="text1"/>
          <w:lang w:val="af-ZA"/>
        </w:rPr>
        <w:t xml:space="preserve"> </w:t>
      </w:r>
      <w:r w:rsidRPr="00236781">
        <w:rPr>
          <w:rFonts w:ascii="GHEA Grapalat" w:hAnsi="GHEA Grapalat" w:cs="Sylfaen"/>
          <w:i w:val="0"/>
          <w:color w:val="000000" w:themeColor="text1"/>
        </w:rPr>
        <w:t>object</w:t>
      </w:r>
      <w:r w:rsidRPr="00236781">
        <w:rPr>
          <w:rFonts w:ascii="GHEA Grapalat" w:hAnsi="GHEA Grapalat" w:cs="Sylfaen"/>
          <w:i w:val="0"/>
          <w:color w:val="000000" w:themeColor="text1"/>
          <w:lang w:val="af-ZA"/>
        </w:rPr>
        <w:t xml:space="preserve"> </w:t>
      </w:r>
      <w:r w:rsidRPr="00236781">
        <w:rPr>
          <w:rFonts w:ascii="GHEA Grapalat" w:hAnsi="GHEA Grapalat" w:cs="Sylfaen"/>
          <w:i w:val="0"/>
          <w:color w:val="000000" w:themeColor="text1"/>
        </w:rPr>
        <w:t>is</w:t>
      </w:r>
      <w:r w:rsidRPr="00236781">
        <w:rPr>
          <w:rFonts w:ascii="GHEA Grapalat" w:hAnsi="GHEA Grapalat" w:cs="Sylfaen"/>
          <w:i w:val="0"/>
          <w:color w:val="000000" w:themeColor="text1"/>
          <w:lang w:val="af-ZA"/>
        </w:rPr>
        <w:t xml:space="preserve"> </w:t>
      </w:r>
      <w:r w:rsidRPr="00236781">
        <w:rPr>
          <w:rFonts w:ascii="GHEA Grapalat" w:hAnsi="GHEA Grapalat" w:cs="Sylfaen"/>
          <w:i w:val="0"/>
          <w:color w:val="000000" w:themeColor="text1"/>
        </w:rPr>
        <w:t>is</w:t>
      </w:r>
      <w:r w:rsidRPr="00236781">
        <w:rPr>
          <w:rFonts w:ascii="GHEA Grapalat" w:hAnsi="GHEA Grapalat" w:cs="Sylfaen"/>
          <w:i w:val="0"/>
          <w:color w:val="000000" w:themeColor="text1"/>
          <w:lang w:val="af-ZA"/>
        </w:rPr>
        <w:t xml:space="preserve">  </w:t>
      </w:r>
      <w:r w:rsidR="00855188" w:rsidRPr="0033011B">
        <w:rPr>
          <w:rFonts w:ascii="Calibri" w:hAnsi="Calibri" w:cs="Calibri"/>
          <w:sz w:val="24"/>
          <w:szCs w:val="24"/>
          <w:lang w:val="en-US"/>
        </w:rPr>
        <w:t xml:space="preserve">Dzoragigh </w:t>
      </w:r>
      <w:r w:rsidR="00B852CC" w:rsidRPr="00B852CC">
        <w:rPr>
          <w:rFonts w:ascii="Calibri" w:hAnsi="Calibri" w:cs="Calibri"/>
          <w:sz w:val="24"/>
          <w:szCs w:val="24"/>
          <w:lang w:val="hy-AM"/>
        </w:rPr>
        <w:t xml:space="preserve">of Gegharkunik marz, </w:t>
      </w:r>
      <w:r w:rsidR="00B852CC" w:rsidRPr="002A4DB6">
        <w:rPr>
          <w:rFonts w:ascii="Calibri" w:hAnsi="Calibri" w:cs="Calibri"/>
          <w:lang w:val="de-DE"/>
        </w:rPr>
        <w:t>RA</w:t>
      </w:r>
      <w:r w:rsidR="00855188" w:rsidRPr="00855188">
        <w:rPr>
          <w:rFonts w:ascii="Calibri" w:hAnsi="Calibri" w:cs="Calibri"/>
          <w:sz w:val="24"/>
          <w:szCs w:val="24"/>
          <w:lang w:val="af-ZA"/>
        </w:rPr>
        <w:t xml:space="preserve"> </w:t>
      </w:r>
      <w:r w:rsidR="00855188" w:rsidRPr="0033011B">
        <w:rPr>
          <w:rFonts w:ascii="Calibri" w:hAnsi="Calibri" w:cs="Calibri"/>
          <w:sz w:val="24"/>
          <w:szCs w:val="24"/>
          <w:lang w:val="en-US"/>
        </w:rPr>
        <w:t>H.</w:t>
      </w:r>
      <w:r w:rsidR="00855188" w:rsidRPr="00855188">
        <w:rPr>
          <w:rFonts w:ascii="Calibri" w:hAnsi="Calibri" w:cs="Calibri"/>
          <w:sz w:val="24"/>
          <w:szCs w:val="24"/>
          <w:lang w:val="af-ZA"/>
        </w:rPr>
        <w:t xml:space="preserve">​ </w:t>
      </w:r>
      <w:r w:rsidR="00855188" w:rsidRPr="0033011B">
        <w:rPr>
          <w:rFonts w:ascii="Calibri" w:hAnsi="Calibri" w:cs="Calibri"/>
          <w:sz w:val="24"/>
          <w:szCs w:val="24"/>
          <w:lang w:val="en-US"/>
        </w:rPr>
        <w:t>Ghazaryan</w:t>
      </w:r>
      <w:r w:rsidR="00855188" w:rsidRPr="00855188">
        <w:rPr>
          <w:rFonts w:ascii="Calibri" w:hAnsi="Calibri" w:cs="Calibri"/>
          <w:sz w:val="24"/>
          <w:szCs w:val="24"/>
          <w:lang w:val="af-ZA"/>
        </w:rPr>
        <w:t xml:space="preserve"> </w:t>
      </w:r>
      <w:r w:rsidR="00855188" w:rsidRPr="0033011B">
        <w:rPr>
          <w:rFonts w:ascii="Calibri" w:hAnsi="Calibri" w:cs="Calibri"/>
          <w:sz w:val="24"/>
          <w:szCs w:val="24"/>
          <w:lang w:val="en-US"/>
        </w:rPr>
        <w:t>name</w:t>
      </w:r>
      <w:r w:rsidR="00855188" w:rsidRPr="00855188">
        <w:rPr>
          <w:rFonts w:ascii="Calibri" w:hAnsi="Calibri" w:cs="Calibri"/>
          <w:sz w:val="24"/>
          <w:szCs w:val="24"/>
          <w:lang w:val="af-ZA"/>
        </w:rPr>
        <w:t xml:space="preserve"> </w:t>
      </w:r>
      <w:r w:rsidR="00855188" w:rsidRPr="0033011B">
        <w:rPr>
          <w:rFonts w:ascii="Calibri" w:hAnsi="Calibri" w:cs="Calibri"/>
          <w:sz w:val="24"/>
          <w:szCs w:val="24"/>
          <w:lang w:val="en-US"/>
        </w:rPr>
        <w:t xml:space="preserve">primary </w:t>
      </w:r>
      <w:r w:rsidR="00B852CC" w:rsidRPr="00B852CC">
        <w:rPr>
          <w:rFonts w:ascii="Calibri" w:hAnsi="Calibri" w:cs="Calibri"/>
          <w:sz w:val="24"/>
          <w:szCs w:val="24"/>
          <w:lang w:val="hy-AM"/>
        </w:rPr>
        <w:t xml:space="preserve">school </w:t>
      </w:r>
      <w:r w:rsidR="00B852CC" w:rsidRPr="00B852CC">
        <w:rPr>
          <w:rFonts w:ascii="Calibri" w:hAnsi="Calibri" w:cs="Calibri"/>
          <w:sz w:val="24"/>
          <w:szCs w:val="24"/>
          <w:lang w:val="de-DE"/>
        </w:rPr>
        <w:t xml:space="preserve">» </w:t>
      </w:r>
      <w:r w:rsidR="00B852CC" w:rsidRPr="00B852CC">
        <w:rPr>
          <w:rFonts w:ascii="GHEA Grapalat" w:hAnsi="GHEA Grapalat" w:cs="Sylfaen"/>
          <w:i w:val="0"/>
          <w:sz w:val="24"/>
          <w:szCs w:val="24"/>
          <w:lang w:val="af-ZA"/>
        </w:rPr>
        <w:t xml:space="preserve">of </w:t>
      </w:r>
      <w:r w:rsidR="00B852CC" w:rsidRPr="00B852CC">
        <w:rPr>
          <w:rFonts w:ascii="Calibri" w:hAnsi="Calibri" w:cs="Calibri"/>
          <w:sz w:val="24"/>
          <w:szCs w:val="24"/>
          <w:lang w:val="fr-FR"/>
        </w:rPr>
        <w:t>SNOC</w:t>
      </w:r>
      <w:r w:rsidR="00E84870" w:rsidRPr="00073BFE">
        <w:rPr>
          <w:rFonts w:ascii="GHEA Grapalat" w:hAnsi="GHEA Grapalat" w:cs="Sylfaen"/>
          <w:i w:val="0"/>
          <w:lang w:val="en-US"/>
        </w:rPr>
        <w:t>​</w:t>
      </w:r>
      <w:r w:rsidR="00E84870" w:rsidRPr="00E84870">
        <w:rPr>
          <w:rFonts w:ascii="GHEA Grapalat" w:hAnsi="GHEA Grapalat" w:cs="Sylfaen"/>
          <w:i w:val="0"/>
          <w:lang w:val="af-ZA"/>
        </w:rPr>
        <w:t xml:space="preserve"> </w:t>
      </w:r>
      <w:r w:rsidRPr="00236781">
        <w:rPr>
          <w:rFonts w:ascii="GHEA Grapalat" w:hAnsi="GHEA Grapalat" w:cs="Sylfaen"/>
          <w:i w:val="0"/>
          <w:color w:val="000000" w:themeColor="text1"/>
        </w:rPr>
        <w:t>needs</w:t>
      </w:r>
      <w:r w:rsidRPr="00236781">
        <w:rPr>
          <w:rFonts w:ascii="GHEA Grapalat" w:hAnsi="GHEA Grapalat" w:cs="Times Armenian"/>
          <w:i w:val="0"/>
          <w:color w:val="000000" w:themeColor="text1"/>
          <w:lang w:val="af-ZA"/>
        </w:rPr>
        <w:t xml:space="preserve"> </w:t>
      </w:r>
      <w:proofErr w:type="gramStart"/>
      <w:r w:rsidRPr="00236781">
        <w:rPr>
          <w:rFonts w:ascii="GHEA Grapalat" w:hAnsi="GHEA Grapalat" w:cs="Sylfaen"/>
          <w:i w:val="0"/>
          <w:color w:val="000000" w:themeColor="text1"/>
        </w:rPr>
        <w:t xml:space="preserve">for </w:t>
      </w:r>
      <w:r w:rsidRPr="00236781">
        <w:rPr>
          <w:rFonts w:ascii="GHEA Grapalat" w:hAnsi="GHEA Grapalat" w:cs="Times Armenian"/>
          <w:i w:val="0"/>
          <w:color w:val="000000" w:themeColor="text1"/>
          <w:lang w:val="af-ZA"/>
        </w:rPr>
        <w:t>:</w:t>
      </w:r>
      <w:proofErr w:type="gramEnd"/>
      <w:r w:rsidRPr="00236781">
        <w:rPr>
          <w:rFonts w:ascii="GHEA Grapalat" w:hAnsi="GHEA Grapalat" w:cs="Times Armenian"/>
          <w:i w:val="0"/>
          <w:color w:val="000000" w:themeColor="text1"/>
          <w:lang w:val="af-ZA"/>
        </w:rPr>
        <w:t xml:space="preserve"> acquisition of "laboratory construction" </w:t>
      </w:r>
      <w:r w:rsidRPr="00236781">
        <w:rPr>
          <w:rFonts w:ascii="GHEA Grapalat" w:hAnsi="GHEA Grapalat"/>
          <w:i w:val="0"/>
          <w:color w:val="000000" w:themeColor="text1"/>
        </w:rPr>
        <w:t xml:space="preserve">works </w:t>
      </w:r>
      <w:r w:rsidRPr="0055550A">
        <w:rPr>
          <w:rFonts w:ascii="GHEA Grapalat" w:hAnsi="GHEA Grapalat"/>
          <w:i w:val="0"/>
          <w:color w:val="000000" w:themeColor="text1"/>
          <w:lang w:val="af-ZA"/>
        </w:rPr>
        <w:t xml:space="preserve">( </w:t>
      </w:r>
      <w:r w:rsidRPr="00236781">
        <w:rPr>
          <w:rFonts w:ascii="GHEA Grapalat" w:hAnsi="GHEA Grapalat"/>
          <w:i w:val="0"/>
          <w:color w:val="000000" w:themeColor="text1"/>
        </w:rPr>
        <w:t xml:space="preserve">hereinafter </w:t>
      </w:r>
      <w:r w:rsidRPr="0055550A">
        <w:rPr>
          <w:rFonts w:ascii="GHEA Grapalat" w:hAnsi="GHEA Grapalat"/>
          <w:i w:val="0"/>
          <w:color w:val="000000" w:themeColor="text1"/>
          <w:lang w:val="af-ZA"/>
        </w:rPr>
        <w:t xml:space="preserve">also </w:t>
      </w:r>
      <w:r w:rsidR="00C23030">
        <w:rPr>
          <w:rFonts w:ascii="GHEA Grapalat" w:hAnsi="GHEA Grapalat"/>
          <w:i w:val="0"/>
          <w:color w:val="000000" w:themeColor="text1"/>
        </w:rPr>
        <w:t xml:space="preserve">work </w:t>
      </w:r>
      <w:r w:rsidRPr="0055550A">
        <w:rPr>
          <w:rFonts w:ascii="GHEA Grapalat" w:hAnsi="GHEA Grapalat"/>
          <w:i w:val="0"/>
          <w:color w:val="000000" w:themeColor="text1"/>
          <w:lang w:val="af-ZA"/>
        </w:rPr>
        <w:t xml:space="preserve">), </w:t>
      </w:r>
      <w:r w:rsidRPr="00236781">
        <w:rPr>
          <w:rFonts w:ascii="GHEA Grapalat" w:hAnsi="GHEA Grapalat"/>
          <w:i w:val="0"/>
          <w:color w:val="000000" w:themeColor="text1"/>
        </w:rPr>
        <w:t>which</w:t>
      </w:r>
      <w:r w:rsidRPr="00236781">
        <w:rPr>
          <w:rFonts w:ascii="GHEA Grapalat" w:hAnsi="GHEA Grapalat"/>
          <w:i w:val="0"/>
          <w:color w:val="000000" w:themeColor="text1"/>
          <w:lang w:val="af-ZA"/>
        </w:rPr>
        <w:t xml:space="preserve"> </w:t>
      </w:r>
      <w:r w:rsidRPr="00236781">
        <w:rPr>
          <w:rFonts w:ascii="GHEA Grapalat" w:hAnsi="GHEA Grapalat"/>
          <w:i w:val="0"/>
          <w:color w:val="000000" w:themeColor="text1"/>
        </w:rPr>
        <w:t>grouped together</w:t>
      </w:r>
      <w:r w:rsidRPr="00236781">
        <w:rPr>
          <w:rFonts w:ascii="GHEA Grapalat" w:hAnsi="GHEA Grapalat"/>
          <w:i w:val="0"/>
          <w:color w:val="000000" w:themeColor="text1"/>
          <w:lang w:val="af-ZA"/>
        </w:rPr>
        <w:t xml:space="preserve">  </w:t>
      </w:r>
      <w:r w:rsidRPr="00236781">
        <w:rPr>
          <w:rFonts w:ascii="GHEA Grapalat" w:hAnsi="GHEA Grapalat"/>
          <w:i w:val="0"/>
          <w:color w:val="000000" w:themeColor="text1"/>
        </w:rPr>
        <w:t xml:space="preserve">are </w:t>
      </w:r>
      <w:r w:rsidRPr="00236781">
        <w:rPr>
          <w:rFonts w:ascii="GHEA Grapalat" w:hAnsi="GHEA Grapalat" w:cs="Times Armenian"/>
          <w:i w:val="0"/>
          <w:color w:val="000000" w:themeColor="text1"/>
          <w:lang w:val="af-ZA"/>
        </w:rPr>
        <w:t xml:space="preserve">1 </w:t>
      </w:r>
      <w:r w:rsidRPr="0055550A">
        <w:rPr>
          <w:rFonts w:ascii="GHEA Grapalat" w:hAnsi="GHEA Grapalat"/>
          <w:i w:val="0"/>
          <w:color w:val="000000" w:themeColor="text1"/>
          <w:lang w:val="af-ZA"/>
        </w:rPr>
        <w:t xml:space="preserve">/ </w:t>
      </w:r>
      <w:r w:rsidRPr="00236781">
        <w:rPr>
          <w:rFonts w:ascii="GHEA Grapalat" w:hAnsi="GHEA Grapalat" w:cs="Sylfaen"/>
          <w:i w:val="0"/>
          <w:color w:val="000000" w:themeColor="text1"/>
        </w:rPr>
        <w:t xml:space="preserve">one </w:t>
      </w:r>
      <w:r>
        <w:rPr>
          <w:rFonts w:ascii="GHEA Grapalat" w:hAnsi="GHEA Grapalat" w:cs="Sylfaen"/>
          <w:i w:val="0"/>
          <w:color w:val="000000" w:themeColor="text1"/>
          <w:lang w:val="hy-AM"/>
        </w:rPr>
        <w:t xml:space="preserve">/ </w:t>
      </w:r>
      <w:r w:rsidRPr="00236781">
        <w:rPr>
          <w:rFonts w:ascii="GHEA Grapalat" w:hAnsi="GHEA Grapalat" w:cs="Sylfaen"/>
          <w:i w:val="0"/>
          <w:color w:val="000000" w:themeColor="text1"/>
        </w:rPr>
        <w:t>dose</w:t>
      </w:r>
    </w:p>
    <w:p w:rsidR="001267AE" w:rsidRPr="001267AE" w:rsidRDefault="001267AE" w:rsidP="001267AE">
      <w:pPr>
        <w:rPr>
          <w:lang w:val="af-ZA"/>
        </w:rPr>
      </w:pPr>
    </w:p>
    <w:tbl>
      <w:tblPr>
        <w:tblW w:w="10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7"/>
        <w:gridCol w:w="1701"/>
        <w:gridCol w:w="6948"/>
      </w:tblGrid>
      <w:tr w:rsidR="0055550A" w:rsidRPr="00E84870" w:rsidTr="001267AE">
        <w:trPr>
          <w:trHeight w:val="300"/>
        </w:trPr>
        <w:tc>
          <w:tcPr>
            <w:tcW w:w="3658" w:type="dxa"/>
            <w:gridSpan w:val="2"/>
            <w:vAlign w:val="center"/>
          </w:tcPr>
          <w:p w:rsidR="0055550A" w:rsidRPr="001267AE" w:rsidRDefault="0055550A" w:rsidP="001267AE">
            <w:pPr>
              <w:pStyle w:val="23"/>
              <w:spacing w:line="240" w:lineRule="auto"/>
              <w:ind w:firstLine="0"/>
              <w:jc w:val="center"/>
              <w:rPr>
                <w:rFonts w:ascii="GHEA Grapalat" w:hAnsi="GHEA Grapalat"/>
                <w:b/>
                <w:bCs/>
                <w:i/>
                <w:iCs/>
                <w:color w:val="000000" w:themeColor="text1"/>
              </w:rPr>
            </w:pPr>
            <w:r w:rsidRPr="001267AE">
              <w:rPr>
                <w:rFonts w:ascii="GHEA Grapalat" w:hAnsi="GHEA Grapalat"/>
                <w:b/>
                <w:bCs/>
                <w:i/>
                <w:iCs/>
                <w:color w:val="000000" w:themeColor="text1"/>
              </w:rPr>
              <w:t>Portions</w:t>
            </w:r>
          </w:p>
        </w:tc>
        <w:tc>
          <w:tcPr>
            <w:tcW w:w="6948" w:type="dxa"/>
            <w:vMerge w:val="restart"/>
            <w:vAlign w:val="center"/>
          </w:tcPr>
          <w:p w:rsidR="0055550A" w:rsidRPr="001267AE" w:rsidRDefault="0055550A" w:rsidP="0055550A">
            <w:pPr>
              <w:pStyle w:val="23"/>
              <w:spacing w:line="240" w:lineRule="auto"/>
              <w:ind w:firstLine="0"/>
              <w:jc w:val="center"/>
              <w:rPr>
                <w:rFonts w:ascii="GHEA Grapalat" w:hAnsi="GHEA Grapalat"/>
                <w:b/>
                <w:bCs/>
                <w:i/>
                <w:iCs/>
                <w:color w:val="000000" w:themeColor="text1"/>
              </w:rPr>
            </w:pPr>
            <w:r w:rsidRPr="001267AE">
              <w:rPr>
                <w:rFonts w:ascii="GHEA Grapalat" w:hAnsi="GHEA Grapalat"/>
                <w:b/>
                <w:bCs/>
                <w:i/>
                <w:iCs/>
                <w:color w:val="000000" w:themeColor="text1"/>
              </w:rPr>
              <w:t>Name of dose</w:t>
            </w:r>
          </w:p>
        </w:tc>
      </w:tr>
      <w:tr w:rsidR="0055550A" w:rsidRPr="00E84870" w:rsidTr="001267AE">
        <w:trPr>
          <w:trHeight w:val="188"/>
        </w:trPr>
        <w:tc>
          <w:tcPr>
            <w:tcW w:w="1957" w:type="dxa"/>
            <w:vAlign w:val="center"/>
          </w:tcPr>
          <w:p w:rsidR="0055550A" w:rsidRPr="001267AE" w:rsidRDefault="0055550A" w:rsidP="001267AE">
            <w:pPr>
              <w:pStyle w:val="23"/>
              <w:spacing w:line="240" w:lineRule="auto"/>
              <w:ind w:firstLine="0"/>
              <w:jc w:val="center"/>
              <w:rPr>
                <w:rFonts w:ascii="GHEA Grapalat" w:hAnsi="GHEA Grapalat"/>
                <w:b/>
                <w:bCs/>
                <w:i/>
                <w:iCs/>
                <w:color w:val="000000" w:themeColor="text1"/>
              </w:rPr>
            </w:pPr>
            <w:r w:rsidRPr="001267AE">
              <w:rPr>
                <w:rFonts w:ascii="GHEA Grapalat" w:hAnsi="GHEA Grapalat"/>
                <w:b/>
                <w:bCs/>
                <w:i/>
                <w:iCs/>
                <w:color w:val="000000" w:themeColor="text1"/>
                <w:lang w:val="hy-AM"/>
              </w:rPr>
              <w:t>numbers</w:t>
            </w:r>
          </w:p>
        </w:tc>
        <w:tc>
          <w:tcPr>
            <w:tcW w:w="1701" w:type="dxa"/>
            <w:vAlign w:val="center"/>
          </w:tcPr>
          <w:p w:rsidR="0055550A" w:rsidRDefault="0055550A" w:rsidP="001267AE">
            <w:pPr>
              <w:pStyle w:val="23"/>
              <w:spacing w:line="240" w:lineRule="auto"/>
              <w:ind w:firstLine="0"/>
              <w:jc w:val="center"/>
              <w:rPr>
                <w:rFonts w:ascii="GHEA Grapalat" w:hAnsi="GHEA Grapalat"/>
                <w:b/>
                <w:bCs/>
                <w:i/>
                <w:iCs/>
                <w:color w:val="000000" w:themeColor="text1"/>
                <w:lang w:val="hy-AM"/>
              </w:rPr>
            </w:pPr>
            <w:r w:rsidRPr="001267AE">
              <w:rPr>
                <w:rFonts w:ascii="GHEA Grapalat" w:hAnsi="GHEA Grapalat"/>
                <w:b/>
                <w:bCs/>
                <w:i/>
                <w:iCs/>
                <w:color w:val="000000" w:themeColor="text1"/>
                <w:lang w:val="hy-AM"/>
              </w:rPr>
              <w:t>of purchase</w:t>
            </w:r>
            <w:r w:rsidRPr="00E84870">
              <w:rPr>
                <w:rFonts w:ascii="GHEA Grapalat" w:hAnsi="GHEA Grapalat"/>
                <w:b/>
                <w:bCs/>
                <w:i/>
                <w:iCs/>
                <w:color w:val="000000" w:themeColor="text1"/>
              </w:rPr>
              <w:t xml:space="preserve"> </w:t>
            </w:r>
            <w:r w:rsidRPr="001267AE">
              <w:rPr>
                <w:rFonts w:ascii="GHEA Grapalat" w:hAnsi="GHEA Grapalat"/>
                <w:b/>
                <w:bCs/>
                <w:i/>
                <w:iCs/>
                <w:color w:val="000000" w:themeColor="text1"/>
                <w:lang w:val="hy-AM"/>
              </w:rPr>
              <w:t>the price</w:t>
            </w:r>
          </w:p>
          <w:p w:rsidR="001267AE" w:rsidRPr="001267AE" w:rsidRDefault="001267AE" w:rsidP="001267AE">
            <w:pPr>
              <w:pStyle w:val="23"/>
              <w:spacing w:line="240" w:lineRule="auto"/>
              <w:ind w:firstLine="0"/>
              <w:jc w:val="center"/>
              <w:rPr>
                <w:rFonts w:ascii="GHEA Grapalat" w:hAnsi="GHEA Grapalat"/>
                <w:b/>
                <w:bCs/>
                <w:i/>
                <w:iCs/>
                <w:color w:val="000000" w:themeColor="text1"/>
              </w:rPr>
            </w:pPr>
            <w:r w:rsidRPr="001267AE">
              <w:rPr>
                <w:rFonts w:ascii="GHEA Grapalat" w:hAnsi="GHEA Grapalat"/>
                <w:b/>
                <w:bCs/>
                <w:i/>
                <w:iCs/>
                <w:color w:val="000000" w:themeColor="text1"/>
                <w:lang w:val="hy-AM"/>
              </w:rPr>
              <w:t>(AR AMD)</w:t>
            </w:r>
          </w:p>
        </w:tc>
        <w:tc>
          <w:tcPr>
            <w:tcW w:w="6948" w:type="dxa"/>
            <w:vMerge/>
            <w:vAlign w:val="center"/>
          </w:tcPr>
          <w:p w:rsidR="0055550A" w:rsidRPr="001267AE" w:rsidRDefault="0055550A" w:rsidP="0055550A">
            <w:pPr>
              <w:pStyle w:val="23"/>
              <w:spacing w:line="240" w:lineRule="auto"/>
              <w:ind w:firstLine="0"/>
              <w:jc w:val="center"/>
              <w:rPr>
                <w:rFonts w:ascii="GHEA Grapalat" w:hAnsi="GHEA Grapalat"/>
                <w:b/>
                <w:bCs/>
                <w:i/>
                <w:iCs/>
                <w:color w:val="000000" w:themeColor="text1"/>
              </w:rPr>
            </w:pPr>
          </w:p>
        </w:tc>
      </w:tr>
      <w:tr w:rsidR="0055550A" w:rsidRPr="00E84870" w:rsidTr="001267AE">
        <w:trPr>
          <w:trHeight w:val="566"/>
        </w:trPr>
        <w:tc>
          <w:tcPr>
            <w:tcW w:w="1957" w:type="dxa"/>
            <w:vAlign w:val="center"/>
          </w:tcPr>
          <w:p w:rsidR="0055550A" w:rsidRPr="001267AE" w:rsidRDefault="0055550A" w:rsidP="001267AE">
            <w:pPr>
              <w:pStyle w:val="23"/>
              <w:spacing w:line="240" w:lineRule="auto"/>
              <w:ind w:firstLine="0"/>
              <w:jc w:val="center"/>
              <w:rPr>
                <w:rFonts w:ascii="GHEA Grapalat" w:hAnsi="GHEA Grapalat"/>
                <w:color w:val="000000" w:themeColor="text1"/>
              </w:rPr>
            </w:pPr>
            <w:r w:rsidRPr="001267AE">
              <w:rPr>
                <w:rFonts w:ascii="GHEA Grapalat" w:hAnsi="GHEA Grapalat"/>
                <w:color w:val="000000" w:themeColor="text1"/>
              </w:rPr>
              <w:t>1:</w:t>
            </w:r>
          </w:p>
        </w:tc>
        <w:tc>
          <w:tcPr>
            <w:tcW w:w="1701" w:type="dxa"/>
            <w:vAlign w:val="center"/>
          </w:tcPr>
          <w:p w:rsidR="0055550A" w:rsidRPr="0045190F" w:rsidRDefault="0045190F" w:rsidP="001267AE">
            <w:pPr>
              <w:pStyle w:val="23"/>
              <w:spacing w:line="240" w:lineRule="auto"/>
              <w:ind w:firstLine="0"/>
              <w:jc w:val="center"/>
              <w:rPr>
                <w:rFonts w:ascii="GHEA Grapalat" w:hAnsi="GHEA Grapalat"/>
                <w:color w:val="000000" w:themeColor="text1"/>
                <w:lang w:val="ru-RU"/>
              </w:rPr>
            </w:pPr>
            <w:r>
              <w:rPr>
                <w:rFonts w:ascii="GHEA Grapalat" w:hAnsi="GHEA Grapalat"/>
                <w:color w:val="000000" w:themeColor="text1"/>
                <w:lang w:val="ru-RU"/>
              </w:rPr>
              <w:t>1460066</w:t>
            </w:r>
          </w:p>
        </w:tc>
        <w:tc>
          <w:tcPr>
            <w:tcW w:w="6948" w:type="dxa"/>
            <w:vAlign w:val="center"/>
          </w:tcPr>
          <w:p w:rsidR="0055550A" w:rsidRPr="00E84870" w:rsidRDefault="00C23030" w:rsidP="001267AE">
            <w:pPr>
              <w:pStyle w:val="23"/>
              <w:spacing w:line="240" w:lineRule="auto"/>
              <w:ind w:firstLine="0"/>
              <w:jc w:val="center"/>
              <w:rPr>
                <w:rFonts w:ascii="GHEA Grapalat" w:hAnsi="GHEA Grapalat"/>
                <w:b/>
                <w:color w:val="000000" w:themeColor="text1"/>
                <w:sz w:val="28"/>
                <w:szCs w:val="28"/>
                <w:u w:val="single"/>
                <w:vertAlign w:val="subscript"/>
                <w:lang w:val="en-US"/>
              </w:rPr>
            </w:pPr>
            <w:r>
              <w:rPr>
                <w:rFonts w:ascii="GHEA Grapalat" w:hAnsi="GHEA Grapalat"/>
                <w:b/>
                <w:color w:val="000000" w:themeColor="text1"/>
                <w:sz w:val="28"/>
                <w:szCs w:val="28"/>
                <w:u w:val="single"/>
                <w:vertAlign w:val="subscript"/>
                <w:lang w:val="en-US"/>
              </w:rPr>
              <w:t>laboratory construction works</w:t>
            </w:r>
          </w:p>
        </w:tc>
      </w:tr>
    </w:tbl>
    <w:p w:rsidR="0055550A" w:rsidRPr="00236781" w:rsidRDefault="0055550A" w:rsidP="0055550A">
      <w:pPr>
        <w:pStyle w:val="23"/>
        <w:spacing w:line="240" w:lineRule="auto"/>
        <w:ind w:firstLine="567"/>
        <w:rPr>
          <w:rFonts w:ascii="GHEA Grapalat" w:hAnsi="GHEA Grapalat"/>
          <w:color w:val="000000" w:themeColor="text1"/>
        </w:rPr>
      </w:pPr>
    </w:p>
    <w:p w:rsidR="0055550A" w:rsidRPr="00236781" w:rsidRDefault="0055550A" w:rsidP="0055550A">
      <w:pPr>
        <w:pStyle w:val="23"/>
        <w:spacing w:line="240" w:lineRule="auto"/>
        <w:ind w:firstLine="567"/>
        <w:rPr>
          <w:rFonts w:ascii="GHEA Grapalat" w:hAnsi="GHEA Grapalat"/>
          <w:color w:val="000000" w:themeColor="text1"/>
        </w:rPr>
      </w:pPr>
      <w:r w:rsidRPr="00236781">
        <w:rPr>
          <w:rFonts w:ascii="GHEA Grapalat" w:hAnsi="GHEA Grapalat"/>
          <w:color w:val="000000" w:themeColor="text1"/>
        </w:rPr>
        <w:t>The technical characteristics of the product, as well as the specification, technical data and a full and adequate description of other non-price conditions constitute an integral part of the contract to be concluded, the draft of which is presented in Annex No. 6 of this invitation.</w:t>
      </w:r>
    </w:p>
    <w:p w:rsidR="003F4011" w:rsidRPr="00A645B5" w:rsidRDefault="003F4011" w:rsidP="003F4011">
      <w:pPr>
        <w:pStyle w:val="23"/>
        <w:spacing w:line="240" w:lineRule="auto"/>
        <w:ind w:firstLine="567"/>
        <w:jc w:val="center"/>
        <w:rPr>
          <w:rFonts w:ascii="GHEA Grapalat" w:hAnsi="GHEA Grapalat"/>
          <w:b/>
          <w:color w:val="365F91" w:themeColor="accent1" w:themeShade="BF"/>
        </w:rPr>
      </w:pPr>
      <w:r w:rsidRPr="008D7F58">
        <w:rPr>
          <w:rFonts w:ascii="GHEA Grapalat" w:hAnsi="GHEA Grapalat"/>
          <w:b/>
          <w:color w:val="365F91" w:themeColor="accent1" w:themeShade="BF"/>
          <w:lang w:val="hy-AM"/>
        </w:rPr>
        <w:t xml:space="preserve">The license will be required </w:t>
      </w:r>
      <w:r w:rsidRPr="00A645B5">
        <w:rPr>
          <w:rFonts w:ascii="GHEA Grapalat" w:hAnsi="GHEA Grapalat"/>
          <w:b/>
          <w:color w:val="365F91" w:themeColor="accent1" w:themeShade="BF"/>
        </w:rPr>
        <w:t>to enter into the contract</w:t>
      </w:r>
      <w:r w:rsidRPr="008D7F58">
        <w:rPr>
          <w:rFonts w:ascii="GHEA Grapalat" w:hAnsi="GHEA Grapalat"/>
          <w:b/>
          <w:color w:val="365F91" w:themeColor="accent1" w:themeShade="BF"/>
          <w:lang w:val="hy-AM"/>
        </w:rPr>
        <w:t xml:space="preserve"> in </w:t>
      </w:r>
      <w:r w:rsidRPr="00A645B5">
        <w:rPr>
          <w:rFonts w:ascii="GHEA Grapalat" w:hAnsi="GHEA Grapalat"/>
          <w:b/>
          <w:color w:val="365F91" w:themeColor="accent1" w:themeShade="BF"/>
        </w:rPr>
        <w:t>the stage</w:t>
      </w:r>
    </w:p>
    <w:p w:rsidR="003F4011" w:rsidRPr="008D7F58" w:rsidRDefault="003F4011" w:rsidP="003F4011">
      <w:pPr>
        <w:jc w:val="center"/>
        <w:rPr>
          <w:rFonts w:ascii="GHEA Grapalat" w:hAnsi="GHEA Grapalat" w:cs="Sylfaen"/>
          <w:color w:val="1F497D" w:themeColor="text2"/>
          <w:sz w:val="20"/>
          <w:szCs w:val="20"/>
          <w:lang w:val="hy-AM"/>
        </w:rPr>
      </w:pPr>
      <w:r w:rsidRPr="008D7F58">
        <w:rPr>
          <w:rFonts w:ascii="GHEA Grapalat" w:hAnsi="GHEA Grapalat" w:cs="Sylfaen"/>
          <w:b/>
          <w:color w:val="1F497D" w:themeColor="text2"/>
          <w:sz w:val="20"/>
          <w:szCs w:val="20"/>
          <w:lang w:val="af-ZA"/>
        </w:rPr>
        <w:t xml:space="preserve">" </w:t>
      </w:r>
      <w:r w:rsidRPr="008D7F58">
        <w:rPr>
          <w:rFonts w:ascii="GHEA Grapalat" w:hAnsi="GHEA Grapalat" w:cs="Sylfaen"/>
          <w:b/>
          <w:color w:val="1F497D" w:themeColor="text2"/>
          <w:sz w:val="20"/>
          <w:szCs w:val="20"/>
          <w:lang w:val="hy-AM"/>
        </w:rPr>
        <w:t xml:space="preserve">About license availability </w:t>
      </w:r>
      <w:r w:rsidRPr="008D7F58">
        <w:rPr>
          <w:rFonts w:ascii="GHEA Grapalat" w:hAnsi="GHEA Grapalat" w:cs="Sylfaen"/>
          <w:b/>
          <w:color w:val="1F497D" w:themeColor="text2"/>
          <w:sz w:val="20"/>
          <w:szCs w:val="20"/>
          <w:lang w:val="af-ZA"/>
        </w:rPr>
        <w:t>"</w:t>
      </w:r>
      <w:r w:rsidRPr="008D7F58">
        <w:rPr>
          <w:rFonts w:ascii="GHEA Grapalat" w:hAnsi="GHEA Grapalat" w:cs="Sylfaen"/>
          <w:b/>
          <w:i/>
          <w:color w:val="1F497D" w:themeColor="text2"/>
          <w:lang w:val="af-ZA"/>
        </w:rPr>
        <w:t xml:space="preserve"> </w:t>
      </w:r>
      <w:r w:rsidRPr="008D7F58">
        <w:rPr>
          <w:rFonts w:ascii="GHEA Grapalat" w:hAnsi="GHEA Grapalat" w:cs="Sylfaen"/>
          <w:color w:val="1F497D" w:themeColor="text2"/>
          <w:sz w:val="20"/>
          <w:szCs w:val="20"/>
          <w:lang w:val="hy-AM"/>
        </w:rPr>
        <w:t>Implementation of construction in the field of urban development (except for works that do not require a construction permit) according to the following field:</w:t>
      </w:r>
    </w:p>
    <w:p w:rsidR="003F4011" w:rsidRPr="000510C1" w:rsidRDefault="003F4011" w:rsidP="003F4011">
      <w:pPr>
        <w:pStyle w:val="aff"/>
        <w:numPr>
          <w:ilvl w:val="0"/>
          <w:numId w:val="37"/>
        </w:numPr>
        <w:contextualSpacing/>
        <w:rPr>
          <w:rFonts w:ascii="GHEA Grapalat" w:hAnsi="GHEA Grapalat" w:cs="Sylfaen"/>
          <w:color w:val="1F497D" w:themeColor="text2"/>
          <w:sz w:val="20"/>
          <w:szCs w:val="20"/>
        </w:rPr>
      </w:pPr>
      <w:r w:rsidRPr="008D7F58">
        <w:rPr>
          <w:rFonts w:ascii="GHEA Grapalat" w:hAnsi="GHEA Grapalat" w:cs="Sylfaen"/>
          <w:color w:val="1F497D" w:themeColor="text2"/>
          <w:sz w:val="20"/>
          <w:szCs w:val="20"/>
          <w:lang w:val="hy-AM"/>
        </w:rPr>
        <w:t>residential, public, industrial</w:t>
      </w:r>
    </w:p>
    <w:p w:rsidR="006C08B6" w:rsidRPr="005E1F72" w:rsidRDefault="006C08B6" w:rsidP="00EF3662">
      <w:pPr>
        <w:pStyle w:val="23"/>
        <w:spacing w:line="240" w:lineRule="auto"/>
        <w:ind w:firstLine="567"/>
        <w:rPr>
          <w:rFonts w:ascii="GHEA Grapalat" w:hAnsi="GHEA Grapalat"/>
        </w:rPr>
      </w:pPr>
    </w:p>
    <w:p w:rsidR="00096865" w:rsidRPr="005E1F72" w:rsidRDefault="002B32D6" w:rsidP="00EF3662">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PARTICIPANT</w:t>
      </w:r>
      <w:r w:rsidRPr="005E1F72">
        <w:rPr>
          <w:rFonts w:ascii="GHEA Grapalat" w:hAnsi="GHEA Grapalat"/>
          <w:b/>
          <w:sz w:val="20"/>
          <w:lang w:val="es-ES"/>
        </w:rPr>
        <w:t xml:space="preserve"> </w:t>
      </w:r>
      <w:r w:rsidRPr="005E1F72">
        <w:rPr>
          <w:rFonts w:ascii="GHEA Grapalat" w:hAnsi="GHEA Grapalat" w:cs="Sylfaen"/>
          <w:b/>
          <w:sz w:val="20"/>
        </w:rPr>
        <w:t>PARTICIPATION</w:t>
      </w:r>
      <w:r w:rsidRPr="005E1F72">
        <w:rPr>
          <w:rFonts w:ascii="GHEA Grapalat" w:hAnsi="GHEA Grapalat"/>
          <w:b/>
          <w:sz w:val="20"/>
          <w:lang w:val="es-ES"/>
        </w:rPr>
        <w:t xml:space="preserve"> </w:t>
      </w:r>
      <w:r w:rsidRPr="005E1F72">
        <w:rPr>
          <w:rFonts w:ascii="GHEA Grapalat" w:hAnsi="GHEA Grapalat" w:cs="Sylfaen"/>
          <w:b/>
          <w:sz w:val="20"/>
        </w:rPr>
        <w:t>RIGHT</w:t>
      </w:r>
      <w:r w:rsidRPr="005E1F72">
        <w:rPr>
          <w:rFonts w:ascii="GHEA Grapalat" w:hAnsi="GHEA Grapalat"/>
          <w:b/>
          <w:sz w:val="20"/>
          <w:lang w:val="es-ES"/>
        </w:rPr>
        <w:t xml:space="preserve"> QUALIFICATION </w:t>
      </w:r>
      <w:r w:rsidRPr="005E1F72">
        <w:rPr>
          <w:rFonts w:ascii="GHEA Grapalat" w:hAnsi="GHEA Grapalat" w:cs="Sylfaen"/>
          <w:b/>
          <w:sz w:val="20"/>
        </w:rPr>
        <w:t>REQUIREMENTS​</w:t>
      </w:r>
      <w:r w:rsidRPr="005E1F72">
        <w:rPr>
          <w:rFonts w:ascii="GHEA Grapalat" w:hAnsi="GHEA Grapalat"/>
          <w:b/>
          <w:sz w:val="20"/>
          <w:lang w:val="es-ES"/>
        </w:rPr>
        <w:t xml:space="preserve"> </w:t>
      </w:r>
      <w:r w:rsidRPr="005E1F72">
        <w:rPr>
          <w:rFonts w:ascii="GHEA Grapalat" w:hAnsi="GHEA Grapalat" w:cs="Sylfaen"/>
          <w:b/>
          <w:sz w:val="20"/>
        </w:rPr>
        <w:t xml:space="preserve">STANDARDS </w:t>
      </w:r>
      <w:r w:rsidRPr="005E1F72">
        <w:rPr>
          <w:rFonts w:ascii="GHEA Grapalat" w:hAnsi="GHEA Grapalat"/>
          <w:b/>
          <w:sz w:val="20"/>
          <w:lang w:val="es-ES"/>
        </w:rPr>
        <w:t xml:space="preserve">AND </w:t>
      </w:r>
      <w:r w:rsidRPr="005E1F72">
        <w:rPr>
          <w:rFonts w:ascii="GHEA Grapalat" w:hAnsi="GHEA Grapalat" w:cs="Sylfaen"/>
          <w:b/>
          <w:sz w:val="20"/>
        </w:rPr>
        <w:t>THEM</w:t>
      </w:r>
      <w:r w:rsidRPr="005E1F72">
        <w:rPr>
          <w:rFonts w:ascii="GHEA Grapalat" w:hAnsi="GHEA Grapalat"/>
          <w:b/>
          <w:sz w:val="20"/>
          <w:lang w:val="es-ES"/>
        </w:rPr>
        <w:t xml:space="preserve"> </w:t>
      </w:r>
      <w:r w:rsidRPr="005E1F72">
        <w:rPr>
          <w:rFonts w:ascii="GHEA Grapalat" w:hAnsi="GHEA Grapalat" w:cs="Sylfaen"/>
          <w:b/>
          <w:sz w:val="20"/>
          <w:lang w:val="es-ES"/>
        </w:rPr>
        <w:t xml:space="preserve">C </w:t>
      </w:r>
      <w:r w:rsidRPr="005E1F72">
        <w:rPr>
          <w:rFonts w:ascii="GHEA Grapalat" w:hAnsi="GHEA Grapalat" w:cs="Sylfaen"/>
          <w:b/>
          <w:sz w:val="20"/>
        </w:rPr>
        <w:t>NAHATMAN</w:t>
      </w:r>
      <w:r w:rsidRPr="005E1F72">
        <w:rPr>
          <w:rFonts w:ascii="GHEA Grapalat" w:hAnsi="GHEA Grapalat"/>
          <w:b/>
          <w:sz w:val="20"/>
          <w:lang w:val="es-ES"/>
        </w:rPr>
        <w:t xml:space="preserve"> </w:t>
      </w:r>
      <w:r w:rsidRPr="005E1F72">
        <w:rPr>
          <w:rFonts w:ascii="GHEA Grapalat" w:hAnsi="GHEA Grapalat" w:cs="Sylfaen"/>
          <w:b/>
          <w:sz w:val="20"/>
        </w:rPr>
        <w:t xml:space="preserve">There was </w:t>
      </w:r>
      <w:r w:rsidRPr="005E1F72">
        <w:rPr>
          <w:rFonts w:ascii="GHEA Grapalat" w:hAnsi="GHEA Grapalat" w:cs="Sylfaen"/>
          <w:b/>
          <w:sz w:val="20"/>
          <w:lang w:val="es-ES"/>
        </w:rPr>
        <w:t>G</w:t>
      </w:r>
      <w:r w:rsidRPr="005E1F72">
        <w:rPr>
          <w:rFonts w:ascii="GHEA Grapalat" w:hAnsi="GHEA Grapalat"/>
          <w:b/>
          <w:sz w:val="20"/>
          <w:lang w:val="es-ES"/>
        </w:rPr>
        <w:t xml:space="preserve"> </w:t>
      </w:r>
    </w:p>
    <w:p w:rsidR="00096865" w:rsidRPr="005E1F72" w:rsidRDefault="00096865" w:rsidP="00EF3662">
      <w:pPr>
        <w:ind w:firstLine="567"/>
        <w:jc w:val="both"/>
        <w:rPr>
          <w:rFonts w:ascii="GHEA Grapalat" w:hAnsi="GHEA Grapalat"/>
          <w:szCs w:val="22"/>
          <w:lang w:val="es-ES"/>
        </w:rPr>
      </w:pPr>
    </w:p>
    <w:p w:rsidR="00753E6E" w:rsidRPr="005E1F72" w:rsidRDefault="00096865" w:rsidP="00EF3662">
      <w:pPr>
        <w:ind w:firstLine="567"/>
        <w:jc w:val="both"/>
        <w:rPr>
          <w:rFonts w:ascii="GHEA Grapalat" w:hAnsi="GHEA Grapalat" w:cs="Arial Armenian"/>
          <w:sz w:val="20"/>
          <w:lang w:val="es-ES"/>
        </w:rPr>
      </w:pPr>
      <w:r w:rsidRPr="005E1F72">
        <w:rPr>
          <w:rFonts w:ascii="GHEA Grapalat" w:hAnsi="GHEA Grapalat" w:cs="Arial Armenian"/>
          <w:sz w:val="20"/>
          <w:lang w:val="es-ES"/>
        </w:rPr>
        <w:t xml:space="preserve">2.1 </w:t>
      </w:r>
      <w:r w:rsidR="00753E6E" w:rsidRPr="0033011B">
        <w:rPr>
          <w:rFonts w:ascii="GHEA Grapalat" w:hAnsi="GHEA Grapalat" w:cs="Sylfaen"/>
          <w:sz w:val="20"/>
          <w:lang w:val="en-US"/>
        </w:rPr>
        <w:t xml:space="preserve">To participate in this </w:t>
      </w:r>
      <w:r w:rsidR="00753E6E" w:rsidRPr="005E1F72">
        <w:rPr>
          <w:rFonts w:ascii="GHEA Grapalat" w:hAnsi="GHEA Grapalat" w:cs="Arial Armenian"/>
          <w:sz w:val="20"/>
          <w:lang w:val="es-ES"/>
        </w:rPr>
        <w:t xml:space="preserve">procedure </w:t>
      </w:r>
      <w:r w:rsidR="00753E6E" w:rsidRPr="0033011B">
        <w:rPr>
          <w:rFonts w:ascii="GHEA Grapalat" w:hAnsi="GHEA Grapalat" w:cs="Sylfaen"/>
          <w:sz w:val="20"/>
          <w:lang w:val="en-US"/>
        </w:rPr>
        <w:t>right</w:t>
      </w:r>
      <w:r w:rsidR="00753E6E" w:rsidRPr="005E1F72">
        <w:rPr>
          <w:rFonts w:ascii="GHEA Grapalat" w:hAnsi="GHEA Grapalat" w:cs="Arial Armenian"/>
          <w:sz w:val="20"/>
          <w:lang w:val="es-ES"/>
        </w:rPr>
        <w:t xml:space="preserve"> </w:t>
      </w:r>
      <w:r w:rsidR="00753E6E" w:rsidRPr="0033011B">
        <w:rPr>
          <w:rFonts w:ascii="GHEA Grapalat" w:hAnsi="GHEA Grapalat" w:cs="Sylfaen"/>
          <w:sz w:val="20"/>
          <w:lang w:val="en-US"/>
        </w:rPr>
        <w:t>they don't have</w:t>
      </w:r>
      <w:r w:rsidR="00753E6E" w:rsidRPr="005E1F72">
        <w:rPr>
          <w:rFonts w:ascii="GHEA Grapalat" w:hAnsi="GHEA Grapalat" w:cs="Arial Armenian"/>
          <w:sz w:val="20"/>
          <w:lang w:val="es-ES"/>
        </w:rPr>
        <w:t xml:space="preserve"> </w:t>
      </w:r>
      <w:r w:rsidR="00753E6E" w:rsidRPr="0033011B">
        <w:rPr>
          <w:rFonts w:ascii="GHEA Grapalat" w:hAnsi="GHEA Grapalat" w:cs="Sylfaen"/>
          <w:sz w:val="20"/>
          <w:lang w:val="en-US"/>
        </w:rPr>
        <w:t xml:space="preserve">persons </w:t>
      </w:r>
      <w:r w:rsidR="00753E6E" w:rsidRPr="005E1F72">
        <w:rPr>
          <w:rFonts w:ascii="GHEA Grapalat" w:hAnsi="GHEA Grapalat" w:cs="Sylfaen"/>
          <w:sz w:val="20"/>
          <w:lang w:val="es-ES"/>
        </w:rPr>
        <w:t>.</w:t>
      </w:r>
    </w:p>
    <w:p w:rsidR="00753E6E" w:rsidRPr="005E1F72" w:rsidRDefault="00753E6E" w:rsidP="00EF3662">
      <w:pPr>
        <w:ind w:firstLine="720"/>
        <w:jc w:val="both"/>
        <w:rPr>
          <w:rFonts w:ascii="GHEA Grapalat" w:hAnsi="GHEA Grapalat"/>
          <w:sz w:val="20"/>
          <w:szCs w:val="20"/>
          <w:lang w:val="es-ES"/>
        </w:rPr>
      </w:pPr>
      <w:r w:rsidRPr="005E1F72">
        <w:rPr>
          <w:rFonts w:ascii="GHEA Grapalat" w:hAnsi="GHEA Grapalat"/>
          <w:sz w:val="20"/>
          <w:szCs w:val="20"/>
          <w:lang w:val="es-ES"/>
        </w:rPr>
        <w:t xml:space="preserve">1) </w:t>
      </w:r>
      <w:r w:rsidRPr="005E1F72">
        <w:rPr>
          <w:rFonts w:ascii="GHEA Grapalat" w:hAnsi="GHEA Grapalat" w:cs="Sylfaen"/>
          <w:sz w:val="20"/>
          <w:szCs w:val="20"/>
        </w:rPr>
        <w:t>which ones?</w:t>
      </w:r>
      <w:r w:rsidRPr="005E1F72">
        <w:rPr>
          <w:rFonts w:ascii="GHEA Grapalat" w:hAnsi="GHEA Grapalat" w:cs="Sylfaen"/>
          <w:sz w:val="20"/>
          <w:szCs w:val="20"/>
          <w:lang w:val="es-ES"/>
        </w:rPr>
        <w:t xml:space="preserve"> </w:t>
      </w:r>
      <w:r w:rsidRPr="005E1F72">
        <w:rPr>
          <w:rFonts w:ascii="GHEA Grapalat" w:hAnsi="GHEA Grapalat" w:cs="Sylfaen"/>
          <w:sz w:val="20"/>
          <w:szCs w:val="20"/>
        </w:rPr>
        <w:t>the application</w:t>
      </w:r>
      <w:r w:rsidRPr="005E1F72">
        <w:rPr>
          <w:rFonts w:ascii="GHEA Grapalat" w:hAnsi="GHEA Grapalat" w:cs="Sylfaen"/>
          <w:sz w:val="20"/>
          <w:szCs w:val="20"/>
          <w:lang w:val="es-ES"/>
        </w:rPr>
        <w:t xml:space="preserve"> </w:t>
      </w:r>
      <w:r w:rsidRPr="005E1F72">
        <w:rPr>
          <w:rFonts w:ascii="GHEA Grapalat" w:hAnsi="GHEA Grapalat" w:cs="Sylfaen"/>
          <w:sz w:val="20"/>
          <w:szCs w:val="20"/>
        </w:rPr>
        <w:t>to present</w:t>
      </w:r>
      <w:r w:rsidRPr="005E1F72">
        <w:rPr>
          <w:rFonts w:ascii="GHEA Grapalat" w:hAnsi="GHEA Grapalat" w:cs="Sylfaen"/>
          <w:sz w:val="20"/>
          <w:szCs w:val="20"/>
          <w:lang w:val="es-ES"/>
        </w:rPr>
        <w:t xml:space="preserve"> </w:t>
      </w:r>
      <w:r w:rsidRPr="005E1F72">
        <w:rPr>
          <w:rFonts w:ascii="GHEA Grapalat" w:hAnsi="GHEA Grapalat" w:cs="Sylfaen"/>
          <w:sz w:val="20"/>
          <w:szCs w:val="20"/>
        </w:rPr>
        <w:t>of the day</w:t>
      </w:r>
      <w:r w:rsidRPr="005E1F72">
        <w:rPr>
          <w:rFonts w:ascii="GHEA Grapalat" w:hAnsi="GHEA Grapalat" w:cs="Sylfaen"/>
          <w:sz w:val="20"/>
          <w:szCs w:val="20"/>
          <w:lang w:val="es-ES"/>
        </w:rPr>
        <w:t xml:space="preserve"> </w:t>
      </w:r>
      <w:r w:rsidRPr="005E1F72">
        <w:rPr>
          <w:rFonts w:ascii="GHEA Grapalat" w:hAnsi="GHEA Grapalat" w:cs="Sylfaen"/>
          <w:sz w:val="20"/>
          <w:szCs w:val="20"/>
        </w:rPr>
        <w:t>as of</w:t>
      </w:r>
      <w:r w:rsidRPr="005E1F72">
        <w:rPr>
          <w:rFonts w:ascii="GHEA Grapalat" w:hAnsi="GHEA Grapalat" w:cs="Sylfaen"/>
          <w:sz w:val="20"/>
          <w:szCs w:val="20"/>
          <w:lang w:val="es-ES"/>
        </w:rPr>
        <w:t xml:space="preserve"> </w:t>
      </w:r>
      <w:r w:rsidRPr="005E1F72">
        <w:rPr>
          <w:rFonts w:ascii="GHEA Grapalat" w:hAnsi="GHEA Grapalat" w:cs="Sylfaen"/>
          <w:sz w:val="20"/>
          <w:szCs w:val="20"/>
        </w:rPr>
        <w:t>judicial</w:t>
      </w:r>
      <w:r w:rsidRPr="005E1F72">
        <w:rPr>
          <w:rFonts w:ascii="GHEA Grapalat" w:hAnsi="GHEA Grapalat"/>
          <w:sz w:val="20"/>
          <w:szCs w:val="20"/>
          <w:lang w:val="es-ES"/>
        </w:rPr>
        <w:t xml:space="preserve"> </w:t>
      </w:r>
      <w:r w:rsidRPr="005E1F72">
        <w:rPr>
          <w:rFonts w:ascii="GHEA Grapalat" w:hAnsi="GHEA Grapalat" w:cs="Sylfaen"/>
          <w:sz w:val="20"/>
          <w:szCs w:val="20"/>
        </w:rPr>
        <w:t>in order</w:t>
      </w:r>
      <w:r w:rsidRPr="005E1F72">
        <w:rPr>
          <w:rFonts w:ascii="GHEA Grapalat" w:hAnsi="GHEA Grapalat"/>
          <w:sz w:val="20"/>
          <w:szCs w:val="20"/>
          <w:lang w:val="es-ES"/>
        </w:rPr>
        <w:t xml:space="preserve"> </w:t>
      </w:r>
      <w:r w:rsidRPr="005E1F72">
        <w:rPr>
          <w:rFonts w:ascii="GHEA Grapalat" w:hAnsi="GHEA Grapalat" w:cs="Sylfaen"/>
          <w:sz w:val="20"/>
          <w:szCs w:val="20"/>
        </w:rPr>
        <w:t>recognized</w:t>
      </w:r>
      <w:r w:rsidRPr="005E1F72">
        <w:rPr>
          <w:rFonts w:ascii="GHEA Grapalat" w:hAnsi="GHEA Grapalat"/>
          <w:sz w:val="20"/>
          <w:szCs w:val="20"/>
          <w:lang w:val="es-ES"/>
        </w:rPr>
        <w:t xml:space="preserve"> </w:t>
      </w:r>
      <w:r w:rsidRPr="005E1F72">
        <w:rPr>
          <w:rFonts w:ascii="GHEA Grapalat" w:hAnsi="GHEA Grapalat" w:cs="Sylfaen"/>
          <w:sz w:val="20"/>
          <w:szCs w:val="20"/>
        </w:rPr>
        <w:t>are</w:t>
      </w:r>
      <w:r w:rsidRPr="005E1F72">
        <w:rPr>
          <w:rFonts w:ascii="GHEA Grapalat" w:hAnsi="GHEA Grapalat"/>
          <w:sz w:val="20"/>
          <w:szCs w:val="20"/>
          <w:lang w:val="es-ES"/>
        </w:rPr>
        <w:t xml:space="preserve"> </w:t>
      </w:r>
      <w:proofErr w:type="gramStart"/>
      <w:r w:rsidRPr="005E1F72">
        <w:rPr>
          <w:rFonts w:ascii="GHEA Grapalat" w:hAnsi="GHEA Grapalat" w:cs="Sylfaen"/>
          <w:sz w:val="20"/>
          <w:szCs w:val="20"/>
        </w:rPr>
        <w:t xml:space="preserve">bankrupt </w:t>
      </w:r>
      <w:r w:rsidRPr="005E1F72">
        <w:rPr>
          <w:rFonts w:ascii="GHEA Grapalat" w:hAnsi="GHEA Grapalat"/>
          <w:sz w:val="20"/>
          <w:szCs w:val="20"/>
          <w:lang w:val="es-ES"/>
        </w:rPr>
        <w:t>.</w:t>
      </w:r>
      <w:proofErr w:type="gramEnd"/>
    </w:p>
    <w:p w:rsidR="00753E6E" w:rsidRPr="005E1F72" w:rsidRDefault="00753E6E" w:rsidP="00EF3662">
      <w:pPr>
        <w:ind w:firstLine="720"/>
        <w:jc w:val="both"/>
        <w:rPr>
          <w:rFonts w:ascii="GHEA Grapalat" w:hAnsi="GHEA Grapalat"/>
          <w:sz w:val="20"/>
          <w:szCs w:val="20"/>
          <w:lang w:val="es-ES"/>
        </w:rPr>
      </w:pPr>
      <w:r w:rsidRPr="005E1F72">
        <w:rPr>
          <w:rFonts w:ascii="GHEA Grapalat" w:hAnsi="GHEA Grapalat"/>
          <w:sz w:val="20"/>
          <w:szCs w:val="20"/>
          <w:lang w:val="es-ES"/>
        </w:rPr>
        <w:t xml:space="preserve">3) </w:t>
      </w:r>
      <w:r w:rsidRPr="005E1F72">
        <w:rPr>
          <w:rFonts w:ascii="GHEA Grapalat" w:hAnsi="GHEA Grapalat"/>
          <w:sz w:val="20"/>
          <w:szCs w:val="20"/>
        </w:rPr>
        <w:t>which ones?</w:t>
      </w:r>
      <w:r w:rsidRPr="005E1F72">
        <w:rPr>
          <w:rFonts w:ascii="GHEA Grapalat" w:hAnsi="GHEA Grapalat"/>
          <w:sz w:val="20"/>
          <w:szCs w:val="20"/>
          <w:lang w:val="es-ES"/>
        </w:rPr>
        <w:t xml:space="preserve"> </w:t>
      </w:r>
      <w:r w:rsidRPr="005E1F72">
        <w:rPr>
          <w:rFonts w:ascii="GHEA Grapalat" w:hAnsi="GHEA Grapalat"/>
          <w:sz w:val="20"/>
          <w:szCs w:val="20"/>
        </w:rPr>
        <w:t>or</w:t>
      </w:r>
      <w:r w:rsidRPr="005E1F72">
        <w:rPr>
          <w:rFonts w:ascii="GHEA Grapalat" w:hAnsi="GHEA Grapalat"/>
          <w:sz w:val="20"/>
          <w:szCs w:val="20"/>
          <w:lang w:val="es-ES"/>
        </w:rPr>
        <w:t xml:space="preserve"> </w:t>
      </w:r>
      <w:r w:rsidRPr="005E1F72">
        <w:rPr>
          <w:rFonts w:ascii="GHEA Grapalat" w:hAnsi="GHEA Grapalat"/>
          <w:sz w:val="20"/>
          <w:szCs w:val="20"/>
        </w:rPr>
        <w:t>to whom</w:t>
      </w:r>
      <w:r w:rsidRPr="005E1F72">
        <w:rPr>
          <w:rFonts w:ascii="GHEA Grapalat" w:hAnsi="GHEA Grapalat"/>
          <w:sz w:val="20"/>
          <w:szCs w:val="20"/>
          <w:lang w:val="es-ES"/>
        </w:rPr>
        <w:t xml:space="preserve"> </w:t>
      </w:r>
      <w:r w:rsidRPr="005E1F72">
        <w:rPr>
          <w:rFonts w:ascii="GHEA Grapalat" w:hAnsi="GHEA Grapalat" w:cs="Sylfaen"/>
          <w:sz w:val="20"/>
          <w:szCs w:val="20"/>
        </w:rPr>
        <w:t>executive</w:t>
      </w:r>
      <w:r w:rsidRPr="005E1F72">
        <w:rPr>
          <w:rFonts w:ascii="GHEA Grapalat" w:hAnsi="GHEA Grapalat"/>
          <w:sz w:val="20"/>
          <w:szCs w:val="20"/>
          <w:lang w:val="es-ES"/>
        </w:rPr>
        <w:t xml:space="preserve"> </w:t>
      </w:r>
      <w:r w:rsidRPr="005E1F72">
        <w:rPr>
          <w:rFonts w:ascii="GHEA Grapalat" w:hAnsi="GHEA Grapalat" w:cs="Sylfaen"/>
          <w:sz w:val="20"/>
          <w:szCs w:val="20"/>
        </w:rPr>
        <w:t>of the body</w:t>
      </w:r>
      <w:r w:rsidRPr="005E1F72">
        <w:rPr>
          <w:rFonts w:ascii="GHEA Grapalat" w:hAnsi="GHEA Grapalat"/>
          <w:sz w:val="20"/>
          <w:szCs w:val="20"/>
          <w:lang w:val="es-ES"/>
        </w:rPr>
        <w:t xml:space="preserve"> </w:t>
      </w:r>
      <w:r w:rsidRPr="005E1F72">
        <w:rPr>
          <w:rFonts w:ascii="GHEA Grapalat" w:hAnsi="GHEA Grapalat" w:cs="Sylfaen"/>
          <w:sz w:val="20"/>
          <w:szCs w:val="20"/>
        </w:rPr>
        <w:t>representative</w:t>
      </w:r>
      <w:r w:rsidRPr="005E1F72">
        <w:rPr>
          <w:rFonts w:ascii="GHEA Grapalat" w:hAnsi="GHEA Grapalat"/>
          <w:sz w:val="20"/>
          <w:szCs w:val="20"/>
          <w:lang w:val="es-ES"/>
        </w:rPr>
        <w:t xml:space="preserve"> </w:t>
      </w:r>
      <w:r w:rsidRPr="005E1F72">
        <w:rPr>
          <w:rFonts w:ascii="GHEA Grapalat" w:hAnsi="GHEA Grapalat" w:cs="Sylfaen"/>
          <w:sz w:val="20"/>
          <w:szCs w:val="20"/>
        </w:rPr>
        <w:t>the application</w:t>
      </w:r>
      <w:r w:rsidRPr="005E1F72">
        <w:rPr>
          <w:rFonts w:ascii="GHEA Grapalat" w:hAnsi="GHEA Grapalat"/>
          <w:sz w:val="20"/>
          <w:szCs w:val="20"/>
          <w:lang w:val="es-ES"/>
        </w:rPr>
        <w:t xml:space="preserve"> </w:t>
      </w:r>
      <w:r w:rsidRPr="005E1F72">
        <w:rPr>
          <w:rFonts w:ascii="GHEA Grapalat" w:hAnsi="GHEA Grapalat" w:cs="Sylfaen"/>
          <w:sz w:val="20"/>
          <w:szCs w:val="20"/>
        </w:rPr>
        <w:t>to present</w:t>
      </w:r>
      <w:r w:rsidRPr="005E1F72">
        <w:rPr>
          <w:rFonts w:ascii="GHEA Grapalat" w:hAnsi="GHEA Grapalat"/>
          <w:sz w:val="20"/>
          <w:szCs w:val="20"/>
          <w:lang w:val="es-ES"/>
        </w:rPr>
        <w:t xml:space="preserve"> </w:t>
      </w:r>
      <w:r w:rsidRPr="005E1F72">
        <w:rPr>
          <w:rFonts w:ascii="GHEA Grapalat" w:hAnsi="GHEA Grapalat" w:cs="Sylfaen"/>
          <w:sz w:val="20"/>
          <w:szCs w:val="20"/>
        </w:rPr>
        <w:t>on the day</w:t>
      </w:r>
      <w:r w:rsidRPr="005E1F72">
        <w:rPr>
          <w:rFonts w:ascii="GHEA Grapalat" w:hAnsi="GHEA Grapalat"/>
          <w:sz w:val="20"/>
          <w:szCs w:val="20"/>
          <w:lang w:val="es-ES"/>
        </w:rPr>
        <w:t xml:space="preserve"> </w:t>
      </w:r>
      <w:r w:rsidRPr="005E1F72">
        <w:rPr>
          <w:rFonts w:ascii="GHEA Grapalat" w:hAnsi="GHEA Grapalat" w:cs="Sylfaen"/>
          <w:sz w:val="20"/>
          <w:szCs w:val="20"/>
        </w:rPr>
        <w:t>preceding</w:t>
      </w:r>
      <w:r w:rsidRPr="005E1F72">
        <w:rPr>
          <w:rFonts w:ascii="GHEA Grapalat" w:hAnsi="GHEA Grapalat"/>
          <w:sz w:val="20"/>
          <w:szCs w:val="20"/>
          <w:lang w:val="es-ES"/>
        </w:rPr>
        <w:t xml:space="preserve"> </w:t>
      </w:r>
      <w:r w:rsidR="00775CD1">
        <w:rPr>
          <w:rFonts w:ascii="GHEA Grapalat" w:hAnsi="GHEA Grapalat" w:cs="Sylfaen"/>
          <w:sz w:val="20"/>
          <w:szCs w:val="20"/>
          <w:lang w:val="hy-AM"/>
        </w:rPr>
        <w:t xml:space="preserve">five </w:t>
      </w:r>
      <w:r w:rsidRPr="005E1F72">
        <w:rPr>
          <w:rFonts w:ascii="GHEA Grapalat" w:hAnsi="GHEA Grapalat" w:cs="Sylfaen"/>
          <w:sz w:val="20"/>
          <w:szCs w:val="20"/>
        </w:rPr>
        <w:t>years</w:t>
      </w:r>
      <w:r w:rsidRPr="005E1F72">
        <w:rPr>
          <w:rFonts w:ascii="GHEA Grapalat" w:hAnsi="GHEA Grapalat"/>
          <w:sz w:val="20"/>
          <w:szCs w:val="20"/>
          <w:lang w:val="es-ES"/>
        </w:rPr>
        <w:t xml:space="preserve"> </w:t>
      </w:r>
      <w:r w:rsidRPr="005E1F72">
        <w:rPr>
          <w:rFonts w:ascii="GHEA Grapalat" w:hAnsi="GHEA Grapalat" w:cs="Sylfaen"/>
          <w:sz w:val="20"/>
          <w:szCs w:val="20"/>
        </w:rPr>
        <w:t>during</w:t>
      </w:r>
      <w:r w:rsidRPr="005E1F72">
        <w:rPr>
          <w:rFonts w:ascii="GHEA Grapalat" w:hAnsi="GHEA Grapalat"/>
          <w:sz w:val="20"/>
          <w:szCs w:val="20"/>
          <w:lang w:val="es-ES"/>
        </w:rPr>
        <w:t xml:space="preserve"> </w:t>
      </w:r>
      <w:r w:rsidRPr="005E1F72">
        <w:rPr>
          <w:rFonts w:ascii="GHEA Grapalat" w:hAnsi="GHEA Grapalat" w:cs="Sylfaen"/>
          <w:sz w:val="20"/>
          <w:szCs w:val="20"/>
        </w:rPr>
        <w:t>convicted</w:t>
      </w:r>
      <w:r w:rsidRPr="005E1F72">
        <w:rPr>
          <w:rFonts w:ascii="GHEA Grapalat" w:hAnsi="GHEA Grapalat"/>
          <w:sz w:val="20"/>
          <w:szCs w:val="20"/>
          <w:lang w:val="es-ES"/>
        </w:rPr>
        <w:t xml:space="preserve"> </w:t>
      </w:r>
      <w:r w:rsidRPr="005E1F72">
        <w:rPr>
          <w:rFonts w:ascii="GHEA Grapalat" w:hAnsi="GHEA Grapalat" w:cs="Sylfaen"/>
          <w:sz w:val="20"/>
          <w:szCs w:val="20"/>
        </w:rPr>
        <w:t>is</w:t>
      </w:r>
      <w:r w:rsidRPr="005E1F72">
        <w:rPr>
          <w:rFonts w:ascii="GHEA Grapalat" w:hAnsi="GHEA Grapalat"/>
          <w:sz w:val="20"/>
          <w:szCs w:val="20"/>
          <w:lang w:val="es-ES"/>
        </w:rPr>
        <w:t xml:space="preserve"> </w:t>
      </w:r>
      <w:r w:rsidRPr="005E1F72">
        <w:rPr>
          <w:rFonts w:ascii="GHEA Grapalat" w:hAnsi="GHEA Grapalat" w:cs="Sylfaen"/>
          <w:sz w:val="20"/>
          <w:szCs w:val="20"/>
        </w:rPr>
        <w:t>was</w:t>
      </w:r>
      <w:r w:rsidRPr="005E1F72">
        <w:rPr>
          <w:rFonts w:ascii="GHEA Grapalat" w:hAnsi="GHEA Grapalat"/>
          <w:sz w:val="20"/>
          <w:szCs w:val="20"/>
          <w:lang w:val="es-ES"/>
        </w:rPr>
        <w:t xml:space="preserve"> </w:t>
      </w:r>
      <w:r w:rsidRPr="005E1F72">
        <w:rPr>
          <w:rFonts w:ascii="GHEA Grapalat" w:hAnsi="GHEA Grapalat"/>
          <w:sz w:val="20"/>
          <w:szCs w:val="20"/>
        </w:rPr>
        <w:t>of terrorism</w:t>
      </w:r>
      <w:r w:rsidRPr="005E1F72">
        <w:rPr>
          <w:rFonts w:ascii="GHEA Grapalat" w:hAnsi="GHEA Grapalat"/>
          <w:sz w:val="20"/>
          <w:szCs w:val="20"/>
          <w:lang w:val="es-ES"/>
        </w:rPr>
        <w:t xml:space="preserve"> </w:t>
      </w:r>
      <w:proofErr w:type="gramStart"/>
      <w:r w:rsidRPr="005E1F72">
        <w:rPr>
          <w:rFonts w:ascii="GHEA Grapalat" w:hAnsi="GHEA Grapalat"/>
          <w:sz w:val="20"/>
          <w:szCs w:val="20"/>
        </w:rPr>
        <w:t xml:space="preserve">financing </w:t>
      </w:r>
      <w:r w:rsidRPr="005E1F72">
        <w:rPr>
          <w:rFonts w:ascii="GHEA Grapalat" w:hAnsi="GHEA Grapalat"/>
          <w:sz w:val="20"/>
          <w:szCs w:val="20"/>
          <w:lang w:val="es-ES"/>
        </w:rPr>
        <w:t>,</w:t>
      </w:r>
      <w:proofErr w:type="gramEnd"/>
      <w:r w:rsidRPr="005E1F72">
        <w:rPr>
          <w:rFonts w:ascii="GHEA Grapalat" w:hAnsi="GHEA Grapalat"/>
          <w:sz w:val="20"/>
          <w:szCs w:val="20"/>
          <w:lang w:val="es-ES"/>
        </w:rPr>
        <w:t xml:space="preserve"> </w:t>
      </w:r>
      <w:r w:rsidRPr="005E1F72">
        <w:rPr>
          <w:rFonts w:ascii="GHEA Grapalat" w:hAnsi="GHEA Grapalat"/>
          <w:sz w:val="20"/>
          <w:szCs w:val="20"/>
        </w:rPr>
        <w:t>child</w:t>
      </w:r>
      <w:r w:rsidRPr="005E1F72">
        <w:rPr>
          <w:rFonts w:ascii="GHEA Grapalat" w:hAnsi="GHEA Grapalat"/>
          <w:sz w:val="20"/>
          <w:szCs w:val="20"/>
          <w:lang w:val="es-ES"/>
        </w:rPr>
        <w:t xml:space="preserve"> </w:t>
      </w:r>
      <w:r w:rsidRPr="005E1F72">
        <w:rPr>
          <w:rFonts w:ascii="GHEA Grapalat" w:hAnsi="GHEA Grapalat"/>
          <w:sz w:val="20"/>
          <w:szCs w:val="20"/>
        </w:rPr>
        <w:t>operation</w:t>
      </w:r>
      <w:r w:rsidRPr="005E1F72">
        <w:rPr>
          <w:rFonts w:ascii="GHEA Grapalat" w:hAnsi="GHEA Grapalat"/>
          <w:sz w:val="20"/>
          <w:szCs w:val="20"/>
          <w:lang w:val="es-ES"/>
        </w:rPr>
        <w:t xml:space="preserve"> </w:t>
      </w:r>
      <w:r w:rsidRPr="005E1F72">
        <w:rPr>
          <w:rFonts w:ascii="GHEA Grapalat" w:hAnsi="GHEA Grapalat"/>
          <w:sz w:val="20"/>
          <w:szCs w:val="20"/>
        </w:rPr>
        <w:t>or</w:t>
      </w:r>
      <w:r w:rsidRPr="005E1F72">
        <w:rPr>
          <w:rFonts w:ascii="GHEA Grapalat" w:hAnsi="GHEA Grapalat"/>
          <w:sz w:val="20"/>
          <w:szCs w:val="20"/>
          <w:lang w:val="es-ES"/>
        </w:rPr>
        <w:t xml:space="preserve"> </w:t>
      </w:r>
      <w:r w:rsidRPr="005E1F72">
        <w:rPr>
          <w:rFonts w:ascii="GHEA Grapalat" w:hAnsi="GHEA Grapalat"/>
          <w:sz w:val="20"/>
          <w:szCs w:val="20"/>
        </w:rPr>
        <w:t>human</w:t>
      </w:r>
      <w:r w:rsidRPr="005E1F72">
        <w:rPr>
          <w:rFonts w:ascii="GHEA Grapalat" w:hAnsi="GHEA Grapalat"/>
          <w:sz w:val="20"/>
          <w:szCs w:val="20"/>
          <w:lang w:val="es-ES"/>
        </w:rPr>
        <w:t xml:space="preserve"> </w:t>
      </w:r>
      <w:r w:rsidRPr="005E1F72">
        <w:rPr>
          <w:rFonts w:ascii="GHEA Grapalat" w:hAnsi="GHEA Grapalat"/>
          <w:sz w:val="20"/>
          <w:szCs w:val="20"/>
        </w:rPr>
        <w:t>trafficking</w:t>
      </w:r>
      <w:r w:rsidRPr="005E1F72">
        <w:rPr>
          <w:rFonts w:ascii="GHEA Grapalat" w:hAnsi="GHEA Grapalat"/>
          <w:sz w:val="20"/>
          <w:szCs w:val="20"/>
          <w:lang w:val="es-ES"/>
        </w:rPr>
        <w:t xml:space="preserve"> </w:t>
      </w:r>
      <w:r w:rsidRPr="005E1F72">
        <w:rPr>
          <w:rFonts w:ascii="GHEA Grapalat" w:hAnsi="GHEA Grapalat"/>
          <w:sz w:val="20"/>
          <w:szCs w:val="20"/>
        </w:rPr>
        <w:t>including</w:t>
      </w:r>
      <w:r w:rsidRPr="005E1F72">
        <w:rPr>
          <w:rFonts w:ascii="GHEA Grapalat" w:hAnsi="GHEA Grapalat"/>
          <w:sz w:val="20"/>
          <w:szCs w:val="20"/>
          <w:lang w:val="es-ES"/>
        </w:rPr>
        <w:t xml:space="preserve"> </w:t>
      </w:r>
      <w:r w:rsidRPr="005E1F72">
        <w:rPr>
          <w:rFonts w:ascii="GHEA Grapalat" w:hAnsi="GHEA Grapalat"/>
          <w:sz w:val="20"/>
          <w:szCs w:val="20"/>
        </w:rPr>
        <w:t xml:space="preserve">crime </w:t>
      </w:r>
      <w:r w:rsidRPr="005E1F72">
        <w:rPr>
          <w:rFonts w:ascii="GHEA Grapalat" w:hAnsi="GHEA Grapalat"/>
          <w:sz w:val="20"/>
          <w:szCs w:val="20"/>
          <w:lang w:val="es-ES"/>
        </w:rPr>
        <w:t xml:space="preserve">, </w:t>
      </w:r>
      <w:r w:rsidRPr="005E1F72">
        <w:rPr>
          <w:rFonts w:ascii="GHEA Grapalat" w:hAnsi="GHEA Grapalat" w:cs="Sylfaen"/>
          <w:sz w:val="20"/>
          <w:szCs w:val="20"/>
        </w:rPr>
        <w:t>criminal</w:t>
      </w:r>
      <w:r w:rsidRPr="005E1F72">
        <w:rPr>
          <w:rFonts w:ascii="GHEA Grapalat" w:hAnsi="GHEA Grapalat" w:cs="Sylfaen"/>
          <w:sz w:val="20"/>
          <w:szCs w:val="20"/>
          <w:lang w:val="es-ES"/>
        </w:rPr>
        <w:t xml:space="preserve"> </w:t>
      </w:r>
      <w:r w:rsidRPr="005E1F72">
        <w:rPr>
          <w:rFonts w:ascii="GHEA Grapalat" w:hAnsi="GHEA Grapalat" w:cs="Sylfaen"/>
          <w:sz w:val="20"/>
          <w:szCs w:val="20"/>
        </w:rPr>
        <w:t>cooperation</w:t>
      </w:r>
      <w:r w:rsidRPr="005E1F72">
        <w:rPr>
          <w:rFonts w:ascii="GHEA Grapalat" w:hAnsi="GHEA Grapalat" w:cs="Sylfaen"/>
          <w:sz w:val="20"/>
          <w:szCs w:val="20"/>
          <w:lang w:val="es-ES"/>
        </w:rPr>
        <w:t xml:space="preserve"> </w:t>
      </w:r>
      <w:r w:rsidRPr="005E1F72">
        <w:rPr>
          <w:rFonts w:ascii="GHEA Grapalat" w:hAnsi="GHEA Grapalat" w:cs="Sylfaen"/>
          <w:sz w:val="20"/>
          <w:szCs w:val="20"/>
        </w:rPr>
        <w:t>to create</w:t>
      </w:r>
      <w:r w:rsidRPr="005E1F72">
        <w:rPr>
          <w:rFonts w:ascii="GHEA Grapalat" w:hAnsi="GHEA Grapalat" w:cs="Sylfaen"/>
          <w:sz w:val="20"/>
          <w:szCs w:val="20"/>
          <w:lang w:val="es-ES"/>
        </w:rPr>
        <w:t xml:space="preserve"> </w:t>
      </w:r>
      <w:r w:rsidRPr="005E1F72">
        <w:rPr>
          <w:rFonts w:ascii="GHEA Grapalat" w:hAnsi="GHEA Grapalat" w:cs="Sylfaen"/>
          <w:sz w:val="20"/>
          <w:szCs w:val="20"/>
        </w:rPr>
        <w:t>or</w:t>
      </w:r>
      <w:r w:rsidRPr="005E1F72">
        <w:rPr>
          <w:rFonts w:ascii="GHEA Grapalat" w:hAnsi="GHEA Grapalat" w:cs="Sylfaen"/>
          <w:sz w:val="20"/>
          <w:szCs w:val="20"/>
          <w:lang w:val="es-ES"/>
        </w:rPr>
        <w:t xml:space="preserve"> </w:t>
      </w:r>
      <w:r w:rsidRPr="005E1F72">
        <w:rPr>
          <w:rFonts w:ascii="GHEA Grapalat" w:hAnsi="GHEA Grapalat" w:cs="Sylfaen"/>
          <w:sz w:val="20"/>
          <w:szCs w:val="20"/>
        </w:rPr>
        <w:t>to it</w:t>
      </w:r>
      <w:r w:rsidRPr="005E1F72">
        <w:rPr>
          <w:rFonts w:ascii="GHEA Grapalat" w:hAnsi="GHEA Grapalat" w:cs="Sylfaen"/>
          <w:sz w:val="20"/>
          <w:szCs w:val="20"/>
          <w:lang w:val="es-ES"/>
        </w:rPr>
        <w:t xml:space="preserve"> </w:t>
      </w:r>
      <w:r w:rsidRPr="005E1F72">
        <w:rPr>
          <w:rFonts w:ascii="GHEA Grapalat" w:hAnsi="GHEA Grapalat" w:cs="Sylfaen"/>
          <w:sz w:val="20"/>
          <w:szCs w:val="20"/>
        </w:rPr>
        <w:t xml:space="preserve">to participate </w:t>
      </w:r>
      <w:r w:rsidRPr="005E1F72">
        <w:rPr>
          <w:rFonts w:ascii="GHEA Grapalat" w:hAnsi="GHEA Grapalat" w:cs="Sylfaen"/>
          <w:sz w:val="20"/>
          <w:szCs w:val="20"/>
          <w:lang w:val="es-ES"/>
        </w:rPr>
        <w:t xml:space="preserve">, </w:t>
      </w:r>
      <w:r w:rsidRPr="005E1F72">
        <w:rPr>
          <w:rFonts w:ascii="GHEA Grapalat" w:hAnsi="GHEA Grapalat" w:cs="Sylfaen"/>
          <w:sz w:val="20"/>
          <w:szCs w:val="20"/>
        </w:rPr>
        <w:t>bribe</w:t>
      </w:r>
      <w:r w:rsidRPr="005E1F72">
        <w:rPr>
          <w:rFonts w:ascii="GHEA Grapalat" w:hAnsi="GHEA Grapalat" w:cs="Sylfaen"/>
          <w:sz w:val="20"/>
          <w:szCs w:val="20"/>
          <w:lang w:val="es-ES"/>
        </w:rPr>
        <w:t xml:space="preserve"> </w:t>
      </w:r>
      <w:r w:rsidRPr="005E1F72">
        <w:rPr>
          <w:rFonts w:ascii="GHEA Grapalat" w:hAnsi="GHEA Grapalat" w:cs="Sylfaen"/>
          <w:sz w:val="20"/>
          <w:szCs w:val="20"/>
        </w:rPr>
        <w:t xml:space="preserve">to receive </w:t>
      </w:r>
      <w:r w:rsidRPr="005E1F72">
        <w:rPr>
          <w:rFonts w:ascii="GHEA Grapalat" w:hAnsi="GHEA Grapalat"/>
          <w:sz w:val="20"/>
          <w:szCs w:val="20"/>
        </w:rPr>
        <w:t xml:space="preserve">a </w:t>
      </w:r>
      <w:r w:rsidRPr="005E1F72">
        <w:rPr>
          <w:rFonts w:ascii="GHEA Grapalat" w:hAnsi="GHEA Grapalat"/>
          <w:sz w:val="20"/>
          <w:szCs w:val="20"/>
          <w:lang w:val="es-ES"/>
        </w:rPr>
        <w:t xml:space="preserve">bribe </w:t>
      </w:r>
      <w:r w:rsidRPr="005E1F72">
        <w:rPr>
          <w:rFonts w:ascii="GHEA Grapalat" w:hAnsi="GHEA Grapalat"/>
          <w:sz w:val="20"/>
          <w:szCs w:val="20"/>
        </w:rPr>
        <w:t>to give</w:t>
      </w:r>
      <w:r w:rsidRPr="005E1F72">
        <w:rPr>
          <w:rFonts w:ascii="GHEA Grapalat" w:hAnsi="GHEA Grapalat"/>
          <w:sz w:val="20"/>
          <w:szCs w:val="20"/>
          <w:lang w:val="es-ES"/>
        </w:rPr>
        <w:t xml:space="preserve"> </w:t>
      </w:r>
      <w:r w:rsidRPr="005E1F72">
        <w:rPr>
          <w:rFonts w:ascii="GHEA Grapalat" w:hAnsi="GHEA Grapalat"/>
          <w:sz w:val="20"/>
          <w:szCs w:val="20"/>
        </w:rPr>
        <w:t>or</w:t>
      </w:r>
      <w:r w:rsidRPr="005E1F72">
        <w:rPr>
          <w:rFonts w:ascii="GHEA Grapalat" w:hAnsi="GHEA Grapalat"/>
          <w:sz w:val="20"/>
          <w:szCs w:val="20"/>
          <w:lang w:val="es-ES"/>
        </w:rPr>
        <w:t xml:space="preserve"> </w:t>
      </w:r>
      <w:r w:rsidRPr="005E1F72">
        <w:rPr>
          <w:rFonts w:ascii="GHEA Grapalat" w:hAnsi="GHEA Grapalat"/>
          <w:sz w:val="20"/>
          <w:szCs w:val="20"/>
        </w:rPr>
        <w:t>of bribery</w:t>
      </w:r>
      <w:r w:rsidRPr="005E1F72">
        <w:rPr>
          <w:rFonts w:ascii="GHEA Grapalat" w:hAnsi="GHEA Grapalat"/>
          <w:sz w:val="20"/>
          <w:szCs w:val="20"/>
          <w:lang w:val="es-ES"/>
        </w:rPr>
        <w:t xml:space="preserve"> </w:t>
      </w:r>
      <w:r w:rsidRPr="005E1F72">
        <w:rPr>
          <w:rFonts w:ascii="GHEA Grapalat" w:hAnsi="GHEA Grapalat"/>
          <w:sz w:val="20"/>
          <w:szCs w:val="20"/>
        </w:rPr>
        <w:t>mediation</w:t>
      </w:r>
      <w:r w:rsidRPr="005E1F72">
        <w:rPr>
          <w:rFonts w:ascii="GHEA Grapalat" w:hAnsi="GHEA Grapalat"/>
          <w:sz w:val="20"/>
          <w:szCs w:val="20"/>
          <w:lang w:val="es-ES"/>
        </w:rPr>
        <w:t xml:space="preserve"> </w:t>
      </w:r>
      <w:r w:rsidRPr="005E1F72">
        <w:rPr>
          <w:rFonts w:ascii="GHEA Grapalat" w:hAnsi="GHEA Grapalat"/>
          <w:sz w:val="20"/>
          <w:szCs w:val="20"/>
        </w:rPr>
        <w:t>and:</w:t>
      </w:r>
      <w:r w:rsidRPr="005E1F72">
        <w:rPr>
          <w:rFonts w:ascii="GHEA Grapalat" w:hAnsi="GHEA Grapalat"/>
          <w:sz w:val="20"/>
          <w:szCs w:val="20"/>
          <w:lang w:val="es-ES"/>
        </w:rPr>
        <w:t xml:space="preserve"> </w:t>
      </w:r>
      <w:r w:rsidRPr="005E1F72">
        <w:rPr>
          <w:rFonts w:ascii="GHEA Grapalat" w:hAnsi="GHEA Grapalat"/>
          <w:sz w:val="20"/>
          <w:szCs w:val="20"/>
        </w:rPr>
        <w:t>by law</w:t>
      </w:r>
      <w:r w:rsidRPr="005E1F72">
        <w:rPr>
          <w:rFonts w:ascii="GHEA Grapalat" w:hAnsi="GHEA Grapalat"/>
          <w:sz w:val="20"/>
          <w:szCs w:val="20"/>
          <w:lang w:val="es-ES"/>
        </w:rPr>
        <w:t xml:space="preserve"> </w:t>
      </w:r>
      <w:r w:rsidRPr="005E1F72">
        <w:rPr>
          <w:rFonts w:ascii="GHEA Grapalat" w:hAnsi="GHEA Grapalat"/>
          <w:sz w:val="20"/>
          <w:szCs w:val="20"/>
        </w:rPr>
        <w:t>planned</w:t>
      </w:r>
      <w:r w:rsidRPr="005E1F72">
        <w:rPr>
          <w:rFonts w:ascii="GHEA Grapalat" w:hAnsi="GHEA Grapalat"/>
          <w:sz w:val="20"/>
          <w:szCs w:val="20"/>
          <w:lang w:val="es-ES"/>
        </w:rPr>
        <w:t xml:space="preserve"> </w:t>
      </w:r>
      <w:r w:rsidRPr="005E1F72">
        <w:rPr>
          <w:rFonts w:ascii="GHEA Grapalat" w:hAnsi="GHEA Grapalat"/>
          <w:sz w:val="20"/>
          <w:szCs w:val="20"/>
        </w:rPr>
        <w:t>economic</w:t>
      </w:r>
      <w:r w:rsidRPr="005E1F72">
        <w:rPr>
          <w:rFonts w:ascii="GHEA Grapalat" w:hAnsi="GHEA Grapalat"/>
          <w:sz w:val="20"/>
          <w:szCs w:val="20"/>
          <w:lang w:val="es-ES"/>
        </w:rPr>
        <w:t xml:space="preserve"> </w:t>
      </w:r>
      <w:r w:rsidRPr="005E1F72">
        <w:rPr>
          <w:rFonts w:ascii="GHEA Grapalat" w:hAnsi="GHEA Grapalat"/>
          <w:sz w:val="20"/>
          <w:szCs w:val="20"/>
        </w:rPr>
        <w:t>activity</w:t>
      </w:r>
      <w:r w:rsidRPr="005E1F72">
        <w:rPr>
          <w:rFonts w:ascii="GHEA Grapalat" w:hAnsi="GHEA Grapalat"/>
          <w:sz w:val="20"/>
          <w:szCs w:val="20"/>
          <w:lang w:val="es-ES"/>
        </w:rPr>
        <w:t xml:space="preserve"> </w:t>
      </w:r>
      <w:r w:rsidRPr="005E1F72">
        <w:rPr>
          <w:rFonts w:ascii="GHEA Grapalat" w:hAnsi="GHEA Grapalat"/>
          <w:sz w:val="20"/>
          <w:szCs w:val="20"/>
        </w:rPr>
        <w:t>against</w:t>
      </w:r>
      <w:r w:rsidRPr="005E1F72">
        <w:rPr>
          <w:rFonts w:ascii="GHEA Grapalat" w:hAnsi="GHEA Grapalat"/>
          <w:sz w:val="20"/>
          <w:szCs w:val="20"/>
          <w:lang w:val="es-ES"/>
        </w:rPr>
        <w:t xml:space="preserve"> </w:t>
      </w:r>
      <w:r w:rsidRPr="005E1F72">
        <w:rPr>
          <w:rFonts w:ascii="GHEA Grapalat" w:hAnsi="GHEA Grapalat"/>
          <w:sz w:val="20"/>
          <w:szCs w:val="20"/>
        </w:rPr>
        <w:t>directed</w:t>
      </w:r>
      <w:r w:rsidRPr="005E1F72">
        <w:rPr>
          <w:rFonts w:ascii="GHEA Grapalat" w:hAnsi="GHEA Grapalat"/>
          <w:sz w:val="20"/>
          <w:szCs w:val="20"/>
          <w:lang w:val="es-ES"/>
        </w:rPr>
        <w:t xml:space="preserve"> </w:t>
      </w:r>
      <w:r w:rsidRPr="005E1F72">
        <w:rPr>
          <w:rFonts w:ascii="GHEA Grapalat" w:hAnsi="GHEA Grapalat"/>
          <w:sz w:val="20"/>
          <w:szCs w:val="20"/>
        </w:rPr>
        <w:t>crimes</w:t>
      </w:r>
      <w:r w:rsidRPr="005E1F72">
        <w:rPr>
          <w:rFonts w:ascii="GHEA Grapalat" w:hAnsi="GHEA Grapalat"/>
          <w:sz w:val="20"/>
          <w:szCs w:val="20"/>
          <w:lang w:val="es-ES"/>
        </w:rPr>
        <w:t xml:space="preserve"> </w:t>
      </w:r>
      <w:r w:rsidRPr="005E1F72">
        <w:rPr>
          <w:rFonts w:ascii="GHEA Grapalat" w:hAnsi="GHEA Grapalat"/>
          <w:sz w:val="20"/>
          <w:szCs w:val="20"/>
        </w:rPr>
        <w:t>for</w:t>
      </w:r>
      <w:r w:rsidRPr="005E1F72">
        <w:rPr>
          <w:rFonts w:ascii="GHEA Grapalat" w:hAnsi="GHEA Grapalat"/>
          <w:sz w:val="20"/>
          <w:szCs w:val="20"/>
          <w:lang w:val="es-ES"/>
        </w:rPr>
        <w:t>​</w:t>
      </w:r>
      <w:r w:rsidRPr="005E1F72">
        <w:rPr>
          <w:rFonts w:ascii="GHEA Grapalat" w:hAnsi="GHEA Grapalat" w:cs="Sylfaen"/>
          <w:sz w:val="20"/>
          <w:szCs w:val="20"/>
          <w:lang w:val="es-ES"/>
        </w:rPr>
        <w:t xml:space="preserve"> </w:t>
      </w:r>
      <w:r w:rsidRPr="005E1F72">
        <w:rPr>
          <w:rFonts w:ascii="GHEA Grapalat" w:hAnsi="GHEA Grapalat" w:cs="Sylfaen"/>
          <w:sz w:val="20"/>
          <w:szCs w:val="20"/>
        </w:rPr>
        <w:t>except</w:t>
      </w:r>
      <w:r w:rsidRPr="005E1F72">
        <w:rPr>
          <w:rFonts w:ascii="GHEA Grapalat" w:hAnsi="GHEA Grapalat"/>
          <w:sz w:val="20"/>
          <w:szCs w:val="20"/>
          <w:lang w:val="es-ES"/>
        </w:rPr>
        <w:t xml:space="preserve"> </w:t>
      </w:r>
      <w:r w:rsidRPr="005E1F72">
        <w:rPr>
          <w:rFonts w:ascii="GHEA Grapalat" w:hAnsi="GHEA Grapalat" w:cs="Sylfaen"/>
          <w:sz w:val="20"/>
          <w:szCs w:val="20"/>
        </w:rPr>
        <w:t>it</w:t>
      </w:r>
      <w:r w:rsidRPr="005E1F72">
        <w:rPr>
          <w:rFonts w:ascii="GHEA Grapalat" w:hAnsi="GHEA Grapalat"/>
          <w:sz w:val="20"/>
          <w:szCs w:val="20"/>
          <w:lang w:val="es-ES"/>
        </w:rPr>
        <w:t xml:space="preserve"> </w:t>
      </w:r>
      <w:r w:rsidRPr="005E1F72">
        <w:rPr>
          <w:rFonts w:ascii="GHEA Grapalat" w:hAnsi="GHEA Grapalat" w:cs="Sylfaen"/>
          <w:sz w:val="20"/>
          <w:szCs w:val="20"/>
        </w:rPr>
        <w:t xml:space="preserve">cases </w:t>
      </w:r>
      <w:r w:rsidRPr="005E1F72">
        <w:rPr>
          <w:rFonts w:ascii="GHEA Grapalat" w:hAnsi="GHEA Grapalat"/>
          <w:sz w:val="20"/>
          <w:szCs w:val="20"/>
          <w:lang w:val="es-ES"/>
        </w:rPr>
        <w:t>when</w:t>
      </w:r>
      <w:r w:rsidRPr="005E1F72">
        <w:rPr>
          <w:rFonts w:ascii="GHEA Grapalat" w:hAnsi="GHEA Grapalat" w:cs="Sylfaen"/>
          <w:sz w:val="20"/>
          <w:szCs w:val="20"/>
        </w:rPr>
        <w:t>​</w:t>
      </w:r>
      <w:r w:rsidRPr="005E1F72">
        <w:rPr>
          <w:rFonts w:ascii="GHEA Grapalat" w:hAnsi="GHEA Grapalat"/>
          <w:sz w:val="20"/>
          <w:szCs w:val="20"/>
          <w:lang w:val="es-ES"/>
        </w:rPr>
        <w:t xml:space="preserve"> </w:t>
      </w:r>
      <w:r w:rsidRPr="005E1F72">
        <w:rPr>
          <w:rFonts w:ascii="GHEA Grapalat" w:hAnsi="GHEA Grapalat" w:cs="Sylfaen"/>
          <w:sz w:val="20"/>
          <w:szCs w:val="20"/>
        </w:rPr>
        <w:t>conviction</w:t>
      </w:r>
      <w:r w:rsidRPr="005E1F72">
        <w:rPr>
          <w:rFonts w:ascii="GHEA Grapalat" w:hAnsi="GHEA Grapalat"/>
          <w:sz w:val="20"/>
          <w:szCs w:val="20"/>
          <w:lang w:val="es-ES"/>
        </w:rPr>
        <w:t xml:space="preserve"> </w:t>
      </w:r>
      <w:r w:rsidRPr="005E1F72">
        <w:rPr>
          <w:rFonts w:ascii="GHEA Grapalat" w:hAnsi="GHEA Grapalat" w:cs="Sylfaen"/>
          <w:sz w:val="20"/>
          <w:szCs w:val="20"/>
        </w:rPr>
        <w:t>by law</w:t>
      </w:r>
      <w:r w:rsidRPr="005E1F72">
        <w:rPr>
          <w:rFonts w:ascii="GHEA Grapalat" w:hAnsi="GHEA Grapalat"/>
          <w:sz w:val="20"/>
          <w:szCs w:val="20"/>
          <w:lang w:val="es-ES"/>
        </w:rPr>
        <w:t xml:space="preserve"> </w:t>
      </w:r>
      <w:r w:rsidRPr="005E1F72">
        <w:rPr>
          <w:rFonts w:ascii="GHEA Grapalat" w:hAnsi="GHEA Grapalat" w:cs="Sylfaen"/>
          <w:sz w:val="20"/>
          <w:szCs w:val="20"/>
        </w:rPr>
        <w:t>defined</w:t>
      </w:r>
      <w:r w:rsidRPr="005E1F72">
        <w:rPr>
          <w:rFonts w:ascii="GHEA Grapalat" w:hAnsi="GHEA Grapalat"/>
          <w:sz w:val="20"/>
          <w:szCs w:val="20"/>
          <w:lang w:val="es-ES"/>
        </w:rPr>
        <w:t xml:space="preserve"> </w:t>
      </w:r>
      <w:r w:rsidRPr="005E1F72">
        <w:rPr>
          <w:rFonts w:ascii="GHEA Grapalat" w:hAnsi="GHEA Grapalat" w:cs="Sylfaen"/>
          <w:sz w:val="20"/>
          <w:szCs w:val="20"/>
        </w:rPr>
        <w:t>in order</w:t>
      </w:r>
      <w:r w:rsidRPr="005E1F72">
        <w:rPr>
          <w:rFonts w:ascii="GHEA Grapalat" w:hAnsi="GHEA Grapalat"/>
          <w:sz w:val="20"/>
          <w:szCs w:val="20"/>
          <w:lang w:val="es-ES"/>
        </w:rPr>
        <w:t xml:space="preserve"> </w:t>
      </w:r>
      <w:r w:rsidRPr="005E1F72">
        <w:rPr>
          <w:rFonts w:ascii="GHEA Grapalat" w:hAnsi="GHEA Grapalat" w:cs="Sylfaen"/>
          <w:sz w:val="20"/>
          <w:szCs w:val="20"/>
        </w:rPr>
        <w:t xml:space="preserve">extinguished </w:t>
      </w:r>
      <w:r w:rsidR="00DD66CC">
        <w:rPr>
          <w:rFonts w:ascii="GHEA Grapalat" w:hAnsi="GHEA Grapalat" w:cs="Sylfaen"/>
          <w:sz w:val="20"/>
          <w:szCs w:val="20"/>
          <w:lang w:val="hy-AM"/>
        </w:rPr>
        <w:t>or abolished</w:t>
      </w:r>
      <w:r w:rsidRPr="005E1F72">
        <w:rPr>
          <w:rFonts w:ascii="GHEA Grapalat" w:hAnsi="GHEA Grapalat"/>
          <w:sz w:val="20"/>
          <w:szCs w:val="20"/>
          <w:lang w:val="es-ES"/>
        </w:rPr>
        <w:t xml:space="preserve"> </w:t>
      </w:r>
      <w:r w:rsidRPr="005E1F72">
        <w:rPr>
          <w:rFonts w:ascii="GHEA Grapalat" w:hAnsi="GHEA Grapalat" w:cs="Sylfaen"/>
          <w:sz w:val="20"/>
          <w:szCs w:val="20"/>
        </w:rPr>
        <w:t>is</w:t>
      </w:r>
      <w:r w:rsidRPr="005E1F72">
        <w:rPr>
          <w:rFonts w:ascii="GHEA Grapalat" w:hAnsi="GHEA Grapalat"/>
          <w:sz w:val="20"/>
          <w:szCs w:val="20"/>
          <w:lang w:val="es-ES"/>
        </w:rPr>
        <w:t>​</w:t>
      </w:r>
    </w:p>
    <w:p w:rsidR="0069200A" w:rsidRDefault="00753E6E" w:rsidP="00EF3662">
      <w:pPr>
        <w:ind w:firstLine="720"/>
        <w:jc w:val="both"/>
        <w:rPr>
          <w:rFonts w:ascii="Cambria Math" w:hAnsi="Cambria Math" w:cs="Cambria Math"/>
          <w:sz w:val="20"/>
          <w:szCs w:val="20"/>
          <w:lang w:val="es-ES"/>
        </w:rPr>
      </w:pPr>
      <w:r w:rsidRPr="005E1F72">
        <w:rPr>
          <w:rFonts w:ascii="GHEA Grapalat" w:hAnsi="GHEA Grapalat" w:cs="Sylfaen"/>
          <w:sz w:val="20"/>
          <w:szCs w:val="20"/>
          <w:lang w:val="es-ES"/>
        </w:rPr>
        <w:lastRenderedPageBreak/>
        <w:t xml:space="preserve">4) </w:t>
      </w:r>
      <w:r w:rsidR="00775CD1" w:rsidRPr="00BA41C0">
        <w:rPr>
          <w:rFonts w:ascii="GHEA Grapalat" w:hAnsi="GHEA Grapalat" w:cs="Sylfaen"/>
          <w:sz w:val="20"/>
          <w:szCs w:val="20"/>
        </w:rPr>
        <w:t>to whom?</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regarding</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shopping</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in the field</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anti-competitive</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 xml:space="preserve">of </w:t>
      </w:r>
      <w:proofErr w:type="gramStart"/>
      <w:r w:rsidR="00775CD1" w:rsidRPr="00BA41C0">
        <w:rPr>
          <w:rFonts w:ascii="GHEA Grapalat" w:hAnsi="GHEA Grapalat" w:cs="Sylfaen"/>
          <w:sz w:val="20"/>
          <w:szCs w:val="20"/>
        </w:rPr>
        <w:t xml:space="preserve">agreement </w:t>
      </w:r>
      <w:r w:rsidR="00775CD1" w:rsidRPr="00BA41C0">
        <w:rPr>
          <w:rFonts w:ascii="GHEA Grapalat" w:hAnsi="GHEA Grapalat" w:cs="Sylfaen"/>
          <w:sz w:val="20"/>
          <w:szCs w:val="20"/>
          <w:lang w:val="es-ES"/>
        </w:rPr>
        <w:t>,</w:t>
      </w:r>
      <w:proofErr w:type="gramEnd"/>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dominant</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position</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of abuse</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or</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unscrupulous</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competition</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for</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responsibility</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defining</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administrative</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the act</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the application</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to be presented</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on the day</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preceding</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three</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of the year</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during</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became</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is</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 xml:space="preserve">unappealable </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huh?</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appealed</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to be</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case</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to be left</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is</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 xml:space="preserve">unchanged </w:t>
      </w:r>
      <w:r w:rsidR="00775CD1" w:rsidRPr="00BA41C0">
        <w:rPr>
          <w:rFonts w:ascii="Cambria Math" w:hAnsi="Cambria Math" w:cs="Cambria Math"/>
          <w:sz w:val="20"/>
          <w:szCs w:val="20"/>
          <w:lang w:val="es-ES"/>
        </w:rPr>
        <w:t>.</w:t>
      </w:r>
    </w:p>
    <w:p w:rsidR="00753E6E" w:rsidRPr="005E1F72" w:rsidRDefault="00753E6E" w:rsidP="00EF3662">
      <w:pPr>
        <w:ind w:firstLine="720"/>
        <w:jc w:val="both"/>
        <w:rPr>
          <w:rFonts w:ascii="GHEA Grapalat" w:hAnsi="GHEA Grapalat"/>
          <w:sz w:val="20"/>
          <w:szCs w:val="20"/>
          <w:lang w:val="es-ES"/>
        </w:rPr>
      </w:pP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5) </w:t>
      </w:r>
      <w:r w:rsidRPr="005E1F72">
        <w:rPr>
          <w:rFonts w:ascii="GHEA Grapalat" w:hAnsi="GHEA Grapalat" w:cs="Sylfaen"/>
          <w:sz w:val="20"/>
          <w:szCs w:val="20"/>
        </w:rPr>
        <w:t>which ones?</w:t>
      </w:r>
      <w:r w:rsidRPr="005E1F72">
        <w:rPr>
          <w:rFonts w:ascii="GHEA Grapalat" w:hAnsi="GHEA Grapalat" w:cs="Sylfaen"/>
          <w:sz w:val="20"/>
          <w:szCs w:val="20"/>
          <w:lang w:val="es-ES"/>
        </w:rPr>
        <w:t xml:space="preserve"> </w:t>
      </w:r>
      <w:r w:rsidRPr="005E1F72">
        <w:rPr>
          <w:rFonts w:ascii="GHEA Grapalat" w:hAnsi="GHEA Grapalat" w:cs="Sylfaen"/>
          <w:sz w:val="20"/>
          <w:szCs w:val="20"/>
        </w:rPr>
        <w:t>the application</w:t>
      </w:r>
      <w:r w:rsidRPr="005E1F72">
        <w:rPr>
          <w:rFonts w:ascii="GHEA Grapalat" w:hAnsi="GHEA Grapalat" w:cs="Sylfaen"/>
          <w:sz w:val="20"/>
          <w:szCs w:val="20"/>
          <w:lang w:val="es-ES"/>
        </w:rPr>
        <w:t xml:space="preserve"> </w:t>
      </w:r>
      <w:r w:rsidRPr="005E1F72">
        <w:rPr>
          <w:rFonts w:ascii="GHEA Grapalat" w:hAnsi="GHEA Grapalat" w:cs="Sylfaen"/>
          <w:sz w:val="20"/>
          <w:szCs w:val="20"/>
        </w:rPr>
        <w:t>to present</w:t>
      </w:r>
      <w:r w:rsidRPr="005E1F72">
        <w:rPr>
          <w:rFonts w:ascii="GHEA Grapalat" w:hAnsi="GHEA Grapalat" w:cs="Sylfaen"/>
          <w:sz w:val="20"/>
          <w:szCs w:val="20"/>
          <w:lang w:val="es-ES"/>
        </w:rPr>
        <w:t xml:space="preserve"> </w:t>
      </w:r>
      <w:r w:rsidRPr="005E1F72">
        <w:rPr>
          <w:rFonts w:ascii="GHEA Grapalat" w:hAnsi="GHEA Grapalat" w:cs="Sylfaen"/>
          <w:sz w:val="20"/>
          <w:szCs w:val="20"/>
        </w:rPr>
        <w:t>of the day</w:t>
      </w:r>
      <w:r w:rsidRPr="005E1F72">
        <w:rPr>
          <w:rFonts w:ascii="GHEA Grapalat" w:hAnsi="GHEA Grapalat" w:cs="Sylfaen"/>
          <w:sz w:val="20"/>
          <w:szCs w:val="20"/>
          <w:lang w:val="es-ES"/>
        </w:rPr>
        <w:t xml:space="preserve"> </w:t>
      </w:r>
      <w:r w:rsidRPr="005E1F72">
        <w:rPr>
          <w:rFonts w:ascii="GHEA Grapalat" w:hAnsi="GHEA Grapalat" w:cs="Sylfaen"/>
          <w:sz w:val="20"/>
          <w:szCs w:val="20"/>
        </w:rPr>
        <w:t>as of</w:t>
      </w:r>
      <w:r w:rsidRPr="005E1F72">
        <w:rPr>
          <w:rFonts w:ascii="GHEA Grapalat" w:hAnsi="GHEA Grapalat" w:cs="Sylfaen"/>
          <w:sz w:val="20"/>
          <w:szCs w:val="20"/>
          <w:lang w:val="es-ES"/>
        </w:rPr>
        <w:t xml:space="preserve"> </w:t>
      </w:r>
      <w:r w:rsidRPr="005E1F72">
        <w:rPr>
          <w:rFonts w:ascii="GHEA Grapalat" w:hAnsi="GHEA Grapalat" w:cs="Sylfaen"/>
          <w:sz w:val="20"/>
          <w:szCs w:val="20"/>
        </w:rPr>
        <w:t>included</w:t>
      </w:r>
      <w:r w:rsidRPr="005E1F72">
        <w:rPr>
          <w:rFonts w:ascii="GHEA Grapalat" w:hAnsi="GHEA Grapalat" w:cs="Sylfaen"/>
          <w:sz w:val="20"/>
          <w:szCs w:val="20"/>
          <w:lang w:val="es-ES"/>
        </w:rPr>
        <w:t xml:space="preserve"> </w:t>
      </w:r>
      <w:r w:rsidRPr="005E1F72">
        <w:rPr>
          <w:rFonts w:ascii="GHEA Grapalat" w:hAnsi="GHEA Grapalat" w:cs="Sylfaen"/>
          <w:sz w:val="20"/>
          <w:szCs w:val="20"/>
        </w:rPr>
        <w:t>are</w:t>
      </w:r>
      <w:r w:rsidRPr="005E1F72">
        <w:rPr>
          <w:rFonts w:ascii="GHEA Grapalat" w:hAnsi="GHEA Grapalat" w:cs="Sylfaen"/>
          <w:sz w:val="20"/>
          <w:szCs w:val="20"/>
          <w:lang w:val="es-ES"/>
        </w:rPr>
        <w:t xml:space="preserve"> </w:t>
      </w:r>
      <w:r w:rsidRPr="005E1F72">
        <w:rPr>
          <w:rFonts w:ascii="GHEA Grapalat" w:hAnsi="GHEA Grapalat" w:cs="Sylfaen"/>
          <w:sz w:val="20"/>
          <w:szCs w:val="20"/>
        </w:rPr>
        <w:t>Eurasian</w:t>
      </w:r>
      <w:r w:rsidRPr="005E1F72">
        <w:rPr>
          <w:rFonts w:ascii="GHEA Grapalat" w:hAnsi="GHEA Grapalat" w:cs="Sylfaen"/>
          <w:sz w:val="20"/>
          <w:szCs w:val="20"/>
          <w:lang w:val="es-ES"/>
        </w:rPr>
        <w:t xml:space="preserve"> </w:t>
      </w:r>
      <w:r w:rsidRPr="005E1F72">
        <w:rPr>
          <w:rFonts w:ascii="GHEA Grapalat" w:hAnsi="GHEA Grapalat" w:cs="Sylfaen"/>
          <w:sz w:val="20"/>
          <w:szCs w:val="20"/>
        </w:rPr>
        <w:t>economic</w:t>
      </w:r>
      <w:r w:rsidRPr="005E1F72">
        <w:rPr>
          <w:rFonts w:ascii="GHEA Grapalat" w:hAnsi="GHEA Grapalat" w:cs="Sylfaen"/>
          <w:sz w:val="20"/>
          <w:szCs w:val="20"/>
          <w:lang w:val="es-ES"/>
        </w:rPr>
        <w:t xml:space="preserve"> </w:t>
      </w:r>
      <w:r w:rsidRPr="005E1F72">
        <w:rPr>
          <w:rFonts w:ascii="GHEA Grapalat" w:hAnsi="GHEA Grapalat" w:cs="Sylfaen"/>
          <w:sz w:val="20"/>
          <w:szCs w:val="20"/>
        </w:rPr>
        <w:t>to the union</w:t>
      </w:r>
      <w:r w:rsidRPr="005E1F72">
        <w:rPr>
          <w:rFonts w:ascii="GHEA Grapalat" w:hAnsi="GHEA Grapalat" w:cs="Sylfaen"/>
          <w:sz w:val="20"/>
          <w:szCs w:val="20"/>
          <w:lang w:val="es-ES"/>
        </w:rPr>
        <w:t xml:space="preserve"> </w:t>
      </w:r>
      <w:r w:rsidRPr="005E1F72">
        <w:rPr>
          <w:rFonts w:ascii="GHEA Grapalat" w:hAnsi="GHEA Grapalat" w:cs="Sylfaen"/>
          <w:sz w:val="20"/>
          <w:szCs w:val="20"/>
        </w:rPr>
        <w:t>member</w:t>
      </w:r>
      <w:r w:rsidRPr="005E1F72">
        <w:rPr>
          <w:rFonts w:ascii="GHEA Grapalat" w:hAnsi="GHEA Grapalat" w:cs="Sylfaen"/>
          <w:sz w:val="20"/>
          <w:szCs w:val="20"/>
          <w:lang w:val="es-ES"/>
        </w:rPr>
        <w:t xml:space="preserve"> </w:t>
      </w:r>
      <w:r w:rsidRPr="005E1F72">
        <w:rPr>
          <w:rFonts w:ascii="GHEA Grapalat" w:hAnsi="GHEA Grapalat" w:cs="Sylfaen"/>
          <w:sz w:val="20"/>
          <w:szCs w:val="20"/>
        </w:rPr>
        <w:t>countries</w:t>
      </w:r>
      <w:r w:rsidRPr="005E1F72">
        <w:rPr>
          <w:rFonts w:ascii="GHEA Grapalat" w:hAnsi="GHEA Grapalat" w:cs="Sylfaen"/>
          <w:sz w:val="20"/>
          <w:szCs w:val="20"/>
          <w:lang w:val="es-ES"/>
        </w:rPr>
        <w:t xml:space="preserve"> </w:t>
      </w:r>
      <w:r w:rsidRPr="005E1F72">
        <w:rPr>
          <w:rFonts w:ascii="GHEA Grapalat" w:hAnsi="GHEA Grapalat" w:cs="Sylfaen"/>
          <w:sz w:val="20"/>
          <w:szCs w:val="20"/>
        </w:rPr>
        <w:t>shopping</w:t>
      </w:r>
      <w:r w:rsidRPr="005E1F72">
        <w:rPr>
          <w:rFonts w:ascii="GHEA Grapalat" w:hAnsi="GHEA Grapalat" w:cs="Sylfaen"/>
          <w:sz w:val="20"/>
          <w:szCs w:val="20"/>
          <w:lang w:val="es-ES"/>
        </w:rPr>
        <w:t xml:space="preserve"> </w:t>
      </w:r>
      <w:r w:rsidRPr="005E1F72">
        <w:rPr>
          <w:rFonts w:ascii="GHEA Grapalat" w:hAnsi="GHEA Grapalat" w:cs="Sylfaen"/>
          <w:sz w:val="20"/>
          <w:szCs w:val="20"/>
        </w:rPr>
        <w:t>about</w:t>
      </w:r>
      <w:r w:rsidRPr="005E1F72">
        <w:rPr>
          <w:rFonts w:ascii="GHEA Grapalat" w:hAnsi="GHEA Grapalat" w:cs="Sylfaen"/>
          <w:sz w:val="20"/>
          <w:szCs w:val="20"/>
          <w:lang w:val="es-ES"/>
        </w:rPr>
        <w:t xml:space="preserve"> </w:t>
      </w:r>
      <w:r w:rsidRPr="005E1F72">
        <w:rPr>
          <w:rFonts w:ascii="GHEA Grapalat" w:hAnsi="GHEA Grapalat" w:cs="Sylfaen"/>
          <w:sz w:val="20"/>
          <w:szCs w:val="20"/>
        </w:rPr>
        <w:t>legislation</w:t>
      </w:r>
      <w:r w:rsidRPr="005E1F72">
        <w:rPr>
          <w:rFonts w:ascii="GHEA Grapalat" w:hAnsi="GHEA Grapalat" w:cs="Sylfaen"/>
          <w:sz w:val="20"/>
          <w:szCs w:val="20"/>
          <w:lang w:val="es-ES"/>
        </w:rPr>
        <w:t xml:space="preserve"> </w:t>
      </w:r>
      <w:r w:rsidRPr="005E1F72">
        <w:rPr>
          <w:rFonts w:ascii="GHEA Grapalat" w:hAnsi="GHEA Grapalat" w:cs="Sylfaen"/>
          <w:sz w:val="20"/>
          <w:szCs w:val="20"/>
        </w:rPr>
        <w:t>according to</w:t>
      </w:r>
      <w:r w:rsidRPr="005E1F72">
        <w:rPr>
          <w:rFonts w:ascii="GHEA Grapalat" w:hAnsi="GHEA Grapalat" w:cs="Sylfaen"/>
          <w:sz w:val="20"/>
          <w:szCs w:val="20"/>
          <w:lang w:val="es-ES"/>
        </w:rPr>
        <w:t xml:space="preserve"> </w:t>
      </w:r>
      <w:r w:rsidRPr="005E1F72">
        <w:rPr>
          <w:rFonts w:ascii="GHEA Grapalat" w:hAnsi="GHEA Grapalat" w:cs="Sylfaen"/>
          <w:sz w:val="20"/>
          <w:szCs w:val="20"/>
        </w:rPr>
        <w:t>published</w:t>
      </w:r>
      <w:r w:rsidRPr="005E1F72">
        <w:rPr>
          <w:rFonts w:ascii="GHEA Grapalat" w:hAnsi="GHEA Grapalat" w:cs="Sylfaen"/>
          <w:sz w:val="20"/>
          <w:szCs w:val="20"/>
          <w:lang w:val="es-ES"/>
        </w:rPr>
        <w:t xml:space="preserve"> </w:t>
      </w:r>
      <w:r w:rsidRPr="005E1F72">
        <w:rPr>
          <w:rFonts w:ascii="GHEA Grapalat" w:hAnsi="GHEA Grapalat" w:cs="Sylfaen"/>
          <w:sz w:val="20"/>
          <w:szCs w:val="20"/>
        </w:rPr>
        <w:t>shopping</w:t>
      </w:r>
      <w:r w:rsidRPr="005E1F72">
        <w:rPr>
          <w:rFonts w:ascii="GHEA Grapalat" w:hAnsi="GHEA Grapalat" w:cs="Sylfaen"/>
          <w:sz w:val="20"/>
          <w:szCs w:val="20"/>
          <w:lang w:val="es-ES"/>
        </w:rPr>
        <w:t xml:space="preserve"> </w:t>
      </w:r>
      <w:r w:rsidRPr="005E1F72">
        <w:rPr>
          <w:rFonts w:ascii="GHEA Grapalat" w:hAnsi="GHEA Grapalat" w:cs="Sylfaen"/>
          <w:sz w:val="20"/>
          <w:szCs w:val="20"/>
        </w:rPr>
        <w:t>to the process</w:t>
      </w:r>
      <w:r w:rsidRPr="005E1F72">
        <w:rPr>
          <w:rFonts w:ascii="GHEA Grapalat" w:hAnsi="GHEA Grapalat"/>
          <w:sz w:val="20"/>
          <w:szCs w:val="20"/>
          <w:lang w:val="es-ES"/>
        </w:rPr>
        <w:t xml:space="preserve"> </w:t>
      </w:r>
      <w:r w:rsidRPr="005E1F72">
        <w:rPr>
          <w:rFonts w:ascii="GHEA Grapalat" w:hAnsi="GHEA Grapalat" w:cs="Sylfaen"/>
          <w:sz w:val="20"/>
          <w:szCs w:val="20"/>
        </w:rPr>
        <w:t>to participate</w:t>
      </w:r>
      <w:r w:rsidRPr="005E1F72">
        <w:rPr>
          <w:rFonts w:ascii="GHEA Grapalat" w:hAnsi="GHEA Grapalat"/>
          <w:sz w:val="20"/>
          <w:szCs w:val="20"/>
          <w:lang w:val="es-ES"/>
        </w:rPr>
        <w:t xml:space="preserve"> </w:t>
      </w:r>
      <w:r w:rsidRPr="005E1F72">
        <w:rPr>
          <w:rFonts w:ascii="GHEA Grapalat" w:hAnsi="GHEA Grapalat" w:cs="Sylfaen"/>
          <w:sz w:val="20"/>
          <w:szCs w:val="20"/>
        </w:rPr>
        <w:t>right</w:t>
      </w:r>
      <w:r w:rsidRPr="005E1F72">
        <w:rPr>
          <w:rFonts w:ascii="GHEA Grapalat" w:hAnsi="GHEA Grapalat"/>
          <w:sz w:val="20"/>
          <w:szCs w:val="20"/>
          <w:lang w:val="es-ES"/>
        </w:rPr>
        <w:t xml:space="preserve"> </w:t>
      </w:r>
      <w:r w:rsidRPr="005E1F72">
        <w:rPr>
          <w:rFonts w:ascii="GHEA Grapalat" w:hAnsi="GHEA Grapalat" w:cs="Sylfaen"/>
          <w:sz w:val="20"/>
          <w:szCs w:val="20"/>
        </w:rPr>
        <w:t>without</w:t>
      </w:r>
      <w:r w:rsidRPr="005E1F72">
        <w:rPr>
          <w:rFonts w:ascii="GHEA Grapalat" w:hAnsi="GHEA Grapalat"/>
          <w:sz w:val="20"/>
          <w:szCs w:val="20"/>
          <w:lang w:val="es-ES"/>
        </w:rPr>
        <w:t xml:space="preserve"> </w:t>
      </w:r>
      <w:r w:rsidRPr="005E1F72">
        <w:rPr>
          <w:rFonts w:ascii="GHEA Grapalat" w:hAnsi="GHEA Grapalat" w:cs="Sylfaen"/>
          <w:sz w:val="20"/>
          <w:szCs w:val="20"/>
        </w:rPr>
        <w:t>participants</w:t>
      </w:r>
      <w:r w:rsidRPr="005E1F72">
        <w:rPr>
          <w:rFonts w:ascii="GHEA Grapalat" w:hAnsi="GHEA Grapalat"/>
          <w:sz w:val="20"/>
          <w:szCs w:val="20"/>
          <w:lang w:val="es-ES"/>
        </w:rPr>
        <w:t xml:space="preserve"> </w:t>
      </w:r>
      <w:r w:rsidRPr="005E1F72">
        <w:rPr>
          <w:rFonts w:ascii="GHEA Grapalat" w:hAnsi="GHEA Grapalat" w:cs="Sylfaen"/>
          <w:sz w:val="20"/>
          <w:szCs w:val="20"/>
        </w:rPr>
        <w:t xml:space="preserve">in the </w:t>
      </w:r>
      <w:proofErr w:type="gramStart"/>
      <w:r w:rsidRPr="005E1F72">
        <w:rPr>
          <w:rFonts w:ascii="GHEA Grapalat" w:hAnsi="GHEA Grapalat" w:cs="Sylfaen"/>
          <w:sz w:val="20"/>
          <w:szCs w:val="20"/>
        </w:rPr>
        <w:t xml:space="preserve">list </w:t>
      </w:r>
      <w:r w:rsidRPr="005E1F72">
        <w:rPr>
          <w:rFonts w:ascii="GHEA Grapalat" w:hAnsi="GHEA Grapalat" w:cs="Sylfaen"/>
          <w:sz w:val="20"/>
          <w:szCs w:val="20"/>
          <w:lang w:val="es-ES"/>
        </w:rPr>
        <w:t>.</w:t>
      </w:r>
      <w:proofErr w:type="gramEnd"/>
    </w:p>
    <w:p w:rsidR="00753E6E" w:rsidRPr="005E1F72" w:rsidRDefault="00753E6E" w:rsidP="00EF3662">
      <w:pPr>
        <w:ind w:firstLine="567"/>
        <w:jc w:val="both"/>
        <w:rPr>
          <w:rFonts w:ascii="GHEA Grapalat" w:hAnsi="GHEA Grapalat"/>
          <w:sz w:val="20"/>
          <w:szCs w:val="20"/>
          <w:lang w:val="es-ES"/>
        </w:rPr>
      </w:pPr>
      <w:r w:rsidRPr="005E1F72">
        <w:rPr>
          <w:rFonts w:ascii="GHEA Grapalat" w:hAnsi="GHEA Grapalat"/>
          <w:sz w:val="20"/>
          <w:szCs w:val="20"/>
          <w:lang w:val="es-ES"/>
        </w:rPr>
        <w:t xml:space="preserve">6) </w:t>
      </w:r>
      <w:r w:rsidRPr="005E1F72">
        <w:rPr>
          <w:rFonts w:ascii="GHEA Grapalat" w:hAnsi="GHEA Grapalat"/>
          <w:sz w:val="20"/>
          <w:szCs w:val="20"/>
        </w:rPr>
        <w:t>which ones?</w:t>
      </w:r>
      <w:r w:rsidRPr="005E1F72">
        <w:rPr>
          <w:rFonts w:ascii="GHEA Grapalat" w:hAnsi="GHEA Grapalat"/>
          <w:sz w:val="20"/>
          <w:szCs w:val="20"/>
          <w:lang w:val="es-ES"/>
        </w:rPr>
        <w:t xml:space="preserve"> </w:t>
      </w:r>
      <w:r w:rsidRPr="005E1F72">
        <w:rPr>
          <w:rFonts w:ascii="GHEA Grapalat" w:hAnsi="GHEA Grapalat"/>
          <w:sz w:val="20"/>
          <w:szCs w:val="20"/>
        </w:rPr>
        <w:t>the application</w:t>
      </w:r>
      <w:r w:rsidRPr="005E1F72">
        <w:rPr>
          <w:rFonts w:ascii="GHEA Grapalat" w:hAnsi="GHEA Grapalat"/>
          <w:sz w:val="20"/>
          <w:szCs w:val="20"/>
          <w:lang w:val="es-ES"/>
        </w:rPr>
        <w:t xml:space="preserve"> </w:t>
      </w:r>
      <w:r w:rsidRPr="005E1F72">
        <w:rPr>
          <w:rFonts w:ascii="GHEA Grapalat" w:hAnsi="GHEA Grapalat"/>
          <w:sz w:val="20"/>
          <w:szCs w:val="20"/>
        </w:rPr>
        <w:t>to present</w:t>
      </w:r>
      <w:r w:rsidRPr="005E1F72">
        <w:rPr>
          <w:rFonts w:ascii="GHEA Grapalat" w:hAnsi="GHEA Grapalat"/>
          <w:sz w:val="20"/>
          <w:szCs w:val="20"/>
          <w:lang w:val="es-ES"/>
        </w:rPr>
        <w:t xml:space="preserve"> </w:t>
      </w:r>
      <w:r w:rsidRPr="005E1F72">
        <w:rPr>
          <w:rFonts w:ascii="GHEA Grapalat" w:hAnsi="GHEA Grapalat"/>
          <w:sz w:val="20"/>
          <w:szCs w:val="20"/>
        </w:rPr>
        <w:t>of the day</w:t>
      </w:r>
      <w:r w:rsidRPr="005E1F72">
        <w:rPr>
          <w:rFonts w:ascii="GHEA Grapalat" w:hAnsi="GHEA Grapalat"/>
          <w:sz w:val="20"/>
          <w:szCs w:val="20"/>
          <w:lang w:val="es-ES"/>
        </w:rPr>
        <w:t xml:space="preserve"> </w:t>
      </w:r>
      <w:r w:rsidRPr="005E1F72">
        <w:rPr>
          <w:rFonts w:ascii="GHEA Grapalat" w:hAnsi="GHEA Grapalat"/>
          <w:sz w:val="20"/>
          <w:szCs w:val="20"/>
        </w:rPr>
        <w:t>as of</w:t>
      </w:r>
      <w:r w:rsidRPr="005E1F72">
        <w:rPr>
          <w:rFonts w:ascii="GHEA Grapalat" w:hAnsi="GHEA Grapalat"/>
          <w:sz w:val="20"/>
          <w:szCs w:val="20"/>
          <w:lang w:val="es-ES"/>
        </w:rPr>
        <w:t xml:space="preserve"> </w:t>
      </w:r>
      <w:r w:rsidRPr="005E1F72">
        <w:rPr>
          <w:rFonts w:ascii="GHEA Grapalat" w:hAnsi="GHEA Grapalat" w:cs="Sylfaen"/>
          <w:sz w:val="20"/>
          <w:szCs w:val="20"/>
        </w:rPr>
        <w:t>included</w:t>
      </w:r>
      <w:r w:rsidRPr="005E1F72">
        <w:rPr>
          <w:rFonts w:ascii="GHEA Grapalat" w:hAnsi="GHEA Grapalat"/>
          <w:sz w:val="20"/>
          <w:szCs w:val="20"/>
          <w:lang w:val="es-ES"/>
        </w:rPr>
        <w:t xml:space="preserve"> </w:t>
      </w:r>
      <w:r w:rsidRPr="005E1F72">
        <w:rPr>
          <w:rFonts w:ascii="GHEA Grapalat" w:hAnsi="GHEA Grapalat" w:cs="Sylfaen"/>
          <w:sz w:val="20"/>
          <w:szCs w:val="20"/>
        </w:rPr>
        <w:t>are</w:t>
      </w:r>
      <w:r w:rsidRPr="005E1F72">
        <w:rPr>
          <w:rFonts w:ascii="GHEA Grapalat" w:hAnsi="GHEA Grapalat"/>
          <w:sz w:val="20"/>
          <w:szCs w:val="20"/>
          <w:lang w:val="es-ES"/>
        </w:rPr>
        <w:t xml:space="preserve"> </w:t>
      </w:r>
      <w:r w:rsidRPr="005E1F72">
        <w:rPr>
          <w:rFonts w:ascii="GHEA Grapalat" w:hAnsi="GHEA Grapalat" w:cs="Sylfaen"/>
          <w:sz w:val="20"/>
          <w:szCs w:val="20"/>
        </w:rPr>
        <w:t>shopping</w:t>
      </w:r>
      <w:r w:rsidRPr="005E1F72">
        <w:rPr>
          <w:rFonts w:ascii="GHEA Grapalat" w:hAnsi="GHEA Grapalat" w:cs="Sylfaen"/>
          <w:sz w:val="20"/>
          <w:szCs w:val="20"/>
          <w:lang w:val="es-ES"/>
        </w:rPr>
        <w:t xml:space="preserve"> </w:t>
      </w:r>
      <w:r w:rsidRPr="005E1F72">
        <w:rPr>
          <w:rFonts w:ascii="GHEA Grapalat" w:hAnsi="GHEA Grapalat" w:cs="Sylfaen"/>
          <w:sz w:val="20"/>
          <w:szCs w:val="20"/>
        </w:rPr>
        <w:t>to the process</w:t>
      </w:r>
      <w:r w:rsidRPr="005E1F72">
        <w:rPr>
          <w:rFonts w:ascii="GHEA Grapalat" w:hAnsi="GHEA Grapalat"/>
          <w:sz w:val="20"/>
          <w:szCs w:val="20"/>
          <w:lang w:val="es-ES"/>
        </w:rPr>
        <w:t xml:space="preserve"> </w:t>
      </w:r>
      <w:r w:rsidRPr="005E1F72">
        <w:rPr>
          <w:rFonts w:ascii="GHEA Grapalat" w:hAnsi="GHEA Grapalat" w:cs="Sylfaen"/>
          <w:sz w:val="20"/>
          <w:szCs w:val="20"/>
        </w:rPr>
        <w:t>to participate</w:t>
      </w:r>
      <w:r w:rsidRPr="005E1F72">
        <w:rPr>
          <w:rFonts w:ascii="GHEA Grapalat" w:hAnsi="GHEA Grapalat"/>
          <w:sz w:val="20"/>
          <w:szCs w:val="20"/>
          <w:lang w:val="es-ES"/>
        </w:rPr>
        <w:t xml:space="preserve"> </w:t>
      </w:r>
      <w:r w:rsidRPr="005E1F72">
        <w:rPr>
          <w:rFonts w:ascii="GHEA Grapalat" w:hAnsi="GHEA Grapalat" w:cs="Sylfaen"/>
          <w:sz w:val="20"/>
          <w:szCs w:val="20"/>
        </w:rPr>
        <w:t>right</w:t>
      </w:r>
      <w:r w:rsidRPr="005E1F72">
        <w:rPr>
          <w:rFonts w:ascii="GHEA Grapalat" w:hAnsi="GHEA Grapalat"/>
          <w:sz w:val="20"/>
          <w:szCs w:val="20"/>
          <w:lang w:val="es-ES"/>
        </w:rPr>
        <w:t xml:space="preserve"> </w:t>
      </w:r>
      <w:r w:rsidRPr="005E1F72">
        <w:rPr>
          <w:rFonts w:ascii="GHEA Grapalat" w:hAnsi="GHEA Grapalat" w:cs="Sylfaen"/>
          <w:sz w:val="20"/>
          <w:szCs w:val="20"/>
        </w:rPr>
        <w:t>without</w:t>
      </w:r>
      <w:r w:rsidRPr="005E1F72">
        <w:rPr>
          <w:rFonts w:ascii="GHEA Grapalat" w:hAnsi="GHEA Grapalat"/>
          <w:sz w:val="20"/>
          <w:szCs w:val="20"/>
          <w:lang w:val="es-ES"/>
        </w:rPr>
        <w:t xml:space="preserve"> </w:t>
      </w:r>
      <w:r w:rsidRPr="005E1F72">
        <w:rPr>
          <w:rFonts w:ascii="GHEA Grapalat" w:hAnsi="GHEA Grapalat" w:cs="Sylfaen"/>
          <w:sz w:val="20"/>
          <w:szCs w:val="20"/>
        </w:rPr>
        <w:t>participants</w:t>
      </w:r>
      <w:r w:rsidRPr="005E1F72">
        <w:rPr>
          <w:rFonts w:ascii="GHEA Grapalat" w:hAnsi="GHEA Grapalat"/>
          <w:sz w:val="20"/>
          <w:szCs w:val="20"/>
          <w:lang w:val="es-ES"/>
        </w:rPr>
        <w:t xml:space="preserve"> </w:t>
      </w:r>
      <w:r w:rsidRPr="005E1F72">
        <w:rPr>
          <w:rFonts w:ascii="GHEA Grapalat" w:hAnsi="GHEA Grapalat" w:cs="Sylfaen"/>
          <w:sz w:val="20"/>
          <w:szCs w:val="20"/>
        </w:rPr>
        <w:t xml:space="preserve">in the </w:t>
      </w:r>
      <w:proofErr w:type="gramStart"/>
      <w:r w:rsidRPr="005E1F72">
        <w:rPr>
          <w:rFonts w:ascii="GHEA Grapalat" w:hAnsi="GHEA Grapalat" w:cs="Sylfaen"/>
          <w:sz w:val="20"/>
          <w:szCs w:val="20"/>
        </w:rPr>
        <w:t xml:space="preserve">list </w:t>
      </w:r>
      <w:r w:rsidRPr="005E1F72">
        <w:rPr>
          <w:rFonts w:ascii="GHEA Grapalat" w:hAnsi="GHEA Grapalat"/>
          <w:sz w:val="20"/>
          <w:szCs w:val="20"/>
          <w:lang w:val="es-ES"/>
        </w:rPr>
        <w:t>.</w:t>
      </w:r>
      <w:proofErr w:type="gramEnd"/>
    </w:p>
    <w:p w:rsidR="00990561" w:rsidRDefault="00990561" w:rsidP="00EF3662">
      <w:pPr>
        <w:ind w:firstLine="567"/>
        <w:jc w:val="both"/>
        <w:rPr>
          <w:rFonts w:ascii="GHEA Grapalat" w:hAnsi="GHEA Grapalat" w:cs="Sylfaen"/>
          <w:sz w:val="20"/>
          <w:lang w:val="es-ES"/>
        </w:rPr>
      </w:pPr>
      <w:r w:rsidRPr="005E1F72">
        <w:rPr>
          <w:rFonts w:ascii="GHEA Grapalat" w:hAnsi="GHEA Grapalat" w:cs="Sylfaen"/>
          <w:sz w:val="20"/>
          <w:lang w:val="es-ES"/>
        </w:rPr>
        <w:t>Moreover, if the participant was included in the lists provided for in sub-clauses 5 and 6 of this clause after the date of submission of the application, then his given application is not subject to rejection.</w:t>
      </w:r>
    </w:p>
    <w:p w:rsidR="00F0616C" w:rsidRPr="001F3550" w:rsidRDefault="00F0616C" w:rsidP="00F0616C">
      <w:pPr>
        <w:shd w:val="clear" w:color="auto" w:fill="FFFFFF"/>
        <w:ind w:firstLine="375"/>
        <w:jc w:val="both"/>
        <w:rPr>
          <w:rFonts w:ascii="GHEA Grapalat" w:hAnsi="GHEA Grapalat" w:cs="Arial"/>
          <w:sz w:val="20"/>
          <w:lang w:val="es-ES"/>
        </w:rPr>
      </w:pPr>
      <w:r w:rsidRPr="001F3550">
        <w:rPr>
          <w:rFonts w:ascii="GHEA Grapalat" w:hAnsi="GHEA Grapalat" w:cs="Arial"/>
          <w:sz w:val="20"/>
          <w:lang w:val="es-ES"/>
        </w:rPr>
        <w:t>The participant is included in the list of participants who do not have the right to participate in the procurement process (hereinafter also the list) if:</w:t>
      </w:r>
    </w:p>
    <w:p w:rsidR="00F0616C" w:rsidRPr="001F3550" w:rsidRDefault="00F0616C" w:rsidP="00F0616C">
      <w:pPr>
        <w:pStyle w:val="aff"/>
        <w:numPr>
          <w:ilvl w:val="0"/>
          <w:numId w:val="30"/>
        </w:numPr>
        <w:shd w:val="clear" w:color="auto" w:fill="FFFFFF"/>
        <w:ind w:left="0" w:firstLine="720"/>
        <w:jc w:val="both"/>
        <w:rPr>
          <w:rFonts w:ascii="GHEA Grapalat" w:hAnsi="GHEA Grapalat" w:cs="Arial"/>
          <w:sz w:val="20"/>
          <w:lang w:val="es-ES" w:eastAsia="en-US"/>
        </w:rPr>
      </w:pPr>
      <w:r w:rsidRPr="001F3550">
        <w:rPr>
          <w:rFonts w:ascii="GHEA Grapalat" w:hAnsi="GHEA Grapalat" w:cs="Arial"/>
          <w:sz w:val="20"/>
          <w:lang w:val="es-ES" w:eastAsia="en-US"/>
        </w:rPr>
        <w:t>violated the obligation provided for in the contract or undertaken within the framework of the purchase process, which led to the unilateral termination of the contract by the customer or the termination of the given participant's further participation in the purchase process, and the participant did not pay the amount of the bid, contract and/or qualification security within the period specified by the invitation and/or contract;</w:t>
      </w:r>
    </w:p>
    <w:p w:rsidR="00F0616C" w:rsidRPr="001F3550" w:rsidRDefault="00F0616C" w:rsidP="00F0616C">
      <w:pPr>
        <w:pStyle w:val="aff"/>
        <w:numPr>
          <w:ilvl w:val="0"/>
          <w:numId w:val="30"/>
        </w:numPr>
        <w:shd w:val="clear" w:color="auto" w:fill="FFFFFF"/>
        <w:ind w:left="0" w:firstLine="720"/>
        <w:jc w:val="both"/>
        <w:rPr>
          <w:rFonts w:ascii="GHEA Grapalat" w:hAnsi="GHEA Grapalat" w:cs="Arial"/>
          <w:sz w:val="20"/>
          <w:lang w:val="es-ES"/>
        </w:rPr>
      </w:pPr>
      <w:r w:rsidRPr="001F3550">
        <w:rPr>
          <w:rFonts w:ascii="GHEA Grapalat" w:hAnsi="GHEA Grapalat" w:cs="Arial"/>
          <w:sz w:val="20"/>
          <w:lang w:val="es-ES" w:eastAsia="en-US"/>
        </w:rPr>
        <w:t>as a selected participant has refused or has been deprived of the right to enter into a contract.</w:t>
      </w:r>
    </w:p>
    <w:p w:rsidR="00F0616C" w:rsidRPr="005E1F72" w:rsidRDefault="00F0616C" w:rsidP="00EF3662">
      <w:pPr>
        <w:ind w:firstLine="567"/>
        <w:jc w:val="both"/>
        <w:rPr>
          <w:rFonts w:ascii="GHEA Grapalat" w:hAnsi="GHEA Grapalat" w:cs="Sylfaen"/>
          <w:sz w:val="20"/>
          <w:lang w:val="es-ES"/>
        </w:rPr>
      </w:pPr>
    </w:p>
    <w:p w:rsidR="00753E6E" w:rsidRPr="00D4735C" w:rsidRDefault="00753E6E" w:rsidP="00AE4C57">
      <w:pPr>
        <w:ind w:firstLine="567"/>
        <w:contextualSpacing/>
        <w:jc w:val="both"/>
        <w:rPr>
          <w:rFonts w:ascii="GHEA Grapalat" w:hAnsi="GHEA Grapalat" w:cs="Sylfaen"/>
          <w:sz w:val="20"/>
          <w:lang w:val="es-ES"/>
        </w:rPr>
      </w:pPr>
      <w:r w:rsidRPr="005E1F72">
        <w:rPr>
          <w:rFonts w:ascii="GHEA Grapalat" w:hAnsi="GHEA Grapalat" w:cs="Sylfaen"/>
          <w:sz w:val="20"/>
          <w:lang w:val="es-ES"/>
        </w:rPr>
        <w:t>2.2 In order to evaluate the right to participate, the participant must submit the following approved by him with the application</w:t>
      </w:r>
      <w:r w:rsidRPr="005E1F72">
        <w:rPr>
          <w:rFonts w:ascii="GHEA Grapalat" w:hAnsi="GHEA Grapalat" w:cs="Arial"/>
          <w:sz w:val="20"/>
          <w:lang w:val="es-ES"/>
        </w:rPr>
        <w:t xml:space="preserve"> 2. </w:t>
      </w:r>
      <w:r w:rsidR="00F964A6">
        <w:rPr>
          <w:rFonts w:ascii="GHEA Grapalat" w:hAnsi="GHEA Grapalat" w:cs="Arial"/>
          <w:sz w:val="20"/>
          <w:lang w:val="hy-AM"/>
        </w:rPr>
        <w:t xml:space="preserve">1 of </w:t>
      </w:r>
      <w:r w:rsidRPr="005E1F72">
        <w:rPr>
          <w:rFonts w:ascii="GHEA Grapalat" w:hAnsi="GHEA Grapalat" w:cs="Arial"/>
          <w:sz w:val="20"/>
          <w:lang w:val="es-ES"/>
        </w:rPr>
        <w:t xml:space="preserve">the 2nd </w:t>
      </w:r>
      <w:r w:rsidRPr="005E1F72">
        <w:rPr>
          <w:rFonts w:ascii="GHEA Grapalat" w:hAnsi="GHEA Grapalat" w:cs="Sylfaen"/>
          <w:sz w:val="20"/>
          <w:lang w:val="es-ES"/>
        </w:rPr>
        <w:t>part of the invitation</w:t>
      </w:r>
      <w:r w:rsidRPr="005E1F72">
        <w:rPr>
          <w:rFonts w:ascii="GHEA Grapalat" w:hAnsi="GHEA Grapalat" w:cs="Arial"/>
          <w:sz w:val="20"/>
          <w:lang w:val="es-ES"/>
        </w:rPr>
        <w:t xml:space="preserve"> </w:t>
      </w:r>
      <w:r w:rsidRPr="005E1F72">
        <w:rPr>
          <w:rFonts w:ascii="GHEA Grapalat" w:hAnsi="GHEA Grapalat" w:cs="Sylfaen"/>
          <w:sz w:val="20"/>
          <w:lang w:val="es-ES"/>
        </w:rPr>
        <w:t>with a point</w:t>
      </w:r>
      <w:r w:rsidRPr="005E1F72">
        <w:rPr>
          <w:rFonts w:ascii="GHEA Grapalat" w:hAnsi="GHEA Grapalat" w:cs="Arial"/>
          <w:sz w:val="20"/>
          <w:lang w:val="es-ES"/>
        </w:rPr>
        <w:t xml:space="preserve"> </w:t>
      </w:r>
      <w:r w:rsidRPr="005E1F72">
        <w:rPr>
          <w:rFonts w:ascii="GHEA Grapalat" w:hAnsi="GHEA Grapalat" w:cs="Sylfaen"/>
          <w:sz w:val="20"/>
          <w:lang w:val="es-ES"/>
        </w:rPr>
        <w:t>planned</w:t>
      </w:r>
      <w:r w:rsidRPr="005E1F72">
        <w:rPr>
          <w:rFonts w:ascii="GHEA Grapalat" w:hAnsi="GHEA Grapalat" w:cs="Arial"/>
          <w:sz w:val="20"/>
          <w:lang w:val="es-ES"/>
        </w:rPr>
        <w:t xml:space="preserve"> </w:t>
      </w:r>
      <w:r w:rsidRPr="005E1F72">
        <w:rPr>
          <w:rFonts w:ascii="GHEA Grapalat" w:hAnsi="GHEA Grapalat" w:cs="Sylfaen"/>
          <w:sz w:val="20"/>
          <w:lang w:val="es-ES"/>
        </w:rPr>
        <w:t>in writing</w:t>
      </w:r>
      <w:r w:rsidRPr="005E1F72">
        <w:rPr>
          <w:rFonts w:ascii="GHEA Grapalat" w:hAnsi="GHEA Grapalat" w:cs="Arial"/>
          <w:sz w:val="20"/>
          <w:lang w:val="es-ES"/>
        </w:rPr>
        <w:t xml:space="preserve"> </w:t>
      </w:r>
      <w:r w:rsidRPr="005E1F72">
        <w:rPr>
          <w:rFonts w:ascii="GHEA Grapalat" w:hAnsi="GHEA Grapalat" w:cs="Sylfaen"/>
          <w:sz w:val="20"/>
          <w:lang w:val="es-ES"/>
        </w:rPr>
        <w:t xml:space="preserve">statement. </w:t>
      </w:r>
      <w:r w:rsidR="00EB487B" w:rsidRPr="005E1F72">
        <w:rPr>
          <w:rFonts w:ascii="GHEA Grapalat" w:hAnsi="GHEA Grapalat" w:cs="Sylfaen"/>
          <w:sz w:val="20"/>
        </w:rPr>
        <w:t>Besides</w:t>
      </w:r>
      <w:r w:rsidR="00EB487B" w:rsidRPr="005E1F72">
        <w:rPr>
          <w:rFonts w:ascii="GHEA Grapalat" w:hAnsi="GHEA Grapalat" w:cs="Sylfaen"/>
          <w:sz w:val="20"/>
          <w:lang w:val="es-ES"/>
        </w:rPr>
        <w:t xml:space="preserve"> </w:t>
      </w:r>
      <w:r w:rsidR="00EB487B" w:rsidRPr="005E1F72">
        <w:rPr>
          <w:rFonts w:ascii="GHEA Grapalat" w:hAnsi="GHEA Grapalat" w:cs="Sylfaen"/>
          <w:sz w:val="20"/>
        </w:rPr>
        <w:t>hereby</w:t>
      </w:r>
      <w:r w:rsidR="00EB487B" w:rsidRPr="005E1F72">
        <w:rPr>
          <w:rFonts w:ascii="GHEA Grapalat" w:hAnsi="GHEA Grapalat" w:cs="Sylfaen"/>
          <w:sz w:val="20"/>
          <w:lang w:val="es-ES"/>
        </w:rPr>
        <w:t xml:space="preserve"> </w:t>
      </w:r>
      <w:r w:rsidR="00EB487B" w:rsidRPr="005E1F72">
        <w:rPr>
          <w:rFonts w:ascii="GHEA Grapalat" w:hAnsi="GHEA Grapalat" w:cs="Sylfaen"/>
          <w:sz w:val="20"/>
        </w:rPr>
        <w:t>with a point</w:t>
      </w:r>
      <w:r w:rsidR="00EB487B" w:rsidRPr="005E1F72">
        <w:rPr>
          <w:rFonts w:ascii="GHEA Grapalat" w:hAnsi="GHEA Grapalat" w:cs="Sylfaen"/>
          <w:sz w:val="20"/>
          <w:lang w:val="es-ES"/>
        </w:rPr>
        <w:t xml:space="preserve"> </w:t>
      </w:r>
      <w:r w:rsidR="00EB487B" w:rsidRPr="005E1F72">
        <w:rPr>
          <w:rFonts w:ascii="GHEA Grapalat" w:hAnsi="GHEA Grapalat" w:cs="Sylfaen"/>
          <w:sz w:val="20"/>
        </w:rPr>
        <w:t>planned</w:t>
      </w:r>
      <w:r w:rsidR="00EB487B" w:rsidRPr="005E1F72">
        <w:rPr>
          <w:rFonts w:ascii="GHEA Grapalat" w:hAnsi="GHEA Grapalat" w:cs="Sylfaen"/>
          <w:sz w:val="20"/>
          <w:lang w:val="es-ES"/>
        </w:rPr>
        <w:t xml:space="preserve"> </w:t>
      </w:r>
      <w:r w:rsidR="00EB487B" w:rsidRPr="005E1F72">
        <w:rPr>
          <w:rFonts w:ascii="GHEA Grapalat" w:hAnsi="GHEA Grapalat" w:cs="Sylfaen"/>
          <w:sz w:val="20"/>
        </w:rPr>
        <w:t>from the announcement</w:t>
      </w:r>
      <w:r w:rsidR="00EB487B" w:rsidRPr="005E1F72">
        <w:rPr>
          <w:rFonts w:ascii="GHEA Grapalat" w:hAnsi="GHEA Grapalat" w:cs="Sylfaen"/>
          <w:sz w:val="20"/>
          <w:lang w:val="es-ES"/>
        </w:rPr>
        <w:t xml:space="preserve"> </w:t>
      </w:r>
      <w:r w:rsidR="00EB487B" w:rsidRPr="005E1F72">
        <w:rPr>
          <w:rFonts w:ascii="GHEA Grapalat" w:hAnsi="GHEA Grapalat" w:cs="Sylfaen"/>
          <w:sz w:val="20"/>
        </w:rPr>
        <w:t>participation</w:t>
      </w:r>
      <w:r w:rsidR="00EB487B" w:rsidRPr="005E1F72">
        <w:rPr>
          <w:rFonts w:ascii="GHEA Grapalat" w:hAnsi="GHEA Grapalat" w:cs="Sylfaen"/>
          <w:sz w:val="20"/>
          <w:lang w:val="es-ES"/>
        </w:rPr>
        <w:t xml:space="preserve"> </w:t>
      </w:r>
      <w:r w:rsidR="00EB487B" w:rsidRPr="005E1F72">
        <w:rPr>
          <w:rFonts w:ascii="GHEA Grapalat" w:hAnsi="GHEA Grapalat" w:cs="Sylfaen"/>
          <w:sz w:val="20"/>
        </w:rPr>
        <w:t>of right</w:t>
      </w:r>
      <w:r w:rsidR="00EB487B" w:rsidRPr="005E1F72">
        <w:rPr>
          <w:rFonts w:ascii="GHEA Grapalat" w:hAnsi="GHEA Grapalat" w:cs="Sylfaen"/>
          <w:sz w:val="20"/>
          <w:lang w:val="es-ES"/>
        </w:rPr>
        <w:t xml:space="preserve"> </w:t>
      </w:r>
      <w:r w:rsidR="00EB487B" w:rsidRPr="005E1F72">
        <w:rPr>
          <w:rFonts w:ascii="GHEA Grapalat" w:hAnsi="GHEA Grapalat" w:cs="Sylfaen"/>
          <w:sz w:val="20"/>
        </w:rPr>
        <w:t>evaluation</w:t>
      </w:r>
      <w:r w:rsidR="00EB487B" w:rsidRPr="005E1F72">
        <w:rPr>
          <w:rFonts w:ascii="GHEA Grapalat" w:hAnsi="GHEA Grapalat" w:cs="Sylfaen"/>
          <w:sz w:val="20"/>
          <w:lang w:val="es-ES"/>
        </w:rPr>
        <w:t xml:space="preserve"> </w:t>
      </w:r>
      <w:r w:rsidR="00EB487B" w:rsidRPr="005E1F72">
        <w:rPr>
          <w:rFonts w:ascii="GHEA Grapalat" w:hAnsi="GHEA Grapalat" w:cs="Sylfaen"/>
          <w:sz w:val="20"/>
        </w:rPr>
        <w:t>for</w:t>
      </w:r>
      <w:r w:rsidR="00EB487B" w:rsidRPr="005E1F72">
        <w:rPr>
          <w:rFonts w:ascii="GHEA Grapalat" w:hAnsi="GHEA Grapalat" w:cs="Sylfaen"/>
          <w:sz w:val="20"/>
          <w:lang w:val="es-ES"/>
        </w:rPr>
        <w:t xml:space="preserve"> </w:t>
      </w:r>
      <w:r w:rsidR="00EB487B" w:rsidRPr="005E1F72">
        <w:rPr>
          <w:rFonts w:ascii="GHEA Grapalat" w:hAnsi="GHEA Grapalat" w:cs="Sylfaen"/>
          <w:sz w:val="20"/>
        </w:rPr>
        <w:t xml:space="preserve">from the participant </w:t>
      </w:r>
      <w:r w:rsidR="00EB487B" w:rsidRPr="005E1F72">
        <w:rPr>
          <w:rFonts w:ascii="GHEA Grapalat" w:hAnsi="GHEA Grapalat" w:cs="Sylfaen"/>
          <w:sz w:val="20"/>
          <w:lang w:val="es-ES"/>
        </w:rPr>
        <w:t xml:space="preserve">, </w:t>
      </w:r>
      <w:r w:rsidR="00EB487B" w:rsidRPr="005E1F72">
        <w:rPr>
          <w:rFonts w:ascii="GHEA Grapalat" w:hAnsi="GHEA Grapalat" w:cs="Sylfaen"/>
          <w:sz w:val="20"/>
        </w:rPr>
        <w:t>that</w:t>
      </w:r>
      <w:r w:rsidR="00EB487B" w:rsidRPr="005E1F72">
        <w:rPr>
          <w:rFonts w:ascii="GHEA Grapalat" w:hAnsi="GHEA Grapalat" w:cs="Sylfaen"/>
          <w:sz w:val="20"/>
          <w:lang w:val="es-ES"/>
        </w:rPr>
        <w:t xml:space="preserve"> </w:t>
      </w:r>
      <w:r w:rsidR="00EB487B" w:rsidRPr="005E1F72">
        <w:rPr>
          <w:rFonts w:ascii="GHEA Grapalat" w:hAnsi="GHEA Grapalat" w:cs="Sylfaen"/>
          <w:sz w:val="20"/>
        </w:rPr>
        <w:t>seems</w:t>
      </w:r>
      <w:r w:rsidR="00EB487B" w:rsidRPr="005E1F72">
        <w:rPr>
          <w:rFonts w:ascii="GHEA Grapalat" w:hAnsi="GHEA Grapalat" w:cs="Sylfaen"/>
          <w:sz w:val="20"/>
          <w:lang w:val="es-ES"/>
        </w:rPr>
        <w:t xml:space="preserve"> </w:t>
      </w:r>
      <w:r w:rsidR="00EB487B" w:rsidRPr="005E1F72">
        <w:rPr>
          <w:rFonts w:ascii="GHEA Grapalat" w:hAnsi="GHEA Grapalat" w:cs="Sylfaen"/>
          <w:sz w:val="20"/>
        </w:rPr>
        <w:t>selected</w:t>
      </w:r>
      <w:r w:rsidR="00EB487B" w:rsidRPr="005E1F72">
        <w:rPr>
          <w:rFonts w:ascii="GHEA Grapalat" w:hAnsi="GHEA Grapalat" w:cs="Sylfaen"/>
          <w:sz w:val="20"/>
          <w:lang w:val="es-ES"/>
        </w:rPr>
        <w:t xml:space="preserve"> </w:t>
      </w:r>
      <w:r w:rsidR="00EB487B" w:rsidRPr="005E1F72">
        <w:rPr>
          <w:rFonts w:ascii="GHEA Grapalat" w:hAnsi="GHEA Grapalat" w:cs="Sylfaen"/>
          <w:sz w:val="20"/>
        </w:rPr>
        <w:t>from the participant</w:t>
      </w:r>
      <w:r w:rsidR="00EB487B" w:rsidRPr="005E1F72">
        <w:rPr>
          <w:rFonts w:ascii="GHEA Grapalat" w:hAnsi="GHEA Grapalat" w:cs="Sylfaen"/>
          <w:sz w:val="20"/>
          <w:lang w:val="es-ES"/>
        </w:rPr>
        <w:t xml:space="preserve"> </w:t>
      </w:r>
      <w:r w:rsidR="00EB487B" w:rsidRPr="005E1F72">
        <w:rPr>
          <w:rFonts w:ascii="GHEA Grapalat" w:hAnsi="GHEA Grapalat" w:cs="Sylfaen"/>
          <w:sz w:val="20"/>
        </w:rPr>
        <w:t>other</w:t>
      </w:r>
      <w:r w:rsidR="00EB487B" w:rsidRPr="005E1F72">
        <w:rPr>
          <w:rFonts w:ascii="GHEA Grapalat" w:hAnsi="GHEA Grapalat" w:cs="Sylfaen"/>
          <w:sz w:val="20"/>
          <w:lang w:val="es-ES"/>
        </w:rPr>
        <w:t xml:space="preserve"> </w:t>
      </w:r>
      <w:r w:rsidR="00EB487B" w:rsidRPr="005E1F72">
        <w:rPr>
          <w:rFonts w:ascii="GHEA Grapalat" w:hAnsi="GHEA Grapalat" w:cs="Sylfaen"/>
          <w:sz w:val="20"/>
        </w:rPr>
        <w:t>documents</w:t>
      </w:r>
      <w:r w:rsidR="00EB487B" w:rsidRPr="005E1F72">
        <w:rPr>
          <w:rFonts w:ascii="GHEA Grapalat" w:hAnsi="GHEA Grapalat" w:cs="Sylfaen"/>
          <w:sz w:val="20"/>
          <w:lang w:val="es-ES"/>
        </w:rPr>
        <w:t xml:space="preserve"> </w:t>
      </w:r>
      <w:r w:rsidR="00EB487B" w:rsidRPr="005E1F72">
        <w:rPr>
          <w:rFonts w:ascii="GHEA Grapalat" w:hAnsi="GHEA Grapalat" w:cs="Sylfaen"/>
          <w:sz w:val="20"/>
        </w:rPr>
        <w:t>or</w:t>
      </w:r>
      <w:r w:rsidR="00EB487B" w:rsidRPr="005E1F72">
        <w:rPr>
          <w:rFonts w:ascii="GHEA Grapalat" w:hAnsi="GHEA Grapalat" w:cs="Sylfaen"/>
          <w:sz w:val="20"/>
          <w:lang w:val="es-ES"/>
        </w:rPr>
        <w:t xml:space="preserve"> </w:t>
      </w:r>
      <w:r w:rsidR="00EB487B" w:rsidRPr="005E1F72">
        <w:rPr>
          <w:rFonts w:ascii="GHEA Grapalat" w:hAnsi="GHEA Grapalat" w:cs="Sylfaen"/>
          <w:sz w:val="20"/>
        </w:rPr>
        <w:t>justifications</w:t>
      </w:r>
      <w:r w:rsidR="00EB487B" w:rsidRPr="005E1F72">
        <w:rPr>
          <w:rFonts w:ascii="GHEA Grapalat" w:hAnsi="GHEA Grapalat" w:cs="Sylfaen"/>
          <w:sz w:val="20"/>
          <w:lang w:val="es-ES"/>
        </w:rPr>
        <w:t xml:space="preserve"> </w:t>
      </w:r>
      <w:r w:rsidR="00EB487B" w:rsidRPr="005E1F72">
        <w:rPr>
          <w:rFonts w:ascii="GHEA Grapalat" w:hAnsi="GHEA Grapalat" w:cs="Sylfaen"/>
          <w:sz w:val="20"/>
        </w:rPr>
        <w:t>they are not</w:t>
      </w:r>
      <w:r w:rsidR="00EB487B" w:rsidRPr="005E1F72">
        <w:rPr>
          <w:rFonts w:ascii="GHEA Grapalat" w:hAnsi="GHEA Grapalat" w:cs="Sylfaen"/>
          <w:sz w:val="20"/>
          <w:lang w:val="es-ES"/>
        </w:rPr>
        <w:t xml:space="preserve"> </w:t>
      </w:r>
      <w:r w:rsidR="00EB487B" w:rsidRPr="005E1F72">
        <w:rPr>
          <w:rFonts w:ascii="GHEA Grapalat" w:hAnsi="GHEA Grapalat" w:cs="Sylfaen"/>
          <w:sz w:val="20"/>
        </w:rPr>
        <w:t>can</w:t>
      </w:r>
      <w:r w:rsidR="00EB487B" w:rsidRPr="005E1F72">
        <w:rPr>
          <w:rFonts w:ascii="GHEA Grapalat" w:hAnsi="GHEA Grapalat" w:cs="Sylfaen"/>
          <w:sz w:val="20"/>
          <w:lang w:val="es-ES"/>
        </w:rPr>
        <w:t xml:space="preserve"> be </w:t>
      </w:r>
      <w:r w:rsidR="00EB487B" w:rsidRPr="005E1F72">
        <w:rPr>
          <w:rFonts w:ascii="GHEA Grapalat" w:hAnsi="GHEA Grapalat" w:cs="Sylfaen"/>
          <w:sz w:val="20"/>
        </w:rPr>
        <w:t>required</w:t>
      </w:r>
      <w:r w:rsidRPr="005E1F72">
        <w:rPr>
          <w:rFonts w:ascii="GHEA Grapalat" w:hAnsi="GHEA Grapalat" w:cs="Tahoma"/>
          <w:sz w:val="20"/>
          <w:lang w:val="hy-AM"/>
        </w:rPr>
        <w:t xml:space="preserve"> </w:t>
      </w:r>
      <w:r w:rsidR="007A4BB9" w:rsidRPr="005E1F72">
        <w:rPr>
          <w:rFonts w:ascii="GHEA Grapalat" w:hAnsi="GHEA Grapalat" w:cs="Tahoma"/>
          <w:sz w:val="20"/>
        </w:rPr>
        <w:t>To participate</w:t>
      </w:r>
      <w:r w:rsidR="007A4BB9" w:rsidRPr="005E1F72">
        <w:rPr>
          <w:rFonts w:ascii="GHEA Grapalat" w:hAnsi="GHEA Grapalat" w:cs="Tahoma"/>
          <w:sz w:val="20"/>
          <w:lang w:val="es-ES"/>
        </w:rPr>
        <w:t xml:space="preserve"> </w:t>
      </w:r>
      <w:r w:rsidR="007A4BB9" w:rsidRPr="005E1F72">
        <w:rPr>
          <w:rFonts w:ascii="GHEA Grapalat" w:hAnsi="GHEA Grapalat" w:cs="Tahoma"/>
          <w:sz w:val="20"/>
        </w:rPr>
        <w:t>statement</w:t>
      </w:r>
      <w:r w:rsidR="007A4BB9" w:rsidRPr="005E1F72">
        <w:rPr>
          <w:rFonts w:ascii="GHEA Grapalat" w:hAnsi="GHEA Grapalat" w:cs="Tahoma"/>
          <w:sz w:val="20"/>
          <w:lang w:val="es-ES"/>
        </w:rPr>
        <w:t xml:space="preserve"> </w:t>
      </w:r>
      <w:r w:rsidR="007A4BB9" w:rsidRPr="005E1F72">
        <w:rPr>
          <w:rFonts w:ascii="GHEA Grapalat" w:hAnsi="GHEA Grapalat" w:cs="Tahoma"/>
          <w:sz w:val="20"/>
        </w:rPr>
        <w:t>authenticity</w:t>
      </w:r>
      <w:r w:rsidR="007A4BB9" w:rsidRPr="005E1F72">
        <w:rPr>
          <w:rFonts w:ascii="GHEA Grapalat" w:hAnsi="GHEA Grapalat" w:cs="Tahoma"/>
          <w:sz w:val="20"/>
          <w:lang w:val="es-ES"/>
        </w:rPr>
        <w:t xml:space="preserve"> </w:t>
      </w:r>
      <w:r w:rsidR="007A4BB9" w:rsidRPr="005E1F72">
        <w:rPr>
          <w:rFonts w:ascii="GHEA Grapalat" w:hAnsi="GHEA Grapalat" w:cs="Tahoma"/>
          <w:sz w:val="20"/>
        </w:rPr>
        <w:t>appraiser</w:t>
      </w:r>
      <w:r w:rsidR="007A4BB9" w:rsidRPr="005E1F72">
        <w:rPr>
          <w:rFonts w:ascii="GHEA Grapalat" w:hAnsi="GHEA Grapalat" w:cs="Tahoma"/>
          <w:sz w:val="20"/>
          <w:lang w:val="es-ES"/>
        </w:rPr>
        <w:t xml:space="preserve"> </w:t>
      </w:r>
      <w:r w:rsidR="007A4BB9" w:rsidRPr="005E1F72">
        <w:rPr>
          <w:rFonts w:ascii="GHEA Grapalat" w:hAnsi="GHEA Grapalat" w:cs="Tahoma"/>
          <w:sz w:val="20"/>
        </w:rPr>
        <w:t xml:space="preserve">the commission </w:t>
      </w:r>
      <w:r w:rsidR="007A4BB9" w:rsidRPr="005E1F72">
        <w:rPr>
          <w:rFonts w:ascii="GHEA Grapalat" w:hAnsi="GHEA Grapalat" w:cs="Tahoma"/>
          <w:sz w:val="20"/>
          <w:lang w:val="es-ES"/>
        </w:rPr>
        <w:t xml:space="preserve">( </w:t>
      </w:r>
      <w:r w:rsidR="007A4BB9" w:rsidRPr="005E1F72">
        <w:rPr>
          <w:rFonts w:ascii="GHEA Grapalat" w:hAnsi="GHEA Grapalat" w:cs="Tahoma"/>
          <w:sz w:val="20"/>
        </w:rPr>
        <w:t xml:space="preserve">hereinafter </w:t>
      </w:r>
      <w:r w:rsidR="007A4BB9" w:rsidRPr="005E1F72">
        <w:rPr>
          <w:rFonts w:ascii="GHEA Grapalat" w:hAnsi="GHEA Grapalat" w:cs="Tahoma"/>
          <w:sz w:val="20"/>
          <w:lang w:val="es-ES"/>
        </w:rPr>
        <w:t xml:space="preserve">: </w:t>
      </w:r>
      <w:r w:rsidR="007A4BB9" w:rsidRPr="005E1F72">
        <w:rPr>
          <w:rFonts w:ascii="GHEA Grapalat" w:hAnsi="GHEA Grapalat" w:cs="Tahoma"/>
          <w:sz w:val="20"/>
        </w:rPr>
        <w:t xml:space="preserve">commission </w:t>
      </w:r>
      <w:r w:rsidR="007A4BB9" w:rsidRPr="005E1F72">
        <w:rPr>
          <w:rFonts w:ascii="GHEA Grapalat" w:hAnsi="GHEA Grapalat" w:cs="Tahoma"/>
          <w:sz w:val="20"/>
          <w:lang w:val="es-ES"/>
        </w:rPr>
        <w:t xml:space="preserve">) </w:t>
      </w:r>
      <w:r w:rsidR="007A4BB9" w:rsidRPr="005E1F72">
        <w:rPr>
          <w:rFonts w:ascii="GHEA Grapalat" w:hAnsi="GHEA Grapalat" w:cs="Tahoma"/>
          <w:sz w:val="20"/>
        </w:rPr>
        <w:t>assessment</w:t>
      </w:r>
      <w:r w:rsidR="007A4BB9" w:rsidRPr="005E1F72">
        <w:rPr>
          <w:rFonts w:ascii="GHEA Grapalat" w:hAnsi="GHEA Grapalat" w:cs="Tahoma"/>
          <w:sz w:val="20"/>
          <w:lang w:val="es-ES"/>
        </w:rPr>
        <w:t xml:space="preserve"> </w:t>
      </w:r>
      <w:r w:rsidR="007A4BB9" w:rsidRPr="005E1F72">
        <w:rPr>
          <w:rFonts w:ascii="GHEA Grapalat" w:hAnsi="GHEA Grapalat" w:cs="Tahoma"/>
          <w:sz w:val="20"/>
        </w:rPr>
        <w:t>is</w:t>
      </w:r>
      <w:r w:rsidR="007A4BB9" w:rsidRPr="005E1F72">
        <w:rPr>
          <w:rFonts w:ascii="GHEA Grapalat" w:hAnsi="GHEA Grapalat" w:cs="Tahoma"/>
          <w:sz w:val="20"/>
          <w:lang w:val="es-ES"/>
        </w:rPr>
        <w:t xml:space="preserve"> </w:t>
      </w:r>
      <w:r w:rsidR="007A4BB9" w:rsidRPr="005E1F72">
        <w:rPr>
          <w:rFonts w:ascii="GHEA Grapalat" w:hAnsi="GHEA Grapalat" w:cs="Tahoma"/>
          <w:sz w:val="20"/>
        </w:rPr>
        <w:t>hereby</w:t>
      </w:r>
      <w:r w:rsidR="007A4BB9" w:rsidRPr="005E1F72">
        <w:rPr>
          <w:rFonts w:ascii="GHEA Grapalat" w:hAnsi="GHEA Grapalat" w:cs="Tahoma"/>
          <w:sz w:val="20"/>
          <w:lang w:val="es-ES"/>
        </w:rPr>
        <w:t xml:space="preserve"> </w:t>
      </w:r>
      <w:r w:rsidR="007A4BB9" w:rsidRPr="00615B34">
        <w:rPr>
          <w:rFonts w:ascii="GHEA Grapalat" w:hAnsi="GHEA Grapalat" w:cs="Tahoma"/>
          <w:sz w:val="20"/>
        </w:rPr>
        <w:t>by invitation</w:t>
      </w:r>
      <w:r w:rsidR="007A4BB9" w:rsidRPr="00615B34">
        <w:rPr>
          <w:rFonts w:ascii="GHEA Grapalat" w:hAnsi="GHEA Grapalat" w:cs="Tahoma"/>
          <w:sz w:val="20"/>
          <w:lang w:val="es-ES"/>
        </w:rPr>
        <w:t xml:space="preserve"> </w:t>
      </w:r>
      <w:r w:rsidR="007A4BB9" w:rsidRPr="005306F3">
        <w:rPr>
          <w:rFonts w:ascii="GHEA Grapalat" w:hAnsi="GHEA Grapalat" w:cs="Tahoma"/>
          <w:sz w:val="20"/>
        </w:rPr>
        <w:t>defined</w:t>
      </w:r>
      <w:r w:rsidR="007A4BB9" w:rsidRPr="005306F3">
        <w:rPr>
          <w:rFonts w:ascii="GHEA Grapalat" w:hAnsi="GHEA Grapalat" w:cs="Tahoma"/>
          <w:sz w:val="20"/>
          <w:lang w:val="es-ES"/>
        </w:rPr>
        <w:t xml:space="preserve"> </w:t>
      </w:r>
      <w:r w:rsidR="007A4BB9" w:rsidRPr="005306F3">
        <w:rPr>
          <w:rFonts w:ascii="GHEA Grapalat" w:hAnsi="GHEA Grapalat" w:cs="Tahoma"/>
          <w:sz w:val="20"/>
        </w:rPr>
        <w:t xml:space="preserve">with conditions </w:t>
      </w:r>
      <w:r w:rsidR="007A4BB9" w:rsidRPr="00DE1D57">
        <w:rPr>
          <w:rFonts w:ascii="GHEA Grapalat" w:hAnsi="GHEA Grapalat" w:cs="Tahoma"/>
          <w:sz w:val="20"/>
          <w:lang w:val="es-ES"/>
        </w:rPr>
        <w:t>.</w:t>
      </w:r>
    </w:p>
    <w:p w:rsidR="00DD24B8" w:rsidRPr="00AE4C57" w:rsidRDefault="00BA3554" w:rsidP="00AE4C57">
      <w:pPr>
        <w:shd w:val="clear" w:color="auto" w:fill="FFFFFF"/>
        <w:ind w:firstLine="375"/>
        <w:contextualSpacing/>
        <w:jc w:val="both"/>
        <w:rPr>
          <w:rFonts w:ascii="GHEA Grapalat" w:hAnsi="GHEA Grapalat"/>
          <w:color w:val="000000"/>
          <w:lang w:val="es-ES"/>
        </w:rPr>
      </w:pPr>
      <w:r w:rsidRPr="00D4735C">
        <w:rPr>
          <w:rFonts w:ascii="GHEA Grapalat" w:hAnsi="GHEA Grapalat" w:cs="Tahoma"/>
          <w:sz w:val="20"/>
          <w:szCs w:val="20"/>
          <w:lang w:val="es-ES"/>
        </w:rPr>
        <w:t>2.3:</w:t>
      </w:r>
      <w:r w:rsidR="00DD24B8" w:rsidRPr="00AE4C57">
        <w:rPr>
          <w:rFonts w:ascii="GHEA Grapalat" w:hAnsi="GHEA Grapalat"/>
          <w:color w:val="000000"/>
          <w:lang w:val="es-ES"/>
        </w:rPr>
        <w:t xml:space="preserve"> </w:t>
      </w:r>
      <w:r w:rsidR="00DD24B8" w:rsidRPr="00AE4C57">
        <w:rPr>
          <w:rFonts w:ascii="GHEA Grapalat" w:hAnsi="GHEA Grapalat" w:cs="Sylfaen"/>
          <w:sz w:val="20"/>
          <w:szCs w:val="20"/>
        </w:rPr>
        <w:t>Participant:</w:t>
      </w:r>
      <w:r w:rsidR="00DD24B8" w:rsidRPr="00AE4C57">
        <w:rPr>
          <w:rFonts w:ascii="GHEA Grapalat" w:hAnsi="GHEA Grapalat" w:cs="Sylfaen"/>
          <w:sz w:val="20"/>
          <w:szCs w:val="20"/>
          <w:lang w:val="es-ES"/>
        </w:rPr>
        <w:t xml:space="preserve"> 6th </w:t>
      </w:r>
      <w:r w:rsidR="00DD24B8" w:rsidRPr="00AE4C57">
        <w:rPr>
          <w:rFonts w:ascii="GHEA Grapalat" w:hAnsi="GHEA Grapalat" w:cs="Sylfaen"/>
          <w:sz w:val="20"/>
          <w:szCs w:val="20"/>
        </w:rPr>
        <w:t xml:space="preserve">of </w:t>
      </w:r>
      <w:r w:rsidR="00DA57F1" w:rsidRPr="00AE4C57">
        <w:rPr>
          <w:rFonts w:ascii="GHEA Grapalat" w:hAnsi="GHEA Grapalat" w:cs="Sylfaen"/>
          <w:sz w:val="20"/>
          <w:szCs w:val="20"/>
          <w:lang w:val="hy-AM"/>
        </w:rPr>
        <w:t xml:space="preserve">O </w:t>
      </w:r>
      <w:r w:rsidR="00DD24B8" w:rsidRPr="00AE4C57">
        <w:rPr>
          <w:rFonts w:ascii="GHEA Grapalat" w:hAnsi="GHEA Grapalat" w:cs="Sylfaen"/>
          <w:sz w:val="20"/>
          <w:szCs w:val="20"/>
        </w:rPr>
        <w:t>renk</w:t>
      </w:r>
      <w:r w:rsidR="00DD24B8" w:rsidRPr="00AE4C57">
        <w:rPr>
          <w:rFonts w:ascii="GHEA Grapalat" w:hAnsi="GHEA Grapalat" w:cs="Sylfaen"/>
          <w:sz w:val="20"/>
          <w:szCs w:val="20"/>
          <w:lang w:val="es-ES"/>
        </w:rPr>
        <w:t xml:space="preserve"> 1 </w:t>
      </w:r>
      <w:r w:rsidR="00DD24B8" w:rsidRPr="00AE4C57">
        <w:rPr>
          <w:rFonts w:ascii="GHEA Grapalat" w:hAnsi="GHEA Grapalat" w:cs="Sylfaen"/>
          <w:sz w:val="20"/>
          <w:szCs w:val="20"/>
        </w:rPr>
        <w:t>of the article</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 xml:space="preserve">part </w:t>
      </w:r>
      <w:r w:rsidR="00DD24B8" w:rsidRPr="00AE4C57">
        <w:rPr>
          <w:rFonts w:ascii="GHEA Grapalat" w:hAnsi="GHEA Grapalat" w:cs="Sylfaen"/>
          <w:sz w:val="20"/>
          <w:szCs w:val="20"/>
          <w:lang w:val="es-ES"/>
        </w:rPr>
        <w:t>6</w:t>
      </w:r>
      <w:r w:rsidR="00DD24B8" w:rsidRPr="00AE4C57">
        <w:rPr>
          <w:rFonts w:ascii="GHEA Grapalat" w:hAnsi="GHEA Grapalat" w:cs="Sylfaen"/>
          <w:sz w:val="20"/>
          <w:szCs w:val="20"/>
        </w:rPr>
        <w:t>​</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with a point</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planned</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in the list</w:t>
      </w:r>
      <w:r w:rsidR="00DD24B8" w:rsidRPr="00AE4C57">
        <w:rPr>
          <w:rFonts w:ascii="GHEA Grapalat" w:hAnsi="GHEA Grapalat" w:cs="Sylfaen"/>
          <w:sz w:val="20"/>
          <w:szCs w:val="20"/>
          <w:lang w:val="es-ES"/>
        </w:rPr>
        <w:t xml:space="preserve"> being </w:t>
      </w:r>
      <w:r w:rsidR="00DD24B8" w:rsidRPr="00AE4C57">
        <w:rPr>
          <w:rFonts w:ascii="GHEA Grapalat" w:hAnsi="GHEA Grapalat" w:cs="Sylfaen"/>
          <w:sz w:val="20"/>
          <w:szCs w:val="20"/>
        </w:rPr>
        <w:t>included in it</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location</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 xml:space="preserve">during the period </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automatically</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leads to</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is</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the latter</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with</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interconnected</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persons</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shopping</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to the process</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participation</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of right</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 xml:space="preserve">of limitation </w:t>
      </w:r>
      <w:r w:rsidR="00DD24B8" w:rsidRPr="00AE4C57">
        <w:rPr>
          <w:rFonts w:ascii="GHEA Grapalat" w:hAnsi="GHEA Grapalat" w:cs="Sylfaen"/>
          <w:sz w:val="20"/>
          <w:szCs w:val="20"/>
          <w:lang w:val="es-ES"/>
        </w:rPr>
        <w:t>.</w:t>
      </w:r>
      <w:r w:rsidR="00DD24B8" w:rsidRPr="00AE4C57">
        <w:rPr>
          <w:rFonts w:ascii="GHEA Grapalat" w:hAnsi="GHEA Grapalat"/>
          <w:color w:val="000000"/>
          <w:lang w:val="es-ES"/>
        </w:rPr>
        <w:t xml:space="preserve"> </w:t>
      </w:r>
    </w:p>
    <w:p w:rsidR="00BA3554" w:rsidRPr="00F939A5" w:rsidRDefault="00EB487B" w:rsidP="00EF3662">
      <w:pPr>
        <w:ind w:firstLine="720"/>
        <w:jc w:val="both"/>
        <w:rPr>
          <w:rFonts w:ascii="GHEA Grapalat" w:hAnsi="GHEA Grapalat"/>
          <w:sz w:val="20"/>
          <w:szCs w:val="20"/>
          <w:lang w:val="hy-AM"/>
        </w:rPr>
      </w:pPr>
      <w:r w:rsidRPr="005E1F72">
        <w:rPr>
          <w:rFonts w:ascii="GHEA Grapalat" w:hAnsi="GHEA Grapalat" w:cs="Tahoma"/>
          <w:sz w:val="20"/>
          <w:szCs w:val="20"/>
          <w:lang w:val="es-ES"/>
        </w:rPr>
        <w:t xml:space="preserve"> </w:t>
      </w:r>
      <w:r w:rsidR="00BA3554" w:rsidRPr="005E1F72">
        <w:rPr>
          <w:rFonts w:ascii="GHEA Grapalat" w:hAnsi="GHEA Grapalat" w:cs="Sylfaen"/>
          <w:sz w:val="20"/>
          <w:szCs w:val="20"/>
        </w:rPr>
        <w:t>Prohibited</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is</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hereby</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with a point</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defined</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interconnected</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persons</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 xml:space="preserve">and </w:t>
      </w:r>
      <w:proofErr w:type="gramStart"/>
      <w:r w:rsidR="00BA3554" w:rsidRPr="005E1F72">
        <w:rPr>
          <w:rFonts w:ascii="GHEA Grapalat" w:hAnsi="GHEA Grapalat"/>
          <w:sz w:val="20"/>
          <w:szCs w:val="20"/>
          <w:lang w:val="es-ES"/>
        </w:rPr>
        <w:t xml:space="preserve">( </w:t>
      </w:r>
      <w:r w:rsidR="00BA3554" w:rsidRPr="005E1F72">
        <w:rPr>
          <w:rFonts w:ascii="GHEA Grapalat" w:hAnsi="GHEA Grapalat"/>
          <w:sz w:val="20"/>
          <w:szCs w:val="20"/>
        </w:rPr>
        <w:t>or</w:t>
      </w:r>
      <w:proofErr w:type="gramEnd"/>
      <w:r w:rsidR="00BA3554" w:rsidRPr="005E1F72">
        <w:rPr>
          <w:rFonts w:ascii="GHEA Grapalat" w:hAnsi="GHEA Grapalat"/>
          <w:sz w:val="20"/>
          <w:szCs w:val="20"/>
        </w:rPr>
        <w:t xml:space="preserve"> </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the same</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 xml:space="preserve">by person </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 xml:space="preserve">s </w:t>
      </w:r>
      <w:r w:rsidR="00BA3554" w:rsidRPr="005E1F72">
        <w:rPr>
          <w:rFonts w:ascii="GHEA Grapalat" w:hAnsi="GHEA Grapalat"/>
          <w:sz w:val="20"/>
          <w:szCs w:val="20"/>
          <w:lang w:val="es-ES"/>
        </w:rPr>
        <w:t xml:space="preserve">) . </w:t>
      </w:r>
      <w:r w:rsidR="00BA3554" w:rsidRPr="005E1F72">
        <w:rPr>
          <w:rFonts w:ascii="GHEA Grapalat" w:hAnsi="GHEA Grapalat" w:cs="Sylfaen"/>
          <w:sz w:val="20"/>
          <w:szCs w:val="20"/>
        </w:rPr>
        <w:t>established</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or</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more</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than</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fifty</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percent</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at the same time</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 xml:space="preserve">belonging to person </w:t>
      </w:r>
      <w:proofErr w:type="gramStart"/>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s</w:t>
      </w:r>
      <w:proofErr w:type="gramEnd"/>
      <w:r w:rsidR="00BA3554" w:rsidRPr="005E1F72">
        <w:rPr>
          <w:rFonts w:ascii="GHEA Grapalat" w:hAnsi="GHEA Grapalat" w:cs="Sylfaen"/>
          <w:sz w:val="20"/>
          <w:szCs w:val="20"/>
        </w:rPr>
        <w:t xml:space="preserve"> </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 xml:space="preserve">having </w:t>
      </w:r>
      <w:r w:rsidR="00BA3554" w:rsidRPr="005E1F72">
        <w:rPr>
          <w:rFonts w:ascii="GHEA Grapalat" w:hAnsi="GHEA Grapalat"/>
          <w:sz w:val="20"/>
          <w:szCs w:val="20"/>
          <w:lang w:val="es-ES"/>
        </w:rPr>
        <w:t xml:space="preserve">a </w:t>
      </w:r>
      <w:r w:rsidR="00BA3554" w:rsidRPr="005E1F72">
        <w:rPr>
          <w:rFonts w:ascii="GHEA Grapalat" w:hAnsi="GHEA Grapalat" w:cs="Sylfaen"/>
          <w:sz w:val="20"/>
          <w:szCs w:val="20"/>
        </w:rPr>
        <w:t>share</w:t>
      </w:r>
      <w:r w:rsidR="001B0D9A" w:rsidRPr="005E1F72">
        <w:rPr>
          <w:rFonts w:ascii="GHEA Grapalat" w:hAnsi="GHEA Grapalat"/>
          <w:sz w:val="20"/>
          <w:szCs w:val="20"/>
        </w:rPr>
        <w:t>​</w:t>
      </w:r>
      <w:r w:rsidR="001B0D9A" w:rsidRPr="005E1F72">
        <w:rPr>
          <w:rFonts w:ascii="GHEA Grapalat" w:hAnsi="GHEA Grapalat"/>
          <w:sz w:val="20"/>
          <w:szCs w:val="20"/>
          <w:lang w:val="es-ES"/>
        </w:rPr>
        <w:t>​</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organizations</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simultaneous</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participation</w:t>
      </w:r>
      <w:r w:rsidR="00BA3554" w:rsidRPr="005E1F72">
        <w:rPr>
          <w:rFonts w:ascii="GHEA Grapalat" w:hAnsi="GHEA Grapalat"/>
          <w:sz w:val="20"/>
          <w:szCs w:val="20"/>
          <w:lang w:val="es-ES"/>
        </w:rPr>
        <w:t xml:space="preserve"> </w:t>
      </w:r>
      <w:r w:rsidRPr="005E1F72">
        <w:rPr>
          <w:rFonts w:ascii="GHEA Grapalat" w:hAnsi="GHEA Grapalat"/>
          <w:sz w:val="20"/>
          <w:szCs w:val="20"/>
        </w:rPr>
        <w:t>hereby</w:t>
      </w:r>
      <w:r w:rsidRPr="005E1F72">
        <w:rPr>
          <w:rFonts w:ascii="GHEA Grapalat" w:hAnsi="GHEA Grapalat"/>
          <w:sz w:val="20"/>
          <w:szCs w:val="20"/>
          <w:lang w:val="es-ES"/>
        </w:rPr>
        <w:t xml:space="preserve"> </w:t>
      </w:r>
      <w:r w:rsidR="0028726A" w:rsidRPr="005E1F72">
        <w:rPr>
          <w:rFonts w:ascii="GHEA Grapalat" w:hAnsi="GHEA Grapalat"/>
          <w:sz w:val="20"/>
          <w:szCs w:val="20"/>
        </w:rPr>
        <w:t>to the procedure</w:t>
      </w:r>
      <w:r w:rsidR="008628EC">
        <w:rPr>
          <w:rFonts w:ascii="GHEA Grapalat" w:hAnsi="GHEA Grapalat"/>
          <w:sz w:val="20"/>
          <w:szCs w:val="20"/>
          <w:lang w:val="hy-AM"/>
        </w:rPr>
        <w:t xml:space="preserve"> </w:t>
      </w:r>
      <w:proofErr w:type="gramStart"/>
      <w:r w:rsidR="008628EC" w:rsidRPr="00E2073B">
        <w:rPr>
          <w:rFonts w:ascii="GHEA Grapalat" w:hAnsi="GHEA Grapalat" w:cs="Sylfaen"/>
          <w:sz w:val="20"/>
          <w:szCs w:val="20"/>
          <w:lang w:val="es-ES"/>
        </w:rPr>
        <w:t xml:space="preserve">( </w:t>
      </w:r>
      <w:r w:rsidR="008628EC" w:rsidRPr="00972668">
        <w:rPr>
          <w:rFonts w:ascii="GHEA Grapalat" w:hAnsi="GHEA Grapalat" w:cs="Sylfaen"/>
          <w:sz w:val="20"/>
          <w:szCs w:val="20"/>
        </w:rPr>
        <w:t>at</w:t>
      </w:r>
      <w:proofErr w:type="gramEnd"/>
      <w:r w:rsidR="008628EC" w:rsidRPr="00972668">
        <w:rPr>
          <w:rFonts w:ascii="GHEA Grapalat" w:hAnsi="GHEA Grapalat" w:cs="Sylfaen"/>
          <w:sz w:val="20"/>
          <w:szCs w:val="20"/>
        </w:rPr>
        <w:t xml:space="preserve"> the same time</w:t>
      </w:r>
      <w:r w:rsidR="008628EC" w:rsidRPr="00E2073B">
        <w:rPr>
          <w:rFonts w:ascii="GHEA Grapalat" w:hAnsi="GHEA Grapalat" w:cs="Sylfaen"/>
          <w:sz w:val="20"/>
          <w:szCs w:val="20"/>
          <w:lang w:val="es-ES"/>
        </w:rPr>
        <w:t xml:space="preserve"> </w:t>
      </w:r>
      <w:r w:rsidR="008628EC" w:rsidRPr="00972668">
        <w:rPr>
          <w:rFonts w:ascii="GHEA Grapalat" w:hAnsi="GHEA Grapalat" w:cs="Sylfaen"/>
          <w:sz w:val="20"/>
          <w:szCs w:val="20"/>
        </w:rPr>
        <w:t xml:space="preserve">dose </w:t>
      </w:r>
      <w:r w:rsidR="008628EC" w:rsidRPr="00E2073B">
        <w:rPr>
          <w:rFonts w:ascii="GHEA Grapalat" w:hAnsi="GHEA Grapalat" w:cs="Sylfaen"/>
          <w:sz w:val="20"/>
          <w:szCs w:val="20"/>
          <w:lang w:val="es-ES"/>
        </w:rPr>
        <w:t xml:space="preserve">), </w:t>
      </w:r>
      <w:r w:rsidR="00BA3554" w:rsidRPr="005E1F72">
        <w:rPr>
          <w:rFonts w:ascii="GHEA Grapalat" w:hAnsi="GHEA Grapalat" w:cs="Sylfaen"/>
          <w:sz w:val="20"/>
          <w:szCs w:val="20"/>
        </w:rPr>
        <w:t>except</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of the state</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or</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communities</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by</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established</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organizations</w:t>
      </w:r>
      <w:r w:rsidR="00BA3554" w:rsidRPr="005E1F72">
        <w:rPr>
          <w:rFonts w:ascii="GHEA Grapalat" w:hAnsi="GHEA Grapalat" w:cs="Sylfaen"/>
          <w:sz w:val="20"/>
          <w:szCs w:val="20"/>
          <w:lang w:val="es-ES"/>
        </w:rPr>
        <w:t xml:space="preserve"> </w:t>
      </w:r>
      <w:r w:rsidR="00BA3554" w:rsidRPr="005E1F72">
        <w:rPr>
          <w:rFonts w:ascii="GHEA Grapalat" w:hAnsi="GHEA Grapalat" w:cs="Sylfaen"/>
          <w:sz w:val="20"/>
          <w:szCs w:val="20"/>
        </w:rPr>
        <w:t xml:space="preserve">and </w:t>
      </w:r>
      <w:r w:rsidR="00BA3554" w:rsidRPr="005E1F72">
        <w:rPr>
          <w:rFonts w:ascii="GHEA Grapalat" w:hAnsi="GHEA Grapalat" w:cs="Sylfaen"/>
          <w:sz w:val="20"/>
          <w:szCs w:val="20"/>
          <w:lang w:val="es-ES"/>
        </w:rPr>
        <w:t xml:space="preserve">( </w:t>
      </w:r>
      <w:r w:rsidR="00BA3554" w:rsidRPr="005E1F72">
        <w:rPr>
          <w:rFonts w:ascii="GHEA Grapalat" w:hAnsi="GHEA Grapalat" w:cs="Sylfaen"/>
          <w:sz w:val="20"/>
          <w:szCs w:val="20"/>
        </w:rPr>
        <w:t xml:space="preserve">or </w:t>
      </w:r>
      <w:r w:rsidR="00BA3554" w:rsidRPr="005E1F72">
        <w:rPr>
          <w:rFonts w:ascii="GHEA Grapalat" w:hAnsi="GHEA Grapalat" w:cs="Sylfaen"/>
          <w:sz w:val="20"/>
          <w:szCs w:val="20"/>
          <w:lang w:val="es-ES"/>
        </w:rPr>
        <w:t xml:space="preserve">) </w:t>
      </w:r>
      <w:r w:rsidR="00BA3554" w:rsidRPr="005E1F72">
        <w:rPr>
          <w:rFonts w:ascii="GHEA Grapalat" w:hAnsi="GHEA Grapalat" w:cs="Sylfaen"/>
          <w:sz w:val="20"/>
        </w:rPr>
        <w:t>jointly</w:t>
      </w:r>
      <w:r w:rsidR="00BA3554" w:rsidRPr="005E1F72">
        <w:rPr>
          <w:rFonts w:ascii="GHEA Grapalat" w:hAnsi="GHEA Grapalat" w:cs="Times Armenian"/>
          <w:sz w:val="20"/>
          <w:lang w:val="af-ZA"/>
        </w:rPr>
        <w:t xml:space="preserve"> </w:t>
      </w:r>
      <w:r w:rsidR="00BA3554" w:rsidRPr="005E1F72">
        <w:rPr>
          <w:rFonts w:ascii="GHEA Grapalat" w:hAnsi="GHEA Grapalat" w:cs="Times Armenian"/>
          <w:sz w:val="20"/>
        </w:rPr>
        <w:t xml:space="preserve">c </w:t>
      </w:r>
      <w:r w:rsidR="00BA3554" w:rsidRPr="005E1F72">
        <w:rPr>
          <w:rFonts w:ascii="GHEA Grapalat" w:hAnsi="GHEA Grapalat" w:cs="Sylfaen"/>
          <w:sz w:val="20"/>
        </w:rPr>
        <w:t>productivity</w:t>
      </w:r>
      <w:r w:rsidR="00BA3554" w:rsidRPr="005E1F72">
        <w:rPr>
          <w:rFonts w:ascii="GHEA Grapalat" w:hAnsi="GHEA Grapalat" w:cs="Times Armenian"/>
          <w:sz w:val="20"/>
          <w:lang w:val="af-ZA"/>
        </w:rPr>
        <w:t xml:space="preserve"> </w:t>
      </w:r>
      <w:r w:rsidR="00BA3554" w:rsidRPr="005E1F72">
        <w:rPr>
          <w:rFonts w:ascii="GHEA Grapalat" w:hAnsi="GHEA Grapalat" w:cs="Sylfaen"/>
          <w:sz w:val="20"/>
        </w:rPr>
        <w:t xml:space="preserve">there was </w:t>
      </w:r>
      <w:r w:rsidR="00BA3554" w:rsidRPr="005E1F72">
        <w:rPr>
          <w:rFonts w:ascii="GHEA Grapalat" w:hAnsi="GHEA Grapalat" w:cs="Times Armenian"/>
          <w:sz w:val="20"/>
        </w:rPr>
        <w:t xml:space="preserve">c </w:t>
      </w:r>
      <w:r w:rsidR="00BA3554" w:rsidRPr="005E1F72">
        <w:rPr>
          <w:rFonts w:ascii="GHEA Grapalat" w:hAnsi="GHEA Grapalat" w:cs="Sylfaen"/>
          <w:sz w:val="20"/>
        </w:rPr>
        <w:t>ow</w:t>
      </w:r>
      <w:r w:rsidR="00BA3554" w:rsidRPr="005E1F72">
        <w:rPr>
          <w:rFonts w:ascii="GHEA Grapalat" w:hAnsi="GHEA Grapalat" w:cs="Sylfaen"/>
          <w:sz w:val="20"/>
          <w:lang w:val="af-ZA"/>
        </w:rPr>
        <w:t xml:space="preserve"> </w:t>
      </w:r>
      <w:r w:rsidR="00BA3554" w:rsidRPr="005E1F72">
        <w:rPr>
          <w:rFonts w:ascii="GHEA Grapalat" w:hAnsi="GHEA Grapalat" w:cs="Times Armenian"/>
          <w:sz w:val="20"/>
          <w:lang w:val="af-ZA"/>
        </w:rPr>
        <w:t xml:space="preserve">( </w:t>
      </w:r>
      <w:r w:rsidR="00BA3554" w:rsidRPr="005E1F72">
        <w:rPr>
          <w:rFonts w:ascii="GHEA Grapalat" w:hAnsi="GHEA Grapalat" w:cs="Sylfaen"/>
          <w:sz w:val="20"/>
        </w:rPr>
        <w:t xml:space="preserve">with a consortium </w:t>
      </w:r>
      <w:r w:rsidR="00BA3554" w:rsidRPr="005E1F72">
        <w:rPr>
          <w:rFonts w:ascii="GHEA Grapalat" w:hAnsi="GHEA Grapalat" w:cs="Times Armenian"/>
          <w:sz w:val="20"/>
          <w:lang w:val="af-ZA"/>
        </w:rPr>
        <w:t xml:space="preserve">) </w:t>
      </w:r>
      <w:r w:rsidR="00BA3554" w:rsidRPr="005E1F72">
        <w:rPr>
          <w:rFonts w:ascii="GHEA Grapalat" w:hAnsi="GHEA Grapalat" w:cs="Times Armenian"/>
          <w:sz w:val="20"/>
        </w:rPr>
        <w:t xml:space="preserve">c </w:t>
      </w:r>
      <w:r w:rsidR="00BA3554" w:rsidRPr="005E1F72">
        <w:rPr>
          <w:rFonts w:ascii="GHEA Grapalat" w:hAnsi="GHEA Grapalat" w:cs="Sylfaen"/>
          <w:sz w:val="20"/>
        </w:rPr>
        <w:t>samples</w:t>
      </w:r>
      <w:r w:rsidR="00BA3554" w:rsidRPr="005E1F72">
        <w:rPr>
          <w:rFonts w:ascii="GHEA Grapalat" w:hAnsi="GHEA Grapalat" w:cs="Times Armenian"/>
          <w:sz w:val="20"/>
          <w:lang w:val="af-ZA"/>
        </w:rPr>
        <w:t xml:space="preserve"> </w:t>
      </w:r>
      <w:r w:rsidR="00BA3554" w:rsidRPr="005E1F72">
        <w:rPr>
          <w:rFonts w:ascii="GHEA Grapalat" w:hAnsi="GHEA Grapalat" w:cs="Times Armenian"/>
          <w:sz w:val="20"/>
        </w:rPr>
        <w:t xml:space="preserve">c </w:t>
      </w:r>
      <w:r w:rsidR="00BA3554" w:rsidRPr="005E1F72">
        <w:rPr>
          <w:rFonts w:ascii="GHEA Grapalat" w:hAnsi="GHEA Grapalat" w:cs="Sylfaen"/>
          <w:sz w:val="20"/>
        </w:rPr>
        <w:t>process</w:t>
      </w:r>
      <w:r w:rsidR="00BA3554" w:rsidRPr="005E1F72">
        <w:rPr>
          <w:rFonts w:ascii="GHEA Grapalat" w:hAnsi="GHEA Grapalat" w:cs="Sylfaen"/>
          <w:sz w:val="20"/>
          <w:lang w:val="es-ES"/>
        </w:rPr>
        <w:t xml:space="preserve"> </w:t>
      </w:r>
      <w:r w:rsidR="00BA3554" w:rsidRPr="005E1F72">
        <w:rPr>
          <w:rFonts w:ascii="GHEA Grapalat" w:hAnsi="GHEA Grapalat" w:cs="Sylfaen"/>
          <w:sz w:val="20"/>
          <w:szCs w:val="20"/>
        </w:rPr>
        <w:t>participation</w:t>
      </w:r>
      <w:r w:rsidR="00BA3554" w:rsidRPr="005E1F72">
        <w:rPr>
          <w:rFonts w:ascii="GHEA Grapalat" w:hAnsi="GHEA Grapalat" w:cs="Sylfaen"/>
          <w:sz w:val="20"/>
          <w:szCs w:val="20"/>
          <w:lang w:val="es-ES"/>
        </w:rPr>
        <w:t xml:space="preserve"> </w:t>
      </w:r>
      <w:r w:rsidR="00BA3554" w:rsidRPr="005E1F72">
        <w:rPr>
          <w:rFonts w:ascii="GHEA Grapalat" w:hAnsi="GHEA Grapalat" w:cs="Sylfaen"/>
          <w:sz w:val="20"/>
          <w:szCs w:val="20"/>
        </w:rPr>
        <w:t xml:space="preserve">of cases </w:t>
      </w:r>
      <w:r w:rsidR="00BA3554" w:rsidRPr="005E1F72">
        <w:rPr>
          <w:rFonts w:ascii="GHEA Grapalat" w:hAnsi="GHEA Grapalat" w:cs="Sylfaen"/>
          <w:sz w:val="20"/>
          <w:szCs w:val="20"/>
          <w:lang w:val="es-ES"/>
        </w:rPr>
        <w:t>.</w:t>
      </w:r>
      <w:r w:rsidR="00DD24B8">
        <w:rPr>
          <w:rFonts w:ascii="GHEA Grapalat" w:hAnsi="GHEA Grapalat" w:cs="Sylfaen"/>
          <w:sz w:val="20"/>
          <w:szCs w:val="20"/>
          <w:lang w:val="hy-AM"/>
        </w:rPr>
        <w:t xml:space="preserve"> </w:t>
      </w:r>
    </w:p>
    <w:p w:rsidR="00D5674E" w:rsidRPr="005E1F72" w:rsidRDefault="009F18D0" w:rsidP="00EF3662">
      <w:pPr>
        <w:pStyle w:val="af4"/>
        <w:spacing w:before="0" w:beforeAutospacing="0" w:after="0" w:afterAutospacing="0"/>
        <w:ind w:firstLine="708"/>
        <w:jc w:val="both"/>
        <w:rPr>
          <w:rFonts w:ascii="GHEA Grapalat" w:hAnsi="GHEA Grapalat"/>
          <w:sz w:val="20"/>
          <w:szCs w:val="20"/>
          <w:lang w:val="hy-AM"/>
        </w:rPr>
      </w:pPr>
      <w:r w:rsidRPr="005E1F72">
        <w:rPr>
          <w:rFonts w:ascii="GHEA Grapalat" w:hAnsi="GHEA Grapalat"/>
          <w:sz w:val="20"/>
          <w:szCs w:val="20"/>
          <w:lang w:val="es-ES"/>
        </w:rPr>
        <w:t xml:space="preserve">119th </w:t>
      </w:r>
      <w:r w:rsidRPr="00F939A5">
        <w:rPr>
          <w:rFonts w:ascii="GHEA Grapalat" w:hAnsi="GHEA Grapalat"/>
          <w:sz w:val="20"/>
          <w:szCs w:val="20"/>
          <w:lang w:val="hy-AM"/>
        </w:rPr>
        <w:t>of the order</w:t>
      </w:r>
      <w:r w:rsidRPr="005E1F72">
        <w:rPr>
          <w:rFonts w:ascii="GHEA Grapalat" w:hAnsi="GHEA Grapalat"/>
          <w:sz w:val="20"/>
          <w:szCs w:val="20"/>
          <w:lang w:val="es-ES"/>
        </w:rPr>
        <w:t xml:space="preserve"> </w:t>
      </w:r>
      <w:r w:rsidR="00EB487B" w:rsidRPr="00F939A5">
        <w:rPr>
          <w:rFonts w:ascii="GHEA Grapalat" w:hAnsi="GHEA Grapalat"/>
          <w:sz w:val="20"/>
          <w:szCs w:val="20"/>
          <w:lang w:val="hy-AM"/>
        </w:rPr>
        <w:t>point</w:t>
      </w:r>
      <w:r w:rsidR="00EB487B" w:rsidRPr="005E1F72">
        <w:rPr>
          <w:rFonts w:ascii="GHEA Grapalat" w:hAnsi="GHEA Grapalat"/>
          <w:sz w:val="20"/>
          <w:szCs w:val="20"/>
          <w:lang w:val="es-ES"/>
        </w:rPr>
        <w:t xml:space="preserve"> </w:t>
      </w:r>
      <w:r w:rsidR="00D5674E" w:rsidRPr="005E1F72">
        <w:rPr>
          <w:rFonts w:ascii="GHEA Grapalat" w:hAnsi="GHEA Grapalat"/>
          <w:sz w:val="20"/>
          <w:szCs w:val="20"/>
          <w:lang w:val="hy-AM"/>
        </w:rPr>
        <w:t>in the sense of:</w:t>
      </w:r>
    </w:p>
    <w:p w:rsidR="00D5674E" w:rsidRPr="005E1F7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1 </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natural </w:t>
      </w:r>
      <w:r w:rsidRPr="005E1F72">
        <w:rPr>
          <w:rFonts w:ascii="GHEA Grapalat" w:hAnsi="GHEA Grapalat" w:cs="GHEA Grapalat"/>
          <w:color w:val="000000"/>
          <w:sz w:val="20"/>
          <w:szCs w:val="20"/>
          <w:lang w:val="hy-AM"/>
        </w:rPr>
        <w:t xml:space="preserve">persons are considered related </w:t>
      </w:r>
      <w:r w:rsidRPr="005E1F72">
        <w:rPr>
          <w:rFonts w:ascii="GHEA Grapalat" w:hAnsi="GHEA Grapalat"/>
          <w:color w:val="000000"/>
          <w:sz w:val="20"/>
          <w:szCs w:val="20"/>
          <w:lang w:val="hy-AM"/>
        </w:rPr>
        <w:t>if they are members of the same family, or manage a common economy, or joint business activity, or have acted in concert based on common economic interests,</w:t>
      </w:r>
    </w:p>
    <w:p w:rsidR="00D5674E" w:rsidRPr="005E1F7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natural and legal persons are considered related if they have acted in concert based on common economic interests, or if the given natural person or a member of his family is:</w:t>
      </w:r>
    </w:p>
    <w:p w:rsidR="00D5674E" w:rsidRPr="005E1F7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a. a participant holding more than ten percent of the shares of the given legal entity;</w:t>
      </w:r>
    </w:p>
    <w:p w:rsidR="00D5674E" w:rsidRPr="005E1F7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b. A person who has the ability to predetermine the decisions of a legal entity in any other way not prohibited by the legislation of the Republic of Armenia.</w:t>
      </w:r>
    </w:p>
    <w:p w:rsidR="00D5674E" w:rsidRPr="005E1F7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c. chairman of the board of the given legal entity, deputy chairman of the board, member of the board, executive director, his deputy, chairman of the collegial body performing functions of the executive body, member.</w:t>
      </w:r>
    </w:p>
    <w:p w:rsidR="00D5674E" w:rsidRPr="005E1F7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d. an employee of a legal entity who works under the direct supervision of the executive director or has any significant influence on decision-making by the governing bodies of the legal entity;</w:t>
      </w:r>
    </w:p>
    <w:p w:rsidR="00D5674E" w:rsidRPr="005E1F7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participants who do not have the status of natural persons </w:t>
      </w:r>
      <w:r w:rsidRPr="005E1F72">
        <w:rPr>
          <w:rFonts w:ascii="GHEA Grapalat" w:hAnsi="GHEA Grapalat"/>
          <w:color w:val="000000"/>
          <w:sz w:val="20"/>
          <w:szCs w:val="20"/>
          <w:lang w:val="hy-AM"/>
        </w:rPr>
        <w:t>are considered related if:</w:t>
      </w:r>
    </w:p>
    <w:p w:rsidR="00D5674E" w:rsidRPr="005E1F72"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a. the given person owns ten or more percent of the other's voting shares (shares, units, hereinafter - shares) with the right to vote, or by virtue of his participation or in accordance with the contract concluded between the given persons has the opportunity to predetermine the other's decisions;</w:t>
      </w:r>
    </w:p>
    <w:p w:rsidR="00D5674E" w:rsidRPr="005E1F72"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b. the participant (shareholders) owning more than ten percent of the voting shares of one of them or having the ability to predetermine its decisions in any other way not prohibited by law and (or) the participants (shareholders) or their family members (if the participant is a natural person) have the right to directly or indirectly own (including on the basis of sales, fiduciary management, joint activity contracts, instructions or other transactions) to more than ten percent of the other's voting shares or have the ability to predetermine the latter's decisions in any other way not prohibited by the legislation of the Republic of Armenia;</w:t>
      </w:r>
    </w:p>
    <w:p w:rsidR="00D5674E" w:rsidRPr="005E1F72" w:rsidRDefault="00D5674E" w:rsidP="00EF3662">
      <w:pPr>
        <w:pStyle w:val="af4"/>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c. any management body of one of them or other persons performing such duties, as well as any of their family members is simultaneously a member of any management body of the other person or other person performing such duties;</w:t>
      </w:r>
    </w:p>
    <w:p w:rsidR="00D5674E" w:rsidRPr="005E1F7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d. they act or are acting in concert based on common economic interests;</w:t>
      </w:r>
    </w:p>
    <w:p w:rsidR="00D5674E" w:rsidRDefault="00D5674E" w:rsidP="006B5A7D">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lastRenderedPageBreak/>
        <w:t>In the sense of this clause, the father, mother, husband, parents of the husband, grandmother, grandfather, sister, brother, children, grandchildren, husband and children of the sister or brother are considered family members.</w:t>
      </w:r>
    </w:p>
    <w:p w:rsidR="00F964A6" w:rsidRPr="006B5A7D" w:rsidRDefault="00096865" w:rsidP="006B5A7D">
      <w:pPr>
        <w:pStyle w:val="af4"/>
        <w:spacing w:before="0" w:beforeAutospacing="0" w:after="0" w:afterAutospacing="0"/>
        <w:ind w:firstLine="708"/>
        <w:jc w:val="both"/>
        <w:rPr>
          <w:rFonts w:ascii="GHEA Grapalat" w:hAnsi="GHEA Grapalat"/>
          <w:color w:val="000000"/>
          <w:sz w:val="20"/>
          <w:szCs w:val="20"/>
          <w:lang w:val="hy-AM"/>
        </w:rPr>
      </w:pPr>
      <w:r w:rsidRPr="006B5A7D">
        <w:rPr>
          <w:rFonts w:ascii="GHEA Grapalat" w:hAnsi="GHEA Grapalat"/>
          <w:color w:val="000000"/>
          <w:sz w:val="20"/>
          <w:szCs w:val="20"/>
          <w:lang w:val="hy-AM"/>
        </w:rPr>
        <w:t xml:space="preserve">2.4 If the participant is recognized as a selected participant, he submits qualification security in the manner and amount specified in this invitation. Qualification assurance is not provided if the selected </w:t>
      </w:r>
      <w:r w:rsidR="00F964A6" w:rsidRPr="006B5A7D">
        <w:rPr>
          <w:rFonts w:ascii="GHEA Grapalat" w:hAnsi="GHEA Grapalat"/>
          <w:color w:val="000000"/>
          <w:sz w:val="20"/>
          <w:szCs w:val="20"/>
          <w:lang w:val="hy-AM"/>
        </w:rPr>
        <w:t xml:space="preserve">participant or </w:t>
      </w:r>
      <w:r w:rsidR="00307011" w:rsidRPr="006B5A7D">
        <w:rPr>
          <w:rFonts w:ascii="GHEA Grapalat" w:hAnsi="GHEA Grapalat"/>
          <w:color w:val="000000"/>
          <w:sz w:val="20"/>
          <w:szCs w:val="20"/>
          <w:lang w:val="hy-AM"/>
        </w:rPr>
        <w:t xml:space="preserve">the organization producing the products supplied by the latter as an official representative within the framework of the given procedure, as of the date of opening the bids, has international prestigious organizations (Fitch, Moody's, </w:t>
      </w:r>
      <w:hyperlink r:id="rId28" w:tgtFrame="_blank" w:history="1">
        <w:r w:rsidR="00F964A6" w:rsidRPr="006B5A7D">
          <w:rPr>
            <w:rFonts w:ascii="GHEA Grapalat" w:hAnsi="GHEA Grapalat"/>
            <w:color w:val="000000"/>
            <w:sz w:val="20"/>
            <w:szCs w:val="20"/>
            <w:lang w:val="hy-AM"/>
          </w:rPr>
          <w:t>Standard &amp; Poor's)</w:t>
        </w:r>
      </w:hyperlink>
      <w:r w:rsidR="00F964A6" w:rsidRPr="006B5A7D">
        <w:rPr>
          <w:rFonts w:ascii="Calibri" w:hAnsi="Calibri" w:cs="Calibri"/>
          <w:color w:val="000000"/>
          <w:sz w:val="20"/>
          <w:szCs w:val="20"/>
          <w:lang w:val="hy-AM"/>
        </w:rPr>
        <w:t> </w:t>
      </w:r>
      <w:r w:rsidR="00F964A6" w:rsidRPr="006B5A7D">
        <w:rPr>
          <w:rFonts w:ascii="GHEA Grapalat" w:hAnsi="GHEA Grapalat"/>
          <w:color w:val="000000"/>
          <w:sz w:val="20"/>
          <w:szCs w:val="20"/>
          <w:lang w:val="hy-AM"/>
        </w:rPr>
        <w:t>) creditworthiness rating at least equal to the sovereign rating granted to the Republic of Armenia.</w:t>
      </w:r>
    </w:p>
    <w:p w:rsidR="000A6B75" w:rsidRPr="005E1F72" w:rsidRDefault="000A6B75" w:rsidP="00EF3662">
      <w:pPr>
        <w:pStyle w:val="norm"/>
        <w:spacing w:line="240" w:lineRule="auto"/>
        <w:ind w:firstLine="540"/>
        <w:rPr>
          <w:rFonts w:ascii="GHEA Grapalat" w:hAnsi="GHEA Grapalat" w:cs="Sylfaen"/>
          <w:sz w:val="20"/>
          <w:szCs w:val="24"/>
          <w:lang w:val="af-ZA" w:eastAsia="en-US"/>
        </w:rPr>
      </w:pPr>
      <w:r w:rsidRPr="000B4CF4">
        <w:rPr>
          <w:rFonts w:ascii="GHEA Grapalat" w:hAnsi="GHEA Grapalat" w:cs="Sylfaen"/>
          <w:sz w:val="20"/>
          <w:szCs w:val="24"/>
          <w:lang w:val="hy-AM" w:eastAsia="en-US"/>
        </w:rPr>
        <w:t>2.5 The contract to be concluded within the framework of this procedure</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 xml:space="preserve">can </w:t>
      </w:r>
      <w:r w:rsidRPr="005E1F72">
        <w:rPr>
          <w:rFonts w:ascii="GHEA Grapalat" w:hAnsi="GHEA Grapalat" w:cs="Sylfaen"/>
          <w:sz w:val="20"/>
          <w:szCs w:val="24"/>
          <w:lang w:val="af-ZA" w:eastAsia="en-US"/>
        </w:rPr>
        <w:t xml:space="preserve">be </w:t>
      </w:r>
      <w:r w:rsidRPr="000B4CF4">
        <w:rPr>
          <w:rFonts w:ascii="GHEA Grapalat" w:hAnsi="GHEA Grapalat" w:cs="Sylfaen"/>
          <w:sz w:val="20"/>
          <w:szCs w:val="24"/>
          <w:lang w:val="hy-AM" w:eastAsia="en-US"/>
        </w:rPr>
        <w:t>implemented</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agency</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contract</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to seal</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through</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Agency</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of the contract</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side</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no</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can</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to be</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hereby</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to the procedure</w:t>
      </w:r>
      <w:r w:rsidRPr="005E1F72">
        <w:rPr>
          <w:rFonts w:ascii="GHEA Grapalat" w:hAnsi="GHEA Grapalat" w:cs="Sylfaen"/>
          <w:sz w:val="20"/>
          <w:szCs w:val="24"/>
          <w:lang w:val="af-ZA" w:eastAsia="en-US"/>
        </w:rPr>
        <w:t xml:space="preserve"> </w:t>
      </w:r>
      <w:r w:rsidR="003A7A32" w:rsidRPr="00287968">
        <w:rPr>
          <w:rFonts w:ascii="GHEA Grapalat" w:hAnsi="GHEA Grapalat" w:cs="Sylfaen"/>
          <w:sz w:val="20"/>
          <w:lang w:val="af-ZA"/>
        </w:rPr>
        <w:t xml:space="preserve">( </w:t>
      </w:r>
      <w:r w:rsidR="003A7A32" w:rsidRPr="00330A00">
        <w:rPr>
          <w:rFonts w:ascii="GHEA Grapalat" w:hAnsi="GHEA Grapalat" w:cs="Sylfaen"/>
          <w:sz w:val="20"/>
        </w:rPr>
        <w:t>at the same time</w:t>
      </w:r>
      <w:r w:rsidR="003A7A32" w:rsidRPr="00287968">
        <w:rPr>
          <w:rFonts w:ascii="GHEA Grapalat" w:hAnsi="GHEA Grapalat" w:cs="Sylfaen"/>
          <w:sz w:val="20"/>
          <w:lang w:val="af-ZA"/>
        </w:rPr>
        <w:t xml:space="preserve"> </w:t>
      </w:r>
      <w:r w:rsidR="003A7A32" w:rsidRPr="00330A00">
        <w:rPr>
          <w:rFonts w:ascii="GHEA Grapalat" w:hAnsi="GHEA Grapalat" w:cs="Sylfaen"/>
          <w:sz w:val="20"/>
        </w:rPr>
        <w:t xml:space="preserve">portion </w:t>
      </w:r>
      <w:r w:rsidR="003A7A32" w:rsidRPr="00287968">
        <w:rPr>
          <w:rFonts w:ascii="GHEA Grapalat" w:hAnsi="GHEA Grapalat" w:cs="Sylfaen"/>
          <w:sz w:val="20"/>
          <w:lang w:val="af-ZA"/>
        </w:rPr>
        <w:t xml:space="preserve">) </w:t>
      </w:r>
      <w:r w:rsidRPr="005E1F72">
        <w:rPr>
          <w:rFonts w:ascii="GHEA Grapalat" w:hAnsi="GHEA Grapalat" w:cs="Sylfaen"/>
          <w:sz w:val="20"/>
          <w:szCs w:val="24"/>
          <w:lang w:eastAsia="en-US"/>
        </w:rPr>
        <w:t>to participate</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purpose</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application</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presented by</w:t>
      </w:r>
      <w:r w:rsidRPr="005E1F72">
        <w:rPr>
          <w:rFonts w:ascii="GHEA Grapalat" w:hAnsi="GHEA Grapalat" w:cs="Sylfaen"/>
          <w:sz w:val="20"/>
          <w:szCs w:val="24"/>
          <w:lang w:val="af-ZA" w:eastAsia="en-US"/>
        </w:rPr>
        <w:t xml:space="preserve"> the </w:t>
      </w:r>
      <w:r w:rsidRPr="005E1F72">
        <w:rPr>
          <w:rFonts w:ascii="GHEA Grapalat" w:hAnsi="GHEA Grapalat" w:cs="Sylfaen"/>
          <w:sz w:val="20"/>
          <w:szCs w:val="24"/>
          <w:lang w:eastAsia="en-US"/>
        </w:rPr>
        <w:t>participant</w:t>
      </w:r>
    </w:p>
    <w:p w:rsidR="000A6B75" w:rsidRPr="005E1F72" w:rsidRDefault="000A6B75" w:rsidP="00EF3662">
      <w:pPr>
        <w:pStyle w:val="23"/>
        <w:spacing w:line="240" w:lineRule="auto"/>
        <w:rPr>
          <w:rFonts w:ascii="GHEA Grapalat" w:hAnsi="GHEA Grapalat" w:cs="Sylfaen"/>
          <w:szCs w:val="24"/>
        </w:rPr>
      </w:pPr>
      <w:r w:rsidRPr="005E1F72">
        <w:rPr>
          <w:rFonts w:ascii="GHEA Grapalat" w:hAnsi="GHEA Grapalat" w:cs="Sylfaen"/>
          <w:szCs w:val="24"/>
        </w:rPr>
        <w:t xml:space="preserve">2.6 </w:t>
      </w:r>
      <w:r w:rsidRPr="0033011B">
        <w:rPr>
          <w:rFonts w:ascii="GHEA Grapalat" w:hAnsi="GHEA Grapalat" w:cs="Sylfaen"/>
          <w:szCs w:val="24"/>
          <w:lang w:val="en-US"/>
        </w:rPr>
        <w:t>Participants</w:t>
      </w:r>
      <w:r w:rsidRPr="005E1F72">
        <w:rPr>
          <w:rFonts w:ascii="GHEA Grapalat" w:hAnsi="GHEA Grapalat" w:cs="Sylfaen"/>
          <w:szCs w:val="24"/>
          <w:lang w:val="hy-AM"/>
        </w:rPr>
        <w:t>​</w:t>
      </w:r>
      <w:r w:rsidRPr="005E1F72">
        <w:rPr>
          <w:rFonts w:ascii="GHEA Grapalat" w:hAnsi="GHEA Grapalat" w:cs="Sylfaen"/>
          <w:szCs w:val="24"/>
        </w:rPr>
        <w:tab/>
        <w:t xml:space="preserve"> </w:t>
      </w:r>
      <w:r w:rsidRPr="0033011B">
        <w:rPr>
          <w:rFonts w:ascii="GHEA Grapalat" w:hAnsi="GHEA Grapalat" w:cs="Sylfaen"/>
          <w:szCs w:val="24"/>
          <w:lang w:val="en-US"/>
        </w:rPr>
        <w:t>can</w:t>
      </w:r>
      <w:r w:rsidRPr="005E1F72">
        <w:rPr>
          <w:rFonts w:ascii="GHEA Grapalat" w:hAnsi="GHEA Grapalat" w:cs="Sylfaen"/>
          <w:szCs w:val="24"/>
        </w:rPr>
        <w:t xml:space="preserve"> </w:t>
      </w:r>
      <w:r w:rsidRPr="0033011B">
        <w:rPr>
          <w:rFonts w:ascii="GHEA Grapalat" w:hAnsi="GHEA Grapalat" w:cs="Sylfaen"/>
          <w:szCs w:val="24"/>
          <w:lang w:val="en-US"/>
        </w:rPr>
        <w:t>are</w:t>
      </w:r>
      <w:r w:rsidRPr="005E1F72">
        <w:rPr>
          <w:rFonts w:ascii="GHEA Grapalat" w:hAnsi="GHEA Grapalat" w:cs="Sylfaen"/>
          <w:szCs w:val="24"/>
        </w:rPr>
        <w:t xml:space="preserve"> </w:t>
      </w:r>
      <w:r w:rsidRPr="0033011B">
        <w:rPr>
          <w:rFonts w:ascii="GHEA Grapalat" w:hAnsi="GHEA Grapalat" w:cs="Sylfaen"/>
          <w:szCs w:val="24"/>
          <w:lang w:val="en-US"/>
        </w:rPr>
        <w:t>hereby</w:t>
      </w:r>
      <w:r w:rsidRPr="005E1F72">
        <w:rPr>
          <w:rFonts w:ascii="GHEA Grapalat" w:hAnsi="GHEA Grapalat" w:cs="Sylfaen"/>
          <w:szCs w:val="24"/>
        </w:rPr>
        <w:t xml:space="preserve"> </w:t>
      </w:r>
      <w:r w:rsidRPr="0033011B">
        <w:rPr>
          <w:rFonts w:ascii="GHEA Grapalat" w:hAnsi="GHEA Grapalat" w:cs="Sylfaen"/>
          <w:szCs w:val="24"/>
          <w:lang w:val="en-US"/>
        </w:rPr>
        <w:t>to the procedure</w:t>
      </w:r>
      <w:r w:rsidRPr="005E1F72">
        <w:rPr>
          <w:rFonts w:ascii="GHEA Grapalat" w:hAnsi="GHEA Grapalat" w:cs="Sylfaen"/>
          <w:szCs w:val="24"/>
        </w:rPr>
        <w:t xml:space="preserve"> </w:t>
      </w:r>
      <w:r w:rsidRPr="0033011B">
        <w:rPr>
          <w:rFonts w:ascii="GHEA Grapalat" w:hAnsi="GHEA Grapalat" w:cs="Sylfaen"/>
          <w:szCs w:val="24"/>
          <w:lang w:val="en-US"/>
        </w:rPr>
        <w:t>to participate</w:t>
      </w:r>
      <w:r w:rsidRPr="005E1F72">
        <w:rPr>
          <w:rFonts w:ascii="GHEA Grapalat" w:hAnsi="GHEA Grapalat" w:cs="Sylfaen"/>
          <w:szCs w:val="24"/>
        </w:rPr>
        <w:t xml:space="preserve"> </w:t>
      </w:r>
      <w:r w:rsidRPr="0033011B">
        <w:rPr>
          <w:rFonts w:ascii="GHEA Grapalat" w:hAnsi="GHEA Grapalat" w:cs="Sylfaen"/>
          <w:szCs w:val="24"/>
          <w:lang w:val="en-US"/>
        </w:rPr>
        <w:t>together</w:t>
      </w:r>
      <w:r w:rsidRPr="005E1F72">
        <w:rPr>
          <w:rFonts w:ascii="GHEA Grapalat" w:hAnsi="GHEA Grapalat" w:cs="Sylfaen"/>
          <w:szCs w:val="24"/>
        </w:rPr>
        <w:t xml:space="preserve"> </w:t>
      </w:r>
      <w:r w:rsidRPr="0033011B">
        <w:rPr>
          <w:rFonts w:ascii="GHEA Grapalat" w:hAnsi="GHEA Grapalat" w:cs="Sylfaen"/>
          <w:szCs w:val="24"/>
          <w:lang w:val="en-US"/>
        </w:rPr>
        <w:t>activity</w:t>
      </w:r>
      <w:r w:rsidRPr="005E1F72">
        <w:rPr>
          <w:rFonts w:ascii="GHEA Grapalat" w:hAnsi="GHEA Grapalat" w:cs="Sylfaen"/>
          <w:szCs w:val="24"/>
        </w:rPr>
        <w:t xml:space="preserve"> </w:t>
      </w:r>
      <w:r w:rsidRPr="0033011B">
        <w:rPr>
          <w:rFonts w:ascii="GHEA Grapalat" w:hAnsi="GHEA Grapalat" w:cs="Sylfaen"/>
          <w:szCs w:val="24"/>
          <w:lang w:val="en-US"/>
        </w:rPr>
        <w:t xml:space="preserve">in order </w:t>
      </w:r>
      <w:proofErr w:type="gramStart"/>
      <w:r w:rsidRPr="005E1F72">
        <w:rPr>
          <w:rFonts w:ascii="GHEA Grapalat" w:hAnsi="GHEA Grapalat" w:cs="Sylfaen"/>
          <w:szCs w:val="24"/>
        </w:rPr>
        <w:t xml:space="preserve">( </w:t>
      </w:r>
      <w:r w:rsidRPr="0033011B">
        <w:rPr>
          <w:rFonts w:ascii="GHEA Grapalat" w:hAnsi="GHEA Grapalat" w:cs="Sylfaen"/>
          <w:szCs w:val="24"/>
          <w:lang w:val="en-US"/>
        </w:rPr>
        <w:t>consortium</w:t>
      </w:r>
      <w:proofErr w:type="gramEnd"/>
      <w:r w:rsidRPr="0033011B">
        <w:rPr>
          <w:rFonts w:ascii="GHEA Grapalat" w:hAnsi="GHEA Grapalat" w:cs="Sylfaen"/>
          <w:szCs w:val="24"/>
          <w:lang w:val="en-US"/>
        </w:rPr>
        <w:t xml:space="preserve"> </w:t>
      </w:r>
      <w:r w:rsidRPr="005E1F72">
        <w:rPr>
          <w:rFonts w:ascii="GHEA Grapalat" w:hAnsi="GHEA Grapalat" w:cs="Sylfaen"/>
          <w:szCs w:val="24"/>
        </w:rPr>
        <w:t xml:space="preserve">) </w:t>
      </w:r>
      <w:r w:rsidRPr="0033011B">
        <w:rPr>
          <w:rFonts w:ascii="GHEA Grapalat" w:hAnsi="GHEA Grapalat" w:cs="Sylfaen"/>
          <w:szCs w:val="24"/>
          <w:lang w:val="en-US"/>
        </w:rPr>
        <w:t>.</w:t>
      </w:r>
      <w:r w:rsidRPr="005E1F72">
        <w:rPr>
          <w:rFonts w:ascii="GHEA Grapalat" w:hAnsi="GHEA Grapalat" w:cs="Sylfaen"/>
          <w:szCs w:val="24"/>
        </w:rPr>
        <w:t xml:space="preserve"> </w:t>
      </w:r>
      <w:r w:rsidRPr="0033011B">
        <w:rPr>
          <w:rFonts w:ascii="GHEA Grapalat" w:hAnsi="GHEA Grapalat" w:cs="Sylfaen"/>
          <w:szCs w:val="24"/>
          <w:lang w:val="en-US"/>
        </w:rPr>
        <w:t>Similar</w:t>
      </w:r>
      <w:r w:rsidRPr="005E1F72">
        <w:rPr>
          <w:rFonts w:ascii="GHEA Grapalat" w:hAnsi="GHEA Grapalat" w:cs="Sylfaen"/>
          <w:szCs w:val="24"/>
        </w:rPr>
        <w:t xml:space="preserve"> </w:t>
      </w:r>
      <w:r w:rsidRPr="0033011B">
        <w:rPr>
          <w:rFonts w:ascii="GHEA Grapalat" w:hAnsi="GHEA Grapalat" w:cs="Sylfaen"/>
          <w:szCs w:val="24"/>
          <w:lang w:val="en-US"/>
        </w:rPr>
        <w:t xml:space="preserve">in </w:t>
      </w:r>
      <w:proofErr w:type="gramStart"/>
      <w:r w:rsidRPr="0033011B">
        <w:rPr>
          <w:rFonts w:ascii="GHEA Grapalat" w:hAnsi="GHEA Grapalat" w:cs="Sylfaen"/>
          <w:szCs w:val="24"/>
          <w:lang w:val="en-US"/>
        </w:rPr>
        <w:t xml:space="preserve">case </w:t>
      </w:r>
      <w:r w:rsidRPr="005E1F72">
        <w:rPr>
          <w:rFonts w:ascii="GHEA Grapalat" w:hAnsi="GHEA Grapalat" w:cs="Sylfaen"/>
          <w:szCs w:val="24"/>
        </w:rPr>
        <w:t>:</w:t>
      </w:r>
      <w:proofErr w:type="gramEnd"/>
    </w:p>
    <w:p w:rsidR="000A6B75" w:rsidRPr="005E1F72" w:rsidRDefault="003862E0" w:rsidP="00EF3662">
      <w:pPr>
        <w:pStyle w:val="23"/>
        <w:spacing w:line="240" w:lineRule="auto"/>
        <w:rPr>
          <w:rFonts w:ascii="GHEA Grapalat" w:hAnsi="GHEA Grapalat" w:cs="Sylfaen"/>
          <w:szCs w:val="24"/>
        </w:rPr>
      </w:pPr>
      <w:r>
        <w:rPr>
          <w:rFonts w:ascii="GHEA Grapalat" w:hAnsi="GHEA Grapalat" w:cs="Sylfaen"/>
          <w:szCs w:val="24"/>
          <w:lang w:val="hy-AM"/>
        </w:rPr>
        <w:t xml:space="preserve">1 </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jointly</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activity</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of the contract</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from the sides</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any</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one</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no</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can</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the same</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to the procedure</w:t>
      </w:r>
      <w:r w:rsidR="000A6B75" w:rsidRPr="005E1F72">
        <w:rPr>
          <w:rFonts w:ascii="GHEA Grapalat" w:hAnsi="GHEA Grapalat" w:cs="Sylfaen"/>
          <w:szCs w:val="24"/>
        </w:rPr>
        <w:t xml:space="preserve"> </w:t>
      </w:r>
      <w:r w:rsidR="003A7A32" w:rsidRPr="00406C77">
        <w:rPr>
          <w:rFonts w:ascii="GHEA Grapalat" w:hAnsi="GHEA Grapalat" w:cs="Sylfaen"/>
        </w:rPr>
        <w:t xml:space="preserve">( </w:t>
      </w:r>
      <w:r w:rsidR="003A7A32" w:rsidRPr="00330A00">
        <w:rPr>
          <w:rFonts w:ascii="GHEA Grapalat" w:hAnsi="GHEA Grapalat" w:cs="Sylfaen"/>
          <w:lang w:val="en-US"/>
        </w:rPr>
        <w:t>at the same time</w:t>
      </w:r>
      <w:r w:rsidR="003A7A32" w:rsidRPr="00406C77">
        <w:rPr>
          <w:rFonts w:ascii="GHEA Grapalat" w:hAnsi="GHEA Grapalat" w:cs="Sylfaen"/>
        </w:rPr>
        <w:t xml:space="preserve"> </w:t>
      </w:r>
      <w:r w:rsidR="003A7A32" w:rsidRPr="00330A00">
        <w:rPr>
          <w:rFonts w:ascii="GHEA Grapalat" w:hAnsi="GHEA Grapalat" w:cs="Sylfaen"/>
          <w:lang w:val="en-US"/>
        </w:rPr>
        <w:t xml:space="preserve">portion </w:t>
      </w:r>
      <w:r w:rsidR="003A7A32" w:rsidRPr="00406C77">
        <w:rPr>
          <w:rFonts w:ascii="GHEA Grapalat" w:hAnsi="GHEA Grapalat" w:cs="Sylfaen"/>
        </w:rPr>
        <w:t xml:space="preserve">) </w:t>
      </w:r>
      <w:r w:rsidR="000A6B75" w:rsidRPr="0033011B">
        <w:rPr>
          <w:rFonts w:ascii="GHEA Grapalat" w:hAnsi="GHEA Grapalat" w:cs="Sylfaen"/>
          <w:szCs w:val="24"/>
          <w:lang w:val="en-US"/>
        </w:rPr>
        <w:t>to submit</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separately</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application</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Present</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paragraph</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demand</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non-compliance</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 xml:space="preserve">in case </w:t>
      </w:r>
      <w:r w:rsidR="000A6B75" w:rsidRPr="005E1F72">
        <w:rPr>
          <w:rFonts w:ascii="GHEA Grapalat" w:hAnsi="GHEA Grapalat" w:cs="Sylfaen"/>
          <w:szCs w:val="24"/>
        </w:rPr>
        <w:t xml:space="preserve">of </w:t>
      </w:r>
      <w:r w:rsidR="000A6B75" w:rsidRPr="0033011B">
        <w:rPr>
          <w:rFonts w:ascii="GHEA Grapalat" w:hAnsi="GHEA Grapalat" w:cs="Sylfaen"/>
          <w:szCs w:val="24"/>
          <w:lang w:val="en-US"/>
        </w:rPr>
        <w:t>applications</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opening</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in the session</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rejected</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are</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how</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together</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activity</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 xml:space="preserve">in order </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so</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email</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separately</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presented</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 xml:space="preserve">applications </w:t>
      </w:r>
      <w:r w:rsidR="000A6B75" w:rsidRPr="005E1F72">
        <w:rPr>
          <w:rFonts w:ascii="GHEA Grapalat" w:hAnsi="GHEA Grapalat" w:cs="Sylfaen"/>
          <w:szCs w:val="24"/>
        </w:rPr>
        <w:t>.</w:t>
      </w:r>
    </w:p>
    <w:p w:rsidR="00581DC3" w:rsidRDefault="008225FF" w:rsidP="000F628A">
      <w:pPr>
        <w:pStyle w:val="23"/>
        <w:spacing w:line="240" w:lineRule="auto"/>
        <w:ind w:firstLine="567"/>
        <w:rPr>
          <w:rFonts w:ascii="GHEA Grapalat" w:hAnsi="GHEA Grapalat" w:cs="Sylfaen"/>
          <w:szCs w:val="24"/>
          <w:lang w:val="hy-AM"/>
        </w:rPr>
      </w:pPr>
      <w:r>
        <w:rPr>
          <w:rFonts w:ascii="GHEA Grapalat" w:hAnsi="GHEA Grapalat" w:cs="Sylfaen"/>
          <w:szCs w:val="24"/>
          <w:lang w:val="hy-AM"/>
        </w:rPr>
        <w:t xml:space="preserve">2 </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Participants</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wearing</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are</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together</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and:</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jointly</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responsibility</w:t>
      </w:r>
      <w:r w:rsidR="000A6B75" w:rsidRPr="005E1F72">
        <w:rPr>
          <w:rFonts w:ascii="GHEA Grapalat" w:hAnsi="GHEA Grapalat" w:cs="Sylfaen"/>
          <w:szCs w:val="24"/>
        </w:rPr>
        <w:t>​</w:t>
      </w:r>
      <w:r w:rsidR="000A6B75" w:rsidRPr="005E1F72">
        <w:rPr>
          <w:rFonts w:ascii="GHEA Grapalat" w:hAnsi="GHEA Grapalat" w:cs="Sylfaen"/>
          <w:szCs w:val="24"/>
          <w:lang w:val="hy-AM"/>
        </w:rPr>
        <w:t xml:space="preserve"> </w:t>
      </w:r>
      <w:r w:rsidR="000A6B75" w:rsidRPr="005E1F72">
        <w:rPr>
          <w:rFonts w:ascii="GHEA Grapalat" w:hAnsi="GHEA Grapalat" w:cs="Sylfaen"/>
          <w:szCs w:val="24"/>
        </w:rPr>
        <w:t>Moreover,</w:t>
      </w:r>
      <w:r w:rsidR="000A6B75" w:rsidRPr="005E1F72">
        <w:rPr>
          <w:rFonts w:ascii="GHEA Grapalat" w:hAnsi="GHEA Grapalat" w:cs="Sylfaen"/>
          <w:szCs w:val="24"/>
          <w:lang w:val="hy-AM"/>
        </w:rPr>
        <w:t xml:space="preserve"> </w:t>
      </w:r>
      <w:r w:rsidR="000A6B75" w:rsidRPr="0033011B">
        <w:rPr>
          <w:rFonts w:ascii="GHEA Grapalat" w:hAnsi="GHEA Grapalat" w:cs="Sylfaen"/>
          <w:szCs w:val="24"/>
          <w:lang w:val="en-US"/>
        </w:rPr>
        <w:t>of the consortium</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member</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from the consortium</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out</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to come</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case</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of the consortium</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with</w:t>
      </w:r>
      <w:r w:rsidR="000A6B75" w:rsidRPr="005E1F72">
        <w:rPr>
          <w:rFonts w:ascii="GHEA Grapalat" w:hAnsi="GHEA Grapalat" w:cs="Sylfaen"/>
          <w:szCs w:val="24"/>
        </w:rPr>
        <w:t xml:space="preserve"> </w:t>
      </w:r>
      <w:r w:rsidR="00AE4008" w:rsidRPr="005E1F72">
        <w:rPr>
          <w:rFonts w:ascii="GHEA Grapalat" w:hAnsi="GHEA Grapalat" w:cs="Sylfaen"/>
          <w:szCs w:val="24"/>
          <w:lang w:val="en-US"/>
        </w:rPr>
        <w:t xml:space="preserve">to </w:t>
      </w:r>
      <w:r w:rsidR="000A6B75" w:rsidRPr="0033011B">
        <w:rPr>
          <w:rFonts w:ascii="GHEA Grapalat" w:hAnsi="GHEA Grapalat" w:cs="Sylfaen"/>
          <w:szCs w:val="24"/>
          <w:lang w:val="en-US"/>
        </w:rPr>
        <w:t>the donor</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sealed</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the contract</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unilaterally</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being resolved</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is</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and:</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of the consortium</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members</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towards</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applies</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are</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by contract</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planned</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responsibility</w:t>
      </w:r>
      <w:r w:rsidR="000A6B75" w:rsidRPr="005E1F72">
        <w:rPr>
          <w:rFonts w:ascii="GHEA Grapalat" w:hAnsi="GHEA Grapalat" w:cs="Sylfaen"/>
          <w:szCs w:val="24"/>
        </w:rPr>
        <w:t xml:space="preserve"> </w:t>
      </w:r>
      <w:r w:rsidR="000A6B75" w:rsidRPr="0033011B">
        <w:rPr>
          <w:rFonts w:ascii="GHEA Grapalat" w:hAnsi="GHEA Grapalat" w:cs="Sylfaen"/>
          <w:szCs w:val="24"/>
          <w:lang w:val="en-US"/>
        </w:rPr>
        <w:t xml:space="preserve">the funds </w:t>
      </w:r>
      <w:r w:rsidR="000A6B75" w:rsidRPr="005E1F72">
        <w:rPr>
          <w:rFonts w:ascii="GHEA Grapalat" w:hAnsi="GHEA Grapalat" w:cs="Sylfaen"/>
          <w:szCs w:val="24"/>
          <w:lang w:val="hy-AM"/>
        </w:rPr>
        <w:t>.</w:t>
      </w:r>
    </w:p>
    <w:p w:rsidR="000F628A" w:rsidRDefault="000F628A" w:rsidP="000F628A">
      <w:pPr>
        <w:pStyle w:val="23"/>
        <w:spacing w:line="240" w:lineRule="auto"/>
        <w:ind w:firstLine="567"/>
        <w:rPr>
          <w:rFonts w:ascii="GHEA Grapalat" w:hAnsi="GHEA Grapalat" w:cs="Sylfaen"/>
          <w:szCs w:val="24"/>
          <w:lang w:val="hy-AM"/>
        </w:rPr>
      </w:pPr>
    </w:p>
    <w:p w:rsidR="00096865" w:rsidRPr="005E1F72" w:rsidRDefault="002B32D6" w:rsidP="00EF3662">
      <w:pPr>
        <w:jc w:val="center"/>
        <w:rPr>
          <w:rFonts w:ascii="GHEA Grapalat" w:hAnsi="GHEA Grapalat" w:cs="Arial"/>
          <w:b/>
          <w:sz w:val="20"/>
          <w:lang w:val="af-ZA"/>
        </w:rPr>
      </w:pPr>
      <w:r w:rsidRPr="005E1F72">
        <w:rPr>
          <w:rFonts w:ascii="GHEA Grapalat" w:hAnsi="GHEA Grapalat"/>
          <w:b/>
          <w:sz w:val="20"/>
          <w:lang w:val="af-ZA"/>
        </w:rPr>
        <w:t xml:space="preserve">3. </w:t>
      </w:r>
      <w:r w:rsidRPr="00FC36EC">
        <w:rPr>
          <w:rFonts w:ascii="GHEA Grapalat" w:hAnsi="GHEA Grapalat" w:cs="Sylfaen"/>
          <w:b/>
          <w:sz w:val="20"/>
          <w:lang w:val="hy-AM"/>
        </w:rPr>
        <w:t>INVITATION</w:t>
      </w:r>
      <w:r w:rsidRPr="005E1F72">
        <w:rPr>
          <w:rFonts w:ascii="GHEA Grapalat" w:hAnsi="GHEA Grapalat" w:cs="Arial"/>
          <w:b/>
          <w:sz w:val="20"/>
          <w:lang w:val="af-ZA"/>
        </w:rPr>
        <w:t xml:space="preserve">  </w:t>
      </w:r>
      <w:r w:rsidRPr="00FC36EC">
        <w:rPr>
          <w:rFonts w:ascii="GHEA Grapalat" w:hAnsi="GHEA Grapalat" w:cs="Sylfaen"/>
          <w:b/>
          <w:sz w:val="20"/>
          <w:lang w:val="hy-AM"/>
        </w:rPr>
        <w:t>THE EXPLANATION</w:t>
      </w:r>
      <w:r w:rsidRPr="005E1F72">
        <w:rPr>
          <w:rFonts w:ascii="GHEA Grapalat" w:hAnsi="GHEA Grapalat" w:cs="Arial"/>
          <w:b/>
          <w:sz w:val="20"/>
          <w:lang w:val="af-ZA"/>
        </w:rPr>
        <w:t xml:space="preserve">  </w:t>
      </w:r>
      <w:r w:rsidRPr="00FC36EC">
        <w:rPr>
          <w:rFonts w:ascii="GHEA Grapalat" w:hAnsi="GHEA Grapalat" w:cs="Arial"/>
          <w:b/>
          <w:sz w:val="20"/>
          <w:lang w:val="hy-AM"/>
        </w:rPr>
        <w:t>AND:</w:t>
      </w:r>
      <w:r w:rsidRPr="005E1F72">
        <w:rPr>
          <w:rFonts w:ascii="GHEA Grapalat" w:hAnsi="GHEA Grapalat" w:cs="Arial"/>
          <w:b/>
          <w:sz w:val="20"/>
          <w:lang w:val="af-ZA"/>
        </w:rPr>
        <w:t xml:space="preserve"> </w:t>
      </w:r>
      <w:r w:rsidRPr="00FC36EC">
        <w:rPr>
          <w:rFonts w:ascii="GHEA Grapalat" w:hAnsi="GHEA Grapalat" w:cs="Sylfaen"/>
          <w:b/>
          <w:sz w:val="20"/>
          <w:lang w:val="hy-AM"/>
        </w:rPr>
        <w:t>INVITATION</w:t>
      </w:r>
      <w:r w:rsidRPr="005E1F72">
        <w:rPr>
          <w:rFonts w:ascii="GHEA Grapalat" w:hAnsi="GHEA Grapalat" w:cs="Arial"/>
          <w:b/>
          <w:sz w:val="20"/>
          <w:lang w:val="af-ZA"/>
        </w:rPr>
        <w:t xml:space="preserve"> </w:t>
      </w:r>
      <w:r w:rsidRPr="00FC36EC">
        <w:rPr>
          <w:rFonts w:ascii="GHEA Grapalat" w:hAnsi="GHEA Grapalat" w:cs="Sylfaen"/>
          <w:b/>
          <w:sz w:val="20"/>
          <w:lang w:val="hy-AM"/>
        </w:rPr>
        <w:t>A CHANGE</w:t>
      </w:r>
      <w:r w:rsidRPr="005E1F72">
        <w:rPr>
          <w:rFonts w:ascii="GHEA Grapalat" w:hAnsi="GHEA Grapalat" w:cs="Arial"/>
          <w:b/>
          <w:sz w:val="20"/>
          <w:lang w:val="af-ZA"/>
        </w:rPr>
        <w:t xml:space="preserve"> </w:t>
      </w:r>
      <w:r w:rsidRPr="00FC36EC">
        <w:rPr>
          <w:rFonts w:ascii="GHEA Grapalat" w:hAnsi="GHEA Grapalat" w:cs="Sylfaen"/>
          <w:b/>
          <w:sz w:val="20"/>
          <w:lang w:val="hy-AM"/>
        </w:rPr>
        <w:t>TO PERFORM</w:t>
      </w:r>
      <w:r w:rsidRPr="005E1F72">
        <w:rPr>
          <w:rFonts w:ascii="GHEA Grapalat" w:hAnsi="GHEA Grapalat" w:cs="Arial"/>
          <w:b/>
          <w:sz w:val="20"/>
          <w:lang w:val="af-ZA"/>
        </w:rPr>
        <w:t xml:space="preserve"> </w:t>
      </w:r>
      <w:r w:rsidRPr="00FC36EC">
        <w:rPr>
          <w:rFonts w:ascii="GHEA Grapalat" w:hAnsi="GHEA Grapalat" w:cs="Sylfaen"/>
          <w:b/>
          <w:sz w:val="20"/>
          <w:lang w:val="hy-AM"/>
        </w:rPr>
        <w:t>THE PROCEDURE</w:t>
      </w:r>
      <w:r w:rsidR="005E0E4F">
        <w:rPr>
          <w:rStyle w:val="af6"/>
          <w:rFonts w:ascii="GHEA Grapalat" w:hAnsi="GHEA Grapalat" w:cs="Sylfaen"/>
          <w:b/>
          <w:sz w:val="20"/>
        </w:rPr>
        <w:footnoteReference w:id="1"/>
      </w:r>
      <w:r w:rsidRPr="005E1F72">
        <w:rPr>
          <w:rFonts w:ascii="GHEA Grapalat" w:hAnsi="GHEA Grapalat" w:cs="Arial"/>
          <w:b/>
          <w:sz w:val="20"/>
          <w:lang w:val="af-ZA"/>
        </w:rPr>
        <w:t xml:space="preserve"> </w:t>
      </w:r>
    </w:p>
    <w:p w:rsidR="00096865" w:rsidRPr="005E1F72" w:rsidRDefault="00096865" w:rsidP="00EF3662">
      <w:pPr>
        <w:jc w:val="center"/>
        <w:rPr>
          <w:rFonts w:ascii="GHEA Grapalat" w:hAnsi="GHEA Grapalat"/>
          <w:b/>
          <w:sz w:val="20"/>
          <w:lang w:val="af-ZA"/>
        </w:rPr>
      </w:pPr>
    </w:p>
    <w:p w:rsidR="00096865" w:rsidRPr="005E1F72" w:rsidRDefault="00096865" w:rsidP="00EF3662">
      <w:pPr>
        <w:ind w:firstLine="567"/>
        <w:jc w:val="both"/>
        <w:rPr>
          <w:rFonts w:ascii="GHEA Grapalat" w:hAnsi="GHEA Grapalat"/>
          <w:sz w:val="20"/>
          <w:lang w:val="af-ZA"/>
        </w:rPr>
      </w:pPr>
      <w:r w:rsidRPr="005E1F72">
        <w:rPr>
          <w:rFonts w:ascii="GHEA Grapalat" w:hAnsi="GHEA Grapalat"/>
          <w:sz w:val="20"/>
          <w:lang w:val="af-ZA"/>
        </w:rPr>
        <w:t xml:space="preserve">3.1 </w:t>
      </w:r>
      <w:r w:rsidRPr="005E1F72">
        <w:rPr>
          <w:rFonts w:ascii="GHEA Grapalat" w:hAnsi="GHEA Grapalat" w:cs="Sylfaen"/>
          <w:sz w:val="20"/>
        </w:rPr>
        <w:t xml:space="preserve">Article </w:t>
      </w:r>
      <w:r w:rsidRPr="005E1F72">
        <w:rPr>
          <w:rFonts w:ascii="GHEA Grapalat" w:hAnsi="GHEA Grapalat" w:cs="Arial"/>
          <w:sz w:val="20"/>
          <w:lang w:val="af-ZA"/>
        </w:rPr>
        <w:t xml:space="preserve">29 </w:t>
      </w:r>
      <w:r w:rsidRPr="005E1F72">
        <w:rPr>
          <w:rFonts w:ascii="GHEA Grapalat" w:hAnsi="GHEA Grapalat" w:cs="Sylfaen"/>
          <w:sz w:val="20"/>
        </w:rPr>
        <w:t>of the Law</w:t>
      </w:r>
      <w:r w:rsidRPr="005E1F72">
        <w:rPr>
          <w:rFonts w:ascii="GHEA Grapalat" w:hAnsi="GHEA Grapalat" w:cs="Arial"/>
          <w:sz w:val="20"/>
          <w:lang w:val="af-ZA"/>
        </w:rPr>
        <w:t xml:space="preserve"> </w:t>
      </w:r>
      <w:r w:rsidRPr="005E1F72">
        <w:rPr>
          <w:rFonts w:ascii="GHEA Grapalat" w:hAnsi="GHEA Grapalat" w:cs="Sylfaen"/>
          <w:sz w:val="20"/>
        </w:rPr>
        <w:t>of the article</w:t>
      </w:r>
      <w:r w:rsidRPr="005E1F72">
        <w:rPr>
          <w:rFonts w:ascii="GHEA Grapalat" w:hAnsi="GHEA Grapalat" w:cs="Arial"/>
          <w:sz w:val="20"/>
          <w:lang w:val="af-ZA"/>
        </w:rPr>
        <w:t xml:space="preserve"> </w:t>
      </w:r>
      <w:r w:rsidRPr="005E1F72">
        <w:rPr>
          <w:rFonts w:ascii="GHEA Grapalat" w:hAnsi="GHEA Grapalat" w:cs="Sylfaen"/>
          <w:sz w:val="20"/>
        </w:rPr>
        <w:t xml:space="preserve">according </w:t>
      </w:r>
      <w:r w:rsidRPr="005E1F72">
        <w:rPr>
          <w:rFonts w:ascii="GHEA Grapalat" w:hAnsi="GHEA Grapalat" w:cs="Arial"/>
          <w:sz w:val="20"/>
          <w:lang w:val="af-ZA"/>
        </w:rPr>
        <w:t xml:space="preserve">to </w:t>
      </w:r>
      <w:r w:rsidR="00051B7F" w:rsidRPr="005E1F72">
        <w:rPr>
          <w:rFonts w:ascii="GHEA Grapalat" w:hAnsi="GHEA Grapalat" w:cs="Arial"/>
          <w:sz w:val="20"/>
        </w:rPr>
        <w:t xml:space="preserve">the </w:t>
      </w:r>
      <w:r w:rsidRPr="005E1F72">
        <w:rPr>
          <w:rFonts w:ascii="GHEA Grapalat" w:hAnsi="GHEA Grapalat" w:cs="Sylfaen"/>
          <w:sz w:val="20"/>
        </w:rPr>
        <w:t>participant</w:t>
      </w:r>
      <w:r w:rsidRPr="005E1F72">
        <w:rPr>
          <w:rFonts w:ascii="GHEA Grapalat" w:hAnsi="GHEA Grapalat" w:cs="Arial"/>
          <w:sz w:val="20"/>
          <w:lang w:val="af-ZA"/>
        </w:rPr>
        <w:t xml:space="preserve"> </w:t>
      </w:r>
      <w:r w:rsidRPr="005E1F72">
        <w:rPr>
          <w:rFonts w:ascii="GHEA Grapalat" w:hAnsi="GHEA Grapalat" w:cs="Sylfaen"/>
          <w:sz w:val="20"/>
        </w:rPr>
        <w:t>right</w:t>
      </w:r>
      <w:r w:rsidRPr="005E1F72">
        <w:rPr>
          <w:rFonts w:ascii="GHEA Grapalat" w:hAnsi="GHEA Grapalat" w:cs="Arial"/>
          <w:sz w:val="20"/>
          <w:lang w:val="af-ZA"/>
        </w:rPr>
        <w:t xml:space="preserve"> </w:t>
      </w:r>
      <w:r w:rsidRPr="005E1F72">
        <w:rPr>
          <w:rFonts w:ascii="GHEA Grapalat" w:hAnsi="GHEA Grapalat" w:cs="Sylfaen"/>
          <w:sz w:val="20"/>
        </w:rPr>
        <w:t>has</w:t>
      </w:r>
      <w:r w:rsidRPr="005E1F72">
        <w:rPr>
          <w:rFonts w:ascii="GHEA Grapalat" w:hAnsi="GHEA Grapalat" w:cs="Arial"/>
          <w:sz w:val="20"/>
          <w:lang w:val="af-ZA"/>
        </w:rPr>
        <w:t xml:space="preserve"> </w:t>
      </w:r>
      <w:r w:rsidR="00AE4008" w:rsidRPr="005E1F72">
        <w:rPr>
          <w:rFonts w:ascii="GHEA Grapalat" w:hAnsi="GHEA Grapalat" w:cs="Sylfaen"/>
          <w:sz w:val="20"/>
        </w:rPr>
        <w:t>from the customer</w:t>
      </w:r>
      <w:r w:rsidRPr="005E1F72">
        <w:rPr>
          <w:rFonts w:ascii="GHEA Grapalat" w:hAnsi="GHEA Grapalat" w:cs="Arial"/>
          <w:sz w:val="20"/>
          <w:lang w:val="af-ZA"/>
        </w:rPr>
        <w:t xml:space="preserve"> </w:t>
      </w:r>
      <w:r w:rsidRPr="005E1F72">
        <w:rPr>
          <w:rFonts w:ascii="GHEA Grapalat" w:hAnsi="GHEA Grapalat" w:cs="Sylfaen"/>
          <w:sz w:val="20"/>
        </w:rPr>
        <w:t>demand</w:t>
      </w:r>
      <w:r w:rsidRPr="005E1F72">
        <w:rPr>
          <w:rFonts w:ascii="GHEA Grapalat" w:hAnsi="GHEA Grapalat" w:cs="Arial"/>
          <w:sz w:val="20"/>
          <w:lang w:val="af-ZA"/>
        </w:rPr>
        <w:t xml:space="preserve"> </w:t>
      </w:r>
      <w:r w:rsidRPr="005E1F72">
        <w:rPr>
          <w:rFonts w:ascii="GHEA Grapalat" w:hAnsi="GHEA Grapalat" w:cs="Sylfaen"/>
          <w:sz w:val="20"/>
        </w:rPr>
        <w:t>of invitation</w:t>
      </w:r>
      <w:r w:rsidRPr="005E1F72">
        <w:rPr>
          <w:rFonts w:ascii="GHEA Grapalat" w:hAnsi="GHEA Grapalat" w:cs="Arial"/>
          <w:sz w:val="20"/>
          <w:lang w:val="af-ZA"/>
        </w:rPr>
        <w:t xml:space="preserve"> </w:t>
      </w:r>
      <w:r w:rsidRPr="005E1F72">
        <w:rPr>
          <w:rFonts w:ascii="GHEA Grapalat" w:hAnsi="GHEA Grapalat" w:cs="Sylfaen"/>
          <w:sz w:val="20"/>
        </w:rPr>
        <w:t xml:space="preserve">clarification </w:t>
      </w:r>
      <w:r w:rsidR="004D5671" w:rsidRPr="005E1F72">
        <w:rPr>
          <w:rFonts w:ascii="GHEA Grapalat" w:hAnsi="GHEA Grapalat" w:cs="Tahoma"/>
          <w:sz w:val="20"/>
        </w:rPr>
        <w:t>.</w:t>
      </w:r>
    </w:p>
    <w:p w:rsidR="00096865" w:rsidRPr="005E1F72" w:rsidRDefault="00096865" w:rsidP="00EF3662">
      <w:pPr>
        <w:autoSpaceDE w:val="0"/>
        <w:autoSpaceDN w:val="0"/>
        <w:adjustRightInd w:val="0"/>
        <w:ind w:firstLine="567"/>
        <w:jc w:val="both"/>
        <w:rPr>
          <w:rFonts w:ascii="GHEA Grapalat" w:hAnsi="GHEA Grapalat"/>
          <w:sz w:val="20"/>
          <w:lang w:val="af-ZA"/>
        </w:rPr>
      </w:pPr>
      <w:r w:rsidRPr="005E1F72">
        <w:rPr>
          <w:rFonts w:ascii="GHEA Grapalat" w:hAnsi="GHEA Grapalat" w:cs="Sylfaen"/>
          <w:sz w:val="20"/>
        </w:rPr>
        <w:t>Participant</w:t>
      </w:r>
      <w:r w:rsidRPr="005E1F72">
        <w:rPr>
          <w:rFonts w:ascii="GHEA Grapalat" w:hAnsi="GHEA Grapalat" w:cs="Arial"/>
          <w:sz w:val="20"/>
          <w:lang w:val="af-ZA"/>
        </w:rPr>
        <w:t xml:space="preserve"> </w:t>
      </w:r>
      <w:r w:rsidRPr="005E1F72">
        <w:rPr>
          <w:rFonts w:ascii="GHEA Grapalat" w:hAnsi="GHEA Grapalat" w:cs="Sylfaen"/>
          <w:sz w:val="20"/>
        </w:rPr>
        <w:t>right</w:t>
      </w:r>
      <w:r w:rsidRPr="005E1F72">
        <w:rPr>
          <w:rFonts w:ascii="GHEA Grapalat" w:hAnsi="GHEA Grapalat" w:cs="Arial"/>
          <w:sz w:val="20"/>
          <w:lang w:val="af-ZA"/>
        </w:rPr>
        <w:t xml:space="preserve"> </w:t>
      </w:r>
      <w:r w:rsidRPr="005E1F72">
        <w:rPr>
          <w:rFonts w:ascii="GHEA Grapalat" w:hAnsi="GHEA Grapalat" w:cs="Sylfaen"/>
          <w:sz w:val="20"/>
        </w:rPr>
        <w:t>has</w:t>
      </w:r>
      <w:r w:rsidRPr="005E1F72">
        <w:rPr>
          <w:rFonts w:ascii="GHEA Grapalat" w:hAnsi="GHEA Grapalat" w:cs="Arial"/>
          <w:sz w:val="20"/>
          <w:lang w:val="af-ZA"/>
        </w:rPr>
        <w:t xml:space="preserve"> </w:t>
      </w:r>
      <w:r w:rsidRPr="005E1F72">
        <w:rPr>
          <w:rFonts w:ascii="GHEA Grapalat" w:hAnsi="GHEA Grapalat" w:cs="Sylfaen"/>
          <w:sz w:val="20"/>
        </w:rPr>
        <w:t>applications</w:t>
      </w:r>
      <w:r w:rsidRPr="005E1F72">
        <w:rPr>
          <w:rFonts w:ascii="GHEA Grapalat" w:hAnsi="GHEA Grapalat" w:cs="Arial"/>
          <w:sz w:val="20"/>
          <w:lang w:val="af-ZA"/>
        </w:rPr>
        <w:t xml:space="preserve"> </w:t>
      </w:r>
      <w:r w:rsidRPr="005E1F72">
        <w:rPr>
          <w:rFonts w:ascii="GHEA Grapalat" w:hAnsi="GHEA Grapalat" w:cs="Sylfaen"/>
          <w:sz w:val="20"/>
        </w:rPr>
        <w:t>presentation</w:t>
      </w:r>
      <w:r w:rsidRPr="005E1F72">
        <w:rPr>
          <w:rFonts w:ascii="GHEA Grapalat" w:hAnsi="GHEA Grapalat" w:cs="Arial"/>
          <w:sz w:val="20"/>
          <w:lang w:val="af-ZA"/>
        </w:rPr>
        <w:t xml:space="preserve"> </w:t>
      </w:r>
      <w:r w:rsidRPr="005E1F72">
        <w:rPr>
          <w:rFonts w:ascii="GHEA Grapalat" w:hAnsi="GHEA Grapalat" w:cs="Sylfaen"/>
          <w:sz w:val="20"/>
        </w:rPr>
        <w:t>deadline</w:t>
      </w:r>
      <w:r w:rsidRPr="005E1F72">
        <w:rPr>
          <w:rFonts w:ascii="GHEA Grapalat" w:hAnsi="GHEA Grapalat" w:cs="Arial"/>
          <w:sz w:val="20"/>
          <w:lang w:val="af-ZA"/>
        </w:rPr>
        <w:t xml:space="preserve"> </w:t>
      </w:r>
      <w:r w:rsidRPr="005E1F72">
        <w:rPr>
          <w:rFonts w:ascii="GHEA Grapalat" w:hAnsi="GHEA Grapalat" w:cs="Sylfaen"/>
          <w:sz w:val="20"/>
        </w:rPr>
        <w:t>upon expiry</w:t>
      </w:r>
      <w:r w:rsidRPr="005E1F72">
        <w:rPr>
          <w:rFonts w:ascii="GHEA Grapalat" w:hAnsi="GHEA Grapalat" w:cs="Arial"/>
          <w:sz w:val="20"/>
          <w:lang w:val="af-ZA"/>
        </w:rPr>
        <w:t xml:space="preserve"> </w:t>
      </w:r>
      <w:r w:rsidRPr="005E1F72">
        <w:rPr>
          <w:rFonts w:ascii="GHEA Grapalat" w:hAnsi="GHEA Grapalat" w:cs="Sylfaen"/>
          <w:sz w:val="20"/>
        </w:rPr>
        <w:t>at least</w:t>
      </w:r>
      <w:r w:rsidRPr="005E1F72">
        <w:rPr>
          <w:rFonts w:ascii="GHEA Grapalat" w:hAnsi="GHEA Grapalat" w:cs="Arial"/>
          <w:sz w:val="20"/>
          <w:lang w:val="af-ZA"/>
        </w:rPr>
        <w:t xml:space="preserve"> </w:t>
      </w:r>
      <w:r w:rsidRPr="005E1F72">
        <w:rPr>
          <w:rFonts w:ascii="GHEA Grapalat" w:hAnsi="GHEA Grapalat" w:cs="Sylfaen"/>
          <w:sz w:val="20"/>
        </w:rPr>
        <w:t>five</w:t>
      </w:r>
      <w:r w:rsidRPr="005E1F72">
        <w:rPr>
          <w:rFonts w:ascii="GHEA Grapalat" w:hAnsi="GHEA Grapalat" w:cs="Arial"/>
          <w:sz w:val="20"/>
          <w:lang w:val="af-ZA"/>
        </w:rPr>
        <w:t xml:space="preserve"> </w:t>
      </w:r>
      <w:r w:rsidRPr="005E1F72">
        <w:rPr>
          <w:rFonts w:ascii="GHEA Grapalat" w:hAnsi="GHEA Grapalat" w:cs="Sylfaen"/>
          <w:sz w:val="20"/>
        </w:rPr>
        <w:t>calendar</w:t>
      </w:r>
      <w:r w:rsidRPr="005E1F72">
        <w:rPr>
          <w:rFonts w:ascii="GHEA Grapalat" w:hAnsi="GHEA Grapalat" w:cs="Arial"/>
          <w:sz w:val="20"/>
          <w:lang w:val="af-ZA"/>
        </w:rPr>
        <w:t xml:space="preserve"> </w:t>
      </w:r>
      <w:r w:rsidRPr="005E1F72">
        <w:rPr>
          <w:rFonts w:ascii="GHEA Grapalat" w:hAnsi="GHEA Grapalat" w:cs="Sylfaen"/>
          <w:sz w:val="20"/>
        </w:rPr>
        <w:t>day</w:t>
      </w:r>
      <w:r w:rsidR="002B5F87" w:rsidRPr="005E1F72">
        <w:rPr>
          <w:rFonts w:ascii="GHEA Grapalat" w:hAnsi="GHEA Grapalat" w:cs="Sylfaen"/>
          <w:sz w:val="20"/>
          <w:lang w:val="af-ZA"/>
        </w:rPr>
        <w:t xml:space="preserve"> </w:t>
      </w:r>
      <w:r w:rsidRPr="005E1F72">
        <w:rPr>
          <w:rFonts w:ascii="GHEA Grapalat" w:hAnsi="GHEA Grapalat" w:cs="Sylfaen"/>
          <w:sz w:val="20"/>
        </w:rPr>
        <w:t>ahead</w:t>
      </w:r>
      <w:r w:rsidRPr="005E1F72">
        <w:rPr>
          <w:rFonts w:ascii="GHEA Grapalat" w:hAnsi="GHEA Grapalat" w:cs="Arial"/>
          <w:sz w:val="20"/>
          <w:lang w:val="af-ZA"/>
        </w:rPr>
        <w:t xml:space="preserve"> </w:t>
      </w:r>
      <w:r w:rsidR="00965B76" w:rsidRPr="005E1F72">
        <w:rPr>
          <w:rFonts w:ascii="GHEA Grapalat" w:hAnsi="GHEA Grapalat" w:cs="Arial"/>
          <w:sz w:val="20"/>
        </w:rPr>
        <w:t>system</w:t>
      </w:r>
      <w:r w:rsidR="00965B76" w:rsidRPr="005E1F72">
        <w:rPr>
          <w:rFonts w:ascii="GHEA Grapalat" w:hAnsi="GHEA Grapalat" w:cs="Arial"/>
          <w:sz w:val="20"/>
          <w:lang w:val="af-ZA"/>
        </w:rPr>
        <w:t xml:space="preserve"> </w:t>
      </w:r>
      <w:r w:rsidR="00965B76" w:rsidRPr="005E1F72">
        <w:rPr>
          <w:rFonts w:ascii="GHEA Grapalat" w:hAnsi="GHEA Grapalat" w:cs="Arial"/>
          <w:sz w:val="20"/>
        </w:rPr>
        <w:t>through</w:t>
      </w:r>
      <w:r w:rsidR="00965B76" w:rsidRPr="005E1F72">
        <w:rPr>
          <w:rFonts w:ascii="GHEA Grapalat" w:hAnsi="GHEA Grapalat" w:cs="Arial"/>
          <w:sz w:val="20"/>
          <w:lang w:val="af-ZA"/>
        </w:rPr>
        <w:t xml:space="preserve"> </w:t>
      </w:r>
      <w:r w:rsidR="000946A3" w:rsidRPr="005E1F72">
        <w:rPr>
          <w:rFonts w:ascii="GHEA Grapalat" w:hAnsi="GHEA Grapalat" w:cs="Sylfaen"/>
          <w:sz w:val="20"/>
        </w:rPr>
        <w:t>from the commission</w:t>
      </w:r>
      <w:r w:rsidR="000946A3" w:rsidRPr="005E1F72">
        <w:rPr>
          <w:rFonts w:ascii="GHEA Grapalat" w:hAnsi="GHEA Grapalat" w:cs="Sylfaen"/>
          <w:sz w:val="20"/>
          <w:lang w:val="af-ZA"/>
        </w:rPr>
        <w:t xml:space="preserve"> </w:t>
      </w:r>
      <w:r w:rsidRPr="005E1F72">
        <w:rPr>
          <w:rFonts w:ascii="GHEA Grapalat" w:hAnsi="GHEA Grapalat" w:cs="Sylfaen"/>
          <w:sz w:val="20"/>
        </w:rPr>
        <w:t>to demand</w:t>
      </w:r>
      <w:r w:rsidRPr="005E1F72">
        <w:rPr>
          <w:rFonts w:ascii="GHEA Grapalat" w:hAnsi="GHEA Grapalat" w:cs="Arial"/>
          <w:sz w:val="20"/>
          <w:lang w:val="af-ZA"/>
        </w:rPr>
        <w:t xml:space="preserve"> </w:t>
      </w:r>
      <w:r w:rsidRPr="005E1F72">
        <w:rPr>
          <w:rFonts w:ascii="GHEA Grapalat" w:hAnsi="GHEA Grapalat" w:cs="Sylfaen"/>
          <w:sz w:val="20"/>
        </w:rPr>
        <w:t>of invitation</w:t>
      </w:r>
      <w:r w:rsidRPr="005E1F72">
        <w:rPr>
          <w:rFonts w:ascii="GHEA Grapalat" w:hAnsi="GHEA Grapalat" w:cs="Arial"/>
          <w:sz w:val="20"/>
          <w:lang w:val="af-ZA"/>
        </w:rPr>
        <w:t xml:space="preserve"> </w:t>
      </w:r>
      <w:proofErr w:type="gramStart"/>
      <w:r w:rsidRPr="005E1F72">
        <w:rPr>
          <w:rFonts w:ascii="GHEA Grapalat" w:hAnsi="GHEA Grapalat" w:cs="Sylfaen"/>
          <w:sz w:val="20"/>
        </w:rPr>
        <w:t xml:space="preserve">clarification </w:t>
      </w:r>
      <w:r w:rsidR="004D5671" w:rsidRPr="005E1F72">
        <w:rPr>
          <w:rFonts w:ascii="GHEA Grapalat" w:hAnsi="GHEA Grapalat" w:cs="Tahoma"/>
          <w:sz w:val="20"/>
        </w:rPr>
        <w:t>.</w:t>
      </w:r>
      <w:proofErr w:type="gramEnd"/>
      <w:r w:rsidRPr="005E1F72">
        <w:rPr>
          <w:rFonts w:ascii="GHEA Grapalat" w:hAnsi="GHEA Grapalat"/>
          <w:sz w:val="20"/>
          <w:lang w:val="af-ZA"/>
        </w:rPr>
        <w:t xml:space="preserve"> </w:t>
      </w:r>
      <w:r w:rsidR="000946A3" w:rsidRPr="005E1F72">
        <w:rPr>
          <w:rFonts w:ascii="GHEA Grapalat" w:hAnsi="GHEA Grapalat"/>
          <w:sz w:val="20"/>
        </w:rPr>
        <w:t>The commission</w:t>
      </w:r>
      <w:r w:rsidR="000946A3" w:rsidRPr="005E1F72">
        <w:rPr>
          <w:rFonts w:ascii="GHEA Grapalat" w:hAnsi="GHEA Grapalat"/>
          <w:sz w:val="20"/>
          <w:lang w:val="af-ZA"/>
        </w:rPr>
        <w:t xml:space="preserve"> </w:t>
      </w:r>
      <w:r w:rsidR="000946A3" w:rsidRPr="005E1F72">
        <w:rPr>
          <w:rFonts w:ascii="GHEA Grapalat" w:hAnsi="GHEA Grapalat" w:cs="Sylfaen"/>
          <w:sz w:val="20"/>
        </w:rPr>
        <w:t>the request</w:t>
      </w:r>
      <w:r w:rsidR="000946A3" w:rsidRPr="005E1F72">
        <w:rPr>
          <w:rFonts w:ascii="GHEA Grapalat" w:hAnsi="GHEA Grapalat" w:cs="Arial"/>
          <w:sz w:val="20"/>
          <w:lang w:val="af-ZA"/>
        </w:rPr>
        <w:t xml:space="preserve"> </w:t>
      </w:r>
      <w:r w:rsidRPr="005E1F72">
        <w:rPr>
          <w:rFonts w:ascii="GHEA Grapalat" w:hAnsi="GHEA Grapalat" w:cs="Sylfaen"/>
          <w:sz w:val="20"/>
        </w:rPr>
        <w:t>done</w:t>
      </w:r>
      <w:r w:rsidRPr="005E1F72">
        <w:rPr>
          <w:rFonts w:ascii="GHEA Grapalat" w:hAnsi="GHEA Grapalat" w:cs="Arial"/>
          <w:sz w:val="20"/>
          <w:lang w:val="af-ZA"/>
        </w:rPr>
        <w:t xml:space="preserve"> to </w:t>
      </w:r>
      <w:r w:rsidR="000946A3" w:rsidRPr="005E1F72">
        <w:rPr>
          <w:rFonts w:ascii="GHEA Grapalat" w:hAnsi="GHEA Grapalat" w:cs="Arial"/>
          <w:sz w:val="20"/>
        </w:rPr>
        <w:t xml:space="preserve">my </w:t>
      </w:r>
      <w:r w:rsidR="000946A3" w:rsidRPr="005E1F72">
        <w:rPr>
          <w:rFonts w:ascii="GHEA Grapalat" w:hAnsi="GHEA Grapalat" w:cs="Sylfaen"/>
          <w:sz w:val="20"/>
        </w:rPr>
        <w:t>partner</w:t>
      </w:r>
      <w:r w:rsidR="000946A3" w:rsidRPr="005E1F72">
        <w:rPr>
          <w:rFonts w:ascii="GHEA Grapalat" w:hAnsi="GHEA Grapalat" w:cs="Arial"/>
          <w:sz w:val="20"/>
          <w:lang w:val="af-ZA"/>
        </w:rPr>
        <w:t xml:space="preserve"> </w:t>
      </w:r>
      <w:r w:rsidRPr="005E1F72">
        <w:rPr>
          <w:rFonts w:ascii="GHEA Grapalat" w:hAnsi="GHEA Grapalat" w:cs="Sylfaen"/>
          <w:sz w:val="20"/>
        </w:rPr>
        <w:t>clarification</w:t>
      </w:r>
      <w:r w:rsidRPr="005E1F72">
        <w:rPr>
          <w:rFonts w:ascii="GHEA Grapalat" w:hAnsi="GHEA Grapalat" w:cs="Arial"/>
          <w:sz w:val="20"/>
          <w:lang w:val="af-ZA"/>
        </w:rPr>
        <w:t xml:space="preserve"> </w:t>
      </w:r>
      <w:r w:rsidRPr="005E1F72">
        <w:rPr>
          <w:rFonts w:ascii="GHEA Grapalat" w:hAnsi="GHEA Grapalat" w:cs="Sylfaen"/>
          <w:sz w:val="20"/>
        </w:rPr>
        <w:t>providing</w:t>
      </w:r>
      <w:r w:rsidRPr="005E1F72">
        <w:rPr>
          <w:rFonts w:ascii="GHEA Grapalat" w:hAnsi="GHEA Grapalat" w:cs="Arial"/>
          <w:sz w:val="20"/>
          <w:lang w:val="af-ZA"/>
        </w:rPr>
        <w:t xml:space="preserve"> </w:t>
      </w:r>
      <w:r w:rsidRPr="005E1F72">
        <w:rPr>
          <w:rFonts w:ascii="GHEA Grapalat" w:hAnsi="GHEA Grapalat" w:cs="Sylfaen"/>
          <w:sz w:val="20"/>
        </w:rPr>
        <w:t>is</w:t>
      </w:r>
      <w:r w:rsidR="00A93710" w:rsidRPr="005E1F72">
        <w:rPr>
          <w:rFonts w:ascii="GHEA Grapalat" w:hAnsi="GHEA Grapalat" w:cs="Sylfaen"/>
          <w:sz w:val="20"/>
          <w:lang w:val="af-ZA"/>
        </w:rPr>
        <w:t xml:space="preserve"> </w:t>
      </w:r>
      <w:r w:rsidR="00926875" w:rsidRPr="005E1F72">
        <w:rPr>
          <w:rFonts w:ascii="GHEA Grapalat" w:hAnsi="GHEA Grapalat" w:cs="Sylfaen"/>
          <w:sz w:val="20"/>
        </w:rPr>
        <w:t>system</w:t>
      </w:r>
      <w:r w:rsidR="00926875" w:rsidRPr="005E1F72">
        <w:rPr>
          <w:rFonts w:ascii="GHEA Grapalat" w:hAnsi="GHEA Grapalat" w:cs="Sylfaen"/>
          <w:sz w:val="20"/>
          <w:lang w:val="af-ZA"/>
        </w:rPr>
        <w:t xml:space="preserve"> </w:t>
      </w:r>
      <w:proofErr w:type="gramStart"/>
      <w:r w:rsidR="00926875" w:rsidRPr="005E1F72">
        <w:rPr>
          <w:rFonts w:ascii="GHEA Grapalat" w:hAnsi="GHEA Grapalat" w:cs="Sylfaen"/>
          <w:sz w:val="20"/>
        </w:rPr>
        <w:t xml:space="preserve">via </w:t>
      </w:r>
      <w:r w:rsidR="00926875" w:rsidRPr="005E1F72">
        <w:rPr>
          <w:rFonts w:ascii="GHEA Grapalat" w:hAnsi="GHEA Grapalat" w:cs="Sylfaen"/>
          <w:sz w:val="20"/>
          <w:lang w:val="af-ZA"/>
        </w:rPr>
        <w:t>:</w:t>
      </w:r>
      <w:proofErr w:type="gramEnd"/>
      <w:r w:rsidR="00926875" w:rsidRPr="005E1F72">
        <w:rPr>
          <w:rFonts w:ascii="GHEA Grapalat" w:hAnsi="GHEA Grapalat" w:cs="Sylfaen"/>
          <w:sz w:val="20"/>
          <w:lang w:val="af-ZA"/>
        </w:rPr>
        <w:t xml:space="preserve"> </w:t>
      </w:r>
      <w:r w:rsidRPr="005E1F72">
        <w:rPr>
          <w:rFonts w:ascii="GHEA Grapalat" w:hAnsi="GHEA Grapalat" w:cs="Sylfaen"/>
          <w:sz w:val="20"/>
        </w:rPr>
        <w:t>survey</w:t>
      </w:r>
      <w:r w:rsidRPr="005E1F72">
        <w:rPr>
          <w:rFonts w:ascii="GHEA Grapalat" w:hAnsi="GHEA Grapalat" w:cs="Arial"/>
          <w:sz w:val="20"/>
          <w:lang w:val="af-ZA"/>
        </w:rPr>
        <w:t xml:space="preserve"> </w:t>
      </w:r>
      <w:r w:rsidRPr="005E1F72">
        <w:rPr>
          <w:rFonts w:ascii="GHEA Grapalat" w:hAnsi="GHEA Grapalat" w:cs="Sylfaen"/>
          <w:sz w:val="20"/>
        </w:rPr>
        <w:t>to receive</w:t>
      </w:r>
      <w:r w:rsidRPr="005E1F72">
        <w:rPr>
          <w:rFonts w:ascii="GHEA Grapalat" w:hAnsi="GHEA Grapalat" w:cs="Arial"/>
          <w:sz w:val="20"/>
          <w:lang w:val="af-ZA"/>
        </w:rPr>
        <w:t xml:space="preserve"> </w:t>
      </w:r>
      <w:r w:rsidRPr="005E1F72">
        <w:rPr>
          <w:rFonts w:ascii="GHEA Grapalat" w:hAnsi="GHEA Grapalat" w:cs="Sylfaen"/>
          <w:sz w:val="20"/>
        </w:rPr>
        <w:t>on the day</w:t>
      </w:r>
      <w:r w:rsidRPr="005E1F72">
        <w:rPr>
          <w:rFonts w:ascii="GHEA Grapalat" w:hAnsi="GHEA Grapalat" w:cs="Arial"/>
          <w:sz w:val="20"/>
          <w:lang w:val="af-ZA"/>
        </w:rPr>
        <w:t xml:space="preserve"> </w:t>
      </w:r>
      <w:r w:rsidRPr="005E1F72">
        <w:rPr>
          <w:rFonts w:ascii="GHEA Grapalat" w:hAnsi="GHEA Grapalat" w:cs="Sylfaen"/>
          <w:sz w:val="20"/>
        </w:rPr>
        <w:t>next</w:t>
      </w:r>
      <w:r w:rsidRPr="005E1F72">
        <w:rPr>
          <w:rFonts w:ascii="GHEA Grapalat" w:hAnsi="GHEA Grapalat" w:cs="Arial"/>
          <w:sz w:val="20"/>
          <w:lang w:val="af-ZA"/>
        </w:rPr>
        <w:t xml:space="preserve"> </w:t>
      </w:r>
      <w:r w:rsidRPr="005E1F72">
        <w:rPr>
          <w:rFonts w:ascii="GHEA Grapalat" w:hAnsi="GHEA Grapalat" w:cs="Sylfaen"/>
          <w:sz w:val="20"/>
        </w:rPr>
        <w:t>two</w:t>
      </w:r>
      <w:r w:rsidRPr="005E1F72">
        <w:rPr>
          <w:rFonts w:ascii="GHEA Grapalat" w:hAnsi="GHEA Grapalat" w:cs="Arial"/>
          <w:sz w:val="20"/>
          <w:lang w:val="af-ZA"/>
        </w:rPr>
        <w:t xml:space="preserve"> </w:t>
      </w:r>
      <w:r w:rsidRPr="005E1F72">
        <w:rPr>
          <w:rFonts w:ascii="GHEA Grapalat" w:hAnsi="GHEA Grapalat" w:cs="Sylfaen"/>
          <w:sz w:val="20"/>
        </w:rPr>
        <w:t>calendar</w:t>
      </w:r>
      <w:r w:rsidRPr="005E1F72">
        <w:rPr>
          <w:rFonts w:ascii="GHEA Grapalat" w:hAnsi="GHEA Grapalat" w:cs="Arial"/>
          <w:sz w:val="20"/>
          <w:lang w:val="af-ZA"/>
        </w:rPr>
        <w:t xml:space="preserve"> </w:t>
      </w:r>
      <w:r w:rsidRPr="005E1F72">
        <w:rPr>
          <w:rFonts w:ascii="GHEA Grapalat" w:hAnsi="GHEA Grapalat" w:cs="Sylfaen"/>
          <w:sz w:val="20"/>
        </w:rPr>
        <w:t>of the day</w:t>
      </w:r>
      <w:r w:rsidRPr="005E1F72">
        <w:rPr>
          <w:rFonts w:ascii="GHEA Grapalat" w:hAnsi="GHEA Grapalat" w:cs="Arial"/>
          <w:sz w:val="20"/>
          <w:lang w:val="af-ZA"/>
        </w:rPr>
        <w:t xml:space="preserve"> </w:t>
      </w:r>
      <w:r w:rsidRPr="005E1F72">
        <w:rPr>
          <w:rFonts w:ascii="GHEA Grapalat" w:hAnsi="GHEA Grapalat" w:cs="Sylfaen"/>
          <w:sz w:val="20"/>
        </w:rPr>
        <w:t xml:space="preserve">during </w:t>
      </w:r>
      <w:r w:rsidR="004D5671" w:rsidRPr="005E1F72">
        <w:rPr>
          <w:rFonts w:ascii="GHEA Grapalat" w:hAnsi="GHEA Grapalat" w:cs="Tahoma"/>
          <w:sz w:val="20"/>
        </w:rPr>
        <w:t>.</w:t>
      </w:r>
      <w:r w:rsidR="00781688" w:rsidRPr="005E1F72">
        <w:rPr>
          <w:rFonts w:ascii="GHEA Grapalat" w:hAnsi="GHEA Grapalat" w:cs="Tahoma"/>
          <w:sz w:val="20"/>
          <w:lang w:val="af-ZA"/>
        </w:rPr>
        <w:t xml:space="preserve"> </w:t>
      </w:r>
      <w:r w:rsidRPr="005E1F72">
        <w:rPr>
          <w:rFonts w:ascii="GHEA Grapalat" w:hAnsi="GHEA Grapalat"/>
          <w:sz w:val="20"/>
          <w:lang w:val="af-ZA"/>
        </w:rPr>
        <w:t xml:space="preserve"> </w:t>
      </w:r>
    </w:p>
    <w:p w:rsidR="00096865" w:rsidRPr="005E1F72" w:rsidRDefault="00096865" w:rsidP="00EF3662">
      <w:pPr>
        <w:ind w:firstLine="567"/>
        <w:jc w:val="both"/>
        <w:rPr>
          <w:rFonts w:ascii="GHEA Grapalat" w:hAnsi="GHEA Grapalat"/>
          <w:sz w:val="20"/>
          <w:szCs w:val="20"/>
          <w:lang w:val="af-ZA"/>
        </w:rPr>
      </w:pPr>
      <w:r w:rsidRPr="005E1F72">
        <w:rPr>
          <w:rFonts w:ascii="GHEA Grapalat" w:hAnsi="GHEA Grapalat"/>
          <w:sz w:val="20"/>
          <w:lang w:val="af-ZA"/>
        </w:rPr>
        <w:t xml:space="preserve">3.2 </w:t>
      </w:r>
      <w:r w:rsidRPr="005E1F72">
        <w:rPr>
          <w:rFonts w:ascii="GHEA Grapalat" w:hAnsi="GHEA Grapalat" w:cs="Sylfaen"/>
          <w:sz w:val="20"/>
        </w:rPr>
        <w:t>Survey</w:t>
      </w:r>
      <w:r w:rsidRPr="005E1F72">
        <w:rPr>
          <w:rFonts w:ascii="GHEA Grapalat" w:hAnsi="GHEA Grapalat" w:cs="Arial"/>
          <w:sz w:val="20"/>
          <w:lang w:val="af-ZA"/>
        </w:rPr>
        <w:t xml:space="preserve"> </w:t>
      </w:r>
      <w:r w:rsidRPr="005E1F72">
        <w:rPr>
          <w:rFonts w:ascii="GHEA Grapalat" w:hAnsi="GHEA Grapalat" w:cs="Sylfaen"/>
          <w:sz w:val="20"/>
        </w:rPr>
        <w:t>and:</w:t>
      </w:r>
      <w:r w:rsidRPr="005E1F72">
        <w:rPr>
          <w:rFonts w:ascii="GHEA Grapalat" w:hAnsi="GHEA Grapalat" w:cs="Arial"/>
          <w:sz w:val="20"/>
          <w:lang w:val="af-ZA"/>
        </w:rPr>
        <w:t xml:space="preserve"> </w:t>
      </w:r>
      <w:r w:rsidRPr="005E1F72">
        <w:rPr>
          <w:rFonts w:ascii="GHEA Grapalat" w:hAnsi="GHEA Grapalat" w:cs="Sylfaen"/>
          <w:sz w:val="20"/>
        </w:rPr>
        <w:t>clarifications</w:t>
      </w:r>
      <w:r w:rsidRPr="005E1F72">
        <w:rPr>
          <w:rFonts w:ascii="GHEA Grapalat" w:hAnsi="GHEA Grapalat" w:cs="Arial"/>
          <w:sz w:val="20"/>
          <w:lang w:val="af-ZA"/>
        </w:rPr>
        <w:t xml:space="preserve"> </w:t>
      </w:r>
      <w:r w:rsidRPr="005E1F72">
        <w:rPr>
          <w:rFonts w:ascii="GHEA Grapalat" w:hAnsi="GHEA Grapalat" w:cs="Sylfaen"/>
          <w:sz w:val="20"/>
        </w:rPr>
        <w:t>content</w:t>
      </w:r>
      <w:r w:rsidRPr="005E1F72">
        <w:rPr>
          <w:rFonts w:ascii="GHEA Grapalat" w:hAnsi="GHEA Grapalat" w:cs="Arial"/>
          <w:sz w:val="20"/>
          <w:lang w:val="af-ZA"/>
        </w:rPr>
        <w:t xml:space="preserve"> </w:t>
      </w:r>
      <w:r w:rsidRPr="005E1F72">
        <w:rPr>
          <w:rFonts w:ascii="GHEA Grapalat" w:hAnsi="GHEA Grapalat" w:cs="Sylfaen"/>
          <w:sz w:val="20"/>
        </w:rPr>
        <w:t>about</w:t>
      </w:r>
      <w:r w:rsidRPr="005E1F72">
        <w:rPr>
          <w:rFonts w:ascii="GHEA Grapalat" w:hAnsi="GHEA Grapalat" w:cs="Arial"/>
          <w:sz w:val="20"/>
          <w:lang w:val="af-ZA"/>
        </w:rPr>
        <w:t xml:space="preserve"> </w:t>
      </w:r>
      <w:r w:rsidRPr="005E1F72">
        <w:rPr>
          <w:rFonts w:ascii="GHEA Grapalat" w:hAnsi="GHEA Grapalat" w:cs="Sylfaen"/>
          <w:sz w:val="20"/>
        </w:rPr>
        <w:t>the statement</w:t>
      </w:r>
      <w:r w:rsidRPr="005E1F72">
        <w:rPr>
          <w:rFonts w:ascii="GHEA Grapalat" w:hAnsi="GHEA Grapalat" w:cs="Arial"/>
          <w:sz w:val="20"/>
          <w:lang w:val="af-ZA"/>
        </w:rPr>
        <w:t xml:space="preserve"> </w:t>
      </w:r>
      <w:r w:rsidR="00781688" w:rsidRPr="005E1F72">
        <w:rPr>
          <w:rFonts w:ascii="GHEA Grapalat" w:hAnsi="GHEA Grapalat" w:cs="Arial"/>
          <w:sz w:val="20"/>
        </w:rPr>
        <w:t>clarification</w:t>
      </w:r>
      <w:r w:rsidR="00781688" w:rsidRPr="005E1F72">
        <w:rPr>
          <w:rFonts w:ascii="GHEA Grapalat" w:hAnsi="GHEA Grapalat" w:cs="Arial"/>
          <w:sz w:val="20"/>
          <w:lang w:val="af-ZA"/>
        </w:rPr>
        <w:t xml:space="preserve"> </w:t>
      </w:r>
      <w:r w:rsidR="00781688" w:rsidRPr="005E1F72">
        <w:rPr>
          <w:rFonts w:ascii="GHEA Grapalat" w:hAnsi="GHEA Grapalat" w:cs="Arial"/>
          <w:sz w:val="20"/>
        </w:rPr>
        <w:t>to provide</w:t>
      </w:r>
      <w:r w:rsidR="00781688" w:rsidRPr="005E1F72">
        <w:rPr>
          <w:rFonts w:ascii="GHEA Grapalat" w:hAnsi="GHEA Grapalat" w:cs="Arial"/>
          <w:sz w:val="20"/>
          <w:lang w:val="af-ZA"/>
        </w:rPr>
        <w:t xml:space="preserve"> </w:t>
      </w:r>
      <w:r w:rsidR="00781688" w:rsidRPr="005E1F72">
        <w:rPr>
          <w:rFonts w:ascii="GHEA Grapalat" w:hAnsi="GHEA Grapalat" w:cs="Arial"/>
          <w:sz w:val="20"/>
        </w:rPr>
        <w:t>the day</w:t>
      </w:r>
      <w:r w:rsidR="00781688" w:rsidRPr="005E1F72">
        <w:rPr>
          <w:rFonts w:ascii="GHEA Grapalat" w:hAnsi="GHEA Grapalat" w:cs="Arial"/>
          <w:sz w:val="20"/>
          <w:lang w:val="af-ZA"/>
        </w:rPr>
        <w:t xml:space="preserve"> </w:t>
      </w:r>
      <w:r w:rsidRPr="005E1F72">
        <w:rPr>
          <w:rFonts w:ascii="GHEA Grapalat" w:hAnsi="GHEA Grapalat" w:cs="Sylfaen"/>
          <w:sz w:val="20"/>
        </w:rPr>
        <w:t>published</w:t>
      </w:r>
      <w:r w:rsidRPr="005E1F72">
        <w:rPr>
          <w:rFonts w:ascii="GHEA Grapalat" w:hAnsi="GHEA Grapalat" w:cs="Arial"/>
          <w:sz w:val="20"/>
          <w:lang w:val="af-ZA"/>
        </w:rPr>
        <w:t xml:space="preserve"> </w:t>
      </w:r>
      <w:r w:rsidRPr="005E1F72">
        <w:rPr>
          <w:rFonts w:ascii="GHEA Grapalat" w:hAnsi="GHEA Grapalat" w:cs="Sylfaen"/>
          <w:sz w:val="20"/>
        </w:rPr>
        <w:t>is</w:t>
      </w:r>
      <w:r w:rsidRPr="005E1F72">
        <w:rPr>
          <w:rFonts w:ascii="GHEA Grapalat" w:hAnsi="GHEA Grapalat" w:cs="Arial"/>
          <w:sz w:val="20"/>
          <w:lang w:val="af-ZA"/>
        </w:rPr>
        <w:t xml:space="preserve"> </w:t>
      </w:r>
      <w:r w:rsidR="00781688" w:rsidRPr="005E1F72">
        <w:rPr>
          <w:rFonts w:ascii="GHEA Grapalat" w:hAnsi="GHEA Grapalat" w:cs="Arial"/>
          <w:sz w:val="20"/>
        </w:rPr>
        <w:t>system</w:t>
      </w:r>
      <w:r w:rsidR="00781688" w:rsidRPr="005E1F72">
        <w:rPr>
          <w:rFonts w:ascii="GHEA Grapalat" w:hAnsi="GHEA Grapalat" w:cs="Arial"/>
          <w:sz w:val="20"/>
          <w:lang w:val="af-ZA"/>
        </w:rPr>
        <w:t xml:space="preserve"> </w:t>
      </w:r>
      <w:r w:rsidR="00781688" w:rsidRPr="005E1F72">
        <w:rPr>
          <w:rFonts w:ascii="GHEA Grapalat" w:hAnsi="GHEA Grapalat" w:cs="Arial"/>
          <w:sz w:val="20"/>
        </w:rPr>
        <w:t>and:</w:t>
      </w:r>
      <w:r w:rsidR="00781688" w:rsidRPr="005E1F72">
        <w:rPr>
          <w:rFonts w:ascii="GHEA Grapalat" w:hAnsi="GHEA Grapalat" w:cs="Arial"/>
          <w:sz w:val="20"/>
          <w:lang w:val="af-ZA"/>
        </w:rPr>
        <w:t xml:space="preserve"> </w:t>
      </w:r>
      <w:r w:rsidR="00757A3F" w:rsidRPr="0033011B">
        <w:rPr>
          <w:rFonts w:ascii="GHEA Grapalat" w:hAnsi="GHEA Grapalat" w:cs="Sylfaen"/>
          <w:sz w:val="20"/>
          <w:lang w:val="en-US"/>
        </w:rPr>
        <w:t xml:space="preserve">at </w:t>
      </w:r>
      <w:r w:rsidR="00757A3F" w:rsidRPr="005E1F72">
        <w:rPr>
          <w:rFonts w:ascii="GHEA Grapalat" w:hAnsi="GHEA Grapalat" w:cs="Sylfaen"/>
          <w:sz w:val="20"/>
          <w:lang w:val="af-ZA"/>
        </w:rPr>
        <w:t xml:space="preserve">www.procurement.am </w:t>
      </w:r>
      <w:r w:rsidR="00757A3F" w:rsidRPr="005E1F72">
        <w:rPr>
          <w:rFonts w:ascii="GHEA Grapalat" w:hAnsi="GHEA Grapalat" w:cs="Sylfaen"/>
          <w:sz w:val="20"/>
        </w:rPr>
        <w:t>active</w:t>
      </w:r>
      <w:r w:rsidR="00757A3F" w:rsidRPr="005E1F72">
        <w:rPr>
          <w:rFonts w:ascii="GHEA Grapalat" w:hAnsi="GHEA Grapalat" w:cs="Sylfaen"/>
          <w:sz w:val="20"/>
          <w:lang w:val="af-ZA"/>
        </w:rPr>
        <w:t xml:space="preserve"> </w:t>
      </w:r>
      <w:r w:rsidR="00757A3F" w:rsidRPr="0033011B">
        <w:rPr>
          <w:rFonts w:ascii="GHEA Grapalat" w:hAnsi="GHEA Grapalat" w:cs="Sylfaen"/>
          <w:sz w:val="20"/>
          <w:lang w:val="en-US"/>
        </w:rPr>
        <w:t xml:space="preserve">newsletter </w:t>
      </w:r>
      <w:r w:rsidR="009A73D5" w:rsidRPr="005E1F72">
        <w:rPr>
          <w:rFonts w:ascii="GHEA Grapalat" w:hAnsi="GHEA Grapalat" w:cs="Sylfaen"/>
          <w:sz w:val="20"/>
          <w:lang w:val="af-ZA"/>
        </w:rPr>
        <w:t xml:space="preserve">( </w:t>
      </w:r>
      <w:r w:rsidR="009A73D5" w:rsidRPr="0033011B">
        <w:rPr>
          <w:rFonts w:ascii="GHEA Grapalat" w:hAnsi="GHEA Grapalat" w:cs="Sylfaen"/>
          <w:sz w:val="20"/>
          <w:lang w:val="en-US"/>
        </w:rPr>
        <w:t xml:space="preserve">hereinafter </w:t>
      </w:r>
      <w:r w:rsidR="009A73D5" w:rsidRPr="005E1F72">
        <w:rPr>
          <w:rFonts w:ascii="GHEA Grapalat" w:hAnsi="GHEA Grapalat" w:cs="Sylfaen"/>
          <w:sz w:val="20"/>
          <w:lang w:val="af-ZA"/>
        </w:rPr>
        <w:t xml:space="preserve">- </w:t>
      </w:r>
      <w:r w:rsidR="009A73D5" w:rsidRPr="0033011B">
        <w:rPr>
          <w:rFonts w:ascii="GHEA Grapalat" w:hAnsi="GHEA Grapalat" w:cs="Sylfaen"/>
          <w:sz w:val="20"/>
          <w:lang w:val="en-US"/>
        </w:rPr>
        <w:t xml:space="preserve">newsletter </w:t>
      </w:r>
      <w:r w:rsidR="009A73D5" w:rsidRPr="005E1F72">
        <w:rPr>
          <w:rFonts w:ascii="GHEA Grapalat" w:hAnsi="GHEA Grapalat" w:cs="Sylfaen"/>
          <w:sz w:val="20"/>
          <w:lang w:val="af-ZA"/>
        </w:rPr>
        <w:t xml:space="preserve">) </w:t>
      </w:r>
      <w:r w:rsidR="001C76F7" w:rsidRPr="005E1F72">
        <w:rPr>
          <w:rFonts w:ascii="GHEA Grapalat" w:hAnsi="GHEA Grapalat"/>
          <w:lang w:val="af-ZA"/>
        </w:rPr>
        <w:t xml:space="preserve">" </w:t>
      </w:r>
      <w:r w:rsidR="00051B7F" w:rsidRPr="005E1F72">
        <w:rPr>
          <w:rFonts w:ascii="GHEA Grapalat" w:hAnsi="GHEA Grapalat" w:cs="Sylfaen"/>
          <w:sz w:val="20"/>
        </w:rPr>
        <w:t>Purchasing</w:t>
      </w:r>
      <w:r w:rsidR="009A73D5" w:rsidRPr="005E1F72">
        <w:rPr>
          <w:rFonts w:ascii="GHEA Grapalat" w:hAnsi="GHEA Grapalat" w:cs="Sylfaen"/>
          <w:sz w:val="20"/>
        </w:rPr>
        <w:t>​</w:t>
      </w:r>
      <w:r w:rsidR="00051B7F" w:rsidRPr="005E1F72">
        <w:rPr>
          <w:rFonts w:ascii="GHEA Grapalat" w:hAnsi="GHEA Grapalat" w:cs="Sylfaen"/>
          <w:sz w:val="20"/>
          <w:lang w:val="af-ZA"/>
        </w:rPr>
        <w:t xml:space="preserve"> </w:t>
      </w:r>
      <w:r w:rsidR="00051B7F" w:rsidRPr="005E1F72">
        <w:rPr>
          <w:rFonts w:ascii="GHEA Grapalat" w:hAnsi="GHEA Grapalat" w:cs="Sylfaen"/>
          <w:sz w:val="20"/>
        </w:rPr>
        <w:t xml:space="preserve">announcements </w:t>
      </w:r>
      <w:r w:rsidR="001C76F7" w:rsidRPr="005E1F72">
        <w:rPr>
          <w:rFonts w:ascii="GHEA Grapalat" w:hAnsi="GHEA Grapalat"/>
          <w:lang w:val="af-ZA"/>
        </w:rPr>
        <w:t>»</w:t>
      </w:r>
      <w:r w:rsidR="00051B7F" w:rsidRPr="005E1F72">
        <w:rPr>
          <w:rFonts w:ascii="GHEA Grapalat" w:hAnsi="GHEA Grapalat" w:cs="Sylfaen"/>
          <w:sz w:val="20"/>
          <w:lang w:val="af-ZA"/>
        </w:rPr>
        <w:t xml:space="preserve"> </w:t>
      </w:r>
      <w:r w:rsidR="00051B7F" w:rsidRPr="005E1F72">
        <w:rPr>
          <w:rFonts w:ascii="GHEA Grapalat" w:hAnsi="GHEA Grapalat" w:cs="Sylfaen"/>
          <w:sz w:val="20"/>
        </w:rPr>
        <w:t>department</w:t>
      </w:r>
      <w:r w:rsidR="00051B7F" w:rsidRPr="005E1F72">
        <w:rPr>
          <w:rFonts w:ascii="GHEA Grapalat" w:hAnsi="GHEA Grapalat" w:cs="Sylfaen"/>
          <w:sz w:val="20"/>
          <w:lang w:val="af-ZA"/>
        </w:rPr>
        <w:t xml:space="preserve"> </w:t>
      </w:r>
      <w:r w:rsidR="001C76F7" w:rsidRPr="005E1F72">
        <w:rPr>
          <w:rFonts w:ascii="GHEA Grapalat" w:hAnsi="GHEA Grapalat"/>
          <w:lang w:val="af-ZA"/>
        </w:rPr>
        <w:t xml:space="preserve">" </w:t>
      </w:r>
      <w:r w:rsidR="00051B7F" w:rsidRPr="005E1F72">
        <w:rPr>
          <w:rFonts w:ascii="GHEA Grapalat" w:hAnsi="GHEA Grapalat" w:cs="Sylfaen"/>
          <w:sz w:val="20"/>
        </w:rPr>
        <w:t>Invitations</w:t>
      </w:r>
      <w:r w:rsidR="00051B7F" w:rsidRPr="005E1F72">
        <w:rPr>
          <w:rFonts w:ascii="GHEA Grapalat" w:hAnsi="GHEA Grapalat" w:cs="Sylfaen"/>
          <w:sz w:val="20"/>
          <w:lang w:val="af-ZA"/>
        </w:rPr>
        <w:t xml:space="preserve"> </w:t>
      </w:r>
      <w:r w:rsidR="00051B7F" w:rsidRPr="005E1F72">
        <w:rPr>
          <w:rFonts w:ascii="GHEA Grapalat" w:hAnsi="GHEA Grapalat" w:cs="Sylfaen"/>
          <w:sz w:val="20"/>
        </w:rPr>
        <w:t>clarifications</w:t>
      </w:r>
      <w:r w:rsidR="00051B7F" w:rsidRPr="005E1F72">
        <w:rPr>
          <w:rFonts w:ascii="GHEA Grapalat" w:hAnsi="GHEA Grapalat" w:cs="Sylfaen"/>
          <w:sz w:val="20"/>
          <w:lang w:val="af-ZA"/>
        </w:rPr>
        <w:t xml:space="preserve"> </w:t>
      </w:r>
      <w:r w:rsidR="00051B7F" w:rsidRPr="005E1F72">
        <w:rPr>
          <w:rFonts w:ascii="GHEA Grapalat" w:hAnsi="GHEA Grapalat" w:cs="Sylfaen"/>
          <w:sz w:val="20"/>
        </w:rPr>
        <w:t>regarding</w:t>
      </w:r>
      <w:r w:rsidR="00051B7F" w:rsidRPr="005E1F72">
        <w:rPr>
          <w:rFonts w:ascii="GHEA Grapalat" w:hAnsi="GHEA Grapalat" w:cs="Sylfaen"/>
          <w:sz w:val="20"/>
          <w:lang w:val="af-ZA"/>
        </w:rPr>
        <w:t xml:space="preserve"> </w:t>
      </w:r>
      <w:r w:rsidR="00051B7F" w:rsidRPr="005E1F72">
        <w:rPr>
          <w:rFonts w:ascii="GHEA Grapalat" w:hAnsi="GHEA Grapalat" w:cs="Sylfaen"/>
          <w:sz w:val="20"/>
        </w:rPr>
        <w:t xml:space="preserve">announcements </w:t>
      </w:r>
      <w:r w:rsidR="001C76F7" w:rsidRPr="005E1F72">
        <w:rPr>
          <w:rFonts w:ascii="GHEA Grapalat" w:hAnsi="GHEA Grapalat"/>
          <w:lang w:val="af-ZA"/>
        </w:rPr>
        <w:t>»</w:t>
      </w:r>
      <w:r w:rsidR="00051B7F" w:rsidRPr="005E1F72">
        <w:rPr>
          <w:rFonts w:ascii="GHEA Grapalat" w:hAnsi="GHEA Grapalat" w:cs="Sylfaen"/>
          <w:sz w:val="20"/>
          <w:lang w:val="af-ZA"/>
        </w:rPr>
        <w:t xml:space="preserve"> </w:t>
      </w:r>
      <w:r w:rsidR="00051B7F" w:rsidRPr="005E1F72">
        <w:rPr>
          <w:rFonts w:ascii="GHEA Grapalat" w:hAnsi="GHEA Grapalat" w:cs="Sylfaen"/>
          <w:sz w:val="20"/>
        </w:rPr>
        <w:t xml:space="preserve">in subsection </w:t>
      </w:r>
      <w:r w:rsidR="00781688" w:rsidRPr="005E1F72">
        <w:rPr>
          <w:rFonts w:ascii="GHEA Grapalat" w:hAnsi="GHEA Grapalat" w:cs="Sylfaen"/>
          <w:sz w:val="20"/>
          <w:lang w:val="af-ZA"/>
        </w:rPr>
        <w:t xml:space="preserve">: </w:t>
      </w:r>
      <w:r w:rsidRPr="005E1F72">
        <w:rPr>
          <w:rFonts w:ascii="GHEA Grapalat" w:hAnsi="GHEA Grapalat" w:cs="Sylfaen"/>
          <w:sz w:val="20"/>
        </w:rPr>
        <w:t>without</w:t>
      </w:r>
      <w:r w:rsidRPr="005E1F72">
        <w:rPr>
          <w:rFonts w:ascii="GHEA Grapalat" w:hAnsi="GHEA Grapalat" w:cs="Arial"/>
          <w:sz w:val="20"/>
          <w:lang w:val="af-ZA"/>
        </w:rPr>
        <w:t xml:space="preserve"> </w:t>
      </w:r>
      <w:r w:rsidRPr="005E1F72">
        <w:rPr>
          <w:rFonts w:ascii="GHEA Grapalat" w:hAnsi="GHEA Grapalat" w:cs="Sylfaen"/>
          <w:sz w:val="20"/>
        </w:rPr>
        <w:t>to mention</w:t>
      </w:r>
      <w:r w:rsidRPr="005E1F72">
        <w:rPr>
          <w:rFonts w:ascii="GHEA Grapalat" w:hAnsi="GHEA Grapalat" w:cs="Arial"/>
          <w:sz w:val="20"/>
          <w:lang w:val="af-ZA"/>
        </w:rPr>
        <w:t xml:space="preserve"> </w:t>
      </w:r>
      <w:r w:rsidRPr="005E1F72">
        <w:rPr>
          <w:rFonts w:ascii="GHEA Grapalat" w:hAnsi="GHEA Grapalat" w:cs="Sylfaen"/>
          <w:sz w:val="20"/>
        </w:rPr>
        <w:t>the request</w:t>
      </w:r>
      <w:r w:rsidRPr="005E1F72">
        <w:rPr>
          <w:rFonts w:ascii="GHEA Grapalat" w:hAnsi="GHEA Grapalat" w:cs="Arial"/>
          <w:sz w:val="20"/>
          <w:lang w:val="af-ZA"/>
        </w:rPr>
        <w:t xml:space="preserve"> </w:t>
      </w:r>
      <w:r w:rsidRPr="005E1F72">
        <w:rPr>
          <w:rFonts w:ascii="GHEA Grapalat" w:hAnsi="GHEA Grapalat" w:cs="Sylfaen"/>
          <w:sz w:val="20"/>
        </w:rPr>
        <w:t>done</w:t>
      </w:r>
      <w:r w:rsidRPr="005E1F72">
        <w:rPr>
          <w:rFonts w:ascii="GHEA Grapalat" w:hAnsi="GHEA Grapalat" w:cs="Arial"/>
          <w:sz w:val="20"/>
          <w:lang w:val="af-ZA"/>
        </w:rPr>
        <w:t xml:space="preserve"> </w:t>
      </w:r>
      <w:r w:rsidR="00051B7F" w:rsidRPr="005E1F72">
        <w:rPr>
          <w:rFonts w:ascii="GHEA Grapalat" w:hAnsi="GHEA Grapalat" w:cs="Arial"/>
          <w:sz w:val="20"/>
        </w:rPr>
        <w:t xml:space="preserve">my </w:t>
      </w:r>
      <w:r w:rsidRPr="005E1F72">
        <w:rPr>
          <w:rFonts w:ascii="GHEA Grapalat" w:hAnsi="GHEA Grapalat" w:cs="Sylfaen"/>
          <w:sz w:val="20"/>
        </w:rPr>
        <w:t>partner</w:t>
      </w:r>
      <w:r w:rsidRPr="005E1F72">
        <w:rPr>
          <w:rFonts w:ascii="GHEA Grapalat" w:hAnsi="GHEA Grapalat" w:cs="Arial"/>
          <w:sz w:val="20"/>
          <w:lang w:val="af-ZA"/>
        </w:rPr>
        <w:t xml:space="preserve"> </w:t>
      </w:r>
      <w:r w:rsidRPr="005E1F72">
        <w:rPr>
          <w:rFonts w:ascii="GHEA Grapalat" w:hAnsi="GHEA Grapalat" w:cs="Sylfaen"/>
          <w:sz w:val="20"/>
        </w:rPr>
        <w:t xml:space="preserve">the data </w:t>
      </w:r>
      <w:r w:rsidR="004D5671" w:rsidRPr="005E1F72">
        <w:rPr>
          <w:rFonts w:ascii="GHEA Grapalat" w:hAnsi="GHEA Grapalat" w:cs="Tahoma"/>
          <w:sz w:val="20"/>
        </w:rPr>
        <w:t>.</w:t>
      </w:r>
      <w:r w:rsidR="00A93710" w:rsidRPr="005E1F72">
        <w:rPr>
          <w:rFonts w:ascii="GHEA Grapalat" w:hAnsi="GHEA Grapalat" w:cs="Tahoma"/>
          <w:sz w:val="20"/>
          <w:lang w:val="af-ZA"/>
        </w:rPr>
        <w:t xml:space="preserve"> </w:t>
      </w:r>
    </w:p>
    <w:p w:rsidR="00096865" w:rsidRPr="005E1F72" w:rsidRDefault="00096865" w:rsidP="00EF3662">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33011B">
        <w:rPr>
          <w:rFonts w:ascii="GHEA Grapalat" w:hAnsi="GHEA Grapalat" w:cs="Sylfaen"/>
          <w:sz w:val="20"/>
          <w:lang w:val="en-US"/>
        </w:rPr>
        <w:t>Clarification</w:t>
      </w:r>
      <w:r w:rsidRPr="005E1F72">
        <w:rPr>
          <w:rFonts w:ascii="GHEA Grapalat" w:hAnsi="GHEA Grapalat" w:cs="Arial Unicode"/>
          <w:sz w:val="20"/>
          <w:lang w:val="af-ZA"/>
        </w:rPr>
        <w:t xml:space="preserve"> </w:t>
      </w:r>
      <w:r w:rsidRPr="0033011B">
        <w:rPr>
          <w:rFonts w:ascii="GHEA Grapalat" w:hAnsi="GHEA Grapalat" w:cs="Sylfaen"/>
          <w:sz w:val="20"/>
          <w:lang w:val="en-US"/>
        </w:rPr>
        <w:t>no</w:t>
      </w:r>
      <w:r w:rsidRPr="005E1F72">
        <w:rPr>
          <w:rFonts w:ascii="GHEA Grapalat" w:hAnsi="GHEA Grapalat" w:cs="Arial Unicode"/>
          <w:sz w:val="20"/>
          <w:lang w:val="af-ZA"/>
        </w:rPr>
        <w:t xml:space="preserve"> </w:t>
      </w:r>
      <w:r w:rsidRPr="0033011B">
        <w:rPr>
          <w:rFonts w:ascii="GHEA Grapalat" w:hAnsi="GHEA Grapalat" w:cs="Sylfaen"/>
          <w:sz w:val="20"/>
          <w:lang w:val="en-US"/>
        </w:rPr>
        <w:t xml:space="preserve">provided if </w:t>
      </w:r>
      <w:r w:rsidRPr="005E1F72">
        <w:rPr>
          <w:rFonts w:ascii="GHEA Grapalat" w:hAnsi="GHEA Grapalat" w:cs="Arial Unicode"/>
          <w:sz w:val="20"/>
          <w:lang w:val="af-ZA"/>
        </w:rPr>
        <w:t xml:space="preserve">: </w:t>
      </w:r>
      <w:r w:rsidRPr="0033011B">
        <w:rPr>
          <w:rFonts w:ascii="GHEA Grapalat" w:hAnsi="GHEA Grapalat" w:cs="Sylfaen"/>
          <w:sz w:val="20"/>
          <w:lang w:val="en-US"/>
        </w:rPr>
        <w:t>the request</w:t>
      </w:r>
      <w:r w:rsidRPr="005E1F72">
        <w:rPr>
          <w:rFonts w:ascii="GHEA Grapalat" w:hAnsi="GHEA Grapalat" w:cs="Arial Unicode"/>
          <w:sz w:val="20"/>
          <w:lang w:val="af-ZA"/>
        </w:rPr>
        <w:t xml:space="preserve"> </w:t>
      </w:r>
      <w:r w:rsidRPr="0033011B">
        <w:rPr>
          <w:rFonts w:ascii="GHEA Grapalat" w:hAnsi="GHEA Grapalat" w:cs="Sylfaen"/>
          <w:sz w:val="20"/>
          <w:lang w:val="en-US"/>
        </w:rPr>
        <w:t>performed</w:t>
      </w:r>
      <w:r w:rsidRPr="005E1F72">
        <w:rPr>
          <w:rFonts w:ascii="GHEA Grapalat" w:hAnsi="GHEA Grapalat" w:cs="Arial Unicode"/>
          <w:sz w:val="20"/>
          <w:lang w:val="af-ZA"/>
        </w:rPr>
        <w:t xml:space="preserve"> </w:t>
      </w:r>
      <w:r w:rsidRPr="0033011B">
        <w:rPr>
          <w:rFonts w:ascii="GHEA Grapalat" w:hAnsi="GHEA Grapalat" w:cs="Sylfaen"/>
          <w:sz w:val="20"/>
          <w:lang w:val="en-US"/>
        </w:rPr>
        <w:t>is</w:t>
      </w:r>
      <w:r w:rsidRPr="005E1F72">
        <w:rPr>
          <w:rFonts w:ascii="GHEA Grapalat" w:hAnsi="GHEA Grapalat" w:cs="Arial Unicode"/>
          <w:sz w:val="20"/>
          <w:lang w:val="af-ZA"/>
        </w:rPr>
        <w:t xml:space="preserve"> </w:t>
      </w:r>
      <w:r w:rsidRPr="0033011B">
        <w:rPr>
          <w:rFonts w:ascii="GHEA Grapalat" w:hAnsi="GHEA Grapalat" w:cs="Sylfaen"/>
          <w:sz w:val="20"/>
          <w:lang w:val="en-US"/>
        </w:rPr>
        <w:t>hereby</w:t>
      </w:r>
      <w:r w:rsidRPr="005E1F72">
        <w:rPr>
          <w:rFonts w:ascii="GHEA Grapalat" w:hAnsi="GHEA Grapalat" w:cs="Arial Unicode"/>
          <w:sz w:val="20"/>
          <w:lang w:val="af-ZA"/>
        </w:rPr>
        <w:t xml:space="preserve"> </w:t>
      </w:r>
      <w:r w:rsidRPr="005E1F72">
        <w:rPr>
          <w:rFonts w:ascii="GHEA Grapalat" w:hAnsi="GHEA Grapalat" w:cs="Sylfaen"/>
          <w:sz w:val="20"/>
        </w:rPr>
        <w:t xml:space="preserve">department </w:t>
      </w:r>
      <w:r w:rsidRPr="0033011B">
        <w:rPr>
          <w:rFonts w:ascii="GHEA Grapalat" w:hAnsi="GHEA Grapalat" w:cs="Sylfaen"/>
          <w:sz w:val="20"/>
          <w:lang w:val="en-US"/>
        </w:rPr>
        <w:t>who</w:t>
      </w:r>
      <w:r w:rsidRPr="005E1F72">
        <w:rPr>
          <w:rFonts w:ascii="GHEA Grapalat" w:hAnsi="GHEA Grapalat" w:cs="Arial Unicode"/>
          <w:sz w:val="20"/>
          <w:lang w:val="af-ZA"/>
        </w:rPr>
        <w:t xml:space="preserve"> </w:t>
      </w:r>
      <w:r w:rsidRPr="0033011B">
        <w:rPr>
          <w:rFonts w:ascii="GHEA Grapalat" w:hAnsi="GHEA Grapalat" w:cs="Sylfaen"/>
          <w:sz w:val="20"/>
          <w:lang w:val="en-US"/>
        </w:rPr>
        <w:t>defined</w:t>
      </w:r>
      <w:r w:rsidRPr="005E1F72">
        <w:rPr>
          <w:rFonts w:ascii="GHEA Grapalat" w:hAnsi="GHEA Grapalat" w:cs="Arial Unicode"/>
          <w:sz w:val="20"/>
          <w:lang w:val="af-ZA"/>
        </w:rPr>
        <w:t xml:space="preserve"> </w:t>
      </w:r>
      <w:r w:rsidRPr="0033011B">
        <w:rPr>
          <w:rFonts w:ascii="GHEA Grapalat" w:hAnsi="GHEA Grapalat" w:cs="Sylfaen"/>
          <w:sz w:val="20"/>
          <w:lang w:val="en-US"/>
        </w:rPr>
        <w:t>period</w:t>
      </w:r>
      <w:r w:rsidRPr="005E1F72">
        <w:rPr>
          <w:rFonts w:ascii="GHEA Grapalat" w:hAnsi="GHEA Grapalat" w:cs="Arial Unicode"/>
          <w:sz w:val="20"/>
          <w:lang w:val="af-ZA"/>
        </w:rPr>
        <w:t xml:space="preserve"> </w:t>
      </w:r>
      <w:r w:rsidRPr="0033011B">
        <w:rPr>
          <w:rFonts w:ascii="GHEA Grapalat" w:hAnsi="GHEA Grapalat" w:cs="Sylfaen"/>
          <w:sz w:val="20"/>
          <w:lang w:val="en-US"/>
        </w:rPr>
        <w:t xml:space="preserve">in violation </w:t>
      </w:r>
      <w:r w:rsidRPr="005E1F72">
        <w:rPr>
          <w:rFonts w:ascii="GHEA Grapalat" w:hAnsi="GHEA Grapalat" w:cs="Arial Unicode"/>
          <w:sz w:val="20"/>
          <w:lang w:val="af-ZA"/>
        </w:rPr>
        <w:t xml:space="preserve">, </w:t>
      </w:r>
      <w:r w:rsidRPr="0033011B">
        <w:rPr>
          <w:rFonts w:ascii="GHEA Grapalat" w:hAnsi="GHEA Grapalat" w:cs="Sylfaen"/>
          <w:sz w:val="20"/>
          <w:lang w:val="en-US"/>
        </w:rPr>
        <w:t>as</w:t>
      </w:r>
      <w:r w:rsidRPr="005E1F72">
        <w:rPr>
          <w:rFonts w:ascii="GHEA Grapalat" w:hAnsi="GHEA Grapalat" w:cs="Arial Unicode"/>
          <w:sz w:val="20"/>
          <w:lang w:val="af-ZA"/>
        </w:rPr>
        <w:t xml:space="preserve"> </w:t>
      </w:r>
      <w:r w:rsidRPr="0033011B">
        <w:rPr>
          <w:rFonts w:ascii="GHEA Grapalat" w:hAnsi="GHEA Grapalat" w:cs="Sylfaen"/>
          <w:sz w:val="20"/>
          <w:lang w:val="en-US"/>
        </w:rPr>
        <w:t xml:space="preserve">also </w:t>
      </w:r>
      <w:r w:rsidRPr="005E1F72">
        <w:rPr>
          <w:rFonts w:ascii="GHEA Grapalat" w:hAnsi="GHEA Grapalat" w:cs="Arial Unicode"/>
          <w:sz w:val="20"/>
          <w:lang w:val="af-ZA"/>
        </w:rPr>
        <w:t>if</w:t>
      </w:r>
      <w:r w:rsidRPr="0033011B">
        <w:rPr>
          <w:rFonts w:ascii="GHEA Grapalat" w:hAnsi="GHEA Grapalat" w:cs="Sylfaen"/>
          <w:sz w:val="20"/>
          <w:lang w:val="en-US"/>
        </w:rPr>
        <w:t>​</w:t>
      </w:r>
      <w:r w:rsidRPr="005E1F72">
        <w:rPr>
          <w:rFonts w:ascii="GHEA Grapalat" w:hAnsi="GHEA Grapalat" w:cs="Arial Unicode"/>
          <w:sz w:val="20"/>
          <w:lang w:val="af-ZA"/>
        </w:rPr>
        <w:t xml:space="preserve"> </w:t>
      </w:r>
      <w:r w:rsidRPr="0033011B">
        <w:rPr>
          <w:rFonts w:ascii="GHEA Grapalat" w:hAnsi="GHEA Grapalat" w:cs="Sylfaen"/>
          <w:sz w:val="20"/>
          <w:lang w:val="en-US"/>
        </w:rPr>
        <w:t>the request</w:t>
      </w:r>
      <w:r w:rsidRPr="005E1F72">
        <w:rPr>
          <w:rFonts w:ascii="GHEA Grapalat" w:hAnsi="GHEA Grapalat" w:cs="Arial Unicode"/>
          <w:sz w:val="20"/>
          <w:lang w:val="af-ZA"/>
        </w:rPr>
        <w:t xml:space="preserve"> </w:t>
      </w:r>
      <w:r w:rsidRPr="0033011B">
        <w:rPr>
          <w:rFonts w:ascii="GHEA Grapalat" w:hAnsi="GHEA Grapalat" w:cs="Sylfaen"/>
          <w:sz w:val="20"/>
          <w:lang w:val="en-US"/>
        </w:rPr>
        <w:t>out</w:t>
      </w:r>
      <w:r w:rsidRPr="005E1F72">
        <w:rPr>
          <w:rFonts w:ascii="GHEA Grapalat" w:hAnsi="GHEA Grapalat" w:cs="Arial Unicode"/>
          <w:sz w:val="20"/>
          <w:lang w:val="af-ZA"/>
        </w:rPr>
        <w:t xml:space="preserve"> </w:t>
      </w:r>
      <w:r w:rsidRPr="0033011B">
        <w:rPr>
          <w:rFonts w:ascii="GHEA Grapalat" w:hAnsi="GHEA Grapalat" w:cs="Sylfaen"/>
          <w:sz w:val="20"/>
          <w:lang w:val="en-US"/>
        </w:rPr>
        <w:t>is</w:t>
      </w:r>
      <w:r w:rsidRPr="005E1F72">
        <w:rPr>
          <w:rFonts w:ascii="GHEA Grapalat" w:hAnsi="GHEA Grapalat" w:cs="Arial Unicode"/>
          <w:sz w:val="20"/>
          <w:lang w:val="af-ZA"/>
        </w:rPr>
        <w:t xml:space="preserve"> </w:t>
      </w:r>
      <w:r w:rsidR="009A73D5" w:rsidRPr="005E1F72">
        <w:rPr>
          <w:rFonts w:ascii="GHEA Grapalat" w:hAnsi="GHEA Grapalat" w:cs="Arial Unicode"/>
          <w:sz w:val="20"/>
        </w:rPr>
        <w:t>hereby</w:t>
      </w:r>
      <w:r w:rsidR="009A73D5" w:rsidRPr="005E1F72">
        <w:rPr>
          <w:rFonts w:ascii="GHEA Grapalat" w:hAnsi="GHEA Grapalat" w:cs="Arial Unicode"/>
          <w:sz w:val="20"/>
          <w:lang w:val="af-ZA"/>
        </w:rPr>
        <w:t xml:space="preserve"> </w:t>
      </w:r>
      <w:r w:rsidRPr="0033011B">
        <w:rPr>
          <w:rFonts w:ascii="GHEA Grapalat" w:hAnsi="GHEA Grapalat" w:cs="Sylfaen"/>
          <w:sz w:val="20"/>
          <w:lang w:val="en-US"/>
        </w:rPr>
        <w:t>of invitation</w:t>
      </w:r>
      <w:r w:rsidRPr="005E1F72">
        <w:rPr>
          <w:rFonts w:ascii="GHEA Grapalat" w:hAnsi="GHEA Grapalat" w:cs="Arial Unicode"/>
          <w:sz w:val="20"/>
          <w:lang w:val="af-ZA"/>
        </w:rPr>
        <w:t xml:space="preserve"> </w:t>
      </w:r>
      <w:r w:rsidRPr="0033011B">
        <w:rPr>
          <w:rFonts w:ascii="GHEA Grapalat" w:hAnsi="GHEA Grapalat" w:cs="Sylfaen"/>
          <w:sz w:val="20"/>
          <w:lang w:val="en-US"/>
        </w:rPr>
        <w:t>content</w:t>
      </w:r>
      <w:r w:rsidRPr="005E1F72">
        <w:rPr>
          <w:rFonts w:ascii="GHEA Grapalat" w:hAnsi="GHEA Grapalat" w:cs="Arial Unicode"/>
          <w:sz w:val="20"/>
          <w:lang w:val="af-ZA"/>
        </w:rPr>
        <w:t xml:space="preserve"> </w:t>
      </w:r>
      <w:r w:rsidRPr="0033011B">
        <w:rPr>
          <w:rFonts w:ascii="GHEA Grapalat" w:hAnsi="GHEA Grapalat" w:cs="Sylfaen"/>
          <w:sz w:val="20"/>
          <w:lang w:val="en-US"/>
        </w:rPr>
        <w:t>from the frame</w:t>
      </w:r>
      <w:r w:rsidR="005A16C6" w:rsidRPr="002A4619">
        <w:rPr>
          <w:rFonts w:ascii="GHEA Grapalat" w:hAnsi="GHEA Grapalat" w:cs="Sylfaen"/>
          <w:sz w:val="20"/>
          <w:lang w:val="af-ZA"/>
        </w:rPr>
        <w:t xml:space="preserve"> </w:t>
      </w:r>
      <w:r w:rsidR="005A16C6" w:rsidRPr="0033011B">
        <w:rPr>
          <w:rFonts w:ascii="GHEA Grapalat" w:hAnsi="GHEA Grapalat" w:cs="Sylfaen"/>
          <w:sz w:val="20"/>
          <w:lang w:val="en-US"/>
        </w:rPr>
        <w:t>or</w:t>
      </w:r>
      <w:r w:rsidR="005A16C6" w:rsidRPr="002A4619">
        <w:rPr>
          <w:rFonts w:ascii="GHEA Grapalat" w:hAnsi="GHEA Grapalat" w:cs="Sylfaen"/>
          <w:sz w:val="20"/>
          <w:lang w:val="af-ZA"/>
        </w:rPr>
        <w:t xml:space="preserve"> </w:t>
      </w:r>
      <w:r w:rsidR="005A16C6" w:rsidRPr="0033011B">
        <w:rPr>
          <w:rFonts w:ascii="GHEA Grapalat" w:hAnsi="GHEA Grapalat" w:cs="Sylfaen"/>
          <w:sz w:val="20"/>
          <w:lang w:val="en-US"/>
        </w:rPr>
        <w:t>if</w:t>
      </w:r>
      <w:r w:rsidR="005A16C6" w:rsidRPr="002A4619">
        <w:rPr>
          <w:rFonts w:ascii="GHEA Grapalat" w:hAnsi="GHEA Grapalat" w:cs="Sylfaen"/>
          <w:sz w:val="20"/>
          <w:lang w:val="af-ZA"/>
        </w:rPr>
        <w:t xml:space="preserve"> </w:t>
      </w:r>
      <w:r w:rsidR="005A16C6" w:rsidRPr="0033011B">
        <w:rPr>
          <w:rFonts w:ascii="GHEA Grapalat" w:hAnsi="GHEA Grapalat" w:cs="Sylfaen"/>
          <w:sz w:val="20"/>
          <w:lang w:val="en-US"/>
        </w:rPr>
        <w:t>the request</w:t>
      </w:r>
      <w:r w:rsidR="005A16C6" w:rsidRPr="002A4619">
        <w:rPr>
          <w:rFonts w:ascii="GHEA Grapalat" w:hAnsi="GHEA Grapalat" w:cs="Sylfaen"/>
          <w:sz w:val="20"/>
          <w:lang w:val="af-ZA"/>
        </w:rPr>
        <w:t xml:space="preserve"> </w:t>
      </w:r>
      <w:r w:rsidR="005A16C6" w:rsidRPr="0033011B">
        <w:rPr>
          <w:rFonts w:ascii="GHEA Grapalat" w:hAnsi="GHEA Grapalat" w:cs="Sylfaen"/>
          <w:sz w:val="20"/>
          <w:lang w:val="en-US"/>
        </w:rPr>
        <w:t>refers to</w:t>
      </w:r>
      <w:r w:rsidR="005A16C6" w:rsidRPr="002A4619">
        <w:rPr>
          <w:rFonts w:ascii="GHEA Grapalat" w:hAnsi="GHEA Grapalat" w:cs="Sylfaen"/>
          <w:sz w:val="20"/>
          <w:lang w:val="af-ZA"/>
        </w:rPr>
        <w:t xml:space="preserve"> </w:t>
      </w:r>
      <w:r w:rsidR="005A16C6" w:rsidRPr="0033011B">
        <w:rPr>
          <w:rFonts w:ascii="GHEA Grapalat" w:hAnsi="GHEA Grapalat" w:cs="Sylfaen"/>
          <w:sz w:val="20"/>
          <w:lang w:val="en-US"/>
        </w:rPr>
        <w:t>is</w:t>
      </w:r>
      <w:r w:rsidR="005A16C6" w:rsidRPr="002A4619">
        <w:rPr>
          <w:rFonts w:ascii="GHEA Grapalat" w:hAnsi="GHEA Grapalat" w:cs="Sylfaen"/>
          <w:sz w:val="20"/>
          <w:lang w:val="af-ZA"/>
        </w:rPr>
        <w:t xml:space="preserve"> </w:t>
      </w:r>
      <w:r w:rsidR="005A16C6" w:rsidRPr="0033011B">
        <w:rPr>
          <w:rFonts w:ascii="GHEA Grapalat" w:hAnsi="GHEA Grapalat" w:cs="Sylfaen"/>
          <w:sz w:val="20"/>
          <w:lang w:val="en-US"/>
        </w:rPr>
        <w:t>the latter</w:t>
      </w:r>
      <w:r w:rsidR="005A16C6" w:rsidRPr="002A4619">
        <w:rPr>
          <w:rFonts w:ascii="GHEA Grapalat" w:hAnsi="GHEA Grapalat" w:cs="Sylfaen"/>
          <w:sz w:val="20"/>
          <w:lang w:val="af-ZA"/>
        </w:rPr>
        <w:t xml:space="preserve"> </w:t>
      </w:r>
      <w:r w:rsidR="005A16C6" w:rsidRPr="0033011B">
        <w:rPr>
          <w:rFonts w:ascii="GHEA Grapalat" w:hAnsi="GHEA Grapalat" w:cs="Sylfaen"/>
          <w:sz w:val="20"/>
          <w:lang w:val="en-US"/>
        </w:rPr>
        <w:t>by</w:t>
      </w:r>
      <w:r w:rsidR="005A16C6" w:rsidRPr="002A4619">
        <w:rPr>
          <w:rFonts w:ascii="GHEA Grapalat" w:hAnsi="GHEA Grapalat" w:cs="Sylfaen"/>
          <w:sz w:val="20"/>
          <w:lang w:val="af-ZA"/>
        </w:rPr>
        <w:t xml:space="preserve"> </w:t>
      </w:r>
      <w:r w:rsidR="005A16C6" w:rsidRPr="0033011B">
        <w:rPr>
          <w:rFonts w:ascii="GHEA Grapalat" w:hAnsi="GHEA Grapalat" w:cs="Sylfaen"/>
          <w:sz w:val="20"/>
          <w:lang w:val="en-US"/>
        </w:rPr>
        <w:t>to be recommended</w:t>
      </w:r>
      <w:r w:rsidR="005A16C6" w:rsidRPr="002A4619">
        <w:rPr>
          <w:rFonts w:ascii="GHEA Grapalat" w:hAnsi="GHEA Grapalat" w:cs="Sylfaen"/>
          <w:sz w:val="20"/>
          <w:lang w:val="af-ZA"/>
        </w:rPr>
        <w:t xml:space="preserve"> </w:t>
      </w:r>
      <w:r w:rsidR="005A16C6" w:rsidRPr="0033011B">
        <w:rPr>
          <w:rFonts w:ascii="GHEA Grapalat" w:hAnsi="GHEA Grapalat" w:cs="Sylfaen"/>
          <w:sz w:val="20"/>
          <w:lang w:val="en-US"/>
        </w:rPr>
        <w:t>of goods</w:t>
      </w:r>
      <w:r w:rsidR="005A16C6" w:rsidRPr="002A4619">
        <w:rPr>
          <w:rFonts w:ascii="GHEA Grapalat" w:hAnsi="GHEA Grapalat" w:cs="Sylfaen"/>
          <w:sz w:val="20"/>
          <w:lang w:val="af-ZA"/>
        </w:rPr>
        <w:t xml:space="preserve"> </w:t>
      </w:r>
      <w:r w:rsidR="005A16C6" w:rsidRPr="0033011B">
        <w:rPr>
          <w:rFonts w:ascii="GHEA Grapalat" w:hAnsi="GHEA Grapalat" w:cs="Sylfaen"/>
          <w:sz w:val="20"/>
          <w:lang w:val="en-US"/>
        </w:rPr>
        <w:t>technical</w:t>
      </w:r>
      <w:r w:rsidR="005A16C6" w:rsidRPr="002A4619">
        <w:rPr>
          <w:rFonts w:ascii="GHEA Grapalat" w:hAnsi="GHEA Grapalat" w:cs="Sylfaen"/>
          <w:sz w:val="20"/>
          <w:lang w:val="af-ZA"/>
        </w:rPr>
        <w:t xml:space="preserve"> </w:t>
      </w:r>
      <w:r w:rsidR="005A16C6" w:rsidRPr="0033011B">
        <w:rPr>
          <w:rFonts w:ascii="GHEA Grapalat" w:hAnsi="GHEA Grapalat" w:cs="Sylfaen"/>
          <w:sz w:val="20"/>
          <w:lang w:val="en-US"/>
        </w:rPr>
        <w:t xml:space="preserve">specifications </w:t>
      </w:r>
      <w:r w:rsidR="005A16C6" w:rsidRPr="002A4619">
        <w:rPr>
          <w:rFonts w:ascii="GHEA Grapalat" w:hAnsi="GHEA Grapalat" w:cs="Sylfaen"/>
          <w:sz w:val="20"/>
          <w:lang w:val="af-ZA"/>
        </w:rPr>
        <w:t xml:space="preserve">: </w:t>
      </w:r>
      <w:r w:rsidR="005A16C6" w:rsidRPr="0033011B">
        <w:rPr>
          <w:rFonts w:ascii="GHEA Grapalat" w:hAnsi="GHEA Grapalat" w:cs="Sylfaen"/>
          <w:sz w:val="20"/>
          <w:lang w:val="en-US"/>
        </w:rPr>
        <w:t>here</w:t>
      </w:r>
      <w:r w:rsidR="005A16C6" w:rsidRPr="002A4619">
        <w:rPr>
          <w:rFonts w:ascii="GHEA Grapalat" w:hAnsi="GHEA Grapalat" w:cs="Sylfaen"/>
          <w:sz w:val="20"/>
          <w:lang w:val="af-ZA"/>
        </w:rPr>
        <w:t xml:space="preserve"> </w:t>
      </w:r>
      <w:r w:rsidR="005A16C6" w:rsidRPr="0033011B">
        <w:rPr>
          <w:rFonts w:ascii="GHEA Grapalat" w:hAnsi="GHEA Grapalat" w:cs="Sylfaen"/>
          <w:sz w:val="20"/>
          <w:lang w:val="en-US"/>
        </w:rPr>
        <w:t>by invitation</w:t>
      </w:r>
      <w:r w:rsidR="005A16C6" w:rsidRPr="002A4619">
        <w:rPr>
          <w:rFonts w:ascii="GHEA Grapalat" w:hAnsi="GHEA Grapalat" w:cs="Sylfaen"/>
          <w:sz w:val="20"/>
          <w:lang w:val="af-ZA"/>
        </w:rPr>
        <w:t xml:space="preserve"> </w:t>
      </w:r>
      <w:r w:rsidR="005A16C6" w:rsidRPr="0033011B">
        <w:rPr>
          <w:rFonts w:ascii="GHEA Grapalat" w:hAnsi="GHEA Grapalat" w:cs="Sylfaen"/>
          <w:sz w:val="20"/>
          <w:lang w:val="en-US"/>
        </w:rPr>
        <w:t>planned</w:t>
      </w:r>
      <w:r w:rsidR="005A16C6" w:rsidRPr="002A4619">
        <w:rPr>
          <w:rFonts w:ascii="GHEA Grapalat" w:hAnsi="GHEA Grapalat" w:cs="Sylfaen"/>
          <w:sz w:val="20"/>
          <w:lang w:val="af-ZA"/>
        </w:rPr>
        <w:t xml:space="preserve"> </w:t>
      </w:r>
      <w:r w:rsidR="005A16C6" w:rsidRPr="0033011B">
        <w:rPr>
          <w:rFonts w:ascii="GHEA Grapalat" w:hAnsi="GHEA Grapalat" w:cs="Sylfaen"/>
          <w:sz w:val="20"/>
          <w:lang w:val="en-US"/>
        </w:rPr>
        <w:t>technical</w:t>
      </w:r>
      <w:r w:rsidR="005A16C6" w:rsidRPr="002A4619">
        <w:rPr>
          <w:rFonts w:ascii="GHEA Grapalat" w:hAnsi="GHEA Grapalat" w:cs="Sylfaen"/>
          <w:sz w:val="20"/>
          <w:lang w:val="af-ZA"/>
        </w:rPr>
        <w:t xml:space="preserve"> </w:t>
      </w:r>
      <w:r w:rsidR="005A16C6" w:rsidRPr="0033011B">
        <w:rPr>
          <w:rFonts w:ascii="GHEA Grapalat" w:hAnsi="GHEA Grapalat" w:cs="Sylfaen"/>
          <w:sz w:val="20"/>
          <w:lang w:val="en-US"/>
        </w:rPr>
        <w:t>characteristics</w:t>
      </w:r>
      <w:r w:rsidR="005A16C6" w:rsidRPr="002A4619">
        <w:rPr>
          <w:rFonts w:ascii="GHEA Grapalat" w:hAnsi="GHEA Grapalat" w:cs="Sylfaen"/>
          <w:sz w:val="20"/>
          <w:lang w:val="af-ZA"/>
        </w:rPr>
        <w:t xml:space="preserve"> </w:t>
      </w:r>
      <w:r w:rsidR="005A16C6" w:rsidRPr="0033011B">
        <w:rPr>
          <w:rFonts w:ascii="GHEA Grapalat" w:hAnsi="GHEA Grapalat" w:cs="Sylfaen"/>
          <w:sz w:val="20"/>
          <w:lang w:val="en-US"/>
        </w:rPr>
        <w:t>equivalence</w:t>
      </w:r>
      <w:r w:rsidR="005A16C6" w:rsidRPr="002A4619">
        <w:rPr>
          <w:rFonts w:ascii="GHEA Grapalat" w:hAnsi="GHEA Grapalat" w:cs="Sylfaen"/>
          <w:sz w:val="20"/>
          <w:lang w:val="af-ZA"/>
        </w:rPr>
        <w:t xml:space="preserve"> </w:t>
      </w:r>
      <w:r w:rsidR="005A16C6" w:rsidRPr="0033011B">
        <w:rPr>
          <w:rFonts w:ascii="GHEA Grapalat" w:hAnsi="GHEA Grapalat" w:cs="Sylfaen"/>
          <w:sz w:val="20"/>
          <w:lang w:val="en-US"/>
        </w:rPr>
        <w:t xml:space="preserve">according </w:t>
      </w:r>
      <w:r w:rsidR="005A16C6" w:rsidRPr="002A4619">
        <w:rPr>
          <w:rFonts w:ascii="GHEA Grapalat" w:hAnsi="GHEA Grapalat" w:cs="Sylfaen"/>
          <w:sz w:val="20"/>
          <w:lang w:val="af-ZA"/>
        </w:rPr>
        <w:softHyphen/>
      </w:r>
      <w:r w:rsidR="005A16C6" w:rsidRPr="0033011B">
        <w:rPr>
          <w:rFonts w:ascii="GHEA Grapalat" w:hAnsi="GHEA Grapalat" w:cs="Sylfaen"/>
          <w:sz w:val="20"/>
          <w:lang w:val="en-US"/>
        </w:rPr>
        <w:t xml:space="preserve">to the answer </w:t>
      </w:r>
      <w:r w:rsidR="004D5671" w:rsidRPr="005E1F72">
        <w:rPr>
          <w:rFonts w:ascii="GHEA Grapalat" w:hAnsi="GHEA Grapalat" w:cs="Tahoma"/>
          <w:sz w:val="20"/>
        </w:rPr>
        <w:t>.</w:t>
      </w:r>
      <w:r w:rsidRPr="005E1F72">
        <w:rPr>
          <w:rFonts w:ascii="GHEA Grapalat" w:hAnsi="GHEA Grapalat" w:cs="Arial Unicode"/>
          <w:sz w:val="20"/>
          <w:lang w:val="af-ZA"/>
        </w:rPr>
        <w:t xml:space="preserve"> </w:t>
      </w:r>
      <w:r w:rsidR="00A4729F" w:rsidRPr="005E1F72">
        <w:rPr>
          <w:rFonts w:ascii="GHEA Grapalat" w:hAnsi="GHEA Grapalat"/>
          <w:sz w:val="20"/>
          <w:szCs w:val="20"/>
        </w:rPr>
        <w:t>And</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 xml:space="preserve">in </w:t>
      </w:r>
      <w:proofErr w:type="gramStart"/>
      <w:r w:rsidR="00A4729F" w:rsidRPr="005E1F72">
        <w:rPr>
          <w:rFonts w:ascii="GHEA Grapalat" w:hAnsi="GHEA Grapalat"/>
          <w:sz w:val="20"/>
          <w:szCs w:val="20"/>
        </w:rPr>
        <w:t xml:space="preserve">which </w:t>
      </w:r>
      <w:r w:rsidR="00A4729F" w:rsidRPr="005E1F72">
        <w:rPr>
          <w:rFonts w:ascii="GHEA Grapalat" w:hAnsi="GHEA Grapalat"/>
          <w:sz w:val="20"/>
          <w:szCs w:val="20"/>
          <w:lang w:val="af-ZA"/>
        </w:rPr>
        <w:t>,</w:t>
      </w:r>
      <w:proofErr w:type="gramEnd"/>
      <w:r w:rsidR="00A4729F" w:rsidRPr="005E1F72">
        <w:rPr>
          <w:rFonts w:ascii="GHEA Grapalat" w:hAnsi="GHEA Grapalat"/>
          <w:sz w:val="20"/>
          <w:szCs w:val="20"/>
          <w:lang w:val="af-ZA"/>
        </w:rPr>
        <w:t xml:space="preserve"> </w:t>
      </w:r>
      <w:r w:rsidR="00051B7F" w:rsidRPr="005E1F72">
        <w:rPr>
          <w:rFonts w:ascii="GHEA Grapalat" w:hAnsi="GHEA Grapalat"/>
          <w:sz w:val="20"/>
          <w:szCs w:val="20"/>
        </w:rPr>
        <w:t>the participant</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in writing</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be notified</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is</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clarification</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not to provide</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foundations</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 xml:space="preserve">about </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the survey</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to receive</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on the day</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next</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two</w:t>
      </w:r>
      <w:r w:rsidR="00A4729F" w:rsidRPr="005E1F72">
        <w:rPr>
          <w:rFonts w:ascii="GHEA Grapalat" w:hAnsi="GHEA Grapalat" w:cs="Sylfaen"/>
          <w:sz w:val="20"/>
          <w:szCs w:val="20"/>
          <w:lang w:val="af-ZA"/>
        </w:rPr>
        <w:t xml:space="preserve"> </w:t>
      </w:r>
      <w:r w:rsidR="00A4729F" w:rsidRPr="005E1F72">
        <w:rPr>
          <w:rFonts w:ascii="GHEA Grapalat" w:hAnsi="GHEA Grapalat" w:cs="Sylfaen"/>
          <w:sz w:val="20"/>
          <w:szCs w:val="20"/>
        </w:rPr>
        <w:t>calendar</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of the day</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during</w:t>
      </w:r>
      <w:r w:rsidR="00A4729F" w:rsidRPr="005E1F72">
        <w:rPr>
          <w:rFonts w:ascii="GHEA Grapalat" w:hAnsi="GHEA Grapalat"/>
          <w:sz w:val="20"/>
          <w:szCs w:val="20"/>
          <w:lang w:val="af-ZA"/>
        </w:rPr>
        <w:t>​</w:t>
      </w:r>
    </w:p>
    <w:p w:rsidR="000058C9" w:rsidRDefault="00096865" w:rsidP="00EF3662">
      <w:pPr>
        <w:autoSpaceDE w:val="0"/>
        <w:autoSpaceDN w:val="0"/>
        <w:adjustRightInd w:val="0"/>
        <w:ind w:firstLine="567"/>
        <w:jc w:val="both"/>
        <w:rPr>
          <w:rFonts w:ascii="GHEA Grapalat" w:hAnsi="GHEA Grapalat" w:cs="Arial Unicode"/>
          <w:sz w:val="20"/>
          <w:lang w:val="af-ZA"/>
        </w:rPr>
      </w:pPr>
      <w:r w:rsidRPr="002A4619">
        <w:rPr>
          <w:rFonts w:ascii="GHEA Grapalat" w:hAnsi="GHEA Grapalat" w:cs="Arial Unicode"/>
          <w:sz w:val="20"/>
          <w:lang w:val="af-ZA"/>
        </w:rPr>
        <w:t xml:space="preserve">3.4 </w:t>
      </w:r>
      <w:r w:rsidRPr="0033011B">
        <w:rPr>
          <w:rFonts w:ascii="GHEA Grapalat" w:hAnsi="GHEA Grapalat" w:cs="Sylfaen"/>
          <w:sz w:val="20"/>
          <w:lang w:val="en-US"/>
        </w:rPr>
        <w:t>Applications</w:t>
      </w:r>
      <w:r w:rsidRPr="002A4619">
        <w:rPr>
          <w:rFonts w:ascii="GHEA Grapalat" w:hAnsi="GHEA Grapalat" w:cs="Arial Unicode"/>
          <w:sz w:val="20"/>
          <w:lang w:val="af-ZA"/>
        </w:rPr>
        <w:t xml:space="preserve"> </w:t>
      </w:r>
      <w:r w:rsidRPr="0033011B">
        <w:rPr>
          <w:rFonts w:ascii="GHEA Grapalat" w:hAnsi="GHEA Grapalat" w:cs="Sylfaen"/>
          <w:sz w:val="20"/>
          <w:lang w:val="en-US"/>
        </w:rPr>
        <w:t>presentation</w:t>
      </w:r>
      <w:r w:rsidRPr="002A4619">
        <w:rPr>
          <w:rFonts w:ascii="GHEA Grapalat" w:hAnsi="GHEA Grapalat" w:cs="Arial Unicode"/>
          <w:sz w:val="20"/>
          <w:lang w:val="af-ZA"/>
        </w:rPr>
        <w:t xml:space="preserve"> </w:t>
      </w:r>
      <w:r w:rsidRPr="0033011B">
        <w:rPr>
          <w:rFonts w:ascii="GHEA Grapalat" w:hAnsi="GHEA Grapalat" w:cs="Sylfaen"/>
          <w:sz w:val="20"/>
          <w:lang w:val="en-US"/>
        </w:rPr>
        <w:t>deadline</w:t>
      </w:r>
      <w:r w:rsidRPr="002A4619">
        <w:rPr>
          <w:rFonts w:ascii="GHEA Grapalat" w:hAnsi="GHEA Grapalat" w:cs="Arial Unicode"/>
          <w:sz w:val="20"/>
          <w:lang w:val="af-ZA"/>
        </w:rPr>
        <w:t xml:space="preserve"> </w:t>
      </w:r>
      <w:r w:rsidRPr="0033011B">
        <w:rPr>
          <w:rFonts w:ascii="GHEA Grapalat" w:hAnsi="GHEA Grapalat" w:cs="Sylfaen"/>
          <w:sz w:val="20"/>
          <w:lang w:val="en-US"/>
        </w:rPr>
        <w:t>upon expiry</w:t>
      </w:r>
      <w:r w:rsidRPr="002A4619">
        <w:rPr>
          <w:rFonts w:ascii="GHEA Grapalat" w:hAnsi="GHEA Grapalat" w:cs="Arial Unicode"/>
          <w:sz w:val="20"/>
          <w:lang w:val="af-ZA"/>
        </w:rPr>
        <w:t xml:space="preserve"> </w:t>
      </w:r>
      <w:r w:rsidRPr="0033011B">
        <w:rPr>
          <w:rFonts w:ascii="GHEA Grapalat" w:hAnsi="GHEA Grapalat" w:cs="Sylfaen"/>
          <w:sz w:val="20"/>
          <w:lang w:val="en-US"/>
        </w:rPr>
        <w:t>at least</w:t>
      </w:r>
      <w:r w:rsidRPr="002A4619">
        <w:rPr>
          <w:rFonts w:ascii="GHEA Grapalat" w:hAnsi="GHEA Grapalat" w:cs="Arial Unicode"/>
          <w:sz w:val="20"/>
          <w:lang w:val="af-ZA"/>
        </w:rPr>
        <w:t xml:space="preserve"> </w:t>
      </w:r>
      <w:r w:rsidRPr="0033011B">
        <w:rPr>
          <w:rFonts w:ascii="GHEA Grapalat" w:hAnsi="GHEA Grapalat" w:cs="Sylfaen"/>
          <w:sz w:val="20"/>
          <w:lang w:val="en-US"/>
        </w:rPr>
        <w:t>five</w:t>
      </w:r>
      <w:r w:rsidRPr="002A4619">
        <w:rPr>
          <w:rFonts w:ascii="GHEA Grapalat" w:hAnsi="GHEA Grapalat" w:cs="Arial Unicode"/>
          <w:sz w:val="20"/>
          <w:lang w:val="af-ZA"/>
        </w:rPr>
        <w:t xml:space="preserve"> </w:t>
      </w:r>
      <w:r w:rsidRPr="0033011B">
        <w:rPr>
          <w:rFonts w:ascii="GHEA Grapalat" w:hAnsi="GHEA Grapalat" w:cs="Sylfaen"/>
          <w:sz w:val="20"/>
          <w:lang w:val="en-US"/>
        </w:rPr>
        <w:t>calendar</w:t>
      </w:r>
      <w:r w:rsidRPr="002A4619">
        <w:rPr>
          <w:rFonts w:ascii="GHEA Grapalat" w:hAnsi="GHEA Grapalat" w:cs="Arial Unicode"/>
          <w:sz w:val="20"/>
          <w:lang w:val="af-ZA"/>
        </w:rPr>
        <w:t xml:space="preserve"> </w:t>
      </w:r>
      <w:r w:rsidRPr="0033011B">
        <w:rPr>
          <w:rFonts w:ascii="GHEA Grapalat" w:hAnsi="GHEA Grapalat" w:cs="Sylfaen"/>
          <w:sz w:val="20"/>
          <w:lang w:val="en-US"/>
        </w:rPr>
        <w:t>day</w:t>
      </w:r>
      <w:r w:rsidRPr="002A4619">
        <w:rPr>
          <w:rFonts w:ascii="GHEA Grapalat" w:hAnsi="GHEA Grapalat" w:cs="Arial Unicode"/>
          <w:sz w:val="20"/>
          <w:lang w:val="af-ZA"/>
        </w:rPr>
        <w:t xml:space="preserve"> </w:t>
      </w:r>
      <w:r w:rsidRPr="0033011B">
        <w:rPr>
          <w:rFonts w:ascii="GHEA Grapalat" w:hAnsi="GHEA Grapalat" w:cs="Sylfaen"/>
          <w:sz w:val="20"/>
          <w:lang w:val="en-US"/>
        </w:rPr>
        <w:t>ahead</w:t>
      </w:r>
      <w:r w:rsidRPr="002A4619">
        <w:rPr>
          <w:rFonts w:ascii="GHEA Grapalat" w:hAnsi="GHEA Grapalat" w:cs="Arial Unicode"/>
          <w:sz w:val="20"/>
          <w:lang w:val="af-ZA"/>
        </w:rPr>
        <w:t xml:space="preserve"> </w:t>
      </w:r>
      <w:r w:rsidRPr="0033011B">
        <w:rPr>
          <w:rFonts w:ascii="GHEA Grapalat" w:hAnsi="GHEA Grapalat" w:cs="Sylfaen"/>
          <w:sz w:val="20"/>
          <w:lang w:val="en-US"/>
        </w:rPr>
        <w:t>in the invitation</w:t>
      </w:r>
      <w:r w:rsidRPr="002A4619">
        <w:rPr>
          <w:rFonts w:ascii="GHEA Grapalat" w:hAnsi="GHEA Grapalat" w:cs="Arial Unicode"/>
          <w:sz w:val="20"/>
          <w:lang w:val="af-ZA"/>
        </w:rPr>
        <w:t xml:space="preserve"> </w:t>
      </w:r>
      <w:r w:rsidRPr="0033011B">
        <w:rPr>
          <w:rFonts w:ascii="GHEA Grapalat" w:hAnsi="GHEA Grapalat" w:cs="Sylfaen"/>
          <w:sz w:val="20"/>
          <w:lang w:val="en-US"/>
        </w:rPr>
        <w:t>can</w:t>
      </w:r>
      <w:r w:rsidRPr="002A4619">
        <w:rPr>
          <w:rFonts w:ascii="GHEA Grapalat" w:hAnsi="GHEA Grapalat" w:cs="Arial Unicode"/>
          <w:sz w:val="20"/>
          <w:lang w:val="af-ZA"/>
        </w:rPr>
        <w:t xml:space="preserve"> </w:t>
      </w:r>
      <w:r w:rsidRPr="0033011B">
        <w:rPr>
          <w:rFonts w:ascii="GHEA Grapalat" w:hAnsi="GHEA Grapalat" w:cs="Sylfaen"/>
          <w:sz w:val="20"/>
          <w:lang w:val="en-US"/>
        </w:rPr>
        <w:t>are</w:t>
      </w:r>
      <w:r w:rsidRPr="002A4619">
        <w:rPr>
          <w:rFonts w:ascii="GHEA Grapalat" w:hAnsi="GHEA Grapalat" w:cs="Arial Unicode"/>
          <w:sz w:val="20"/>
          <w:lang w:val="af-ZA"/>
        </w:rPr>
        <w:t xml:space="preserve"> </w:t>
      </w:r>
      <w:r w:rsidRPr="0033011B">
        <w:rPr>
          <w:rFonts w:ascii="GHEA Grapalat" w:hAnsi="GHEA Grapalat" w:cs="Sylfaen"/>
          <w:sz w:val="20"/>
          <w:lang w:val="en-US"/>
        </w:rPr>
        <w:t>performed</w:t>
      </w:r>
      <w:r w:rsidRPr="002A4619">
        <w:rPr>
          <w:rFonts w:ascii="GHEA Grapalat" w:hAnsi="GHEA Grapalat" w:cs="Arial Unicode"/>
          <w:sz w:val="20"/>
          <w:lang w:val="af-ZA"/>
        </w:rPr>
        <w:t xml:space="preserve"> </w:t>
      </w:r>
      <w:r w:rsidRPr="0033011B">
        <w:rPr>
          <w:rFonts w:ascii="GHEA Grapalat" w:hAnsi="GHEA Grapalat" w:cs="Sylfaen"/>
          <w:sz w:val="20"/>
          <w:lang w:val="en-US"/>
        </w:rPr>
        <w:t xml:space="preserve">changes </w:t>
      </w:r>
      <w:r w:rsidR="004D5671"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 xml:space="preserve">A </w:t>
      </w:r>
      <w:r w:rsidRPr="0033011B">
        <w:rPr>
          <w:rFonts w:ascii="GHEA Grapalat" w:hAnsi="GHEA Grapalat" w:cs="Sylfaen"/>
          <w:sz w:val="20"/>
          <w:lang w:val="en-US"/>
        </w:rPr>
        <w:t>change</w:t>
      </w:r>
      <w:r w:rsidRPr="002A4619">
        <w:rPr>
          <w:rFonts w:ascii="GHEA Grapalat" w:hAnsi="GHEA Grapalat" w:cs="Arial Unicode"/>
          <w:sz w:val="20"/>
          <w:lang w:val="af-ZA"/>
        </w:rPr>
        <w:t xml:space="preserve"> </w:t>
      </w:r>
      <w:r w:rsidRPr="0033011B">
        <w:rPr>
          <w:rFonts w:ascii="GHEA Grapalat" w:hAnsi="GHEA Grapalat" w:cs="Sylfaen"/>
          <w:sz w:val="20"/>
          <w:lang w:val="en-US"/>
        </w:rPr>
        <w:t>to perform</w:t>
      </w:r>
      <w:r w:rsidRPr="002A4619">
        <w:rPr>
          <w:rFonts w:ascii="GHEA Grapalat" w:hAnsi="GHEA Grapalat" w:cs="Arial Unicode"/>
          <w:sz w:val="20"/>
          <w:lang w:val="af-ZA"/>
        </w:rPr>
        <w:t xml:space="preserve"> </w:t>
      </w:r>
      <w:r w:rsidRPr="0033011B">
        <w:rPr>
          <w:rFonts w:ascii="GHEA Grapalat" w:hAnsi="GHEA Grapalat" w:cs="Sylfaen"/>
          <w:sz w:val="20"/>
          <w:lang w:val="en-US"/>
        </w:rPr>
        <w:t>on the day</w:t>
      </w:r>
      <w:r w:rsidRPr="002A4619">
        <w:rPr>
          <w:rFonts w:ascii="GHEA Grapalat" w:hAnsi="GHEA Grapalat" w:cs="Arial Unicode"/>
          <w:sz w:val="20"/>
          <w:lang w:val="af-ZA"/>
        </w:rPr>
        <w:t xml:space="preserve"> </w:t>
      </w:r>
      <w:r w:rsidRPr="0033011B">
        <w:rPr>
          <w:rFonts w:ascii="GHEA Grapalat" w:hAnsi="GHEA Grapalat" w:cs="Sylfaen"/>
          <w:sz w:val="20"/>
          <w:lang w:val="en-US"/>
        </w:rPr>
        <w:t>next</w:t>
      </w:r>
      <w:r w:rsidRPr="002A4619">
        <w:rPr>
          <w:rFonts w:ascii="GHEA Grapalat" w:hAnsi="GHEA Grapalat" w:cs="Arial Unicode"/>
          <w:sz w:val="20"/>
          <w:lang w:val="af-ZA"/>
        </w:rPr>
        <w:t xml:space="preserve"> </w:t>
      </w:r>
      <w:r w:rsidRPr="0033011B">
        <w:rPr>
          <w:rFonts w:ascii="GHEA Grapalat" w:hAnsi="GHEA Grapalat" w:cs="Sylfaen"/>
          <w:sz w:val="20"/>
          <w:lang w:val="en-US"/>
        </w:rPr>
        <w:t>three</w:t>
      </w:r>
      <w:r w:rsidRPr="002A4619">
        <w:rPr>
          <w:rFonts w:ascii="GHEA Grapalat" w:hAnsi="GHEA Grapalat" w:cs="Arial Unicode"/>
          <w:sz w:val="20"/>
          <w:lang w:val="af-ZA"/>
        </w:rPr>
        <w:t xml:space="preserve"> </w:t>
      </w:r>
      <w:r w:rsidRPr="0033011B">
        <w:rPr>
          <w:rFonts w:ascii="GHEA Grapalat" w:hAnsi="GHEA Grapalat" w:cs="Sylfaen"/>
          <w:sz w:val="20"/>
          <w:lang w:val="en-US"/>
        </w:rPr>
        <w:t>calendar</w:t>
      </w:r>
      <w:r w:rsidRPr="002A4619">
        <w:rPr>
          <w:rFonts w:ascii="GHEA Grapalat" w:hAnsi="GHEA Grapalat" w:cs="Arial Unicode"/>
          <w:sz w:val="20"/>
          <w:lang w:val="af-ZA"/>
        </w:rPr>
        <w:t xml:space="preserve"> </w:t>
      </w:r>
      <w:r w:rsidRPr="0033011B">
        <w:rPr>
          <w:rFonts w:ascii="GHEA Grapalat" w:hAnsi="GHEA Grapalat" w:cs="Sylfaen"/>
          <w:sz w:val="20"/>
          <w:lang w:val="en-US"/>
        </w:rPr>
        <w:t>of the day</w:t>
      </w:r>
      <w:r w:rsidRPr="002A4619">
        <w:rPr>
          <w:rFonts w:ascii="GHEA Grapalat" w:hAnsi="GHEA Grapalat" w:cs="Arial Unicode"/>
          <w:sz w:val="20"/>
          <w:lang w:val="af-ZA"/>
        </w:rPr>
        <w:t xml:space="preserve"> </w:t>
      </w:r>
      <w:r w:rsidRPr="0033011B">
        <w:rPr>
          <w:rFonts w:ascii="GHEA Grapalat" w:hAnsi="GHEA Grapalat" w:cs="Sylfaen"/>
          <w:sz w:val="20"/>
          <w:lang w:val="en-US"/>
        </w:rPr>
        <w:t>during</w:t>
      </w:r>
      <w:r w:rsidRPr="002A4619">
        <w:rPr>
          <w:rFonts w:ascii="GHEA Grapalat" w:hAnsi="GHEA Grapalat" w:cs="Arial Unicode"/>
          <w:sz w:val="20"/>
          <w:lang w:val="af-ZA"/>
        </w:rPr>
        <w:t xml:space="preserve"> </w:t>
      </w:r>
      <w:r w:rsidRPr="0033011B">
        <w:rPr>
          <w:rFonts w:ascii="GHEA Grapalat" w:hAnsi="GHEA Grapalat" w:cs="Sylfaen"/>
          <w:sz w:val="20"/>
          <w:lang w:val="en-US"/>
        </w:rPr>
        <w:t>change</w:t>
      </w:r>
      <w:r w:rsidRPr="002A4619">
        <w:rPr>
          <w:rFonts w:ascii="GHEA Grapalat" w:hAnsi="GHEA Grapalat" w:cs="Arial Unicode"/>
          <w:sz w:val="20"/>
          <w:lang w:val="af-ZA"/>
        </w:rPr>
        <w:t xml:space="preserve"> </w:t>
      </w:r>
      <w:r w:rsidRPr="0033011B">
        <w:rPr>
          <w:rFonts w:ascii="GHEA Grapalat" w:hAnsi="GHEA Grapalat" w:cs="Sylfaen"/>
          <w:sz w:val="20"/>
          <w:lang w:val="en-US"/>
        </w:rPr>
        <w:t>to perform</w:t>
      </w:r>
      <w:r w:rsidRPr="002A4619">
        <w:rPr>
          <w:rFonts w:ascii="GHEA Grapalat" w:hAnsi="GHEA Grapalat" w:cs="Arial Unicode"/>
          <w:sz w:val="20"/>
          <w:lang w:val="af-ZA"/>
        </w:rPr>
        <w:t xml:space="preserve"> </w:t>
      </w:r>
      <w:r w:rsidRPr="0033011B">
        <w:rPr>
          <w:rFonts w:ascii="GHEA Grapalat" w:hAnsi="GHEA Grapalat" w:cs="Sylfaen"/>
          <w:sz w:val="20"/>
          <w:lang w:val="en-US"/>
        </w:rPr>
        <w:t>and:</w:t>
      </w:r>
      <w:r w:rsidRPr="002A4619">
        <w:rPr>
          <w:rFonts w:ascii="GHEA Grapalat" w:hAnsi="GHEA Grapalat" w:cs="Arial Unicode"/>
          <w:sz w:val="20"/>
          <w:lang w:val="af-ZA"/>
        </w:rPr>
        <w:t xml:space="preserve"> </w:t>
      </w:r>
      <w:r w:rsidRPr="0033011B">
        <w:rPr>
          <w:rFonts w:ascii="GHEA Grapalat" w:hAnsi="GHEA Grapalat" w:cs="Sylfaen"/>
          <w:sz w:val="20"/>
          <w:lang w:val="en-US"/>
        </w:rPr>
        <w:t>them</w:t>
      </w:r>
      <w:r w:rsidRPr="002A4619">
        <w:rPr>
          <w:rFonts w:ascii="GHEA Grapalat" w:hAnsi="GHEA Grapalat" w:cs="Arial Unicode"/>
          <w:sz w:val="20"/>
          <w:lang w:val="af-ZA"/>
        </w:rPr>
        <w:t xml:space="preserve"> </w:t>
      </w:r>
      <w:r w:rsidRPr="0033011B">
        <w:rPr>
          <w:rFonts w:ascii="GHEA Grapalat" w:hAnsi="GHEA Grapalat" w:cs="Sylfaen"/>
          <w:sz w:val="20"/>
          <w:lang w:val="en-US"/>
        </w:rPr>
        <w:t>to provide</w:t>
      </w:r>
      <w:r w:rsidRPr="002A4619">
        <w:rPr>
          <w:rFonts w:ascii="GHEA Grapalat" w:hAnsi="GHEA Grapalat" w:cs="Arial Unicode"/>
          <w:sz w:val="20"/>
          <w:lang w:val="af-ZA"/>
        </w:rPr>
        <w:t xml:space="preserve"> </w:t>
      </w:r>
      <w:r w:rsidRPr="0033011B">
        <w:rPr>
          <w:rFonts w:ascii="GHEA Grapalat" w:hAnsi="GHEA Grapalat" w:cs="Sylfaen"/>
          <w:sz w:val="20"/>
          <w:lang w:val="en-US"/>
        </w:rPr>
        <w:t>conditions</w:t>
      </w:r>
      <w:r w:rsidRPr="002A4619">
        <w:rPr>
          <w:rFonts w:ascii="GHEA Grapalat" w:hAnsi="GHEA Grapalat" w:cs="Arial Unicode"/>
          <w:sz w:val="20"/>
          <w:lang w:val="af-ZA"/>
        </w:rPr>
        <w:t xml:space="preserve"> </w:t>
      </w:r>
      <w:r w:rsidRPr="0033011B">
        <w:rPr>
          <w:rFonts w:ascii="GHEA Grapalat" w:hAnsi="GHEA Grapalat" w:cs="Sylfaen"/>
          <w:sz w:val="20"/>
          <w:lang w:val="en-US"/>
        </w:rPr>
        <w:t>about</w:t>
      </w:r>
      <w:r w:rsidRPr="002A4619">
        <w:rPr>
          <w:rFonts w:ascii="GHEA Grapalat" w:hAnsi="GHEA Grapalat" w:cs="Arial Unicode"/>
          <w:sz w:val="20"/>
          <w:lang w:val="af-ZA"/>
        </w:rPr>
        <w:t xml:space="preserve"> </w:t>
      </w:r>
      <w:r w:rsidRPr="0033011B">
        <w:rPr>
          <w:rFonts w:ascii="GHEA Grapalat" w:hAnsi="GHEA Grapalat" w:cs="Sylfaen"/>
          <w:sz w:val="20"/>
          <w:lang w:val="en-US"/>
        </w:rPr>
        <w:t>statement</w:t>
      </w:r>
      <w:r w:rsidRPr="002A4619">
        <w:rPr>
          <w:rFonts w:ascii="GHEA Grapalat" w:hAnsi="GHEA Grapalat" w:cs="Arial Unicode"/>
          <w:sz w:val="20"/>
          <w:lang w:val="af-ZA"/>
        </w:rPr>
        <w:t xml:space="preserve"> </w:t>
      </w:r>
      <w:r w:rsidRPr="0033011B">
        <w:rPr>
          <w:rFonts w:ascii="GHEA Grapalat" w:hAnsi="GHEA Grapalat" w:cs="Sylfaen"/>
          <w:sz w:val="20"/>
          <w:lang w:val="en-US"/>
        </w:rPr>
        <w:t>is</w:t>
      </w:r>
      <w:r w:rsidRPr="002A4619">
        <w:rPr>
          <w:rFonts w:ascii="GHEA Grapalat" w:hAnsi="GHEA Grapalat" w:cs="Arial Unicode"/>
          <w:sz w:val="20"/>
          <w:lang w:val="af-ZA"/>
        </w:rPr>
        <w:t xml:space="preserve"> </w:t>
      </w:r>
      <w:r w:rsidRPr="0033011B">
        <w:rPr>
          <w:rFonts w:ascii="GHEA Grapalat" w:hAnsi="GHEA Grapalat" w:cs="Sylfaen"/>
          <w:sz w:val="20"/>
          <w:lang w:val="en-US"/>
        </w:rPr>
        <w:t>published</w:t>
      </w:r>
      <w:r w:rsidRPr="002A4619">
        <w:rPr>
          <w:rFonts w:ascii="GHEA Grapalat" w:hAnsi="GHEA Grapalat" w:cs="Arial Unicode"/>
          <w:sz w:val="20"/>
          <w:lang w:val="af-ZA"/>
        </w:rPr>
        <w:t xml:space="preserve"> </w:t>
      </w:r>
      <w:r w:rsidR="00781688" w:rsidRPr="005E1F72">
        <w:rPr>
          <w:rFonts w:ascii="GHEA Grapalat" w:hAnsi="GHEA Grapalat" w:cs="Arial Unicode"/>
          <w:sz w:val="20"/>
        </w:rPr>
        <w:t>system</w:t>
      </w:r>
      <w:r w:rsidR="00781688" w:rsidRPr="002A4619">
        <w:rPr>
          <w:rFonts w:ascii="GHEA Grapalat" w:hAnsi="GHEA Grapalat" w:cs="Arial Unicode"/>
          <w:sz w:val="20"/>
          <w:lang w:val="af-ZA"/>
        </w:rPr>
        <w:t xml:space="preserve"> </w:t>
      </w:r>
      <w:r w:rsidR="00781688" w:rsidRPr="005E1F72">
        <w:rPr>
          <w:rFonts w:ascii="GHEA Grapalat" w:hAnsi="GHEA Grapalat" w:cs="Arial Unicode"/>
          <w:sz w:val="20"/>
        </w:rPr>
        <w:t>and:</w:t>
      </w:r>
      <w:r w:rsidR="00781688" w:rsidRPr="002A4619">
        <w:rPr>
          <w:rFonts w:ascii="GHEA Grapalat" w:hAnsi="GHEA Grapalat" w:cs="Arial Unicode"/>
          <w:sz w:val="20"/>
          <w:lang w:val="af-ZA"/>
        </w:rPr>
        <w:t xml:space="preserve"> </w:t>
      </w:r>
      <w:r w:rsidRPr="0033011B">
        <w:rPr>
          <w:rFonts w:ascii="GHEA Grapalat" w:hAnsi="GHEA Grapalat" w:cs="Sylfaen"/>
          <w:sz w:val="20"/>
          <w:lang w:val="en-US"/>
        </w:rPr>
        <w:t xml:space="preserve">in the </w:t>
      </w:r>
      <w:proofErr w:type="gramStart"/>
      <w:r w:rsidRPr="0033011B">
        <w:rPr>
          <w:rFonts w:ascii="GHEA Grapalat" w:hAnsi="GHEA Grapalat" w:cs="Sylfaen"/>
          <w:sz w:val="20"/>
          <w:lang w:val="en-US"/>
        </w:rPr>
        <w:t xml:space="preserve">newsletter </w:t>
      </w:r>
      <w:r w:rsidR="004D5671" w:rsidRPr="005E1F72">
        <w:rPr>
          <w:rFonts w:ascii="GHEA Grapalat" w:hAnsi="GHEA Grapalat" w:cs="Tahoma"/>
          <w:sz w:val="20"/>
        </w:rPr>
        <w:t>.</w:t>
      </w:r>
      <w:proofErr w:type="gramEnd"/>
      <w:r w:rsidRPr="002A4619">
        <w:rPr>
          <w:rFonts w:ascii="GHEA Grapalat" w:hAnsi="GHEA Grapalat" w:cs="Arial Unicode"/>
          <w:sz w:val="20"/>
          <w:lang w:val="af-ZA"/>
        </w:rPr>
        <w:t xml:space="preserve"> </w:t>
      </w:r>
    </w:p>
    <w:p w:rsidR="000058C9" w:rsidRPr="000B4CF4" w:rsidRDefault="005754F7" w:rsidP="00EF3662">
      <w:pPr>
        <w:autoSpaceDE w:val="0"/>
        <w:autoSpaceDN w:val="0"/>
        <w:adjustRightInd w:val="0"/>
        <w:ind w:firstLine="567"/>
        <w:jc w:val="both"/>
        <w:rPr>
          <w:rFonts w:ascii="GHEA Grapalat" w:hAnsi="GHEA Grapalat" w:cs="Sylfaen"/>
          <w:sz w:val="20"/>
          <w:lang w:val="af-ZA"/>
        </w:rPr>
      </w:pPr>
      <w:r>
        <w:rPr>
          <w:rFonts w:ascii="GHEA Grapalat" w:hAnsi="GHEA Grapalat" w:cs="Sylfaen"/>
          <w:sz w:val="20"/>
          <w:lang w:val="hy-AM"/>
        </w:rPr>
        <w:t xml:space="preserve">3.5 Everyone has the right, before the expiration of the deadline set for making changes in the invitation, to submit justifications to the secretary of the evaluation committee by e-mail </w:t>
      </w:r>
      <w:r w:rsidR="006D3D3F">
        <w:rPr>
          <w:rFonts w:ascii="GHEA Grapalat" w:hAnsi="GHEA Grapalat" w:cs="Sylfaen"/>
          <w:sz w:val="20"/>
        </w:rPr>
        <w:t xml:space="preserve">from </w:t>
      </w:r>
      <w:r w:rsidRPr="00890CC4">
        <w:rPr>
          <w:rFonts w:ascii="GHEA Grapalat" w:hAnsi="GHEA Grapalat" w:cs="Sylfaen"/>
          <w:sz w:val="20"/>
          <w:lang w:val="hy-AM"/>
        </w:rPr>
        <w:t>the point of view of the characteristics of the subject of purchase specified in the invitation, the requirements for ensuring competition and excluding discrimination provided by law, without specifying the name and surname. If the presented justifications are considered acceptable, the evaluation committee makes changes to the invitation within the specified period.</w:t>
      </w:r>
      <w:r w:rsidR="000677B2" w:rsidRPr="000B4CF4">
        <w:rPr>
          <w:rFonts w:ascii="GHEA Grapalat" w:hAnsi="GHEA Grapalat" w:cs="Sylfaen"/>
          <w:sz w:val="20"/>
          <w:lang w:val="af-ZA"/>
        </w:rPr>
        <w:t xml:space="preserve"> </w:t>
      </w:r>
    </w:p>
    <w:p w:rsidR="00B051BE" w:rsidRDefault="00096865" w:rsidP="000058C9">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 xml:space="preserve">3.6 </w:t>
      </w:r>
      <w:r w:rsidRPr="000677B2">
        <w:rPr>
          <w:rFonts w:ascii="GHEA Grapalat" w:hAnsi="GHEA Grapalat" w:cs="Sylfaen"/>
          <w:sz w:val="20"/>
          <w:lang w:val="hy-AM"/>
        </w:rPr>
        <w:t>Invitation</w:t>
      </w:r>
      <w:r w:rsidRPr="000677B2">
        <w:rPr>
          <w:rFonts w:ascii="GHEA Grapalat" w:hAnsi="GHEA Grapalat" w:cs="Arial Unicode"/>
          <w:sz w:val="20"/>
          <w:lang w:val="hy-AM"/>
        </w:rPr>
        <w:t xml:space="preserve"> </w:t>
      </w:r>
      <w:r w:rsidRPr="000677B2">
        <w:rPr>
          <w:rFonts w:ascii="GHEA Grapalat" w:hAnsi="GHEA Grapalat" w:cs="Sylfaen"/>
          <w:sz w:val="20"/>
          <w:lang w:val="hy-AM"/>
        </w:rPr>
        <w:t>changes</w:t>
      </w:r>
      <w:r w:rsidRPr="000677B2">
        <w:rPr>
          <w:rFonts w:ascii="GHEA Grapalat" w:hAnsi="GHEA Grapalat" w:cs="Arial Unicode"/>
          <w:sz w:val="20"/>
          <w:lang w:val="hy-AM"/>
        </w:rPr>
        <w:t xml:space="preserve"> </w:t>
      </w:r>
      <w:r w:rsidRPr="000677B2">
        <w:rPr>
          <w:rFonts w:ascii="GHEA Grapalat" w:hAnsi="GHEA Grapalat" w:cs="Sylfaen"/>
          <w:sz w:val="20"/>
          <w:lang w:val="hy-AM"/>
        </w:rPr>
        <w:t>to be done</w:t>
      </w:r>
      <w:r w:rsidRPr="000677B2">
        <w:rPr>
          <w:rFonts w:ascii="GHEA Grapalat" w:hAnsi="GHEA Grapalat" w:cs="Arial Unicode"/>
          <w:sz w:val="20"/>
          <w:lang w:val="hy-AM"/>
        </w:rPr>
        <w:t xml:space="preserve"> </w:t>
      </w:r>
      <w:r w:rsidRPr="000677B2">
        <w:rPr>
          <w:rFonts w:ascii="GHEA Grapalat" w:hAnsi="GHEA Grapalat" w:cs="Sylfaen"/>
          <w:sz w:val="20"/>
          <w:lang w:val="hy-AM"/>
        </w:rPr>
        <w:t>case</w:t>
      </w:r>
      <w:r w:rsidRPr="000677B2">
        <w:rPr>
          <w:rFonts w:ascii="GHEA Grapalat" w:hAnsi="GHEA Grapalat" w:cs="Arial Unicode"/>
          <w:sz w:val="20"/>
          <w:lang w:val="hy-AM"/>
        </w:rPr>
        <w:t xml:space="preserve"> </w:t>
      </w:r>
      <w:r w:rsidRPr="000677B2">
        <w:rPr>
          <w:rFonts w:ascii="GHEA Grapalat" w:hAnsi="GHEA Grapalat" w:cs="Sylfaen"/>
          <w:sz w:val="20"/>
          <w:lang w:val="hy-AM"/>
        </w:rPr>
        <w:t>applications</w:t>
      </w:r>
      <w:r w:rsidRPr="000677B2">
        <w:rPr>
          <w:rFonts w:ascii="GHEA Grapalat" w:hAnsi="GHEA Grapalat" w:cs="Arial Unicode"/>
          <w:sz w:val="20"/>
          <w:lang w:val="hy-AM"/>
        </w:rPr>
        <w:t xml:space="preserve"> </w:t>
      </w:r>
      <w:r w:rsidRPr="000677B2">
        <w:rPr>
          <w:rFonts w:ascii="GHEA Grapalat" w:hAnsi="GHEA Grapalat" w:cs="Sylfaen"/>
          <w:sz w:val="20"/>
          <w:lang w:val="hy-AM"/>
        </w:rPr>
        <w:t>to present</w:t>
      </w:r>
      <w:r w:rsidRPr="000677B2">
        <w:rPr>
          <w:rFonts w:ascii="GHEA Grapalat" w:hAnsi="GHEA Grapalat" w:cs="Arial Unicode"/>
          <w:sz w:val="20"/>
          <w:lang w:val="hy-AM"/>
        </w:rPr>
        <w:t xml:space="preserve"> </w:t>
      </w:r>
      <w:r w:rsidRPr="000677B2">
        <w:rPr>
          <w:rFonts w:ascii="GHEA Grapalat" w:hAnsi="GHEA Grapalat" w:cs="Sylfaen"/>
          <w:sz w:val="20"/>
          <w:lang w:val="hy-AM"/>
        </w:rPr>
        <w:t>deadline</w:t>
      </w:r>
      <w:r w:rsidRPr="000677B2">
        <w:rPr>
          <w:rFonts w:ascii="GHEA Grapalat" w:hAnsi="GHEA Grapalat" w:cs="Arial Unicode"/>
          <w:sz w:val="20"/>
          <w:lang w:val="hy-AM"/>
        </w:rPr>
        <w:t xml:space="preserve"> </w:t>
      </w:r>
      <w:r w:rsidRPr="000677B2">
        <w:rPr>
          <w:rFonts w:ascii="GHEA Grapalat" w:hAnsi="GHEA Grapalat" w:cs="Sylfaen"/>
          <w:sz w:val="20"/>
          <w:lang w:val="hy-AM"/>
        </w:rPr>
        <w:t>counted</w:t>
      </w:r>
      <w:r w:rsidRPr="000677B2">
        <w:rPr>
          <w:rFonts w:ascii="GHEA Grapalat" w:hAnsi="GHEA Grapalat" w:cs="Arial Unicode"/>
          <w:sz w:val="20"/>
          <w:lang w:val="hy-AM"/>
        </w:rPr>
        <w:t xml:space="preserve"> </w:t>
      </w:r>
      <w:r w:rsidRPr="000677B2">
        <w:rPr>
          <w:rFonts w:ascii="GHEA Grapalat" w:hAnsi="GHEA Grapalat" w:cs="Sylfaen"/>
          <w:sz w:val="20"/>
          <w:lang w:val="hy-AM"/>
        </w:rPr>
        <w:t>is</w:t>
      </w:r>
      <w:r w:rsidRPr="000677B2">
        <w:rPr>
          <w:rFonts w:ascii="GHEA Grapalat" w:hAnsi="GHEA Grapalat" w:cs="Arial Unicode"/>
          <w:sz w:val="20"/>
          <w:lang w:val="hy-AM"/>
        </w:rPr>
        <w:t xml:space="preserve"> </w:t>
      </w:r>
      <w:r w:rsidRPr="000677B2">
        <w:rPr>
          <w:rFonts w:ascii="GHEA Grapalat" w:hAnsi="GHEA Grapalat" w:cs="Sylfaen"/>
          <w:sz w:val="20"/>
          <w:lang w:val="hy-AM"/>
        </w:rPr>
        <w:t>that</w:t>
      </w:r>
      <w:r w:rsidRPr="000677B2">
        <w:rPr>
          <w:rFonts w:ascii="GHEA Grapalat" w:hAnsi="GHEA Grapalat" w:cs="Arial Unicode"/>
          <w:sz w:val="20"/>
          <w:lang w:val="hy-AM"/>
        </w:rPr>
        <w:t xml:space="preserve"> </w:t>
      </w:r>
      <w:r w:rsidRPr="000677B2">
        <w:rPr>
          <w:rFonts w:ascii="GHEA Grapalat" w:hAnsi="GHEA Grapalat" w:cs="Sylfaen"/>
          <w:sz w:val="20"/>
          <w:lang w:val="hy-AM"/>
        </w:rPr>
        <w:t>of changes</w:t>
      </w:r>
      <w:r w:rsidRPr="000677B2">
        <w:rPr>
          <w:rFonts w:ascii="GHEA Grapalat" w:hAnsi="GHEA Grapalat" w:cs="Arial Unicode"/>
          <w:sz w:val="20"/>
          <w:lang w:val="hy-AM"/>
        </w:rPr>
        <w:t xml:space="preserve"> </w:t>
      </w:r>
      <w:r w:rsidRPr="000677B2">
        <w:rPr>
          <w:rFonts w:ascii="GHEA Grapalat" w:hAnsi="GHEA Grapalat" w:cs="Sylfaen"/>
          <w:sz w:val="20"/>
          <w:lang w:val="hy-AM"/>
        </w:rPr>
        <w:t xml:space="preserve">about </w:t>
      </w:r>
      <w:r w:rsidRPr="000677B2">
        <w:rPr>
          <w:rFonts w:ascii="GHEA Grapalat" w:hAnsi="GHEA Grapalat" w:cs="Arial Unicode"/>
          <w:sz w:val="20"/>
          <w:lang w:val="hy-AM"/>
        </w:rPr>
        <w:t xml:space="preserve">coordination and </w:t>
      </w:r>
      <w:r w:rsidRPr="000677B2">
        <w:rPr>
          <w:rFonts w:ascii="GHEA Grapalat" w:hAnsi="GHEA Grapalat" w:cs="Sylfaen"/>
          <w:sz w:val="20"/>
          <w:lang w:val="hy-AM"/>
        </w:rPr>
        <w:t>reporting</w:t>
      </w:r>
      <w:r w:rsidRPr="000677B2">
        <w:rPr>
          <w:rFonts w:ascii="GHEA Grapalat" w:hAnsi="GHEA Grapalat" w:cs="Arial"/>
          <w:sz w:val="20"/>
          <w:lang w:val="hy-AM"/>
        </w:rPr>
        <w:t xml:space="preserve"> </w:t>
      </w:r>
      <w:r w:rsidRPr="000677B2">
        <w:rPr>
          <w:rFonts w:ascii="GHEA Grapalat" w:hAnsi="GHEA Grapalat" w:cs="Sylfaen"/>
          <w:sz w:val="20"/>
          <w:lang w:val="hy-AM"/>
        </w:rPr>
        <w:t>statement</w:t>
      </w:r>
      <w:r w:rsidRPr="000677B2">
        <w:rPr>
          <w:rFonts w:ascii="GHEA Grapalat" w:hAnsi="GHEA Grapalat" w:cs="Arial Unicode"/>
          <w:sz w:val="20"/>
          <w:lang w:val="hy-AM"/>
        </w:rPr>
        <w:t xml:space="preserve"> </w:t>
      </w:r>
      <w:r w:rsidRPr="000677B2">
        <w:rPr>
          <w:rFonts w:ascii="GHEA Grapalat" w:hAnsi="GHEA Grapalat" w:cs="Sylfaen"/>
          <w:sz w:val="20"/>
          <w:lang w:val="hy-AM"/>
        </w:rPr>
        <w:t>publication</w:t>
      </w:r>
      <w:r w:rsidRPr="000677B2">
        <w:rPr>
          <w:rFonts w:ascii="GHEA Grapalat" w:hAnsi="GHEA Grapalat" w:cs="Arial Unicode"/>
          <w:sz w:val="20"/>
          <w:lang w:val="hy-AM"/>
        </w:rPr>
        <w:t xml:space="preserve"> </w:t>
      </w:r>
      <w:r w:rsidR="004D5671" w:rsidRPr="000677B2">
        <w:rPr>
          <w:rFonts w:ascii="GHEA Grapalat" w:hAnsi="GHEA Grapalat" w:cs="Tahoma"/>
          <w:sz w:val="20"/>
          <w:lang w:val="hy-AM"/>
        </w:rPr>
        <w:t xml:space="preserve">from </w:t>
      </w:r>
      <w:r w:rsidRPr="000677B2">
        <w:rPr>
          <w:rFonts w:ascii="GHEA Grapalat" w:hAnsi="GHEA Grapalat" w:cs="Sylfaen"/>
          <w:sz w:val="20"/>
          <w:lang w:val="hy-AM"/>
        </w:rPr>
        <w:t>the day</w:t>
      </w:r>
      <w:r w:rsidRPr="000677B2">
        <w:rPr>
          <w:rFonts w:ascii="GHEA Grapalat" w:hAnsi="GHEA Grapalat" w:cs="Arial Unicode"/>
          <w:sz w:val="20"/>
          <w:lang w:val="hy-AM"/>
        </w:rPr>
        <w:t xml:space="preserve"> </w:t>
      </w:r>
    </w:p>
    <w:p w:rsidR="00096865" w:rsidRPr="00406C77" w:rsidRDefault="00955A1E" w:rsidP="00940F4B">
      <w:pPr>
        <w:autoSpaceDE w:val="0"/>
        <w:autoSpaceDN w:val="0"/>
        <w:adjustRightInd w:val="0"/>
        <w:ind w:firstLine="567"/>
        <w:jc w:val="center"/>
        <w:rPr>
          <w:rFonts w:ascii="GHEA Grapalat" w:hAnsi="GHEA Grapalat" w:cs="Arial"/>
          <w:b/>
          <w:sz w:val="20"/>
          <w:lang w:val="hy-AM"/>
        </w:rPr>
      </w:pPr>
      <w:r w:rsidRPr="00406C77">
        <w:rPr>
          <w:rFonts w:ascii="GHEA Grapalat" w:hAnsi="GHEA Grapalat"/>
          <w:b/>
          <w:sz w:val="20"/>
          <w:lang w:val="hy-AM"/>
        </w:rPr>
        <w:t xml:space="preserve">4. </w:t>
      </w:r>
      <w:r w:rsidRPr="00406C77">
        <w:rPr>
          <w:rFonts w:ascii="GHEA Grapalat" w:hAnsi="GHEA Grapalat" w:cs="Sylfaen"/>
          <w:b/>
          <w:sz w:val="20"/>
          <w:lang w:val="hy-AM"/>
        </w:rPr>
        <w:t>THE APPLICATION</w:t>
      </w:r>
      <w:r w:rsidRPr="00406C77">
        <w:rPr>
          <w:rFonts w:ascii="GHEA Grapalat" w:hAnsi="GHEA Grapalat" w:cs="Arial"/>
          <w:b/>
          <w:sz w:val="20"/>
          <w:lang w:val="hy-AM"/>
        </w:rPr>
        <w:t xml:space="preserve"> </w:t>
      </w:r>
      <w:r w:rsidRPr="00406C77">
        <w:rPr>
          <w:rFonts w:ascii="GHEA Grapalat" w:hAnsi="GHEA Grapalat" w:cs="Sylfaen"/>
          <w:b/>
          <w:sz w:val="20"/>
          <w:lang w:val="hy-AM"/>
        </w:rPr>
        <w:t>TO PRESENT</w:t>
      </w:r>
      <w:r w:rsidRPr="00406C77">
        <w:rPr>
          <w:rFonts w:ascii="GHEA Grapalat" w:hAnsi="GHEA Grapalat" w:cs="Arial"/>
          <w:b/>
          <w:sz w:val="20"/>
          <w:lang w:val="hy-AM"/>
        </w:rPr>
        <w:t xml:space="preserve"> </w:t>
      </w:r>
      <w:r w:rsidRPr="00406C77">
        <w:rPr>
          <w:rFonts w:ascii="GHEA Grapalat" w:hAnsi="GHEA Grapalat" w:cs="Sylfaen"/>
          <w:b/>
          <w:sz w:val="20"/>
          <w:lang w:val="hy-AM"/>
        </w:rPr>
        <w:t>THE PROCEDURE</w:t>
      </w:r>
    </w:p>
    <w:p w:rsidR="00096865" w:rsidRPr="00406C77" w:rsidRDefault="00096865" w:rsidP="00EF3662">
      <w:pPr>
        <w:jc w:val="center"/>
        <w:rPr>
          <w:rFonts w:ascii="GHEA Grapalat" w:hAnsi="GHEA Grapalat"/>
          <w:b/>
          <w:sz w:val="20"/>
          <w:lang w:val="hy-AM"/>
        </w:rPr>
      </w:pPr>
      <w:r w:rsidRPr="00406C77">
        <w:rPr>
          <w:rFonts w:ascii="GHEA Grapalat" w:hAnsi="GHEA Grapalat"/>
          <w:b/>
          <w:sz w:val="20"/>
          <w:lang w:val="hy-AM"/>
        </w:rPr>
        <w:t xml:space="preserve">  </w:t>
      </w:r>
    </w:p>
    <w:p w:rsidR="00096865" w:rsidRPr="00406C77" w:rsidRDefault="00096865" w:rsidP="00EF3662">
      <w:pPr>
        <w:ind w:firstLine="567"/>
        <w:jc w:val="both"/>
        <w:rPr>
          <w:rFonts w:ascii="GHEA Grapalat" w:hAnsi="GHEA Grapalat"/>
          <w:sz w:val="20"/>
          <w:lang w:val="hy-AM"/>
        </w:rPr>
      </w:pPr>
      <w:r w:rsidRPr="00406C77">
        <w:rPr>
          <w:rFonts w:ascii="GHEA Grapalat" w:hAnsi="GHEA Grapalat"/>
          <w:sz w:val="20"/>
          <w:lang w:val="hy-AM"/>
        </w:rPr>
        <w:t xml:space="preserve">4.1 </w:t>
      </w:r>
      <w:r w:rsidRPr="00406C77">
        <w:rPr>
          <w:rFonts w:ascii="GHEA Grapalat" w:hAnsi="GHEA Grapalat" w:cs="Sylfaen"/>
          <w:sz w:val="20"/>
          <w:lang w:val="hy-AM"/>
        </w:rPr>
        <w:t xml:space="preserve">To participate in this procedure, the participant submits an application to the commission through the system </w:t>
      </w:r>
      <w:r w:rsidR="004D5671" w:rsidRPr="00406C77">
        <w:rPr>
          <w:rFonts w:ascii="GHEA Grapalat" w:hAnsi="GHEA Grapalat" w:cs="Tahoma"/>
          <w:sz w:val="20"/>
          <w:lang w:val="hy-AM"/>
        </w:rPr>
        <w:t>.</w:t>
      </w:r>
      <w:r w:rsidRPr="00406C77">
        <w:rPr>
          <w:rFonts w:ascii="GHEA Grapalat" w:hAnsi="GHEA Grapalat"/>
          <w:sz w:val="20"/>
          <w:lang w:val="hy-AM"/>
        </w:rPr>
        <w:t xml:space="preserve"> </w:t>
      </w:r>
      <w:r w:rsidR="00220ACB" w:rsidRPr="00406C77">
        <w:rPr>
          <w:rFonts w:ascii="GHEA Grapalat" w:hAnsi="GHEA Grapalat" w:cs="Sylfaen"/>
          <w:sz w:val="20"/>
          <w:lang w:val="hy-AM"/>
        </w:rPr>
        <w:t>The application is the proposal submitted by the participant based on this invitation.</w:t>
      </w:r>
    </w:p>
    <w:p w:rsidR="00486B55" w:rsidRPr="008B0346" w:rsidRDefault="00096865" w:rsidP="00EF3662">
      <w:pPr>
        <w:pStyle w:val="23"/>
        <w:spacing w:line="240" w:lineRule="auto"/>
        <w:ind w:firstLine="567"/>
        <w:rPr>
          <w:rFonts w:ascii="GHEA Grapalat" w:hAnsi="GHEA Grapalat" w:cs="Sylfaen"/>
          <w:szCs w:val="24"/>
        </w:rPr>
      </w:pPr>
      <w:r w:rsidRPr="005E1F72">
        <w:rPr>
          <w:rFonts w:ascii="GHEA Grapalat" w:hAnsi="GHEA Grapalat" w:cs="Sylfaen"/>
        </w:rPr>
        <w:t>Participant</w:t>
      </w:r>
      <w:r w:rsidRPr="00406C77">
        <w:rPr>
          <w:rFonts w:ascii="GHEA Grapalat" w:hAnsi="GHEA Grapalat"/>
          <w:lang w:val="hy-AM"/>
        </w:rPr>
        <w:t xml:space="preserve"> </w:t>
      </w:r>
      <w:r w:rsidRPr="005E1F72">
        <w:rPr>
          <w:rFonts w:ascii="GHEA Grapalat" w:hAnsi="GHEA Grapalat" w:cs="Sylfaen"/>
        </w:rPr>
        <w:t>can</w:t>
      </w:r>
      <w:r w:rsidRPr="00406C77">
        <w:rPr>
          <w:rFonts w:ascii="GHEA Grapalat" w:hAnsi="GHEA Grapalat"/>
          <w:lang w:val="hy-AM"/>
        </w:rPr>
        <w:t xml:space="preserve"> </w:t>
      </w:r>
      <w:r w:rsidR="000946A3" w:rsidRPr="005E1F72">
        <w:rPr>
          <w:rFonts w:ascii="GHEA Grapalat" w:hAnsi="GHEA Grapalat" w:cs="Sylfaen"/>
        </w:rPr>
        <w:t>is</w:t>
      </w:r>
      <w:r w:rsidR="000946A3" w:rsidRPr="00406C77">
        <w:rPr>
          <w:rFonts w:ascii="GHEA Grapalat" w:hAnsi="GHEA Grapalat"/>
          <w:lang w:val="hy-AM"/>
        </w:rPr>
        <w:t xml:space="preserve"> </w:t>
      </w:r>
      <w:r w:rsidRPr="005E1F72">
        <w:rPr>
          <w:rFonts w:ascii="GHEA Grapalat" w:hAnsi="GHEA Grapalat" w:cs="Sylfaen"/>
        </w:rPr>
        <w:t>application</w:t>
      </w:r>
      <w:r w:rsidRPr="00406C77">
        <w:rPr>
          <w:rFonts w:ascii="GHEA Grapalat" w:hAnsi="GHEA Grapalat"/>
          <w:lang w:val="hy-AM"/>
        </w:rPr>
        <w:t xml:space="preserve"> </w:t>
      </w:r>
      <w:r w:rsidRPr="005E1F72">
        <w:rPr>
          <w:rFonts w:ascii="GHEA Grapalat" w:hAnsi="GHEA Grapalat" w:cs="Sylfaen"/>
        </w:rPr>
        <w:t>submit</w:t>
      </w:r>
      <w:r w:rsidRPr="00406C77">
        <w:rPr>
          <w:rFonts w:ascii="GHEA Grapalat" w:hAnsi="GHEA Grapalat"/>
          <w:lang w:val="hy-AM"/>
        </w:rPr>
        <w:t xml:space="preserve"> </w:t>
      </w:r>
      <w:r w:rsidRPr="005E1F72">
        <w:rPr>
          <w:rFonts w:ascii="GHEA Grapalat" w:hAnsi="GHEA Grapalat" w:cs="Sylfaen"/>
        </w:rPr>
        <w:t>how</w:t>
      </w:r>
      <w:r w:rsidRPr="00406C77">
        <w:rPr>
          <w:rFonts w:ascii="GHEA Grapalat" w:hAnsi="GHEA Grapalat"/>
          <w:lang w:val="hy-AM"/>
        </w:rPr>
        <w:t xml:space="preserve"> </w:t>
      </w:r>
      <w:r w:rsidRPr="005E1F72">
        <w:rPr>
          <w:rFonts w:ascii="GHEA Grapalat" w:hAnsi="GHEA Grapalat" w:cs="Sylfaen"/>
        </w:rPr>
        <w:t>each</w:t>
      </w:r>
      <w:r w:rsidRPr="00406C77">
        <w:rPr>
          <w:rFonts w:ascii="GHEA Grapalat" w:hAnsi="GHEA Grapalat"/>
          <w:lang w:val="hy-AM"/>
        </w:rPr>
        <w:t xml:space="preserve"> </w:t>
      </w:r>
      <w:r w:rsidRPr="005E1F72">
        <w:rPr>
          <w:rFonts w:ascii="GHEA Grapalat" w:hAnsi="GHEA Grapalat" w:cs="Sylfaen"/>
        </w:rPr>
        <w:t xml:space="preserve">dose </w:t>
      </w:r>
      <w:r w:rsidRPr="00406C77">
        <w:rPr>
          <w:rFonts w:ascii="GHEA Grapalat" w:hAnsi="GHEA Grapalat"/>
          <w:lang w:val="hy-AM"/>
        </w:rPr>
        <w:t xml:space="preserve">, </w:t>
      </w:r>
      <w:r w:rsidRPr="005E1F72">
        <w:rPr>
          <w:rFonts w:ascii="GHEA Grapalat" w:hAnsi="GHEA Grapalat" w:cs="Sylfaen"/>
        </w:rPr>
        <w:t>so</w:t>
      </w:r>
      <w:r w:rsidRPr="00406C77">
        <w:rPr>
          <w:rFonts w:ascii="GHEA Grapalat" w:hAnsi="GHEA Grapalat"/>
          <w:lang w:val="hy-AM"/>
        </w:rPr>
        <w:t xml:space="preserve"> </w:t>
      </w:r>
      <w:r w:rsidRPr="005E1F72">
        <w:rPr>
          <w:rFonts w:ascii="GHEA Grapalat" w:hAnsi="GHEA Grapalat" w:cs="Sylfaen"/>
        </w:rPr>
        <w:t>email</w:t>
      </w:r>
      <w:r w:rsidRPr="00406C77">
        <w:rPr>
          <w:rFonts w:ascii="GHEA Grapalat" w:hAnsi="GHEA Grapalat"/>
          <w:lang w:val="hy-AM"/>
        </w:rPr>
        <w:t xml:space="preserve"> </w:t>
      </w:r>
      <w:r w:rsidRPr="005E1F72">
        <w:rPr>
          <w:rFonts w:ascii="GHEA Grapalat" w:hAnsi="GHEA Grapalat" w:cs="Sylfaen"/>
        </w:rPr>
        <w:t>don't</w:t>
      </w:r>
      <w:r w:rsidRPr="00406C77">
        <w:rPr>
          <w:rFonts w:ascii="GHEA Grapalat" w:hAnsi="GHEA Grapalat"/>
          <w:lang w:val="hy-AM"/>
        </w:rPr>
        <w:t xml:space="preserve"> </w:t>
      </w:r>
      <w:r w:rsidRPr="005E1F72">
        <w:rPr>
          <w:rFonts w:ascii="GHEA Grapalat" w:hAnsi="GHEA Grapalat" w:cs="Sylfaen"/>
        </w:rPr>
        <w:t>how many</w:t>
      </w:r>
      <w:r w:rsidRPr="00406C77">
        <w:rPr>
          <w:rFonts w:ascii="GHEA Grapalat" w:hAnsi="GHEA Grapalat"/>
          <w:lang w:val="hy-AM"/>
        </w:rPr>
        <w:t xml:space="preserve"> </w:t>
      </w:r>
      <w:r w:rsidRPr="005E1F72">
        <w:rPr>
          <w:rFonts w:ascii="GHEA Grapalat" w:hAnsi="GHEA Grapalat" w:cs="Sylfaen"/>
        </w:rPr>
        <w:t>or</w:t>
      </w:r>
      <w:r w:rsidRPr="00406C77">
        <w:rPr>
          <w:rFonts w:ascii="GHEA Grapalat" w:hAnsi="GHEA Grapalat"/>
          <w:lang w:val="hy-AM"/>
        </w:rPr>
        <w:t xml:space="preserve"> </w:t>
      </w:r>
      <w:r w:rsidRPr="005E1F72">
        <w:rPr>
          <w:rFonts w:ascii="GHEA Grapalat" w:hAnsi="GHEA Grapalat" w:cs="Sylfaen"/>
        </w:rPr>
        <w:t>all</w:t>
      </w:r>
      <w:r w:rsidRPr="000B4CF4">
        <w:rPr>
          <w:rFonts w:ascii="GHEA Grapalat" w:hAnsi="GHEA Grapalat"/>
          <w:lang w:val="hy-AM"/>
        </w:rPr>
        <w:t xml:space="preserve"> </w:t>
      </w:r>
      <w:r w:rsidRPr="005E1F72">
        <w:rPr>
          <w:rFonts w:ascii="GHEA Grapalat" w:hAnsi="GHEA Grapalat" w:cs="Sylfaen"/>
        </w:rPr>
        <w:t>portions</w:t>
      </w:r>
      <w:r w:rsidRPr="00406C77">
        <w:rPr>
          <w:rFonts w:ascii="GHEA Grapalat" w:hAnsi="GHEA Grapalat"/>
          <w:lang w:val="hy-AM"/>
        </w:rPr>
        <w:t xml:space="preserve"> </w:t>
      </w:r>
      <w:r w:rsidRPr="005E1F72">
        <w:rPr>
          <w:rFonts w:ascii="GHEA Grapalat" w:hAnsi="GHEA Grapalat" w:cs="Sylfaen"/>
        </w:rPr>
        <w:t>for</w:t>
      </w:r>
      <w:r w:rsidR="008B0346">
        <w:rPr>
          <w:rStyle w:val="af6"/>
          <w:rFonts w:ascii="GHEA Grapalat" w:hAnsi="GHEA Grapalat" w:cs="Sylfaen"/>
        </w:rPr>
        <w:footnoteReference w:id="2"/>
      </w:r>
    </w:p>
    <w:p w:rsidR="00096865" w:rsidRPr="00406C77" w:rsidRDefault="000946A3" w:rsidP="00EF3662">
      <w:pPr>
        <w:pStyle w:val="23"/>
        <w:spacing w:line="240" w:lineRule="auto"/>
        <w:ind w:firstLine="567"/>
        <w:rPr>
          <w:rFonts w:ascii="GHEA Grapalat" w:hAnsi="GHEA Grapalat" w:cs="Sylfaen"/>
          <w:szCs w:val="24"/>
          <w:lang w:val="hy-AM"/>
        </w:rPr>
      </w:pPr>
      <w:r w:rsidRPr="00406C77">
        <w:rPr>
          <w:rFonts w:ascii="GHEA Grapalat" w:hAnsi="GHEA Grapalat" w:cs="Sylfaen"/>
          <w:szCs w:val="24"/>
          <w:lang w:val="hy-AM"/>
        </w:rPr>
        <w:t>The application is submitted before the end of the term set for it by this invitation.</w:t>
      </w:r>
    </w:p>
    <w:p w:rsidR="00096865" w:rsidRPr="00406C77" w:rsidRDefault="000946A3" w:rsidP="00EF3662">
      <w:pPr>
        <w:pStyle w:val="23"/>
        <w:spacing w:line="240" w:lineRule="auto"/>
        <w:ind w:firstLine="567"/>
        <w:rPr>
          <w:rFonts w:ascii="GHEA Grapalat" w:hAnsi="GHEA Grapalat" w:cs="Sylfaen"/>
          <w:szCs w:val="24"/>
          <w:lang w:val="hy-AM"/>
        </w:rPr>
      </w:pPr>
      <w:r w:rsidRPr="00406C77">
        <w:rPr>
          <w:rFonts w:ascii="GHEA Grapalat" w:hAnsi="GHEA Grapalat" w:cs="Sylfaen"/>
          <w:szCs w:val="24"/>
          <w:lang w:val="hy-AM"/>
        </w:rPr>
        <w:lastRenderedPageBreak/>
        <w:t>The procedure for preparing the request is described in the instructions for preparing requests for quotations in part 2 of this invitation.</w:t>
      </w:r>
    </w:p>
    <w:p w:rsidR="008B1605" w:rsidRPr="005E1F72" w:rsidRDefault="00096865" w:rsidP="00EF3662">
      <w:pPr>
        <w:pStyle w:val="23"/>
        <w:spacing w:line="240" w:lineRule="auto"/>
        <w:ind w:firstLine="567"/>
        <w:rPr>
          <w:rFonts w:ascii="GHEA Grapalat" w:hAnsi="GHEA Grapalat" w:cs="Sylfaen"/>
          <w:szCs w:val="24"/>
          <w:lang w:val="hy-AM"/>
        </w:rPr>
      </w:pPr>
      <w:r w:rsidRPr="00406C77">
        <w:rPr>
          <w:rFonts w:ascii="GHEA Grapalat" w:hAnsi="GHEA Grapalat" w:cs="Sylfaen"/>
          <w:szCs w:val="24"/>
          <w:lang w:val="hy-AM"/>
        </w:rPr>
        <w:t xml:space="preserve">4.2 Applications for the procedure must be submitted </w:t>
      </w:r>
      <w:r w:rsidR="005F1F95" w:rsidRPr="00406C77">
        <w:rPr>
          <w:rFonts w:ascii="GHEA Grapalat" w:hAnsi="GHEA Grapalat" w:cs="Sylfaen"/>
          <w:szCs w:val="24"/>
          <w:lang w:val="hy-AM"/>
        </w:rPr>
        <w:t xml:space="preserve">through the system no later </w:t>
      </w:r>
      <w:r w:rsidR="00E3743C" w:rsidRPr="00236781">
        <w:rPr>
          <w:rFonts w:ascii="GHEA Grapalat" w:hAnsi="GHEA Grapalat" w:cs="Sylfaen"/>
          <w:color w:val="000000" w:themeColor="text1"/>
          <w:szCs w:val="24"/>
          <w:lang w:val="hy-AM"/>
        </w:rPr>
        <w:t xml:space="preserve">than </w:t>
      </w:r>
      <w:r w:rsidR="00A44F55">
        <w:rPr>
          <w:rFonts w:ascii="GHEA Grapalat" w:hAnsi="GHEA Grapalat"/>
          <w:b/>
          <w:i/>
          <w:color w:val="000000" w:themeColor="text1"/>
        </w:rPr>
        <w:t>2024</w:t>
      </w:r>
      <w:r w:rsidR="00E3743C" w:rsidRPr="005D21C9">
        <w:rPr>
          <w:rFonts w:ascii="GHEA Grapalat" w:hAnsi="GHEA Grapalat"/>
          <w:b/>
          <w:color w:val="000000" w:themeColor="text1"/>
        </w:rPr>
        <w:t xml:space="preserve"> </w:t>
      </w:r>
      <w:r w:rsidR="00445C91">
        <w:rPr>
          <w:rFonts w:ascii="GHEA Grapalat" w:hAnsi="GHEA Grapalat"/>
          <w:b/>
          <w:i/>
          <w:color w:val="000000" w:themeColor="text1"/>
        </w:rPr>
        <w:t xml:space="preserve">September at </w:t>
      </w:r>
      <w:r w:rsidR="00563884">
        <w:rPr>
          <w:rFonts w:ascii="GHEA Grapalat" w:hAnsi="GHEA Grapalat"/>
          <w:b/>
          <w:i/>
          <w:color w:val="000000" w:themeColor="text1"/>
          <w:lang w:val="hy-AM"/>
        </w:rPr>
        <w:t>15</w:t>
      </w:r>
      <w:r w:rsidR="001F7DFC">
        <w:rPr>
          <w:rFonts w:ascii="GHEA Grapalat" w:hAnsi="GHEA Grapalat"/>
          <w:b/>
          <w:i/>
          <w:color w:val="000000" w:themeColor="text1"/>
          <w:lang w:val="hy-AM"/>
        </w:rPr>
        <w:t>:</w:t>
      </w:r>
      <w:r w:rsidR="00563884">
        <w:rPr>
          <w:rFonts w:ascii="GHEA Grapalat" w:hAnsi="GHEA Grapalat"/>
          <w:b/>
          <w:i/>
          <w:color w:val="000000" w:themeColor="text1"/>
          <w:lang w:val="hy-AM"/>
        </w:rPr>
        <w:t>15</w:t>
      </w:r>
      <w:r w:rsidR="001F7DFC">
        <w:rPr>
          <w:rFonts w:ascii="GHEA Grapalat" w:hAnsi="GHEA Grapalat"/>
          <w:b/>
          <w:i/>
          <w:color w:val="000000" w:themeColor="text1"/>
          <w:lang w:val="hy-AM"/>
        </w:rPr>
        <w:t xml:space="preserve"> </w:t>
      </w:r>
      <w:r w:rsidR="00E3743C" w:rsidRPr="001F7DFC">
        <w:rPr>
          <w:rFonts w:ascii="GHEA Grapalat" w:hAnsi="GHEA Grapalat"/>
          <w:b/>
          <w:i/>
          <w:color w:val="000000" w:themeColor="text1"/>
        </w:rPr>
        <w:t xml:space="preserve">. </w:t>
      </w:r>
      <w:r w:rsidRPr="00406C77">
        <w:rPr>
          <w:rFonts w:ascii="GHEA Grapalat" w:hAnsi="GHEA Grapalat" w:cs="Sylfaen"/>
          <w:szCs w:val="24"/>
          <w:lang w:val="hy-AM"/>
        </w:rPr>
        <w:t>Applications submitted after the deadline for submission of applications are not accepted by the system.</w:t>
      </w:r>
    </w:p>
    <w:p w:rsidR="00B67CCD" w:rsidRPr="005E1F72" w:rsidRDefault="00B67CCD" w:rsidP="00EF3662">
      <w:pPr>
        <w:pStyle w:val="23"/>
        <w:spacing w:line="240" w:lineRule="auto"/>
        <w:ind w:firstLine="567"/>
        <w:rPr>
          <w:rFonts w:ascii="GHEA Grapalat" w:hAnsi="GHEA Grapalat" w:cs="Sylfaen"/>
          <w:szCs w:val="24"/>
          <w:lang w:val="hy-AM"/>
        </w:rPr>
      </w:pPr>
      <w:r w:rsidRPr="005E1F72">
        <w:rPr>
          <w:rFonts w:ascii="GHEA Grapalat" w:hAnsi="GHEA Grapalat" w:cs="Sylfaen"/>
          <w:szCs w:val="24"/>
          <w:lang w:val="hy-AM"/>
        </w:rPr>
        <w:t>4.3 The participant submits with the application:</w:t>
      </w:r>
    </w:p>
    <w:p w:rsidR="003850A0" w:rsidRPr="00DE1E5A" w:rsidRDefault="003850A0" w:rsidP="003850A0">
      <w:pPr>
        <w:pStyle w:val="23"/>
        <w:spacing w:line="240" w:lineRule="auto"/>
        <w:ind w:firstLine="567"/>
        <w:rPr>
          <w:rFonts w:ascii="GHEA Grapalat" w:hAnsi="GHEA Grapalat" w:cs="Sylfaen"/>
          <w:szCs w:val="24"/>
          <w:lang w:val="hy-AM"/>
        </w:rPr>
      </w:pPr>
      <w:bookmarkStart w:id="4" w:name="_Hlk9261647"/>
      <w:r w:rsidRPr="002A4619">
        <w:rPr>
          <w:rFonts w:ascii="GHEA Grapalat" w:hAnsi="GHEA Grapalat" w:cs="Sylfaen"/>
          <w:szCs w:val="24"/>
          <w:lang w:val="hy-AM"/>
        </w:rPr>
        <w:t xml:space="preserve">1) an application-statement approved by him, specified in point 2.1 of part 2 of this invitation, </w:t>
      </w:r>
      <w:r w:rsidR="006818C6" w:rsidRPr="006818C6">
        <w:rPr>
          <w:rFonts w:ascii="GHEA Grapalat" w:hAnsi="GHEA Grapalat" w:cs="Sylfaen"/>
          <w:lang w:val="hy-AM"/>
        </w:rPr>
        <w:t xml:space="preserve">specifying the e-mail address, the taxpayer's registration number, the address of the activity and the telephone number </w:t>
      </w:r>
      <w:r w:rsidRPr="002A4619">
        <w:rPr>
          <w:rFonts w:ascii="GHEA Grapalat" w:hAnsi="GHEA Grapalat" w:cs="Sylfaen"/>
          <w:szCs w:val="24"/>
          <w:lang w:val="hy-AM"/>
        </w:rPr>
        <w:t>, which includes:</w:t>
      </w:r>
    </w:p>
    <w:p w:rsidR="003850A0" w:rsidRPr="002A4619" w:rsidRDefault="003850A0" w:rsidP="003850A0">
      <w:pPr>
        <w:pStyle w:val="23"/>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a) certification </w:t>
      </w:r>
      <w:r w:rsidRPr="002A4619">
        <w:rPr>
          <w:rFonts w:ascii="GHEA Grapalat" w:hAnsi="GHEA Grapalat" w:cs="Sylfaen"/>
          <w:szCs w:val="24"/>
          <w:lang w:val="hy-AM"/>
        </w:rPr>
        <w:softHyphen/>
      </w:r>
      <w:r w:rsidRPr="00AE4C57">
        <w:rPr>
          <w:rFonts w:ascii="GHEA Grapalat" w:hAnsi="GHEA Grapalat" w:cs="Sylfaen"/>
          <w:szCs w:val="24"/>
          <w:lang w:val="hy-AM"/>
        </w:rPr>
        <w:t xml:space="preserve">about compliance of the data of himself and his related persons with the requirements </w:t>
      </w:r>
      <w:r w:rsidRPr="002A4619">
        <w:rPr>
          <w:rFonts w:ascii="GHEA Grapalat" w:hAnsi="GHEA Grapalat" w:cs="Sylfaen"/>
          <w:szCs w:val="24"/>
          <w:lang w:val="hy-AM"/>
        </w:rPr>
        <w:t>of the right to participate defined in this invitation;</w:t>
      </w:r>
    </w:p>
    <w:p w:rsidR="00C63E1C" w:rsidRDefault="003850A0" w:rsidP="00972668">
      <w:pPr>
        <w:shd w:val="clear" w:color="auto" w:fill="FFFFFF"/>
        <w:ind w:firstLine="567"/>
        <w:jc w:val="both"/>
        <w:rPr>
          <w:rFonts w:ascii="GHEA Grapalat" w:hAnsi="GHEA Grapalat" w:cs="Sylfaen"/>
          <w:sz w:val="20"/>
          <w:lang w:val="hy-AM"/>
        </w:rPr>
      </w:pPr>
      <w:r w:rsidRPr="000677B2">
        <w:rPr>
          <w:rFonts w:ascii="GHEA Grapalat" w:hAnsi="GHEA Grapalat" w:cs="Sylfaen"/>
          <w:sz w:val="20"/>
          <w:lang w:val="hy-AM"/>
        </w:rPr>
        <w:t>b)</w:t>
      </w:r>
      <w:r w:rsidRPr="00EF4BBA">
        <w:rPr>
          <w:rFonts w:ascii="GHEA Grapalat" w:hAnsi="GHEA Grapalat" w:cs="Sylfaen"/>
          <w:lang w:val="hy-AM"/>
        </w:rPr>
        <w:t xml:space="preserve"> </w:t>
      </w:r>
      <w:r w:rsidR="00C63E1C" w:rsidRPr="00E2245F">
        <w:rPr>
          <w:rFonts w:ascii="GHEA Grapalat" w:hAnsi="GHEA Grapalat" w:cs="Sylfaen"/>
          <w:sz w:val="20"/>
          <w:lang w:val="hy-AM"/>
        </w:rPr>
        <w:t>certification, in case of being recognized as a selected participant, about the obligation to submit qualification assurance in the manner and within the period defined by this invitation, or having a creditworthiness rating defined by this invitation;</w:t>
      </w:r>
    </w:p>
    <w:p w:rsidR="003850A0" w:rsidRPr="002A4619" w:rsidRDefault="003850A0" w:rsidP="003850A0">
      <w:pPr>
        <w:pStyle w:val="23"/>
        <w:spacing w:line="240" w:lineRule="auto"/>
        <w:ind w:firstLine="567"/>
        <w:rPr>
          <w:rFonts w:ascii="GHEA Grapalat" w:hAnsi="GHEA Grapalat" w:cs="Sylfaen"/>
          <w:szCs w:val="24"/>
          <w:lang w:val="hy-AM"/>
        </w:rPr>
      </w:pPr>
      <w:r w:rsidRPr="002A4619">
        <w:rPr>
          <w:rFonts w:ascii="GHEA Grapalat" w:hAnsi="GHEA Grapalat" w:cs="Sylfaen"/>
          <w:szCs w:val="24"/>
          <w:lang w:val="hy-AM"/>
        </w:rPr>
        <w:t>c) statement about unfair competition, abuse of dominant position and absence of anti-competitive agreement within the scope of this procedure;</w:t>
      </w:r>
    </w:p>
    <w:p w:rsidR="0059404D" w:rsidRPr="00080B97" w:rsidRDefault="003850A0" w:rsidP="003850A0">
      <w:pPr>
        <w:pStyle w:val="23"/>
        <w:spacing w:line="240" w:lineRule="auto"/>
        <w:ind w:firstLine="567"/>
        <w:rPr>
          <w:rFonts w:ascii="GHEA Grapalat" w:hAnsi="GHEA Grapalat" w:cs="Sylfaen"/>
          <w:szCs w:val="24"/>
          <w:lang w:val="hy-AM"/>
        </w:rPr>
      </w:pPr>
      <w:bookmarkStart w:id="5" w:name="_Hlk9261892"/>
      <w:bookmarkEnd w:id="4"/>
      <w:r w:rsidRPr="002A4619">
        <w:rPr>
          <w:rFonts w:ascii="GHEA Grapalat" w:hAnsi="GHEA Grapalat" w:cs="Sylfaen"/>
          <w:szCs w:val="24"/>
          <w:lang w:val="hy-AM"/>
        </w:rPr>
        <w:t>d) statement about the lack of simultaneous participation of related persons and/or organizations founded by him or having a share (equity) of more than fifty percent in the framework of this procedure;</w:t>
      </w:r>
    </w:p>
    <w:p w:rsidR="003850A0" w:rsidRPr="007F07D4" w:rsidRDefault="0059404D" w:rsidP="006A626F">
      <w:pPr>
        <w:pStyle w:val="norm"/>
        <w:spacing w:line="240" w:lineRule="auto"/>
        <w:ind w:firstLine="630"/>
        <w:rPr>
          <w:rFonts w:ascii="Cambria Math" w:hAnsi="Cambria Math" w:cs="Sylfaen"/>
          <w:szCs w:val="24"/>
          <w:lang w:val="hy-AM"/>
        </w:rPr>
      </w:pPr>
      <w:r w:rsidRPr="000134CA">
        <w:rPr>
          <w:rFonts w:ascii="GHEA Grapalat" w:hAnsi="GHEA Grapalat" w:cs="Sylfaen"/>
          <w:szCs w:val="24"/>
          <w:lang w:val="hy-AM"/>
        </w:rPr>
        <w:t xml:space="preserve">e) </w:t>
      </w:r>
      <w:r w:rsidR="00E74DFB" w:rsidRPr="000134CA">
        <w:rPr>
          <w:rFonts w:ascii="GHEA Grapalat" w:hAnsi="GHEA Grapalat" w:cs="Sylfaen"/>
          <w:sz w:val="20"/>
          <w:szCs w:val="24"/>
          <w:lang w:val="hy-AM" w:eastAsia="en-US"/>
        </w:rPr>
        <w:t xml:space="preserve">declaration of beneficial owners in accordance with Annex 1. A declaration is not submitted if the participant is an individual entrepreneur or natural person. </w:t>
      </w:r>
      <w:r w:rsidRPr="000134CA">
        <w:rPr>
          <w:rFonts w:ascii="GHEA Grapalat" w:hAnsi="GHEA Grapalat"/>
          <w:sz w:val="20"/>
          <w:lang w:val="hy-AM"/>
        </w:rPr>
        <w:t xml:space="preserve">Moreover, </w:t>
      </w:r>
      <w:r w:rsidRPr="000134CA">
        <w:rPr>
          <w:rFonts w:ascii="GHEA Grapalat" w:hAnsi="GHEA Grapalat" w:cs="Sylfaen"/>
          <w:sz w:val="20"/>
          <w:lang w:val="hy-AM"/>
        </w:rPr>
        <w:t xml:space="preserve">if the participant is announced as the selected participant, then the declaration provided for in this paragraph, which is automatically published in the system after opening the bids, is simultaneously published in the bulletin along with the declaration of the decision to conclude a contract </w:t>
      </w:r>
      <w:r w:rsidR="007F07D4" w:rsidRPr="000134CA">
        <w:rPr>
          <w:rFonts w:ascii="Cambria Math" w:hAnsi="Cambria Math" w:cs="Sylfaen"/>
          <w:sz w:val="20"/>
          <w:lang w:val="hy-AM"/>
        </w:rPr>
        <w:t>.</w:t>
      </w:r>
      <w:r w:rsidR="000134CA">
        <w:rPr>
          <w:rStyle w:val="af6"/>
          <w:rFonts w:ascii="Cambria Math" w:hAnsi="Cambria Math" w:cs="Sylfaen"/>
          <w:sz w:val="20"/>
          <w:lang w:val="hy-AM"/>
        </w:rPr>
        <w:footnoteReference w:id="3"/>
      </w:r>
    </w:p>
    <w:p w:rsidR="003850A0" w:rsidRPr="00E11283" w:rsidRDefault="005A51C8" w:rsidP="006A626F">
      <w:pPr>
        <w:ind w:firstLine="578"/>
        <w:jc w:val="both"/>
        <w:rPr>
          <w:rFonts w:ascii="GHEA Grapalat" w:hAnsi="GHEA Grapalat" w:cs="Sylfaen"/>
          <w:sz w:val="20"/>
          <w:lang w:val="hy-AM"/>
        </w:rPr>
      </w:pPr>
      <w:r>
        <w:rPr>
          <w:rFonts w:ascii="GHEA Grapalat" w:hAnsi="GHEA Grapalat" w:cs="Sylfaen"/>
          <w:sz w:val="20"/>
          <w:lang w:val="hy-AM"/>
        </w:rPr>
        <w:t>2) the technical characteristics of the product offered by him, as well as the trademark, brand name, model and name of the manufacturer of the offered product (hereinafter referred to as the full description of the product). At the same time, the participant can present products produced by more than one manufacturer, as well as products with different trademarks, brand names and models, if the condition defined by the last sentence of point 1.1 of this part is not applied.</w:t>
      </w:r>
    </w:p>
    <w:bookmarkEnd w:id="5"/>
    <w:p w:rsidR="00B67CCD" w:rsidRPr="005E1F72" w:rsidRDefault="00246F46" w:rsidP="00EF3662">
      <w:pPr>
        <w:pStyle w:val="norm"/>
        <w:spacing w:line="240" w:lineRule="auto"/>
        <w:rPr>
          <w:rFonts w:ascii="GHEA Grapalat" w:hAnsi="GHEA Grapalat" w:cs="Sylfaen"/>
          <w:sz w:val="20"/>
          <w:szCs w:val="24"/>
          <w:lang w:val="hy-AM" w:eastAsia="en-US"/>
        </w:rPr>
      </w:pPr>
      <w:r w:rsidRPr="00E11283">
        <w:rPr>
          <w:rFonts w:ascii="GHEA Grapalat" w:hAnsi="GHEA Grapalat" w:cs="Sylfaen"/>
          <w:sz w:val="20"/>
          <w:szCs w:val="24"/>
          <w:lang w:val="hy-AM" w:eastAsia="en-US"/>
        </w:rPr>
        <w:t>3) price offer approved by him</w:t>
      </w:r>
    </w:p>
    <w:p w:rsidR="000845F6" w:rsidRPr="005E1F72" w:rsidRDefault="00E326DD" w:rsidP="00E3743C">
      <w:pPr>
        <w:ind w:firstLine="567"/>
        <w:jc w:val="both"/>
        <w:rPr>
          <w:rFonts w:ascii="GHEA Grapalat" w:hAnsi="GHEA Grapalat" w:cs="Sylfaen"/>
          <w:sz w:val="20"/>
          <w:lang w:val="hy-AM"/>
        </w:rPr>
      </w:pPr>
      <w:r w:rsidRPr="005E1F72">
        <w:rPr>
          <w:rFonts w:ascii="GHEA Grapalat" w:hAnsi="GHEA Grapalat" w:cs="Sylfaen"/>
          <w:sz w:val="20"/>
          <w:lang w:val="hy-AM"/>
        </w:rPr>
        <w:t>5) a copy of the agency contract and the data of the person who is a party to it, if the contract to be concluded will be implemented through the agency.</w:t>
      </w:r>
    </w:p>
    <w:p w:rsidR="000845F6" w:rsidRPr="005E1F72" w:rsidRDefault="003850A0" w:rsidP="00EF3662">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6) a copy of the joint activity agreement, if the participants participate in this procedure as a joint activity (consortium).</w:t>
      </w:r>
    </w:p>
    <w:p w:rsidR="00E410D5" w:rsidRPr="002A4619" w:rsidRDefault="00E410D5" w:rsidP="00E410D5">
      <w:pPr>
        <w:pStyle w:val="norm"/>
        <w:spacing w:line="240" w:lineRule="auto"/>
        <w:rPr>
          <w:rFonts w:ascii="GHEA Grapalat" w:hAnsi="GHEA Grapalat" w:cs="Sylfaen"/>
          <w:sz w:val="20"/>
          <w:szCs w:val="24"/>
          <w:lang w:val="hy-AM" w:eastAsia="en-US"/>
        </w:rPr>
      </w:pPr>
      <w:bookmarkStart w:id="6" w:name="_Hlk9262052"/>
      <w:r w:rsidRPr="00FF0FC3">
        <w:rPr>
          <w:rFonts w:ascii="GHEA Grapalat" w:hAnsi="GHEA Grapalat" w:cs="Sylfaen"/>
          <w:sz w:val="20"/>
          <w:szCs w:val="24"/>
          <w:lang w:val="hy-AM" w:eastAsia="en-US"/>
        </w:rPr>
        <w:t>Moreover, in case of participating in this procedure in the order of joint activity (consortium):</w:t>
      </w:r>
    </w:p>
    <w:p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one of the parties to the joint activity agreement cannot submit a separate application to this procedure (same portion). In case of non-observance of the requirement of this paragraph, the bids submitted in the order of joint activity and separately are rejected at the bid opening session.</w:t>
      </w:r>
    </w:p>
    <w:p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if the joint activity agreement stipulates that a separate participant of the joint activity agreement manages the common affairs of the participants, then the application is submitted, and if the agreement is signed, the payments are made to that participant. In the event that the joint activity agreement stipulates that each participant has the right to act on behalf of all participants when conducting common affairs, then in case of signing an agreement, payments are made to the participant who submitted the application based on it.</w:t>
      </w:r>
    </w:p>
    <w:p w:rsidR="007B100D" w:rsidRPr="00853D6F" w:rsidRDefault="00787DFA" w:rsidP="00ED7FB7">
      <w:pPr>
        <w:pStyle w:val="af2"/>
        <w:jc w:val="both"/>
        <w:rPr>
          <w:rFonts w:ascii="GHEA Grapalat" w:hAnsi="GHEA Grapalat" w:cs="Sylfaen"/>
          <w:lang w:val="hy-AM"/>
        </w:rPr>
      </w:pPr>
      <w:r>
        <w:rPr>
          <w:rFonts w:ascii="GHEA Grapalat" w:hAnsi="GHEA Grapalat" w:cs="Sylfaen"/>
          <w:szCs w:val="24"/>
          <w:lang w:val="hy-AM" w:eastAsia="en-US"/>
        </w:rPr>
        <w:tab/>
      </w:r>
      <w:r w:rsidR="007B100D" w:rsidRPr="00BD57B2">
        <w:rPr>
          <w:rFonts w:ascii="Calibri" w:hAnsi="Calibri"/>
          <w:sz w:val="21"/>
          <w:szCs w:val="21"/>
          <w:vertAlign w:val="superscript"/>
          <w:lang w:val="hy-AM"/>
        </w:rPr>
        <w:t xml:space="preserve"> </w:t>
      </w:r>
    </w:p>
    <w:p w:rsidR="001C53E8" w:rsidRPr="00BD57B2" w:rsidRDefault="001C53E8" w:rsidP="00BD57B2">
      <w:pPr>
        <w:pStyle w:val="norm"/>
        <w:spacing w:line="240" w:lineRule="auto"/>
        <w:ind w:left="810" w:firstLine="0"/>
        <w:rPr>
          <w:rFonts w:ascii="GHEA Grapalat" w:hAnsi="GHEA Grapalat" w:cs="Sylfaen"/>
          <w:sz w:val="20"/>
          <w:szCs w:val="24"/>
          <w:highlight w:val="yellow"/>
          <w:lang w:val="hy-AM" w:eastAsia="en-US"/>
        </w:rPr>
      </w:pPr>
    </w:p>
    <w:bookmarkEnd w:id="6"/>
    <w:p w:rsidR="00037DDE" w:rsidRPr="005E1F72" w:rsidRDefault="00037DDE" w:rsidP="00EF3662">
      <w:pPr>
        <w:pStyle w:val="norm"/>
        <w:spacing w:line="240" w:lineRule="auto"/>
        <w:rPr>
          <w:rFonts w:ascii="GHEA Grapalat" w:hAnsi="GHEA Grapalat" w:cs="Sylfaen"/>
          <w:sz w:val="20"/>
          <w:szCs w:val="24"/>
          <w:lang w:val="hy-AM" w:eastAsia="en-US"/>
        </w:rPr>
      </w:pPr>
    </w:p>
    <w:p w:rsidR="00A45946" w:rsidRPr="005E1F72" w:rsidRDefault="00C8055A" w:rsidP="00EF3662">
      <w:pPr>
        <w:jc w:val="center"/>
        <w:rPr>
          <w:rFonts w:ascii="GHEA Grapalat" w:hAnsi="GHEA Grapalat" w:cs="Arial"/>
          <w:b/>
          <w:sz w:val="20"/>
          <w:lang w:val="es-ES"/>
        </w:rPr>
      </w:pPr>
      <w:r w:rsidRPr="005E1F72">
        <w:rPr>
          <w:rFonts w:ascii="GHEA Grapalat" w:hAnsi="GHEA Grapalat"/>
          <w:b/>
          <w:sz w:val="20"/>
          <w:lang w:val="es-ES"/>
        </w:rPr>
        <w:t xml:space="preserve">5. </w:t>
      </w:r>
      <w:r w:rsidR="00A45946" w:rsidRPr="005E1F72">
        <w:rPr>
          <w:rFonts w:ascii="GHEA Grapalat" w:hAnsi="GHEA Grapalat" w:cs="Sylfaen"/>
          <w:b/>
          <w:sz w:val="20"/>
          <w:lang w:val="es-ES"/>
        </w:rPr>
        <w:t>APPLY</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PRICE:</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THE PROPOSAL</w:t>
      </w:r>
      <w:r w:rsidR="00A45946" w:rsidRPr="005E1F72">
        <w:rPr>
          <w:rFonts w:ascii="GHEA Grapalat" w:hAnsi="GHEA Grapalat" w:cs="Arial"/>
          <w:b/>
          <w:sz w:val="20"/>
          <w:lang w:val="es-ES"/>
        </w:rPr>
        <w:t xml:space="preserve"> </w:t>
      </w:r>
    </w:p>
    <w:p w:rsidR="00A45946" w:rsidRPr="005E1F72" w:rsidRDefault="00A45946" w:rsidP="00EF3662">
      <w:pPr>
        <w:jc w:val="center"/>
        <w:rPr>
          <w:rFonts w:ascii="GHEA Grapalat" w:hAnsi="GHEA Grapalat" w:cs="Arial"/>
          <w:b/>
          <w:sz w:val="20"/>
          <w:lang w:val="es-ES"/>
        </w:rPr>
      </w:pPr>
    </w:p>
    <w:p w:rsidR="00A45946" w:rsidRPr="005E1F72" w:rsidRDefault="00C8055A" w:rsidP="00EF3662">
      <w:pPr>
        <w:ind w:firstLine="567"/>
        <w:jc w:val="both"/>
        <w:rPr>
          <w:rFonts w:ascii="GHEA Grapalat" w:hAnsi="GHEA Grapalat"/>
          <w:sz w:val="20"/>
          <w:lang w:val="es-ES"/>
        </w:rPr>
      </w:pPr>
      <w:r w:rsidRPr="005E1F72">
        <w:rPr>
          <w:rFonts w:ascii="GHEA Grapalat" w:hAnsi="GHEA Grapalat" w:cs="Sylfaen"/>
          <w:sz w:val="20"/>
          <w:lang w:val="es-ES"/>
        </w:rPr>
        <w:t xml:space="preserve">5.1 </w:t>
      </w:r>
      <w:r w:rsidR="00A45946" w:rsidRPr="00287968">
        <w:rPr>
          <w:rFonts w:ascii="GHEA Grapalat" w:hAnsi="GHEA Grapalat" w:cs="Sylfaen"/>
          <w:sz w:val="20"/>
          <w:lang w:val="hy-AM"/>
        </w:rPr>
        <w:t>Recommended</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the price</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of the product</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of value</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except</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include:</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is</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 xml:space="preserve">transportation </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 xml:space="preserve">insurance </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 xml:space="preserve">duties </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 xml:space="preserve">taxes </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etc</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of payments</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line</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expenses</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and:</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no</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can</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less</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to be</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to them</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 xml:space="preserve">from cost price </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Recommended</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price</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calculation</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need</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is</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be introduced</w:t>
      </w:r>
      <w:r w:rsidR="00A45946" w:rsidRPr="005E1F72">
        <w:rPr>
          <w:rFonts w:ascii="GHEA Grapalat" w:hAnsi="GHEA Grapalat" w:cs="Sylfaen"/>
          <w:sz w:val="20"/>
          <w:lang w:val="es-ES"/>
        </w:rPr>
        <w:t xml:space="preserve"> </w:t>
      </w:r>
      <w:r w:rsidR="00A45946" w:rsidRPr="005E1F72">
        <w:rPr>
          <w:rFonts w:ascii="GHEA Grapalat" w:hAnsi="GHEA Grapalat"/>
          <w:sz w:val="20"/>
          <w:lang w:val="es-ES"/>
        </w:rPr>
        <w:t xml:space="preserve">through the </w:t>
      </w:r>
      <w:r w:rsidR="00A45946" w:rsidRPr="000058C9">
        <w:rPr>
          <w:rFonts w:ascii="GHEA Grapalat" w:hAnsi="GHEA Grapalat" w:cs="Sylfaen"/>
          <w:sz w:val="20"/>
          <w:lang w:val="hy-AM"/>
        </w:rPr>
        <w:t>application system.</w:t>
      </w:r>
    </w:p>
    <w:p w:rsidR="00B95FE0" w:rsidRPr="005E1F72" w:rsidRDefault="00C8055A" w:rsidP="00EF3662">
      <w:pPr>
        <w:pStyle w:val="norm"/>
        <w:spacing w:line="240" w:lineRule="auto"/>
        <w:ind w:firstLine="567"/>
        <w:rPr>
          <w:rFonts w:ascii="GHEA Grapalat" w:hAnsi="GHEA Grapalat" w:cs="Sylfaen"/>
          <w:sz w:val="20"/>
          <w:szCs w:val="24"/>
          <w:lang w:val="es-ES" w:eastAsia="en-US"/>
        </w:rPr>
      </w:pPr>
      <w:r w:rsidRPr="005E1F72">
        <w:rPr>
          <w:rFonts w:ascii="GHEA Grapalat" w:hAnsi="GHEA Grapalat"/>
          <w:sz w:val="20"/>
          <w:lang w:val="es-ES"/>
        </w:rPr>
        <w:t xml:space="preserve">5. </w:t>
      </w:r>
      <w:r w:rsidR="00A45946" w:rsidRPr="005E1F72">
        <w:rPr>
          <w:rFonts w:ascii="GHEA Grapalat" w:hAnsi="GHEA Grapalat"/>
          <w:sz w:val="20"/>
          <w:lang w:val="hy-AM"/>
        </w:rPr>
        <w:t xml:space="preserve">2 </w:t>
      </w:r>
      <w:r w:rsidR="00A45946" w:rsidRPr="005E1F72">
        <w:rPr>
          <w:rFonts w:ascii="GHEA Grapalat" w:hAnsi="GHEA Grapalat" w:cs="Sylfaen"/>
          <w:sz w:val="20"/>
          <w:lang w:val="es-ES"/>
        </w:rPr>
        <w:t xml:space="preserve">The </w:t>
      </w:r>
      <w:r w:rsidR="00A45946" w:rsidRPr="005E1F72">
        <w:rPr>
          <w:rFonts w:ascii="GHEA Grapalat" w:hAnsi="GHEA Grapalat" w:cs="Sylfaen"/>
          <w:sz w:val="20"/>
          <w:szCs w:val="24"/>
          <w:lang w:val="hy-AM" w:eastAsia="en-US"/>
        </w:rPr>
        <w:t xml:space="preserve">participant presents the price offer in the form of a calculation consisting of the cost (the sum of the cost price and the projected profit) and the value added tax of general components. </w:t>
      </w:r>
      <w:r w:rsidR="006D62C5">
        <w:rPr>
          <w:rFonts w:ascii="GHEA Grapalat" w:hAnsi="GHEA Grapalat" w:cs="Sylfaen"/>
          <w:sz w:val="20"/>
          <w:szCs w:val="24"/>
          <w:lang w:eastAsia="en-US"/>
        </w:rPr>
        <w:t>Worth it</w:t>
      </w:r>
      <w:r w:rsidR="006D62C5" w:rsidRPr="00D651D1">
        <w:rPr>
          <w:rFonts w:ascii="GHEA Grapalat" w:hAnsi="GHEA Grapalat" w:cs="Sylfaen"/>
          <w:sz w:val="20"/>
          <w:szCs w:val="24"/>
          <w:lang w:val="es-ES" w:eastAsia="en-US"/>
        </w:rPr>
        <w:t xml:space="preserve"> </w:t>
      </w:r>
      <w:r w:rsidR="00A45946" w:rsidRPr="005E1F72">
        <w:rPr>
          <w:rFonts w:ascii="GHEA Grapalat" w:hAnsi="GHEA Grapalat" w:cs="Sylfaen"/>
          <w:sz w:val="20"/>
          <w:szCs w:val="24"/>
          <w:lang w:val="hy-AM" w:eastAsia="en-US"/>
        </w:rPr>
        <w:t xml:space="preserve">component count - no gap or other details required and provided. If </w:t>
      </w:r>
      <w:r w:rsidR="00220C7C" w:rsidRPr="005E1F72">
        <w:rPr>
          <w:rFonts w:ascii="GHEA Grapalat" w:hAnsi="GHEA Grapalat" w:cs="Sylfaen"/>
          <w:sz w:val="20"/>
          <w:szCs w:val="24"/>
          <w:lang w:eastAsia="en-US"/>
        </w:rPr>
        <w:t xml:space="preserve">the </w:t>
      </w:r>
      <w:r w:rsidR="00A45946" w:rsidRPr="005E1F72">
        <w:rPr>
          <w:rFonts w:ascii="GHEA Grapalat" w:hAnsi="GHEA Grapalat" w:cs="Sylfaen"/>
          <w:sz w:val="20"/>
          <w:szCs w:val="24"/>
          <w:lang w:val="hy-AM" w:eastAsia="en-US"/>
        </w:rPr>
        <w:t>participant has to pay value added tax to the state budget of the Republic of Armenia for the given transaction, then</w:t>
      </w:r>
      <w:r w:rsidR="00A45946" w:rsidRPr="005E1F72">
        <w:rPr>
          <w:rFonts w:ascii="GHEA Grapalat" w:hAnsi="GHEA Grapalat" w:cs="Sylfaen"/>
          <w:sz w:val="20"/>
          <w:szCs w:val="24"/>
          <w:lang w:val="es-ES" w:eastAsia="en-US"/>
        </w:rPr>
        <w:t xml:space="preserve"> </w:t>
      </w:r>
      <w:r w:rsidR="00A45946" w:rsidRPr="0033011B">
        <w:rPr>
          <w:rFonts w:ascii="GHEA Grapalat" w:hAnsi="GHEA Grapalat" w:cs="Sylfaen"/>
          <w:sz w:val="20"/>
          <w:lang w:val="en-US"/>
        </w:rPr>
        <w:t>presented</w:t>
      </w:r>
      <w:r w:rsidR="00A45946" w:rsidRPr="005E1F72">
        <w:rPr>
          <w:rFonts w:ascii="GHEA Grapalat" w:hAnsi="GHEA Grapalat" w:cs="Sylfaen"/>
          <w:sz w:val="20"/>
        </w:rPr>
        <w:t>​</w:t>
      </w:r>
      <w:r w:rsidR="00A45946" w:rsidRPr="005E1F72">
        <w:rPr>
          <w:rFonts w:ascii="GHEA Grapalat" w:hAnsi="GHEA Grapalat" w:cs="Sylfaen"/>
          <w:sz w:val="20"/>
          <w:lang w:val="es-ES"/>
        </w:rPr>
        <w:t xml:space="preserve"> </w:t>
      </w:r>
      <w:r w:rsidR="00A45946" w:rsidRPr="0033011B">
        <w:rPr>
          <w:rFonts w:ascii="GHEA Grapalat" w:hAnsi="GHEA Grapalat" w:cs="Sylfaen"/>
          <w:sz w:val="20"/>
          <w:lang w:val="en-US"/>
        </w:rPr>
        <w:t>price</w:t>
      </w:r>
      <w:r w:rsidR="00A45946" w:rsidRPr="005E1F72">
        <w:rPr>
          <w:rFonts w:ascii="GHEA Grapalat" w:hAnsi="GHEA Grapalat" w:cs="Sylfaen"/>
          <w:sz w:val="20"/>
          <w:lang w:val="es-ES"/>
        </w:rPr>
        <w:t xml:space="preserve"> </w:t>
      </w:r>
      <w:r w:rsidR="00A45946" w:rsidRPr="005E1F72">
        <w:rPr>
          <w:rFonts w:ascii="GHEA Grapalat" w:hAnsi="GHEA Grapalat" w:cs="Sylfaen"/>
          <w:sz w:val="20"/>
          <w:szCs w:val="24"/>
          <w:lang w:val="hy-AM" w:eastAsia="en-US"/>
        </w:rPr>
        <w:t xml:space="preserve">the amount to be paid for that type of tax is provided in a separate line </w:t>
      </w:r>
      <w:r w:rsidR="00A45946" w:rsidRPr="0033011B">
        <w:rPr>
          <w:rFonts w:ascii="GHEA Grapalat" w:hAnsi="GHEA Grapalat" w:cs="Sylfaen"/>
          <w:sz w:val="20"/>
          <w:lang w:val="en-US"/>
        </w:rPr>
        <w:t>in the proposal .</w:t>
      </w:r>
      <w:r w:rsidR="00A45946" w:rsidRPr="005E1F72">
        <w:rPr>
          <w:rFonts w:ascii="GHEA Grapalat" w:hAnsi="GHEA Grapalat" w:cs="Sylfaen"/>
          <w:sz w:val="20"/>
          <w:szCs w:val="24"/>
          <w:lang w:val="es-ES" w:eastAsia="en-US"/>
        </w:rPr>
        <w:t xml:space="preserve"> </w:t>
      </w:r>
    </w:p>
    <w:p w:rsidR="00B95FE0" w:rsidRPr="005E1F72" w:rsidRDefault="00934B33" w:rsidP="006C1D25">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eastAsia="en-US"/>
        </w:rPr>
        <w:t xml:space="preserve">Evaluation </w:t>
      </w:r>
      <w:r w:rsidR="00A45946" w:rsidRPr="005E1F72">
        <w:rPr>
          <w:rFonts w:ascii="GHEA Grapalat" w:hAnsi="GHEA Grapalat" w:cs="Sylfaen"/>
          <w:sz w:val="20"/>
          <w:szCs w:val="24"/>
          <w:lang w:val="hy-AM" w:eastAsia="en-US"/>
        </w:rPr>
        <w:t xml:space="preserve">of the price offers of the </w:t>
      </w:r>
      <w:r w:rsidR="00B95FE0" w:rsidRPr="005E1F72">
        <w:rPr>
          <w:rFonts w:ascii="GHEA Grapalat" w:hAnsi="GHEA Grapalat" w:cs="Sylfaen"/>
          <w:sz w:val="20"/>
          <w:szCs w:val="24"/>
          <w:lang w:eastAsia="en-US"/>
        </w:rPr>
        <w:t>participants</w:t>
      </w:r>
      <w:r w:rsidRPr="005E1F72">
        <w:rPr>
          <w:rFonts w:ascii="GHEA Grapalat" w:hAnsi="GHEA Grapalat" w:cs="Sylfaen"/>
          <w:sz w:val="20"/>
          <w:szCs w:val="24"/>
          <w:lang w:val="hy-AM" w:eastAsia="en-US"/>
        </w:rPr>
        <w:t xml:space="preserve"> </w:t>
      </w:r>
      <w:r w:rsidRPr="005E1F72">
        <w:rPr>
          <w:rFonts w:ascii="GHEA Grapalat" w:hAnsi="GHEA Grapalat" w:cs="Sylfaen"/>
          <w:sz w:val="20"/>
          <w:szCs w:val="24"/>
          <w:lang w:eastAsia="en-US"/>
        </w:rPr>
        <w:t xml:space="preserve">and </w:t>
      </w:r>
      <w:r w:rsidR="00A45946" w:rsidRPr="005E1F72">
        <w:rPr>
          <w:rFonts w:ascii="GHEA Grapalat" w:hAnsi="GHEA Grapalat" w:cs="Sylfaen"/>
          <w:sz w:val="20"/>
          <w:szCs w:val="24"/>
          <w:lang w:val="hy-AM" w:eastAsia="en-US"/>
        </w:rPr>
        <w:t xml:space="preserve">comparison </w:t>
      </w:r>
      <w:r w:rsidRPr="005E1F72">
        <w:rPr>
          <w:rFonts w:ascii="GHEA Grapalat" w:hAnsi="GHEA Grapalat" w:cs="Sylfaen"/>
          <w:sz w:val="20"/>
          <w:szCs w:val="24"/>
          <w:lang w:eastAsia="en-US"/>
        </w:rPr>
        <w:t xml:space="preserve">are carried out </w:t>
      </w:r>
      <w:r w:rsidR="00A45946" w:rsidRPr="005E1F72">
        <w:rPr>
          <w:rFonts w:ascii="GHEA Grapalat" w:hAnsi="GHEA Grapalat" w:cs="Sylfaen"/>
          <w:sz w:val="20"/>
          <w:szCs w:val="24"/>
          <w:lang w:val="hy-AM" w:eastAsia="en-US"/>
        </w:rPr>
        <w:t>without calculating the amount of tax mentioned in this point. Moreover, the participant's application is not subject to rejection if:</w:t>
      </w:r>
    </w:p>
    <w:p w:rsidR="00B95FE0" w:rsidRPr="005E1F72" w:rsidRDefault="00B95FE0" w:rsidP="00877F78">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lastRenderedPageBreak/>
        <w:t>a. the bid price and value added tax columns are filled with numbers only, and the total price column with both letters and numbers or only letters;</w:t>
      </w:r>
    </w:p>
    <w:p w:rsidR="00B95FE0" w:rsidRPr="005E1F72" w:rsidRDefault="00B95FE0" w:rsidP="00C75A7D">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b. there is a discrepancy between the amounts indicated in letters or numbers in the bid price and value added tax columns, but the sum of any of the amounts indicated in letters or numbers corresponds to the amount indicated in letters in the total price column;</w:t>
      </w:r>
    </w:p>
    <w:p w:rsidR="00A45946" w:rsidRDefault="00B95FE0" w:rsidP="001E17BA">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xml:space="preserve">c. in the price offer, the number of the portion is indicated incorrectly, but the name of the item of purchase is filled in correctly </w:t>
      </w:r>
      <w:r w:rsidR="008128C9">
        <w:rPr>
          <w:rFonts w:ascii="GHEA Grapalat" w:hAnsi="GHEA Grapalat" w:cs="Sylfaen"/>
          <w:sz w:val="20"/>
          <w:szCs w:val="24"/>
          <w:lang w:val="hy-AM" w:eastAsia="en-US"/>
        </w:rPr>
        <w:t>.</w:t>
      </w:r>
    </w:p>
    <w:p w:rsidR="00A63118" w:rsidRPr="00890CC4" w:rsidRDefault="00A63118" w:rsidP="00972668">
      <w:pPr>
        <w:shd w:val="clear" w:color="auto" w:fill="FFFFFF"/>
        <w:ind w:firstLine="375"/>
        <w:jc w:val="both"/>
        <w:rPr>
          <w:rFonts w:ascii="GHEA Grapalat" w:hAnsi="GHEA Grapalat" w:cs="Sylfaen"/>
          <w:sz w:val="20"/>
          <w:lang w:val="hy-AM"/>
        </w:rPr>
      </w:pPr>
      <w:r>
        <w:rPr>
          <w:rFonts w:ascii="GHEA Grapalat" w:hAnsi="GHEA Grapalat" w:cs="Sylfaen"/>
          <w:sz w:val="20"/>
          <w:lang w:val="hy-AM"/>
        </w:rPr>
        <w:t>d. In the price offer value, value added tax and total amount columns, the pennies of the amounts indicated by letters or numbers are rounded up to five decimal places, a whole number down, and five decimal places and more, a whole number up;</w:t>
      </w:r>
    </w:p>
    <w:p w:rsidR="00A63118" w:rsidRPr="00890CC4" w:rsidRDefault="00A63118" w:rsidP="00972668">
      <w:pPr>
        <w:tabs>
          <w:tab w:val="left" w:pos="0"/>
        </w:tabs>
        <w:ind w:firstLine="360"/>
        <w:jc w:val="both"/>
        <w:rPr>
          <w:rFonts w:ascii="GHEA Grapalat" w:hAnsi="GHEA Grapalat" w:cs="Sylfaen"/>
          <w:sz w:val="20"/>
          <w:lang w:val="hy-AM"/>
        </w:rPr>
      </w:pPr>
      <w:r>
        <w:rPr>
          <w:rFonts w:ascii="GHEA Grapalat" w:hAnsi="GHEA Grapalat" w:cs="Sylfaen"/>
          <w:sz w:val="20"/>
          <w:lang w:val="hy-AM"/>
        </w:rPr>
        <w:t>e. the amounts in the bid price and value added tax columns are filled in with both numbers and letters and they match, and the amount in letters in the total price column has extra words filled in, resulting in a non-existent number. Moreover, in the case mentioned in this paragraph, the evaluation committee, when evaluating the application, takes as a basis the sum of the sums filled in with letters in the value and value added tax columns.</w:t>
      </w:r>
    </w:p>
    <w:p w:rsidR="00A63118" w:rsidRPr="005E1F72" w:rsidRDefault="00A63118" w:rsidP="00A63118">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f. pennies are indicated by numbers in the amounts filled with letters in the price offer columns.</w:t>
      </w:r>
    </w:p>
    <w:p w:rsidR="00A45946" w:rsidRPr="005E1F72" w:rsidRDefault="00C8055A" w:rsidP="00EF3662">
      <w:pPr>
        <w:pStyle w:val="norm"/>
        <w:spacing w:line="240" w:lineRule="auto"/>
        <w:ind w:firstLine="567"/>
        <w:rPr>
          <w:rFonts w:ascii="GHEA Grapalat" w:hAnsi="GHEA Grapalat"/>
          <w:sz w:val="20"/>
          <w:lang w:val="es-ES"/>
        </w:rPr>
      </w:pPr>
      <w:r w:rsidRPr="005E1F72">
        <w:rPr>
          <w:rFonts w:ascii="GHEA Grapalat" w:hAnsi="GHEA Grapalat"/>
          <w:sz w:val="20"/>
          <w:lang w:val="es-ES"/>
        </w:rPr>
        <w:t xml:space="preserve">5.3 </w:t>
      </w:r>
      <w:r w:rsidR="00A45946" w:rsidRPr="005E1F72">
        <w:rPr>
          <w:rFonts w:ascii="GHEA Grapalat" w:hAnsi="GHEA Grapalat"/>
          <w:sz w:val="20"/>
          <w:lang w:val="es-ES"/>
        </w:rPr>
        <w:t xml:space="preserve">If the price of the contract to be concluded is stable, then the price offer is presented as a single number, the total price offered for the execution of the contract, and must be filled in the system </w:t>
      </w:r>
      <w:r w:rsidR="00A45946" w:rsidRPr="005E1F72">
        <w:rPr>
          <w:rFonts w:ascii="GHEA Grapalat" w:hAnsi="GHEA Grapalat"/>
          <w:sz w:val="20"/>
          <w:lang w:val="hy-AM"/>
        </w:rPr>
        <w:t xml:space="preserve">without calculating </w:t>
      </w:r>
      <w:r w:rsidR="00A45946" w:rsidRPr="005E1F72">
        <w:rPr>
          <w:rFonts w:ascii="GHEA Grapalat" w:hAnsi="GHEA Grapalat"/>
          <w:sz w:val="20"/>
          <w:lang w:val="hy-AM"/>
        </w:rPr>
        <w:softHyphen/>
        <w:t xml:space="preserve">the amount of value added tax to be paid to the state budget of the Public State of Armenia </w:t>
      </w:r>
      <w:r w:rsidR="00A45946" w:rsidRPr="005E1F72">
        <w:rPr>
          <w:rFonts w:ascii="GHEA Grapalat" w:hAnsi="GHEA Grapalat"/>
          <w:sz w:val="20"/>
          <w:lang w:val="es-ES"/>
        </w:rPr>
        <w:t>. Moreover, the participant may not be required to submit justifications for the price offer or any other type of information or documents, and the amount of the participant's profit may not be limited by the invitation.</w:t>
      </w:r>
    </w:p>
    <w:p w:rsidR="00096865" w:rsidRPr="005E1F72" w:rsidRDefault="00096865" w:rsidP="00EF3662">
      <w:pPr>
        <w:pStyle w:val="23"/>
        <w:spacing w:line="240" w:lineRule="auto"/>
        <w:ind w:firstLine="567"/>
        <w:rPr>
          <w:rFonts w:ascii="GHEA Grapalat" w:hAnsi="GHEA Grapalat"/>
          <w:lang w:val="es-ES"/>
        </w:rPr>
      </w:pPr>
    </w:p>
    <w:p w:rsidR="00096865" w:rsidRPr="005E1F72" w:rsidRDefault="00220C7C" w:rsidP="00EF3662">
      <w:pPr>
        <w:jc w:val="center"/>
        <w:rPr>
          <w:rFonts w:ascii="GHEA Grapalat" w:hAnsi="GHEA Grapalat"/>
          <w:b/>
          <w:sz w:val="20"/>
          <w:lang w:val="es-ES"/>
        </w:rPr>
      </w:pPr>
      <w:r w:rsidRPr="005E1F72">
        <w:rPr>
          <w:rFonts w:ascii="GHEA Grapalat" w:hAnsi="GHEA Grapalat"/>
          <w:b/>
          <w:sz w:val="20"/>
          <w:lang w:val="es-ES"/>
        </w:rPr>
        <w:t xml:space="preserve">6. </w:t>
      </w:r>
      <w:r w:rsidR="00955A1E" w:rsidRPr="005E1F72">
        <w:rPr>
          <w:rFonts w:ascii="GHEA Grapalat" w:hAnsi="GHEA Grapalat"/>
          <w:b/>
          <w:sz w:val="20"/>
        </w:rPr>
        <w:t>APPLY</w:t>
      </w:r>
      <w:r w:rsidR="00955A1E" w:rsidRPr="005E1F72">
        <w:rPr>
          <w:rFonts w:ascii="GHEA Grapalat" w:hAnsi="GHEA Grapalat"/>
          <w:b/>
          <w:sz w:val="20"/>
          <w:lang w:val="es-ES"/>
        </w:rPr>
        <w:t xml:space="preserve"> </w:t>
      </w:r>
      <w:r w:rsidR="00955A1E" w:rsidRPr="005E1F72">
        <w:rPr>
          <w:rFonts w:ascii="GHEA Grapalat" w:hAnsi="GHEA Grapalat"/>
          <w:b/>
          <w:sz w:val="20"/>
        </w:rPr>
        <w:t>ACTION</w:t>
      </w:r>
      <w:r w:rsidR="00955A1E" w:rsidRPr="005E1F72">
        <w:rPr>
          <w:rFonts w:ascii="GHEA Grapalat" w:hAnsi="GHEA Grapalat"/>
          <w:b/>
          <w:sz w:val="20"/>
          <w:lang w:val="es-ES"/>
        </w:rPr>
        <w:t xml:space="preserve"> </w:t>
      </w:r>
      <w:proofErr w:type="gramStart"/>
      <w:r w:rsidR="00955A1E" w:rsidRPr="005E1F72">
        <w:rPr>
          <w:rFonts w:ascii="GHEA Grapalat" w:hAnsi="GHEA Grapalat"/>
          <w:b/>
          <w:sz w:val="20"/>
        </w:rPr>
        <w:t xml:space="preserve">DEADLINE </w:t>
      </w:r>
      <w:r w:rsidR="00955A1E" w:rsidRPr="005E1F72">
        <w:rPr>
          <w:rFonts w:ascii="GHEA Grapalat" w:hAnsi="GHEA Grapalat"/>
          <w:b/>
          <w:sz w:val="20"/>
          <w:lang w:val="es-ES"/>
        </w:rPr>
        <w:t>,</w:t>
      </w:r>
      <w:proofErr w:type="gramEnd"/>
      <w:r w:rsidR="00955A1E" w:rsidRPr="005E1F72">
        <w:rPr>
          <w:rFonts w:ascii="GHEA Grapalat" w:hAnsi="GHEA Grapalat"/>
          <w:b/>
          <w:sz w:val="20"/>
          <w:lang w:val="es-ES"/>
        </w:rPr>
        <w:t xml:space="preserve"> </w:t>
      </w:r>
      <w:r w:rsidR="00955A1E" w:rsidRPr="005E1F72">
        <w:rPr>
          <w:rFonts w:ascii="GHEA Grapalat" w:hAnsi="GHEA Grapalat"/>
          <w:b/>
          <w:sz w:val="20"/>
        </w:rPr>
        <w:t>APPLICATIONS</w:t>
      </w:r>
      <w:r w:rsidR="00955A1E" w:rsidRPr="005E1F72">
        <w:rPr>
          <w:rFonts w:ascii="GHEA Grapalat" w:hAnsi="GHEA Grapalat"/>
          <w:b/>
          <w:sz w:val="20"/>
          <w:lang w:val="es-ES"/>
        </w:rPr>
        <w:t xml:space="preserve"> </w:t>
      </w:r>
      <w:r w:rsidR="00955A1E" w:rsidRPr="005E1F72">
        <w:rPr>
          <w:rFonts w:ascii="GHEA Grapalat" w:hAnsi="GHEA Grapalat"/>
          <w:b/>
          <w:sz w:val="20"/>
        </w:rPr>
        <w:t>A CHANGE</w:t>
      </w:r>
      <w:r w:rsidR="00955A1E" w:rsidRPr="005E1F72">
        <w:rPr>
          <w:rFonts w:ascii="GHEA Grapalat" w:hAnsi="GHEA Grapalat"/>
          <w:b/>
          <w:sz w:val="20"/>
          <w:lang w:val="es-ES"/>
        </w:rPr>
        <w:t xml:space="preserve"> </w:t>
      </w:r>
      <w:r w:rsidR="00955A1E" w:rsidRPr="005E1F72">
        <w:rPr>
          <w:rFonts w:ascii="GHEA Grapalat" w:hAnsi="GHEA Grapalat"/>
          <w:b/>
          <w:sz w:val="20"/>
        </w:rPr>
        <w:t>TO PERFORM</w:t>
      </w:r>
    </w:p>
    <w:p w:rsidR="00096865" w:rsidRPr="005E1F72" w:rsidRDefault="00955A1E" w:rsidP="00EF3662">
      <w:pPr>
        <w:jc w:val="center"/>
        <w:rPr>
          <w:rFonts w:ascii="GHEA Grapalat" w:hAnsi="GHEA Grapalat"/>
          <w:b/>
          <w:sz w:val="20"/>
          <w:lang w:val="es-ES"/>
        </w:rPr>
      </w:pPr>
      <w:r w:rsidRPr="005E1F72">
        <w:rPr>
          <w:rFonts w:ascii="GHEA Grapalat" w:hAnsi="GHEA Grapalat"/>
          <w:b/>
          <w:sz w:val="20"/>
        </w:rPr>
        <w:t>AND:</w:t>
      </w:r>
      <w:r w:rsidRPr="005E1F72">
        <w:rPr>
          <w:rFonts w:ascii="GHEA Grapalat" w:hAnsi="GHEA Grapalat"/>
          <w:b/>
          <w:sz w:val="20"/>
          <w:lang w:val="es-ES"/>
        </w:rPr>
        <w:t xml:space="preserve"> </w:t>
      </w:r>
      <w:r w:rsidRPr="005E1F72">
        <w:rPr>
          <w:rFonts w:ascii="GHEA Grapalat" w:hAnsi="GHEA Grapalat"/>
          <w:b/>
          <w:sz w:val="20"/>
        </w:rPr>
        <w:t>THEM</w:t>
      </w:r>
      <w:r w:rsidRPr="005E1F72">
        <w:rPr>
          <w:rFonts w:ascii="GHEA Grapalat" w:hAnsi="GHEA Grapalat"/>
          <w:b/>
          <w:sz w:val="20"/>
          <w:lang w:val="es-ES"/>
        </w:rPr>
        <w:t xml:space="preserve"> </w:t>
      </w:r>
      <w:r w:rsidRPr="005E1F72">
        <w:rPr>
          <w:rFonts w:ascii="GHEA Grapalat" w:hAnsi="GHEA Grapalat"/>
          <w:b/>
          <w:sz w:val="20"/>
        </w:rPr>
        <w:t>WITH:</w:t>
      </w:r>
      <w:r w:rsidRPr="005E1F72">
        <w:rPr>
          <w:rFonts w:ascii="GHEA Grapalat" w:hAnsi="GHEA Grapalat"/>
          <w:b/>
          <w:sz w:val="20"/>
          <w:lang w:val="es-ES"/>
        </w:rPr>
        <w:t xml:space="preserve"> </w:t>
      </w:r>
      <w:r w:rsidRPr="005E1F72">
        <w:rPr>
          <w:rFonts w:ascii="GHEA Grapalat" w:hAnsi="GHEA Grapalat"/>
          <w:b/>
          <w:sz w:val="20"/>
        </w:rPr>
        <w:t>TO PICK UP</w:t>
      </w:r>
      <w:r w:rsidRPr="005E1F72">
        <w:rPr>
          <w:rFonts w:ascii="GHEA Grapalat" w:hAnsi="GHEA Grapalat"/>
          <w:b/>
          <w:sz w:val="20"/>
          <w:lang w:val="es-ES"/>
        </w:rPr>
        <w:t xml:space="preserve"> </w:t>
      </w:r>
      <w:r w:rsidRPr="005E1F72">
        <w:rPr>
          <w:rFonts w:ascii="GHEA Grapalat" w:hAnsi="GHEA Grapalat"/>
          <w:b/>
          <w:sz w:val="20"/>
        </w:rPr>
        <w:t>THE PROCEDURE</w:t>
      </w:r>
    </w:p>
    <w:p w:rsidR="00096865" w:rsidRPr="005E1F72" w:rsidRDefault="00096865" w:rsidP="00EF3662">
      <w:pPr>
        <w:pStyle w:val="a3"/>
        <w:spacing w:line="240" w:lineRule="auto"/>
        <w:ind w:firstLine="567"/>
        <w:rPr>
          <w:rFonts w:ascii="GHEA Grapalat" w:hAnsi="GHEA Grapalat"/>
          <w:b/>
          <w:lang w:val="af-ZA"/>
        </w:rPr>
      </w:pPr>
    </w:p>
    <w:p w:rsidR="00096865" w:rsidRPr="005E1F72" w:rsidRDefault="00220C7C" w:rsidP="00EF3662">
      <w:pPr>
        <w:pStyle w:val="a3"/>
        <w:spacing w:line="240" w:lineRule="auto"/>
        <w:ind w:firstLine="567"/>
        <w:rPr>
          <w:rFonts w:ascii="GHEA Grapalat" w:hAnsi="GHEA Grapalat" w:cs="Sylfaen"/>
          <w:i w:val="0"/>
          <w:szCs w:val="24"/>
          <w:lang w:val="af-ZA"/>
        </w:rPr>
      </w:pPr>
      <w:r w:rsidRPr="005E1F72">
        <w:rPr>
          <w:rFonts w:ascii="GHEA Grapalat" w:hAnsi="GHEA Grapalat"/>
          <w:i w:val="0"/>
          <w:lang w:val="af-ZA"/>
        </w:rPr>
        <w:t>6.1:</w:t>
      </w:r>
      <w:r w:rsidR="00096865" w:rsidRPr="005E1F72">
        <w:rPr>
          <w:rFonts w:ascii="GHEA Grapalat" w:hAnsi="GHEA Grapalat"/>
          <w:lang w:val="af-ZA"/>
        </w:rPr>
        <w:t xml:space="preserve"> </w:t>
      </w:r>
      <w:r w:rsidR="00096865" w:rsidRPr="005E1F72">
        <w:rPr>
          <w:rFonts w:ascii="GHEA Grapalat" w:hAnsi="GHEA Grapalat" w:cs="Sylfaen"/>
          <w:i w:val="0"/>
          <w:szCs w:val="24"/>
          <w:lang w:val="af-ZA"/>
        </w:rPr>
        <w:t xml:space="preserve">31 </w:t>
      </w:r>
      <w:r w:rsidR="00096865" w:rsidRPr="0033011B">
        <w:rPr>
          <w:rFonts w:ascii="GHEA Grapalat" w:hAnsi="GHEA Grapalat" w:cs="Sylfaen"/>
          <w:i w:val="0"/>
          <w:szCs w:val="24"/>
          <w:lang w:val="en-US"/>
        </w:rPr>
        <w:t>of the Law</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of the article</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 xml:space="preserve">according </w:t>
      </w:r>
      <w:r w:rsidR="00096865" w:rsidRPr="005E1F72">
        <w:rPr>
          <w:rFonts w:ascii="GHEA Grapalat" w:hAnsi="GHEA Grapalat" w:cs="Sylfaen"/>
          <w:i w:val="0"/>
          <w:szCs w:val="24"/>
          <w:lang w:val="af-ZA"/>
        </w:rPr>
        <w:t xml:space="preserve">to </w:t>
      </w:r>
      <w:r w:rsidR="00096865" w:rsidRPr="0033011B">
        <w:rPr>
          <w:rFonts w:ascii="GHEA Grapalat" w:hAnsi="GHEA Grapalat" w:cs="Sylfaen"/>
          <w:i w:val="0"/>
          <w:szCs w:val="24"/>
          <w:lang w:val="en-US"/>
        </w:rPr>
        <w:t>the application</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valid</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is</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until</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To the law</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appropriate</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of the contract</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 xml:space="preserve">sealing </w:t>
      </w:r>
      <w:r w:rsidR="00096865" w:rsidRPr="005E1F72">
        <w:rPr>
          <w:rFonts w:ascii="GHEA Grapalat" w:hAnsi="GHEA Grapalat" w:cs="Sylfaen"/>
          <w:i w:val="0"/>
          <w:szCs w:val="24"/>
          <w:lang w:val="af-ZA"/>
        </w:rPr>
        <w:t xml:space="preserve">, </w:t>
      </w:r>
      <w:r w:rsidR="00705706" w:rsidRPr="005E1F72">
        <w:rPr>
          <w:rFonts w:ascii="GHEA Grapalat" w:hAnsi="GHEA Grapalat" w:cs="Sylfaen"/>
          <w:i w:val="0"/>
          <w:szCs w:val="24"/>
          <w:lang w:val="en-US"/>
        </w:rPr>
        <w:t>participant</w:t>
      </w:r>
      <w:r w:rsidR="00096865" w:rsidRPr="0033011B">
        <w:rPr>
          <w:rFonts w:ascii="GHEA Grapalat" w:hAnsi="GHEA Grapalat" w:cs="Sylfaen"/>
          <w:i w:val="0"/>
          <w:szCs w:val="24"/>
          <w:lang w:val="en-US"/>
        </w:rPr>
        <w:t>​</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by</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of the application</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with</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 xml:space="preserve">taking </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application</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rejection</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 xml:space="preserve">or </w:t>
      </w:r>
      <w:r w:rsidR="00096865" w:rsidRPr="005E1F72">
        <w:rPr>
          <w:rFonts w:ascii="GHEA Grapalat" w:hAnsi="GHEA Grapalat" w:cs="Sylfaen"/>
          <w:i w:val="0"/>
          <w:szCs w:val="24"/>
          <w:lang w:val="af-ZA"/>
        </w:rPr>
        <w:t xml:space="preserve">this </w:t>
      </w:r>
      <w:r w:rsidR="00096865" w:rsidRPr="0033011B">
        <w:rPr>
          <w:rFonts w:ascii="GHEA Grapalat" w:hAnsi="GHEA Grapalat" w:cs="Sylfaen"/>
          <w:i w:val="0"/>
          <w:szCs w:val="24"/>
          <w:lang w:val="en-US"/>
        </w:rPr>
        <w:t>procedure</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non-existent</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to be announced.</w:t>
      </w:r>
    </w:p>
    <w:p w:rsidR="00096865" w:rsidRPr="005E1F72" w:rsidRDefault="00220C7C" w:rsidP="00EF3662">
      <w:pPr>
        <w:pStyle w:val="a3"/>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 xml:space="preserve">6.2 </w:t>
      </w:r>
      <w:r w:rsidR="00096865" w:rsidRPr="0033011B">
        <w:rPr>
          <w:rFonts w:ascii="GHEA Grapalat" w:hAnsi="GHEA Grapalat" w:cs="Sylfaen"/>
          <w:i w:val="0"/>
          <w:szCs w:val="24"/>
          <w:lang w:val="en-US"/>
        </w:rPr>
        <w:t xml:space="preserve">Article </w:t>
      </w:r>
      <w:r w:rsidR="00096865" w:rsidRPr="005E1F72">
        <w:rPr>
          <w:rFonts w:ascii="GHEA Grapalat" w:hAnsi="GHEA Grapalat" w:cs="Sylfaen"/>
          <w:i w:val="0"/>
          <w:szCs w:val="24"/>
          <w:lang w:val="af-ZA"/>
        </w:rPr>
        <w:t xml:space="preserve">31 </w:t>
      </w:r>
      <w:r w:rsidR="00096865" w:rsidRPr="0033011B">
        <w:rPr>
          <w:rFonts w:ascii="GHEA Grapalat" w:hAnsi="GHEA Grapalat" w:cs="Sylfaen"/>
          <w:i w:val="0"/>
          <w:szCs w:val="24"/>
          <w:lang w:val="en-US"/>
        </w:rPr>
        <w:t>of the Law</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of the article</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 xml:space="preserve">according to </w:t>
      </w:r>
      <w:r w:rsidR="00096865" w:rsidRPr="005E1F72">
        <w:rPr>
          <w:rFonts w:ascii="GHEA Grapalat" w:hAnsi="GHEA Grapalat" w:cs="Sylfaen"/>
          <w:i w:val="0"/>
          <w:szCs w:val="24"/>
          <w:lang w:val="af-ZA"/>
        </w:rPr>
        <w:t xml:space="preserve">: </w:t>
      </w:r>
      <w:r w:rsidR="00F70E55" w:rsidRPr="005E1F72">
        <w:rPr>
          <w:rFonts w:ascii="GHEA Grapalat" w:hAnsi="GHEA Grapalat" w:cs="Sylfaen"/>
          <w:i w:val="0"/>
          <w:szCs w:val="24"/>
          <w:lang w:val="en-US"/>
        </w:rPr>
        <w:t xml:space="preserve">the </w:t>
      </w:r>
      <w:r w:rsidR="00096865" w:rsidRPr="0033011B">
        <w:rPr>
          <w:rFonts w:ascii="GHEA Grapalat" w:hAnsi="GHEA Grapalat" w:cs="Sylfaen"/>
          <w:i w:val="0"/>
          <w:szCs w:val="24"/>
          <w:lang w:val="en-US"/>
        </w:rPr>
        <w:t xml:space="preserve">participant </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until</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hereby</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 xml:space="preserve">in point </w:t>
      </w:r>
      <w:r w:rsidR="00096865" w:rsidRPr="005E1F72">
        <w:rPr>
          <w:rFonts w:ascii="GHEA Grapalat" w:hAnsi="GHEA Grapalat" w:cs="Sylfaen"/>
          <w:i w:val="0"/>
          <w:szCs w:val="24"/>
          <w:lang w:val="af-ZA"/>
        </w:rPr>
        <w:t xml:space="preserve">4.2 of part 1 </w:t>
      </w:r>
      <w:r w:rsidR="00096865" w:rsidRPr="0033011B">
        <w:rPr>
          <w:rFonts w:ascii="GHEA Grapalat" w:hAnsi="GHEA Grapalat" w:cs="Sylfaen"/>
          <w:i w:val="0"/>
          <w:szCs w:val="24"/>
          <w:lang w:val="en-US"/>
        </w:rPr>
        <w:t>of the invitation</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 xml:space="preserve">specified </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applications</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presentation</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 xml:space="preserve">the deadline </w:t>
      </w:r>
      <w:r w:rsidR="00096865" w:rsidRPr="005E1F72">
        <w:rPr>
          <w:rFonts w:ascii="GHEA Grapalat" w:hAnsi="GHEA Grapalat" w:cs="Sylfaen"/>
          <w:i w:val="0"/>
          <w:szCs w:val="24"/>
          <w:lang w:val="af-ZA"/>
        </w:rPr>
        <w:t xml:space="preserve">can </w:t>
      </w:r>
      <w:r w:rsidR="00096865" w:rsidRPr="0033011B">
        <w:rPr>
          <w:rFonts w:ascii="GHEA Grapalat" w:hAnsi="GHEA Grapalat" w:cs="Sylfaen"/>
          <w:i w:val="0"/>
          <w:szCs w:val="24"/>
          <w:lang w:val="en-US"/>
        </w:rPr>
        <w:t>is</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modify</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or</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with</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to take</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his</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the application.</w:t>
      </w:r>
    </w:p>
    <w:p w:rsidR="00FA0E41" w:rsidRPr="005E1F72" w:rsidRDefault="00FA0E41" w:rsidP="00EF3662">
      <w:pPr>
        <w:ind w:firstLine="567"/>
        <w:jc w:val="center"/>
        <w:rPr>
          <w:rFonts w:ascii="GHEA Grapalat" w:hAnsi="GHEA Grapalat"/>
          <w:b/>
          <w:sz w:val="20"/>
          <w:lang w:val="af-ZA"/>
        </w:rPr>
      </w:pPr>
    </w:p>
    <w:p w:rsidR="00807178" w:rsidRPr="005E1F72" w:rsidRDefault="00FD2748" w:rsidP="00EF3662">
      <w:pPr>
        <w:ind w:firstLine="567"/>
        <w:jc w:val="center"/>
        <w:rPr>
          <w:rFonts w:ascii="GHEA Grapalat" w:hAnsi="GHEA Grapalat"/>
          <w:b/>
          <w:sz w:val="20"/>
          <w:lang w:val="hy-AM"/>
        </w:rPr>
      </w:pPr>
      <w:r w:rsidRPr="005E1F72">
        <w:rPr>
          <w:rFonts w:ascii="GHEA Grapalat" w:hAnsi="GHEA Grapalat"/>
          <w:b/>
          <w:sz w:val="20"/>
          <w:lang w:val="af-ZA"/>
        </w:rPr>
        <w:t xml:space="preserve">8. OPENING OF APPLICATIONS </w:t>
      </w:r>
      <w:r w:rsidR="00807178" w:rsidRPr="005E1F72">
        <w:rPr>
          <w:rFonts w:ascii="GHEA Grapalat" w:hAnsi="GHEA Grapalat"/>
          <w:b/>
          <w:sz w:val="20"/>
          <w:lang w:val="hy-AM"/>
        </w:rPr>
        <w:t xml:space="preserve">, </w:t>
      </w:r>
      <w:r w:rsidR="00807178" w:rsidRPr="005E1F72">
        <w:rPr>
          <w:rFonts w:ascii="GHEA Grapalat" w:hAnsi="GHEA Grapalat"/>
          <w:b/>
          <w:sz w:val="20"/>
          <w:lang w:val="af-ZA"/>
        </w:rPr>
        <w:t>EVALUATION AND</w:t>
      </w:r>
    </w:p>
    <w:p w:rsidR="00096865" w:rsidRPr="005E1F72" w:rsidRDefault="00807178" w:rsidP="00EF3662">
      <w:pPr>
        <w:ind w:firstLine="567"/>
        <w:jc w:val="center"/>
        <w:rPr>
          <w:rFonts w:ascii="GHEA Grapalat" w:hAnsi="GHEA Grapalat"/>
          <w:b/>
          <w:sz w:val="20"/>
          <w:lang w:val="af-ZA"/>
        </w:rPr>
      </w:pPr>
      <w:r w:rsidRPr="005E1F72">
        <w:rPr>
          <w:rFonts w:ascii="GHEA Grapalat" w:hAnsi="GHEA Grapalat"/>
          <w:b/>
          <w:sz w:val="20"/>
          <w:lang w:val="af-ZA"/>
        </w:rPr>
        <w:t>SUMMARY OF RESULTS</w:t>
      </w:r>
    </w:p>
    <w:p w:rsidR="00096865" w:rsidRPr="005E1F72" w:rsidRDefault="00096865" w:rsidP="00EF3662">
      <w:pPr>
        <w:ind w:firstLine="567"/>
        <w:jc w:val="both"/>
        <w:rPr>
          <w:rFonts w:ascii="GHEA Grapalat" w:hAnsi="GHEA Grapalat"/>
          <w:b/>
          <w:sz w:val="20"/>
          <w:lang w:val="af-ZA"/>
        </w:rPr>
      </w:pPr>
    </w:p>
    <w:p w:rsidR="00A11B7B" w:rsidRPr="001F7DFC" w:rsidRDefault="00A11B7B" w:rsidP="00A11B7B">
      <w:pPr>
        <w:pStyle w:val="23"/>
        <w:spacing w:line="240" w:lineRule="auto"/>
        <w:ind w:firstLine="567"/>
        <w:rPr>
          <w:rFonts w:ascii="GHEA Grapalat" w:hAnsi="GHEA Grapalat"/>
          <w:b/>
          <w:i/>
          <w:color w:val="000000" w:themeColor="text1"/>
        </w:rPr>
      </w:pPr>
      <w:r w:rsidRPr="00236781">
        <w:rPr>
          <w:rFonts w:ascii="GHEA Grapalat" w:hAnsi="GHEA Grapalat"/>
          <w:color w:val="000000" w:themeColor="text1"/>
        </w:rPr>
        <w:t xml:space="preserve">8.1 </w:t>
      </w:r>
      <w:r w:rsidRPr="0033011B">
        <w:rPr>
          <w:rFonts w:ascii="GHEA Grapalat" w:hAnsi="GHEA Grapalat" w:cs="Sylfaen"/>
          <w:color w:val="000000" w:themeColor="text1"/>
          <w:lang w:val="en-US"/>
        </w:rPr>
        <w:t>Applications</w:t>
      </w:r>
      <w:r w:rsidRPr="00236781">
        <w:rPr>
          <w:rFonts w:ascii="GHEA Grapalat" w:hAnsi="GHEA Grapalat" w:cs="Sylfaen"/>
          <w:color w:val="000000" w:themeColor="text1"/>
        </w:rPr>
        <w:t xml:space="preserve"> </w:t>
      </w:r>
      <w:r w:rsidRPr="0033011B">
        <w:rPr>
          <w:rFonts w:ascii="GHEA Grapalat" w:hAnsi="GHEA Grapalat" w:cs="Sylfaen"/>
          <w:color w:val="000000" w:themeColor="text1"/>
          <w:lang w:val="en-US"/>
        </w:rPr>
        <w:t>the opening</w:t>
      </w:r>
      <w:r w:rsidRPr="00236781">
        <w:rPr>
          <w:rFonts w:ascii="GHEA Grapalat" w:hAnsi="GHEA Grapalat" w:cs="Sylfaen"/>
          <w:color w:val="000000" w:themeColor="text1"/>
        </w:rPr>
        <w:t xml:space="preserve"> </w:t>
      </w:r>
      <w:r w:rsidRPr="0033011B">
        <w:rPr>
          <w:rFonts w:ascii="GHEA Grapalat" w:hAnsi="GHEA Grapalat" w:cs="Sylfaen"/>
          <w:color w:val="000000" w:themeColor="text1"/>
          <w:lang w:val="en-US"/>
        </w:rPr>
        <w:t>will be done</w:t>
      </w:r>
      <w:r w:rsidRPr="00236781">
        <w:rPr>
          <w:rFonts w:ascii="GHEA Grapalat" w:hAnsi="GHEA Grapalat" w:cs="Sylfaen"/>
          <w:color w:val="000000" w:themeColor="text1"/>
        </w:rPr>
        <w:t xml:space="preserve"> </w:t>
      </w:r>
      <w:r w:rsidRPr="00236781">
        <w:rPr>
          <w:rFonts w:ascii="GHEA Grapalat" w:hAnsi="GHEA Grapalat" w:cs="Sylfaen"/>
          <w:color w:val="000000" w:themeColor="text1"/>
          <w:szCs w:val="24"/>
          <w:lang w:val="en-US"/>
        </w:rPr>
        <w:t>system</w:t>
      </w:r>
      <w:r w:rsidRPr="00236781">
        <w:rPr>
          <w:rFonts w:ascii="GHEA Grapalat" w:hAnsi="GHEA Grapalat" w:cs="Sylfaen"/>
          <w:color w:val="000000" w:themeColor="text1"/>
          <w:szCs w:val="24"/>
        </w:rPr>
        <w:t xml:space="preserve"> </w:t>
      </w:r>
      <w:r w:rsidRPr="00236781">
        <w:rPr>
          <w:rFonts w:ascii="GHEA Grapalat" w:hAnsi="GHEA Grapalat" w:cs="Sylfaen"/>
          <w:color w:val="000000" w:themeColor="text1"/>
          <w:szCs w:val="24"/>
          <w:lang w:val="en-US"/>
        </w:rPr>
        <w:t xml:space="preserve">through September </w:t>
      </w:r>
      <w:r w:rsidRPr="00236781">
        <w:rPr>
          <w:rFonts w:ascii="GHEA Grapalat" w:hAnsi="GHEA Grapalat" w:cs="Sylfaen"/>
          <w:color w:val="000000" w:themeColor="text1"/>
          <w:szCs w:val="24"/>
        </w:rPr>
        <w:t xml:space="preserve">2024 </w:t>
      </w:r>
      <w:r w:rsidR="00C76438">
        <w:rPr>
          <w:rFonts w:ascii="GHEA Grapalat" w:hAnsi="GHEA Grapalat"/>
          <w:b/>
          <w:i/>
          <w:color w:val="000000" w:themeColor="text1"/>
        </w:rPr>
        <w:t xml:space="preserve">at </w:t>
      </w:r>
      <w:r w:rsidR="00563884">
        <w:rPr>
          <w:rFonts w:ascii="GHEA Grapalat" w:hAnsi="GHEA Grapalat"/>
          <w:b/>
          <w:i/>
          <w:color w:val="000000" w:themeColor="text1"/>
          <w:lang w:val="hy-AM"/>
        </w:rPr>
        <w:t>15</w:t>
      </w:r>
      <w:r w:rsidR="00563884">
        <w:rPr>
          <w:rFonts w:ascii="GHEA Grapalat" w:hAnsi="GHEA Grapalat"/>
          <w:b/>
          <w:i/>
          <w:color w:val="000000" w:themeColor="text1"/>
        </w:rPr>
        <w:t>:15</w:t>
      </w:r>
      <w:bookmarkStart w:id="7" w:name="_GoBack"/>
      <w:bookmarkEnd w:id="7"/>
      <w:r w:rsidR="00C76438">
        <w:rPr>
          <w:rFonts w:ascii="GHEA Grapalat" w:hAnsi="GHEA Grapalat"/>
          <w:b/>
          <w:i/>
          <w:color w:val="000000" w:themeColor="text1"/>
        </w:rPr>
        <w:t xml:space="preserve"> p.m.</w:t>
      </w:r>
    </w:p>
    <w:p w:rsidR="00ED6836" w:rsidRPr="005E1F72" w:rsidRDefault="009B6D58" w:rsidP="00EF3662">
      <w:pPr>
        <w:ind w:firstLine="567"/>
        <w:jc w:val="both"/>
        <w:rPr>
          <w:rFonts w:ascii="GHEA Grapalat" w:hAnsi="GHEA Grapalat" w:cs="Sylfaen"/>
          <w:sz w:val="20"/>
          <w:lang w:val="hy-AM"/>
        </w:rPr>
      </w:pPr>
      <w:r w:rsidRPr="0033011B">
        <w:rPr>
          <w:rFonts w:ascii="GHEA Grapalat" w:hAnsi="GHEA Grapalat" w:cs="Sylfaen"/>
          <w:sz w:val="20"/>
          <w:lang w:val="en-US"/>
        </w:rPr>
        <w:t>Applications</w:t>
      </w:r>
      <w:r w:rsidRPr="005E1F72">
        <w:rPr>
          <w:rFonts w:ascii="GHEA Grapalat" w:hAnsi="GHEA Grapalat" w:cs="Sylfaen"/>
          <w:sz w:val="20"/>
          <w:lang w:val="af-ZA"/>
        </w:rPr>
        <w:t xml:space="preserve"> </w:t>
      </w:r>
      <w:r w:rsidRPr="0033011B">
        <w:rPr>
          <w:rFonts w:ascii="GHEA Grapalat" w:hAnsi="GHEA Grapalat" w:cs="Sylfaen"/>
          <w:sz w:val="20"/>
          <w:lang w:val="en-US"/>
        </w:rPr>
        <w:t xml:space="preserve">opening </w:t>
      </w:r>
      <w:r w:rsidR="00CC3419">
        <w:rPr>
          <w:rFonts w:ascii="GHEA Grapalat" w:hAnsi="GHEA Grapalat" w:cs="Sylfaen"/>
          <w:sz w:val="20"/>
          <w:lang w:val="hy-AM"/>
        </w:rPr>
        <w:t>and evaluation</w:t>
      </w:r>
      <w:r w:rsidRPr="005E1F72">
        <w:rPr>
          <w:rFonts w:ascii="GHEA Grapalat" w:hAnsi="GHEA Grapalat" w:cs="Sylfaen"/>
          <w:sz w:val="20"/>
          <w:lang w:val="af-ZA"/>
        </w:rPr>
        <w:t xml:space="preserve"> </w:t>
      </w:r>
      <w:r w:rsidRPr="0033011B">
        <w:rPr>
          <w:rFonts w:ascii="GHEA Grapalat" w:hAnsi="GHEA Grapalat" w:cs="Sylfaen"/>
          <w:sz w:val="20"/>
          <w:lang w:val="en-US"/>
        </w:rPr>
        <w:t>in the session</w:t>
      </w:r>
      <w:r w:rsidRPr="005E1F72">
        <w:rPr>
          <w:rFonts w:ascii="GHEA Grapalat" w:hAnsi="GHEA Grapalat" w:cs="Sylfaen"/>
          <w:sz w:val="20"/>
          <w:lang w:val="af-ZA"/>
        </w:rPr>
        <w:t xml:space="preserve"> </w:t>
      </w:r>
      <w:r w:rsidRPr="005E1F72">
        <w:rPr>
          <w:rFonts w:ascii="GHEA Grapalat" w:hAnsi="GHEA Grapalat" w:cs="Sylfaen"/>
          <w:sz w:val="20"/>
        </w:rPr>
        <w:t>of the commission</w:t>
      </w:r>
      <w:r w:rsidRPr="005E1F72">
        <w:rPr>
          <w:rFonts w:ascii="GHEA Grapalat" w:hAnsi="GHEA Grapalat" w:cs="Sylfaen"/>
          <w:sz w:val="20"/>
          <w:lang w:val="af-ZA"/>
        </w:rPr>
        <w:t xml:space="preserve"> </w:t>
      </w:r>
      <w:r w:rsidRPr="005E1F72">
        <w:rPr>
          <w:rFonts w:ascii="GHEA Grapalat" w:hAnsi="GHEA Grapalat" w:cs="Sylfaen"/>
          <w:sz w:val="20"/>
        </w:rPr>
        <w:t xml:space="preserve">the president </w:t>
      </w:r>
      <w:proofErr w:type="gramStart"/>
      <w:r w:rsidRPr="005E1F72">
        <w:rPr>
          <w:rFonts w:ascii="GHEA Grapalat" w:hAnsi="GHEA Grapalat" w:cs="Sylfaen"/>
          <w:sz w:val="20"/>
          <w:lang w:val="af-ZA"/>
        </w:rPr>
        <w:t xml:space="preserve">( </w:t>
      </w:r>
      <w:r w:rsidRPr="005E1F72">
        <w:rPr>
          <w:rFonts w:ascii="GHEA Grapalat" w:hAnsi="GHEA Grapalat" w:cs="Sylfaen"/>
          <w:sz w:val="20"/>
          <w:lang w:val="hy-AM"/>
        </w:rPr>
        <w:t>session</w:t>
      </w:r>
      <w:proofErr w:type="gramEnd"/>
      <w:r w:rsidRPr="005E1F72">
        <w:rPr>
          <w:rFonts w:ascii="GHEA Grapalat" w:hAnsi="GHEA Grapalat" w:cs="Sylfaen"/>
          <w:sz w:val="20"/>
          <w:lang w:val="hy-AM"/>
        </w:rPr>
        <w:t>:</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the chairman </w:t>
      </w:r>
      <w:r w:rsidRPr="005E1F72">
        <w:rPr>
          <w:rFonts w:ascii="GHEA Grapalat" w:hAnsi="GHEA Grapalat" w:cs="Sylfaen"/>
          <w:sz w:val="20"/>
          <w:lang w:val="af-ZA"/>
        </w:rPr>
        <w:t xml:space="preserve">) </w:t>
      </w:r>
      <w:r w:rsidRPr="005E1F72">
        <w:rPr>
          <w:rFonts w:ascii="GHEA Grapalat" w:hAnsi="GHEA Grapalat" w:cs="Sylfaen"/>
          <w:sz w:val="20"/>
          <w:lang w:val="hy-AM"/>
        </w:rPr>
        <w:t>session</w:t>
      </w:r>
      <w:r w:rsidRPr="005E1F72">
        <w:rPr>
          <w:rFonts w:ascii="GHEA Grapalat" w:hAnsi="GHEA Grapalat" w:cs="Sylfaen"/>
          <w:sz w:val="20"/>
          <w:lang w:val="af-ZA"/>
        </w:rPr>
        <w:t xml:space="preserve"> </w:t>
      </w:r>
      <w:r w:rsidRPr="005E1F72">
        <w:rPr>
          <w:rFonts w:ascii="GHEA Grapalat" w:hAnsi="GHEA Grapalat" w:cs="Sylfaen"/>
          <w:sz w:val="20"/>
          <w:lang w:val="hy-AM"/>
        </w:rPr>
        <w:t>announcement</w:t>
      </w:r>
      <w:r w:rsidRPr="005E1F72">
        <w:rPr>
          <w:rFonts w:ascii="GHEA Grapalat" w:hAnsi="GHEA Grapalat" w:cs="Sylfaen"/>
          <w:sz w:val="20"/>
          <w:lang w:val="af-ZA"/>
        </w:rPr>
        <w:t xml:space="preserve"> </w:t>
      </w:r>
      <w:r w:rsidRPr="005E1F72">
        <w:rPr>
          <w:rFonts w:ascii="GHEA Grapalat" w:hAnsi="GHEA Grapalat" w:cs="Sylfaen"/>
          <w:sz w:val="20"/>
          <w:lang w:val="hy-AM"/>
        </w:rPr>
        <w:t>is</w:t>
      </w:r>
      <w:r w:rsidRPr="005E1F72">
        <w:rPr>
          <w:rFonts w:ascii="GHEA Grapalat" w:hAnsi="GHEA Grapalat" w:cs="Sylfaen"/>
          <w:sz w:val="20"/>
          <w:lang w:val="af-ZA"/>
        </w:rPr>
        <w:t xml:space="preserve"> </w:t>
      </w:r>
      <w:r w:rsidRPr="005E1F72">
        <w:rPr>
          <w:rFonts w:ascii="GHEA Grapalat" w:hAnsi="GHEA Grapalat" w:cs="Sylfaen"/>
          <w:sz w:val="20"/>
          <w:lang w:val="hy-AM"/>
        </w:rPr>
        <w:t>opened</w:t>
      </w:r>
      <w:r w:rsidRPr="005E1F72">
        <w:rPr>
          <w:rFonts w:ascii="GHEA Grapalat" w:hAnsi="GHEA Grapalat" w:cs="Sylfaen"/>
          <w:sz w:val="20"/>
          <w:lang w:val="af-ZA"/>
        </w:rPr>
        <w:t xml:space="preserve"> </w:t>
      </w:r>
      <w:r w:rsidRPr="005E1F72">
        <w:rPr>
          <w:rFonts w:ascii="GHEA Grapalat" w:hAnsi="GHEA Grapalat" w:cs="Sylfaen"/>
          <w:sz w:val="20"/>
          <w:lang w:val="hy-AM"/>
        </w:rPr>
        <w:t>and:</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It is </w:t>
      </w:r>
      <w:r w:rsidR="00A222D7" w:rsidRPr="005E1F72">
        <w:rPr>
          <w:rFonts w:ascii="GHEA Grapalat" w:hAnsi="GHEA Grapalat" w:cs="Sylfaen"/>
          <w:sz w:val="20"/>
          <w:lang w:val="hy-AM"/>
        </w:rPr>
        <w:t xml:space="preserve">stated in the purchase </w:t>
      </w:r>
      <w:r w:rsidRPr="005E1F72">
        <w:rPr>
          <w:rFonts w:ascii="GHEA Grapalat" w:hAnsi="GHEA Grapalat" w:cs="Sylfaen"/>
          <w:sz w:val="20"/>
          <w:lang w:val="hy-AM"/>
        </w:rPr>
        <w:t xml:space="preserve">order </w:t>
      </w:r>
      <w:r w:rsidRPr="005E1F72">
        <w:rPr>
          <w:rFonts w:ascii="GHEA Grapalat" w:hAnsi="GHEA Grapalat" w:cs="Sylfaen"/>
          <w:sz w:val="20"/>
          <w:lang w:val="hy-AM"/>
        </w:rPr>
        <w:softHyphen/>
      </w:r>
      <w:r w:rsidR="00A222D7" w:rsidRPr="00337B83">
        <w:rPr>
          <w:rFonts w:ascii="GHEA Grapalat" w:hAnsi="GHEA Grapalat" w:cs="Sylfaen"/>
          <w:sz w:val="20"/>
          <w:lang w:val="af-ZA"/>
        </w:rPr>
        <w:t>:</w:t>
      </w:r>
      <w:r w:rsidR="00A222D7" w:rsidRPr="00337B83">
        <w:rPr>
          <w:rFonts w:ascii="GHEA Grapalat" w:hAnsi="GHEA Grapalat" w:cs="Sylfaen"/>
          <w:sz w:val="20"/>
          <w:lang w:val="hy-AM"/>
        </w:rPr>
        <w:t xml:space="preserve"> </w:t>
      </w:r>
      <w:r w:rsidR="00A222D7" w:rsidRPr="00337B83">
        <w:rPr>
          <w:rFonts w:ascii="GHEA Grapalat" w:hAnsi="GHEA Grapalat" w:cs="Sylfaen"/>
          <w:sz w:val="20"/>
        </w:rPr>
        <w:t>hereby</w:t>
      </w:r>
      <w:r w:rsidR="00A222D7" w:rsidRPr="00475521">
        <w:rPr>
          <w:rFonts w:ascii="GHEA Grapalat" w:hAnsi="GHEA Grapalat" w:cs="Sylfaen"/>
          <w:sz w:val="20"/>
          <w:lang w:val="af-ZA"/>
        </w:rPr>
        <w:t xml:space="preserve"> </w:t>
      </w:r>
      <w:r w:rsidR="00A222D7" w:rsidRPr="00A14278">
        <w:rPr>
          <w:rFonts w:ascii="GHEA Grapalat" w:hAnsi="GHEA Grapalat" w:cs="Sylfaen"/>
          <w:sz w:val="20"/>
        </w:rPr>
        <w:t>of the procedure</w:t>
      </w:r>
      <w:r w:rsidR="00A222D7" w:rsidRPr="000C3293">
        <w:rPr>
          <w:rFonts w:ascii="GHEA Grapalat" w:hAnsi="GHEA Grapalat" w:cs="Sylfaen"/>
          <w:sz w:val="20"/>
          <w:lang w:val="af-ZA"/>
        </w:rPr>
        <w:t xml:space="preserve"> </w:t>
      </w:r>
      <w:r w:rsidR="00A222D7" w:rsidRPr="000C3293">
        <w:rPr>
          <w:rFonts w:ascii="GHEA Grapalat" w:hAnsi="GHEA Grapalat" w:cs="Sylfaen"/>
          <w:sz w:val="20"/>
        </w:rPr>
        <w:t>in the frame</w:t>
      </w:r>
      <w:r w:rsidR="00A222D7" w:rsidRPr="000C3293">
        <w:rPr>
          <w:rFonts w:ascii="GHEA Grapalat" w:hAnsi="GHEA Grapalat" w:cs="Sylfaen"/>
          <w:sz w:val="20"/>
          <w:lang w:val="af-ZA"/>
        </w:rPr>
        <w:t xml:space="preserve"> </w:t>
      </w:r>
      <w:r w:rsidR="00A222D7" w:rsidRPr="000C3293">
        <w:rPr>
          <w:rFonts w:ascii="GHEA Grapalat" w:hAnsi="GHEA Grapalat" w:cs="Sylfaen"/>
          <w:sz w:val="20"/>
        </w:rPr>
        <w:t>to buy</w:t>
      </w:r>
      <w:r w:rsidR="00A222D7" w:rsidRPr="000C3293">
        <w:rPr>
          <w:rFonts w:ascii="GHEA Grapalat" w:hAnsi="GHEA Grapalat" w:cs="Sylfaen"/>
          <w:sz w:val="20"/>
          <w:lang w:val="af-ZA"/>
        </w:rPr>
        <w:t xml:space="preserve"> </w:t>
      </w:r>
      <w:r w:rsidR="00A222D7" w:rsidRPr="000C3293">
        <w:rPr>
          <w:rFonts w:ascii="GHEA Grapalat" w:hAnsi="GHEA Grapalat" w:cs="Sylfaen"/>
          <w:sz w:val="20"/>
        </w:rPr>
        <w:t>of goods</w:t>
      </w:r>
      <w:r w:rsidR="00A222D7" w:rsidRPr="000C3293">
        <w:rPr>
          <w:rFonts w:ascii="GHEA Grapalat" w:hAnsi="GHEA Grapalat" w:cs="Sylfaen"/>
          <w:sz w:val="20"/>
          <w:lang w:val="af-ZA"/>
        </w:rPr>
        <w:t xml:space="preserve"> </w:t>
      </w:r>
      <w:r w:rsidR="000C3293" w:rsidRPr="001F3550">
        <w:rPr>
          <w:rFonts w:ascii="GHEA Grapalat" w:hAnsi="GHEA Grapalat" w:cs="Sylfaen"/>
          <w:sz w:val="20"/>
          <w:lang w:val="hy-AM"/>
        </w:rPr>
        <w:t>purchase price:</w:t>
      </w:r>
      <w:r w:rsidRPr="00854796">
        <w:rPr>
          <w:rFonts w:ascii="GHEA Grapalat" w:hAnsi="GHEA Grapalat" w:cs="Sylfaen"/>
          <w:sz w:val="20"/>
          <w:lang w:val="af-ZA"/>
        </w:rPr>
        <w:t xml:space="preserve"> </w:t>
      </w:r>
      <w:r w:rsidRPr="00337B83">
        <w:rPr>
          <w:rFonts w:ascii="GHEA Grapalat" w:hAnsi="GHEA Grapalat" w:cs="Sylfaen"/>
          <w:sz w:val="20"/>
          <w:lang w:val="hy-AM"/>
        </w:rPr>
        <w:t>one</w:t>
      </w:r>
      <w:r w:rsidRPr="00337B83">
        <w:rPr>
          <w:rFonts w:ascii="GHEA Grapalat" w:hAnsi="GHEA Grapalat" w:cs="Sylfaen"/>
          <w:sz w:val="20"/>
          <w:lang w:val="af-ZA"/>
        </w:rPr>
        <w:t xml:space="preserve"> </w:t>
      </w:r>
      <w:r w:rsidRPr="00337B83">
        <w:rPr>
          <w:rFonts w:ascii="GHEA Grapalat" w:hAnsi="GHEA Grapalat" w:cs="Sylfaen"/>
          <w:sz w:val="20"/>
          <w:lang w:val="hy-AM"/>
        </w:rPr>
        <w:t>by number</w:t>
      </w:r>
      <w:r w:rsidRPr="00475521">
        <w:rPr>
          <w:rFonts w:ascii="GHEA Grapalat" w:hAnsi="GHEA Grapalat" w:cs="Sylfaen"/>
          <w:sz w:val="20"/>
          <w:lang w:val="af-ZA"/>
        </w:rPr>
        <w:t xml:space="preserve"> </w:t>
      </w:r>
      <w:r w:rsidRPr="00A14278">
        <w:rPr>
          <w:rFonts w:ascii="GHEA Grapalat" w:hAnsi="GHEA Grapalat" w:cs="Sylfaen"/>
          <w:sz w:val="20"/>
          <w:lang w:val="hy-AM"/>
        </w:rPr>
        <w:t xml:space="preserve">expressed </w:t>
      </w:r>
      <w:r w:rsidR="00745561" w:rsidRPr="000C3293">
        <w:rPr>
          <w:rFonts w:ascii="GHEA Grapalat" w:hAnsi="GHEA Grapalat" w:cs="Sylfaen"/>
          <w:sz w:val="20"/>
          <w:lang w:val="af-ZA"/>
        </w:rPr>
        <w:t>as</w:t>
      </w:r>
      <w:r w:rsidR="00745561" w:rsidRPr="000C3293">
        <w:rPr>
          <w:rFonts w:ascii="GHEA Grapalat" w:hAnsi="GHEA Grapalat" w:cs="Sylfaen"/>
          <w:sz w:val="20"/>
        </w:rPr>
        <w:t>​</w:t>
      </w:r>
      <w:r w:rsidR="00745561" w:rsidRPr="000C3293">
        <w:rPr>
          <w:rFonts w:ascii="GHEA Grapalat" w:hAnsi="GHEA Grapalat" w:cs="Sylfaen"/>
          <w:sz w:val="20"/>
          <w:lang w:val="af-ZA"/>
        </w:rPr>
        <w:t xml:space="preserve"> </w:t>
      </w:r>
      <w:r w:rsidR="00745561" w:rsidRPr="000C3293">
        <w:rPr>
          <w:rFonts w:ascii="GHEA Grapalat" w:hAnsi="GHEA Grapalat" w:cs="Sylfaen"/>
          <w:sz w:val="20"/>
        </w:rPr>
        <w:t>also</w:t>
      </w:r>
      <w:r w:rsidR="00F20DA5" w:rsidRPr="000C3293">
        <w:rPr>
          <w:rFonts w:ascii="GHEA Grapalat" w:hAnsi="GHEA Grapalat" w:cs="Sylfaen"/>
          <w:sz w:val="20"/>
          <w:lang w:val="af-ZA"/>
        </w:rPr>
        <w:t xml:space="preserve"> </w:t>
      </w:r>
      <w:r w:rsidR="00745561" w:rsidRPr="000C3293">
        <w:rPr>
          <w:rFonts w:ascii="GHEA Grapalat" w:hAnsi="GHEA Grapalat" w:cs="Sylfaen"/>
          <w:sz w:val="20"/>
          <w:lang w:val="hy-AM"/>
        </w:rPr>
        <w:t xml:space="preserve">the price offers of the participants who submitted bids, expressed in a single number, based on what is written in letters </w:t>
      </w:r>
      <w:r w:rsidR="00745561" w:rsidRPr="000C3293">
        <w:rPr>
          <w:rFonts w:ascii="GHEA Grapalat" w:hAnsi="GHEA Grapalat" w:cs="Sylfaen"/>
          <w:sz w:val="20"/>
          <w:lang w:val="af-ZA"/>
        </w:rPr>
        <w:t>.</w:t>
      </w:r>
    </w:p>
    <w:p w:rsidR="003B60D5" w:rsidRPr="005E1F72" w:rsidRDefault="00ED6836" w:rsidP="00EF3662">
      <w:pPr>
        <w:ind w:firstLine="567"/>
        <w:jc w:val="both"/>
        <w:rPr>
          <w:rFonts w:ascii="GHEA Grapalat" w:hAnsi="GHEA Grapalat" w:cs="Sylfaen"/>
          <w:sz w:val="20"/>
          <w:lang w:val="af-ZA"/>
        </w:rPr>
      </w:pPr>
      <w:r w:rsidRPr="005E1F72">
        <w:rPr>
          <w:rFonts w:ascii="GHEA Grapalat" w:hAnsi="GHEA Grapalat"/>
          <w:sz w:val="20"/>
          <w:lang w:val="hy-AM"/>
        </w:rPr>
        <w:t xml:space="preserve">In the system, the functions of the opening members of the commission </w:t>
      </w:r>
      <w:r w:rsidRPr="005E1F72">
        <w:rPr>
          <w:rFonts w:ascii="GHEA Grapalat" w:hAnsi="GHEA Grapalat"/>
          <w:sz w:val="20"/>
          <w:lang w:val="hy-AM"/>
        </w:rPr>
        <w:softHyphen/>
        <w:t xml:space="preserve">are classified. Grading is determined by the chairman of the committee. </w:t>
      </w:r>
      <w:r w:rsidR="004C3803" w:rsidRPr="005E1F72">
        <w:rPr>
          <w:rFonts w:ascii="GHEA Grapalat" w:hAnsi="GHEA Grapalat"/>
          <w:sz w:val="20"/>
          <w:lang w:val="hy-AM"/>
        </w:rPr>
        <w:t>of the Commission</w:t>
      </w:r>
      <w:r w:rsidR="003B60D5" w:rsidRPr="005E1F72">
        <w:rPr>
          <w:rFonts w:ascii="GHEA Grapalat" w:hAnsi="GHEA Grapalat"/>
          <w:sz w:val="20"/>
          <w:lang w:val="af-ZA"/>
        </w:rPr>
        <w:t xml:space="preserve"> </w:t>
      </w:r>
      <w:r w:rsidR="003B60D5" w:rsidRPr="005E1F72">
        <w:rPr>
          <w:rFonts w:ascii="GHEA Grapalat" w:hAnsi="GHEA Grapalat"/>
          <w:sz w:val="20"/>
          <w:lang w:val="hy-AM"/>
        </w:rPr>
        <w:t>first</w:t>
      </w:r>
      <w:r w:rsidR="003B60D5" w:rsidRPr="005E1F72">
        <w:rPr>
          <w:rFonts w:ascii="GHEA Grapalat" w:hAnsi="GHEA Grapalat"/>
          <w:sz w:val="20"/>
          <w:lang w:val="af-ZA"/>
        </w:rPr>
        <w:t xml:space="preserve"> </w:t>
      </w:r>
      <w:r w:rsidR="003B60D5" w:rsidRPr="005E1F72">
        <w:rPr>
          <w:rFonts w:ascii="GHEA Grapalat" w:hAnsi="GHEA Grapalat"/>
          <w:sz w:val="20"/>
          <w:lang w:val="hy-AM"/>
        </w:rPr>
        <w:t>opener</w:t>
      </w:r>
      <w:r w:rsidR="003B60D5" w:rsidRPr="005E1F72">
        <w:rPr>
          <w:rFonts w:ascii="GHEA Grapalat" w:hAnsi="GHEA Grapalat"/>
          <w:sz w:val="20"/>
          <w:lang w:val="af-ZA"/>
        </w:rPr>
        <w:t xml:space="preserve"> </w:t>
      </w:r>
      <w:r w:rsidR="003B60D5" w:rsidRPr="005E1F72">
        <w:rPr>
          <w:rFonts w:ascii="GHEA Grapalat" w:hAnsi="GHEA Grapalat"/>
          <w:sz w:val="20"/>
          <w:lang w:val="hy-AM"/>
        </w:rPr>
        <w:t>the member</w:t>
      </w:r>
      <w:r w:rsidR="003B60D5" w:rsidRPr="005E1F72">
        <w:rPr>
          <w:rFonts w:ascii="GHEA Grapalat" w:hAnsi="GHEA Grapalat"/>
          <w:sz w:val="20"/>
          <w:lang w:val="af-ZA"/>
        </w:rPr>
        <w:t xml:space="preserve"> </w:t>
      </w:r>
      <w:r w:rsidR="003B60D5" w:rsidRPr="005E1F72">
        <w:rPr>
          <w:rFonts w:ascii="GHEA Grapalat" w:hAnsi="GHEA Grapalat"/>
          <w:sz w:val="20"/>
          <w:lang w:val="hy-AM"/>
        </w:rPr>
        <w:t>his</w:t>
      </w:r>
      <w:r w:rsidR="003B60D5" w:rsidRPr="005E1F72">
        <w:rPr>
          <w:rFonts w:ascii="GHEA Grapalat" w:hAnsi="GHEA Grapalat"/>
          <w:sz w:val="20"/>
          <w:lang w:val="af-ZA"/>
        </w:rPr>
        <w:t xml:space="preserve"> </w:t>
      </w:r>
      <w:r w:rsidR="003B60D5" w:rsidRPr="005E1F72">
        <w:rPr>
          <w:rFonts w:ascii="GHEA Grapalat" w:hAnsi="GHEA Grapalat"/>
          <w:sz w:val="20"/>
          <w:lang w:val="hy-AM"/>
        </w:rPr>
        <w:t>done</w:t>
      </w:r>
      <w:r w:rsidR="003B60D5" w:rsidRPr="005E1F72">
        <w:rPr>
          <w:rFonts w:ascii="GHEA Grapalat" w:hAnsi="GHEA Grapalat"/>
          <w:sz w:val="20"/>
          <w:lang w:val="af-ZA"/>
        </w:rPr>
        <w:t xml:space="preserve"> </w:t>
      </w:r>
      <w:r w:rsidR="003B60D5" w:rsidRPr="005E1F72">
        <w:rPr>
          <w:rFonts w:ascii="GHEA Grapalat" w:hAnsi="GHEA Grapalat"/>
          <w:sz w:val="20"/>
          <w:lang w:val="hy-AM"/>
        </w:rPr>
        <w:t>with notes</w:t>
      </w:r>
      <w:r w:rsidR="003B60D5" w:rsidRPr="005E1F72">
        <w:rPr>
          <w:rFonts w:ascii="GHEA Grapalat" w:hAnsi="GHEA Grapalat"/>
          <w:sz w:val="20"/>
          <w:lang w:val="af-ZA"/>
        </w:rPr>
        <w:t xml:space="preserve"> </w:t>
      </w:r>
      <w:r w:rsidR="003B60D5" w:rsidRPr="005E1F72">
        <w:rPr>
          <w:rFonts w:ascii="GHEA Grapalat" w:hAnsi="GHEA Grapalat"/>
          <w:sz w:val="20"/>
          <w:lang w:val="hy-AM"/>
        </w:rPr>
        <w:t>second</w:t>
      </w:r>
      <w:r w:rsidR="003B60D5" w:rsidRPr="005E1F72">
        <w:rPr>
          <w:rFonts w:ascii="GHEA Grapalat" w:hAnsi="GHEA Grapalat"/>
          <w:sz w:val="20"/>
          <w:lang w:val="af-ZA"/>
        </w:rPr>
        <w:t xml:space="preserve"> </w:t>
      </w:r>
      <w:r w:rsidR="003B60D5" w:rsidRPr="005E1F72">
        <w:rPr>
          <w:rFonts w:ascii="GHEA Grapalat" w:hAnsi="GHEA Grapalat"/>
          <w:sz w:val="20"/>
          <w:lang w:val="hy-AM"/>
        </w:rPr>
        <w:t>opener</w:t>
      </w:r>
      <w:r w:rsidR="003B60D5" w:rsidRPr="005E1F72">
        <w:rPr>
          <w:rFonts w:ascii="GHEA Grapalat" w:hAnsi="GHEA Grapalat"/>
          <w:sz w:val="20"/>
          <w:lang w:val="af-ZA"/>
        </w:rPr>
        <w:t xml:space="preserve"> </w:t>
      </w:r>
      <w:r w:rsidR="003B60D5" w:rsidRPr="005E1F72">
        <w:rPr>
          <w:rFonts w:ascii="GHEA Grapalat" w:hAnsi="GHEA Grapalat"/>
          <w:sz w:val="20"/>
          <w:lang w:val="hy-AM"/>
        </w:rPr>
        <w:t>member</w:t>
      </w:r>
      <w:r w:rsidR="003B60D5" w:rsidRPr="005E1F72">
        <w:rPr>
          <w:rFonts w:ascii="GHEA Grapalat" w:hAnsi="GHEA Grapalat"/>
          <w:sz w:val="20"/>
          <w:lang w:val="af-ZA"/>
        </w:rPr>
        <w:t xml:space="preserve"> </w:t>
      </w:r>
      <w:r w:rsidR="003B60D5" w:rsidRPr="005E1F72">
        <w:rPr>
          <w:rFonts w:ascii="GHEA Grapalat" w:hAnsi="GHEA Grapalat"/>
          <w:sz w:val="20"/>
          <w:lang w:val="hy-AM"/>
        </w:rPr>
        <w:t>observation</w:t>
      </w:r>
      <w:r w:rsidR="003B60D5" w:rsidRPr="005E1F72">
        <w:rPr>
          <w:rFonts w:ascii="GHEA Grapalat" w:hAnsi="GHEA Grapalat"/>
          <w:sz w:val="20"/>
          <w:lang w:val="af-ZA"/>
        </w:rPr>
        <w:t xml:space="preserve"> </w:t>
      </w:r>
      <w:r w:rsidR="003B60D5" w:rsidRPr="005E1F72">
        <w:rPr>
          <w:rFonts w:ascii="GHEA Grapalat" w:hAnsi="GHEA Grapalat"/>
          <w:sz w:val="20"/>
          <w:lang w:val="hy-AM"/>
        </w:rPr>
        <w:t>is</w:t>
      </w:r>
      <w:r w:rsidR="003B60D5" w:rsidRPr="005E1F72">
        <w:rPr>
          <w:rFonts w:ascii="GHEA Grapalat" w:hAnsi="GHEA Grapalat"/>
          <w:sz w:val="20"/>
          <w:lang w:val="af-ZA"/>
        </w:rPr>
        <w:t xml:space="preserve"> </w:t>
      </w:r>
      <w:r w:rsidR="003B60D5" w:rsidRPr="005E1F72">
        <w:rPr>
          <w:rFonts w:ascii="GHEA Grapalat" w:hAnsi="GHEA Grapalat"/>
          <w:sz w:val="20"/>
          <w:lang w:val="hy-AM"/>
        </w:rPr>
        <w:t>present</w:t>
      </w:r>
      <w:r w:rsidR="003B60D5" w:rsidRPr="005E1F72">
        <w:rPr>
          <w:rFonts w:ascii="GHEA Grapalat" w:hAnsi="GHEA Grapalat"/>
          <w:sz w:val="20"/>
          <w:lang w:val="af-ZA"/>
        </w:rPr>
        <w:t xml:space="preserve"> </w:t>
      </w:r>
      <w:r w:rsidR="003B60D5" w:rsidRPr="005E1F72">
        <w:rPr>
          <w:rFonts w:ascii="GHEA Grapalat" w:hAnsi="GHEA Grapalat"/>
          <w:sz w:val="20"/>
          <w:lang w:val="hy-AM"/>
        </w:rPr>
        <w:t>opening</w:t>
      </w:r>
      <w:r w:rsidR="003B60D5" w:rsidRPr="005E1F72">
        <w:rPr>
          <w:rFonts w:ascii="GHEA Grapalat" w:hAnsi="GHEA Grapalat"/>
          <w:sz w:val="20"/>
          <w:lang w:val="af-ZA"/>
        </w:rPr>
        <w:t xml:space="preserve"> </w:t>
      </w:r>
      <w:r w:rsidR="003B60D5" w:rsidRPr="005E1F72">
        <w:rPr>
          <w:rFonts w:ascii="GHEA Grapalat" w:hAnsi="GHEA Grapalat"/>
          <w:sz w:val="20"/>
          <w:lang w:val="hy-AM"/>
        </w:rPr>
        <w:t>subject to</w:t>
      </w:r>
      <w:r w:rsidR="003B60D5" w:rsidRPr="005E1F72">
        <w:rPr>
          <w:rFonts w:ascii="GHEA Grapalat" w:hAnsi="GHEA Grapalat"/>
          <w:sz w:val="20"/>
          <w:lang w:val="af-ZA"/>
        </w:rPr>
        <w:t xml:space="preserve"> </w:t>
      </w:r>
      <w:r w:rsidR="003B60D5" w:rsidRPr="005E1F72">
        <w:rPr>
          <w:rFonts w:ascii="GHEA Grapalat" w:hAnsi="GHEA Grapalat"/>
          <w:sz w:val="20"/>
          <w:lang w:val="hy-AM"/>
        </w:rPr>
        <w:t>it</w:t>
      </w:r>
      <w:r w:rsidR="003B60D5" w:rsidRPr="005E1F72">
        <w:rPr>
          <w:rFonts w:ascii="GHEA Grapalat" w:hAnsi="GHEA Grapalat"/>
          <w:sz w:val="20"/>
          <w:lang w:val="af-ZA"/>
        </w:rPr>
        <w:t xml:space="preserve"> </w:t>
      </w:r>
      <w:r w:rsidR="003B60D5" w:rsidRPr="005E1F72">
        <w:rPr>
          <w:rFonts w:ascii="GHEA Grapalat" w:hAnsi="GHEA Grapalat"/>
          <w:sz w:val="20"/>
          <w:lang w:val="hy-AM"/>
        </w:rPr>
        <w:t>applications</w:t>
      </w:r>
      <w:r w:rsidR="003B60D5" w:rsidRPr="005E1F72">
        <w:rPr>
          <w:rFonts w:ascii="GHEA Grapalat" w:hAnsi="GHEA Grapalat"/>
          <w:sz w:val="20"/>
          <w:lang w:val="af-ZA"/>
        </w:rPr>
        <w:t xml:space="preserve"> </w:t>
      </w:r>
      <w:r w:rsidR="003B60D5" w:rsidRPr="005E1F72">
        <w:rPr>
          <w:rFonts w:ascii="GHEA Grapalat" w:hAnsi="GHEA Grapalat"/>
          <w:sz w:val="20"/>
          <w:lang w:val="hy-AM"/>
        </w:rPr>
        <w:t xml:space="preserve">the list </w:t>
      </w:r>
      <w:r w:rsidR="003B60D5" w:rsidRPr="005E1F72">
        <w:rPr>
          <w:rFonts w:ascii="GHEA Grapalat" w:hAnsi="GHEA Grapalat"/>
          <w:sz w:val="20"/>
          <w:lang w:val="af-ZA"/>
        </w:rPr>
        <w:t xml:space="preserve">of </w:t>
      </w:r>
      <w:r w:rsidR="003B60D5" w:rsidRPr="005E1F72">
        <w:rPr>
          <w:rFonts w:ascii="GHEA Grapalat" w:hAnsi="GHEA Grapalat"/>
          <w:sz w:val="20"/>
          <w:lang w:val="hy-AM"/>
        </w:rPr>
        <w:t>which</w:t>
      </w:r>
      <w:r w:rsidR="003B60D5" w:rsidRPr="005E1F72">
        <w:rPr>
          <w:rFonts w:ascii="GHEA Grapalat" w:hAnsi="GHEA Grapalat"/>
          <w:sz w:val="20"/>
          <w:lang w:val="af-ZA"/>
        </w:rPr>
        <w:t xml:space="preserve"> </w:t>
      </w:r>
      <w:r w:rsidR="004C3803" w:rsidRPr="005E1F72">
        <w:rPr>
          <w:rFonts w:ascii="GHEA Grapalat" w:hAnsi="GHEA Grapalat"/>
          <w:sz w:val="20"/>
          <w:lang w:val="hy-AM"/>
        </w:rPr>
        <w:t>the system</w:t>
      </w:r>
      <w:r w:rsidR="004C3803" w:rsidRPr="005E1F72">
        <w:rPr>
          <w:rFonts w:ascii="GHEA Grapalat" w:hAnsi="GHEA Grapalat"/>
          <w:sz w:val="20"/>
          <w:lang w:val="af-ZA"/>
        </w:rPr>
        <w:t xml:space="preserve"> </w:t>
      </w:r>
      <w:r w:rsidR="003B60D5" w:rsidRPr="005E1F72">
        <w:rPr>
          <w:rFonts w:ascii="GHEA Grapalat" w:hAnsi="GHEA Grapalat"/>
          <w:sz w:val="20"/>
          <w:lang w:val="hy-AM"/>
        </w:rPr>
        <w:t>watch</w:t>
      </w:r>
      <w:r w:rsidR="003B60D5" w:rsidRPr="005E1F72">
        <w:rPr>
          <w:rFonts w:ascii="GHEA Grapalat" w:hAnsi="GHEA Grapalat"/>
          <w:sz w:val="20"/>
          <w:lang w:val="af-ZA"/>
        </w:rPr>
        <w:t xml:space="preserve"> </w:t>
      </w:r>
      <w:r w:rsidR="003B60D5" w:rsidRPr="005E1F72">
        <w:rPr>
          <w:rFonts w:ascii="GHEA Grapalat" w:hAnsi="GHEA Grapalat"/>
          <w:sz w:val="20"/>
          <w:lang w:val="hy-AM"/>
        </w:rPr>
        <w:t>is</w:t>
      </w:r>
      <w:r w:rsidR="003B60D5" w:rsidRPr="005E1F72">
        <w:rPr>
          <w:rFonts w:ascii="GHEA Grapalat" w:hAnsi="GHEA Grapalat"/>
          <w:sz w:val="20"/>
          <w:lang w:val="af-ZA"/>
        </w:rPr>
        <w:t xml:space="preserve"> </w:t>
      </w:r>
      <w:r w:rsidR="003B60D5" w:rsidRPr="005E1F72">
        <w:rPr>
          <w:rFonts w:ascii="GHEA Grapalat" w:hAnsi="GHEA Grapalat"/>
          <w:sz w:val="20"/>
          <w:lang w:val="hy-AM"/>
        </w:rPr>
        <w:t>as</w:t>
      </w:r>
      <w:r w:rsidR="003B60D5" w:rsidRPr="005E1F72">
        <w:rPr>
          <w:rFonts w:ascii="GHEA Grapalat" w:hAnsi="GHEA Grapalat"/>
          <w:sz w:val="20"/>
          <w:lang w:val="af-ZA"/>
        </w:rPr>
        <w:t xml:space="preserve"> </w:t>
      </w:r>
      <w:r w:rsidR="003B60D5" w:rsidRPr="005E1F72">
        <w:rPr>
          <w:rFonts w:ascii="GHEA Grapalat" w:hAnsi="GHEA Grapalat"/>
          <w:sz w:val="20"/>
          <w:lang w:val="hy-AM"/>
        </w:rPr>
        <w:t xml:space="preserve">Submitted </w:t>
      </w:r>
      <w:r w:rsidR="003B60D5" w:rsidRPr="005E1F72">
        <w:rPr>
          <w:rFonts w:ascii="GHEA Grapalat" w:hAnsi="GHEA Grapalat"/>
          <w:sz w:val="20"/>
          <w:lang w:val="af-ZA"/>
        </w:rPr>
        <w:t xml:space="preserve">( </w:t>
      </w:r>
      <w:r w:rsidR="003B60D5" w:rsidRPr="005E1F72">
        <w:rPr>
          <w:rFonts w:ascii="GHEA Grapalat" w:hAnsi="GHEA Grapalat"/>
          <w:sz w:val="20"/>
          <w:lang w:val="hy-AM"/>
        </w:rPr>
        <w:t xml:space="preserve">suitable </w:t>
      </w:r>
      <w:r w:rsidR="003B60D5" w:rsidRPr="005E1F72">
        <w:rPr>
          <w:rFonts w:ascii="GHEA Grapalat" w:hAnsi="GHEA Grapalat"/>
          <w:sz w:val="20"/>
          <w:lang w:val="af-ZA"/>
        </w:rPr>
        <w:t xml:space="preserve">) </w:t>
      </w:r>
      <w:r w:rsidR="003B60D5" w:rsidRPr="005E1F72">
        <w:rPr>
          <w:rFonts w:ascii="GHEA Grapalat" w:hAnsi="GHEA Grapalat"/>
          <w:sz w:val="20"/>
          <w:lang w:val="hy-AM"/>
        </w:rPr>
        <w:t xml:space="preserve">applications </w:t>
      </w:r>
      <w:r w:rsidR="003B60D5" w:rsidRPr="005E1F72">
        <w:rPr>
          <w:rFonts w:ascii="GHEA Grapalat" w:hAnsi="GHEA Grapalat"/>
          <w:sz w:val="20"/>
          <w:lang w:val="af-ZA"/>
        </w:rPr>
        <w:t xml:space="preserve">, </w:t>
      </w:r>
      <w:r w:rsidR="003B60D5" w:rsidRPr="005E1F72">
        <w:rPr>
          <w:rFonts w:ascii="GHEA Grapalat" w:hAnsi="GHEA Grapalat"/>
          <w:sz w:val="20"/>
          <w:lang w:val="hy-AM"/>
        </w:rPr>
        <w:t>from which:</w:t>
      </w:r>
      <w:r w:rsidR="003B60D5" w:rsidRPr="005E1F72">
        <w:rPr>
          <w:rFonts w:ascii="GHEA Grapalat" w:hAnsi="GHEA Grapalat"/>
          <w:sz w:val="20"/>
          <w:lang w:val="af-ZA"/>
        </w:rPr>
        <w:t xml:space="preserve"> </w:t>
      </w:r>
      <w:r w:rsidR="003B60D5" w:rsidRPr="005E1F72">
        <w:rPr>
          <w:rFonts w:ascii="GHEA Grapalat" w:hAnsi="GHEA Grapalat"/>
          <w:sz w:val="20"/>
          <w:lang w:val="hy-AM"/>
        </w:rPr>
        <w:t>after</w:t>
      </w:r>
      <w:r w:rsidR="003B60D5" w:rsidRPr="005E1F72">
        <w:rPr>
          <w:rFonts w:ascii="GHEA Grapalat" w:hAnsi="GHEA Grapalat"/>
          <w:sz w:val="20"/>
          <w:lang w:val="af-ZA"/>
        </w:rPr>
        <w:t xml:space="preserve"> </w:t>
      </w:r>
      <w:r w:rsidR="003B60D5" w:rsidRPr="005E1F72">
        <w:rPr>
          <w:rFonts w:ascii="GHEA Grapalat" w:hAnsi="GHEA Grapalat"/>
          <w:sz w:val="20"/>
          <w:lang w:val="hy-AM"/>
        </w:rPr>
        <w:t>second</w:t>
      </w:r>
      <w:r w:rsidR="003B60D5" w:rsidRPr="005E1F72">
        <w:rPr>
          <w:rFonts w:ascii="GHEA Grapalat" w:hAnsi="GHEA Grapalat"/>
          <w:sz w:val="20"/>
          <w:lang w:val="af-ZA"/>
        </w:rPr>
        <w:t xml:space="preserve"> </w:t>
      </w:r>
      <w:r w:rsidR="003B60D5" w:rsidRPr="005E1F72">
        <w:rPr>
          <w:rFonts w:ascii="GHEA Grapalat" w:hAnsi="GHEA Grapalat"/>
          <w:sz w:val="20"/>
          <w:lang w:val="hy-AM"/>
        </w:rPr>
        <w:t>opener</w:t>
      </w:r>
      <w:r w:rsidR="003B60D5" w:rsidRPr="005E1F72">
        <w:rPr>
          <w:rFonts w:ascii="GHEA Grapalat" w:hAnsi="GHEA Grapalat"/>
          <w:sz w:val="20"/>
          <w:lang w:val="af-ZA"/>
        </w:rPr>
        <w:t xml:space="preserve"> </w:t>
      </w:r>
      <w:r w:rsidR="003B60D5" w:rsidRPr="005E1F72">
        <w:rPr>
          <w:rFonts w:ascii="GHEA Grapalat" w:hAnsi="GHEA Grapalat"/>
          <w:sz w:val="20"/>
          <w:lang w:val="hy-AM"/>
        </w:rPr>
        <w:t>member</w:t>
      </w:r>
      <w:r w:rsidR="003B60D5" w:rsidRPr="005E1F72">
        <w:rPr>
          <w:rFonts w:ascii="GHEA Grapalat" w:hAnsi="GHEA Grapalat"/>
          <w:sz w:val="20"/>
          <w:lang w:val="af-ZA"/>
        </w:rPr>
        <w:t xml:space="preserve"> </w:t>
      </w:r>
      <w:r w:rsidR="003B60D5" w:rsidRPr="005E1F72">
        <w:rPr>
          <w:rFonts w:ascii="GHEA Grapalat" w:hAnsi="GHEA Grapalat"/>
          <w:sz w:val="20"/>
          <w:lang w:val="hy-AM"/>
        </w:rPr>
        <w:t>confirmation</w:t>
      </w:r>
      <w:r w:rsidR="003B60D5" w:rsidRPr="005E1F72">
        <w:rPr>
          <w:rFonts w:ascii="GHEA Grapalat" w:hAnsi="GHEA Grapalat"/>
          <w:sz w:val="20"/>
          <w:lang w:val="af-ZA"/>
        </w:rPr>
        <w:t xml:space="preserve"> </w:t>
      </w:r>
      <w:r w:rsidR="003B60D5" w:rsidRPr="005E1F72">
        <w:rPr>
          <w:rFonts w:ascii="GHEA Grapalat" w:hAnsi="GHEA Grapalat"/>
          <w:sz w:val="20"/>
          <w:lang w:val="hy-AM"/>
        </w:rPr>
        <w:t>is</w:t>
      </w:r>
      <w:r w:rsidR="003B60D5" w:rsidRPr="005E1F72">
        <w:rPr>
          <w:rFonts w:ascii="GHEA Grapalat" w:hAnsi="GHEA Grapalat"/>
          <w:sz w:val="20"/>
          <w:lang w:val="af-ZA"/>
        </w:rPr>
        <w:t xml:space="preserve"> </w:t>
      </w:r>
      <w:r w:rsidR="003B60D5" w:rsidRPr="005E1F72">
        <w:rPr>
          <w:rFonts w:ascii="GHEA Grapalat" w:hAnsi="GHEA Grapalat"/>
          <w:sz w:val="20"/>
          <w:lang w:val="hy-AM"/>
        </w:rPr>
        <w:t>himself</w:t>
      </w:r>
      <w:r w:rsidR="003B60D5" w:rsidRPr="005E1F72">
        <w:rPr>
          <w:rFonts w:ascii="GHEA Grapalat" w:hAnsi="GHEA Grapalat"/>
          <w:sz w:val="20"/>
          <w:lang w:val="af-ZA"/>
        </w:rPr>
        <w:t xml:space="preserve"> </w:t>
      </w:r>
      <w:r w:rsidR="003B60D5" w:rsidRPr="005E1F72">
        <w:rPr>
          <w:rFonts w:ascii="GHEA Grapalat" w:hAnsi="GHEA Grapalat" w:cs="Sylfaen"/>
          <w:sz w:val="20"/>
          <w:lang w:val="hy-AM"/>
        </w:rPr>
        <w:t>presented</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applications</w:t>
      </w:r>
      <w:r w:rsidR="003B60D5" w:rsidRPr="005E1F72">
        <w:rPr>
          <w:rFonts w:ascii="GHEA Grapalat" w:hAnsi="GHEA Grapalat" w:cs="Sylfaen"/>
          <w:sz w:val="20"/>
          <w:lang w:val="af-ZA"/>
        </w:rPr>
        <w:t xml:space="preserve"> the </w:t>
      </w:r>
      <w:r w:rsidR="003B60D5" w:rsidRPr="005E1F72">
        <w:rPr>
          <w:rFonts w:ascii="GHEA Grapalat" w:hAnsi="GHEA Grapalat" w:cs="Sylfaen"/>
          <w:sz w:val="20"/>
          <w:lang w:val="hy-AM"/>
        </w:rPr>
        <w:t>list From confirmation</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after</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loading</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is</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applications</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opening</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about</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 xml:space="preserve">protocol </w:t>
      </w:r>
      <w:r w:rsidR="003B60D5" w:rsidRPr="005E1F72">
        <w:rPr>
          <w:rFonts w:ascii="GHEA Grapalat" w:hAnsi="GHEA Grapalat" w:cs="Sylfaen"/>
          <w:sz w:val="20"/>
          <w:lang w:val="af-ZA"/>
        </w:rPr>
        <w:t xml:space="preserve">( </w:t>
      </w:r>
      <w:r w:rsidR="00CB79A4" w:rsidRPr="005E1F72">
        <w:rPr>
          <w:rFonts w:ascii="GHEA Grapalat" w:hAnsi="GHEA Grapalat" w:cs="Sylfaen"/>
          <w:sz w:val="20"/>
          <w:lang w:val="hy-AM"/>
        </w:rPr>
        <w:t>system:</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 xml:space="preserve">report </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which</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applications</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opening</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the day</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of the commission</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the secretary</w:t>
      </w:r>
      <w:r w:rsidR="003B60D5" w:rsidRPr="005E1F72">
        <w:rPr>
          <w:rFonts w:ascii="GHEA Grapalat" w:hAnsi="GHEA Grapalat" w:cs="Sylfaen"/>
          <w:sz w:val="20"/>
          <w:lang w:val="af-ZA"/>
        </w:rPr>
        <w:t xml:space="preserve"> </w:t>
      </w:r>
      <w:r w:rsidRPr="005E1F72">
        <w:rPr>
          <w:rFonts w:ascii="GHEA Grapalat" w:hAnsi="GHEA Grapalat" w:cs="Sylfaen"/>
          <w:sz w:val="20"/>
          <w:lang w:val="hy-AM"/>
        </w:rPr>
        <w:t>through the system</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sends to participants' e-mails </w:t>
      </w:r>
      <w:r w:rsidR="003B60D5" w:rsidRPr="005E1F72">
        <w:rPr>
          <w:rFonts w:ascii="GHEA Grapalat" w:hAnsi="GHEA Grapalat" w:cs="Sylfaen"/>
          <w:sz w:val="20"/>
          <w:lang w:val="af-ZA"/>
        </w:rPr>
        <w:t>.</w:t>
      </w:r>
    </w:p>
    <w:p w:rsidR="009A796C" w:rsidRPr="005E1F72" w:rsidRDefault="00FD2748"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8.2 </w:t>
      </w:r>
      <w:r w:rsidR="00F61898" w:rsidRPr="005E1F72">
        <w:rPr>
          <w:rFonts w:ascii="GHEA Grapalat" w:hAnsi="GHEA Grapalat" w:cs="Sylfaen"/>
          <w:sz w:val="20"/>
        </w:rPr>
        <w:t>Applications</w:t>
      </w:r>
      <w:r w:rsidR="00F61898" w:rsidRPr="005E1F72">
        <w:rPr>
          <w:rFonts w:ascii="GHEA Grapalat" w:hAnsi="GHEA Grapalat" w:cs="Sylfaen"/>
          <w:sz w:val="20"/>
          <w:lang w:val="af-ZA"/>
        </w:rPr>
        <w:t xml:space="preserve"> </w:t>
      </w:r>
      <w:r w:rsidR="00F61898" w:rsidRPr="005E1F72">
        <w:rPr>
          <w:rFonts w:ascii="GHEA Grapalat" w:hAnsi="GHEA Grapalat" w:cs="Sylfaen"/>
          <w:sz w:val="20"/>
        </w:rPr>
        <w:t>appreciated</w:t>
      </w:r>
      <w:r w:rsidR="00F61898" w:rsidRPr="005E1F72">
        <w:rPr>
          <w:rFonts w:ascii="GHEA Grapalat" w:hAnsi="GHEA Grapalat" w:cs="Sylfaen"/>
          <w:sz w:val="20"/>
          <w:lang w:val="af-ZA"/>
        </w:rPr>
        <w:t xml:space="preserve"> </w:t>
      </w:r>
      <w:r w:rsidR="00F61898" w:rsidRPr="005E1F72">
        <w:rPr>
          <w:rFonts w:ascii="GHEA Grapalat" w:hAnsi="GHEA Grapalat" w:cs="Sylfaen"/>
          <w:sz w:val="20"/>
        </w:rPr>
        <w:t>are</w:t>
      </w:r>
      <w:r w:rsidR="00F61898" w:rsidRPr="005E1F72">
        <w:rPr>
          <w:rFonts w:ascii="GHEA Grapalat" w:hAnsi="GHEA Grapalat" w:cs="Sylfaen"/>
          <w:sz w:val="20"/>
          <w:lang w:val="af-ZA"/>
        </w:rPr>
        <w:t xml:space="preserve"> </w:t>
      </w:r>
      <w:r w:rsidR="00F61898" w:rsidRPr="005E1F72">
        <w:rPr>
          <w:rFonts w:ascii="GHEA Grapalat" w:hAnsi="GHEA Grapalat" w:cs="Sylfaen"/>
          <w:sz w:val="20"/>
        </w:rPr>
        <w:t>hereby</w:t>
      </w:r>
      <w:r w:rsidR="00F61898" w:rsidRPr="005E1F72">
        <w:rPr>
          <w:rFonts w:ascii="GHEA Grapalat" w:hAnsi="GHEA Grapalat" w:cs="Sylfaen"/>
          <w:sz w:val="20"/>
          <w:lang w:val="af-ZA"/>
        </w:rPr>
        <w:t xml:space="preserve"> </w:t>
      </w:r>
      <w:r w:rsidR="00F61898" w:rsidRPr="005E1F72">
        <w:rPr>
          <w:rFonts w:ascii="GHEA Grapalat" w:hAnsi="GHEA Grapalat" w:cs="Sylfaen"/>
          <w:sz w:val="20"/>
        </w:rPr>
        <w:t>by invitation</w:t>
      </w:r>
      <w:r w:rsidR="00F61898" w:rsidRPr="005E1F72">
        <w:rPr>
          <w:rFonts w:ascii="GHEA Grapalat" w:hAnsi="GHEA Grapalat" w:cs="Sylfaen"/>
          <w:sz w:val="20"/>
          <w:lang w:val="af-ZA"/>
        </w:rPr>
        <w:t xml:space="preserve"> </w:t>
      </w:r>
      <w:r w:rsidR="00F61898" w:rsidRPr="005E1F72">
        <w:rPr>
          <w:rFonts w:ascii="GHEA Grapalat" w:hAnsi="GHEA Grapalat" w:cs="Sylfaen"/>
          <w:sz w:val="20"/>
        </w:rPr>
        <w:t>defined</w:t>
      </w:r>
      <w:r w:rsidR="00F61898" w:rsidRPr="005E1F72">
        <w:rPr>
          <w:rFonts w:ascii="GHEA Grapalat" w:hAnsi="GHEA Grapalat" w:cs="Sylfaen"/>
          <w:sz w:val="20"/>
          <w:lang w:val="af-ZA"/>
        </w:rPr>
        <w:t xml:space="preserve"> </w:t>
      </w:r>
      <w:r w:rsidR="00F61898" w:rsidRPr="005E1F72">
        <w:rPr>
          <w:rFonts w:ascii="GHEA Grapalat" w:hAnsi="GHEA Grapalat" w:cs="Sylfaen"/>
          <w:sz w:val="20"/>
        </w:rPr>
        <w:t xml:space="preserve">in </w:t>
      </w:r>
      <w:r w:rsidR="00152564" w:rsidRPr="005E1F72">
        <w:rPr>
          <w:rFonts w:ascii="GHEA Grapalat" w:hAnsi="GHEA Grapalat" w:cs="Sylfaen"/>
          <w:sz w:val="20"/>
          <w:lang w:val="af-ZA"/>
        </w:rPr>
        <w:t>order</w:t>
      </w:r>
    </w:p>
    <w:p w:rsidR="009A796C" w:rsidRPr="005E1F72" w:rsidRDefault="00F7009A" w:rsidP="00F7009A">
      <w:pPr>
        <w:ind w:firstLine="567"/>
        <w:jc w:val="both"/>
        <w:rPr>
          <w:rFonts w:ascii="GHEA Grapalat" w:hAnsi="GHEA Grapalat" w:cs="Sylfaen"/>
          <w:sz w:val="20"/>
          <w:lang w:val="af-ZA"/>
        </w:rPr>
      </w:pPr>
      <w:r w:rsidRPr="00F213D0">
        <w:rPr>
          <w:rFonts w:ascii="GHEA Grapalat" w:hAnsi="GHEA Grapalat" w:cs="Sylfaen"/>
          <w:sz w:val="20"/>
        </w:rPr>
        <w:t>Purchase</w:t>
      </w:r>
      <w:r w:rsidRPr="000058C9">
        <w:rPr>
          <w:rFonts w:ascii="GHEA Grapalat" w:hAnsi="GHEA Grapalat" w:cs="Sylfaen"/>
          <w:sz w:val="20"/>
          <w:lang w:val="af-ZA"/>
        </w:rPr>
        <w:t xml:space="preserve"> </w:t>
      </w:r>
      <w:r w:rsidRPr="00F213D0">
        <w:rPr>
          <w:rFonts w:ascii="GHEA Grapalat" w:hAnsi="GHEA Grapalat" w:cs="Sylfaen"/>
          <w:sz w:val="20"/>
        </w:rPr>
        <w:t>of the procedure</w:t>
      </w:r>
      <w:r w:rsidRPr="000058C9">
        <w:rPr>
          <w:rFonts w:ascii="GHEA Grapalat" w:hAnsi="GHEA Grapalat" w:cs="Sylfaen"/>
          <w:sz w:val="20"/>
          <w:lang w:val="af-ZA"/>
        </w:rPr>
        <w:t xml:space="preserve"> </w:t>
      </w:r>
      <w:r w:rsidRPr="00F213D0">
        <w:rPr>
          <w:rFonts w:ascii="GHEA Grapalat" w:hAnsi="GHEA Grapalat" w:cs="Sylfaen"/>
          <w:sz w:val="20"/>
        </w:rPr>
        <w:t>portions</w:t>
      </w:r>
      <w:r w:rsidRPr="000058C9">
        <w:rPr>
          <w:rFonts w:ascii="GHEA Grapalat" w:hAnsi="GHEA Grapalat" w:cs="Sylfaen"/>
          <w:sz w:val="20"/>
          <w:lang w:val="af-ZA"/>
        </w:rPr>
        <w:t xml:space="preserve"> </w:t>
      </w:r>
      <w:r w:rsidRPr="00F213D0">
        <w:rPr>
          <w:rFonts w:ascii="GHEA Grapalat" w:hAnsi="GHEA Grapalat" w:cs="Sylfaen"/>
          <w:sz w:val="20"/>
        </w:rPr>
        <w:t>quantity</w:t>
      </w:r>
      <w:r w:rsidRPr="000058C9">
        <w:rPr>
          <w:rFonts w:ascii="GHEA Grapalat" w:hAnsi="GHEA Grapalat" w:cs="Sylfaen"/>
          <w:sz w:val="20"/>
          <w:lang w:val="af-ZA"/>
        </w:rPr>
        <w:t xml:space="preserve"> </w:t>
      </w:r>
      <w:r w:rsidRPr="00F213D0">
        <w:rPr>
          <w:rFonts w:ascii="GHEA Grapalat" w:hAnsi="GHEA Grapalat" w:cs="Sylfaen"/>
          <w:sz w:val="20"/>
        </w:rPr>
        <w:t>seventy five</w:t>
      </w:r>
      <w:r w:rsidRPr="000058C9">
        <w:rPr>
          <w:rFonts w:ascii="GHEA Grapalat" w:hAnsi="GHEA Grapalat" w:cs="Sylfaen"/>
          <w:sz w:val="20"/>
          <w:lang w:val="af-ZA"/>
        </w:rPr>
        <w:t xml:space="preserve"> </w:t>
      </w:r>
      <w:r w:rsidRPr="00F213D0">
        <w:rPr>
          <w:rFonts w:ascii="GHEA Grapalat" w:hAnsi="GHEA Grapalat" w:cs="Sylfaen"/>
          <w:sz w:val="20"/>
        </w:rPr>
        <w:t>not to exceed</w:t>
      </w:r>
      <w:r w:rsidRPr="000058C9">
        <w:rPr>
          <w:rFonts w:ascii="GHEA Grapalat" w:hAnsi="GHEA Grapalat" w:cs="Sylfaen"/>
          <w:sz w:val="20"/>
          <w:lang w:val="af-ZA"/>
        </w:rPr>
        <w:t xml:space="preserve"> </w:t>
      </w:r>
      <w:r w:rsidRPr="00F213D0">
        <w:rPr>
          <w:rFonts w:ascii="GHEA Grapalat" w:hAnsi="GHEA Grapalat" w:cs="Sylfaen"/>
          <w:sz w:val="20"/>
        </w:rPr>
        <w:t>case</w:t>
      </w:r>
      <w:r w:rsidRPr="000058C9">
        <w:rPr>
          <w:rFonts w:ascii="GHEA Grapalat" w:hAnsi="GHEA Grapalat" w:cs="Sylfaen"/>
          <w:sz w:val="20"/>
          <w:lang w:val="af-ZA"/>
        </w:rPr>
        <w:t xml:space="preserve"> </w:t>
      </w:r>
      <w:r w:rsidRPr="00F213D0">
        <w:rPr>
          <w:rFonts w:ascii="GHEA Grapalat" w:hAnsi="GHEA Grapalat" w:cs="Sylfaen"/>
          <w:sz w:val="20"/>
        </w:rPr>
        <w:t>applications</w:t>
      </w:r>
      <w:r w:rsidR="009A796C" w:rsidRPr="005E1F72">
        <w:rPr>
          <w:rFonts w:ascii="GHEA Grapalat" w:hAnsi="GHEA Grapalat" w:cs="Sylfaen"/>
          <w:sz w:val="20"/>
          <w:lang w:val="af-ZA"/>
        </w:rPr>
        <w:t xml:space="preserve"> </w:t>
      </w:r>
      <w:r w:rsidR="009A796C" w:rsidRPr="005E1F72">
        <w:rPr>
          <w:rFonts w:ascii="GHEA Grapalat" w:hAnsi="GHEA Grapalat" w:cs="Sylfaen"/>
          <w:sz w:val="20"/>
        </w:rPr>
        <w:t>assessment</w:t>
      </w:r>
      <w:r w:rsidR="009A796C" w:rsidRPr="005E1F72">
        <w:rPr>
          <w:rFonts w:ascii="GHEA Grapalat" w:hAnsi="GHEA Grapalat" w:cs="Sylfaen"/>
          <w:sz w:val="20"/>
          <w:lang w:val="af-ZA"/>
        </w:rPr>
        <w:t xml:space="preserve"> </w:t>
      </w:r>
      <w:r w:rsidR="009A796C" w:rsidRPr="005E1F72">
        <w:rPr>
          <w:rFonts w:ascii="GHEA Grapalat" w:hAnsi="GHEA Grapalat" w:cs="Sylfaen"/>
          <w:sz w:val="20"/>
        </w:rPr>
        <w:t>is being implemented</w:t>
      </w:r>
      <w:r w:rsidR="009A796C" w:rsidRPr="005E1F72">
        <w:rPr>
          <w:rFonts w:ascii="GHEA Grapalat" w:hAnsi="GHEA Grapalat" w:cs="Sylfaen"/>
          <w:sz w:val="20"/>
          <w:lang w:val="af-ZA"/>
        </w:rPr>
        <w:t xml:space="preserve"> </w:t>
      </w:r>
      <w:r w:rsidR="009A796C" w:rsidRPr="005E1F72">
        <w:rPr>
          <w:rFonts w:ascii="GHEA Grapalat" w:hAnsi="GHEA Grapalat" w:cs="Sylfaen"/>
          <w:sz w:val="20"/>
        </w:rPr>
        <w:t>is</w:t>
      </w:r>
      <w:r w:rsidR="009A796C" w:rsidRPr="005E1F72">
        <w:rPr>
          <w:rFonts w:ascii="GHEA Grapalat" w:hAnsi="GHEA Grapalat" w:cs="Sylfaen"/>
          <w:sz w:val="20"/>
          <w:lang w:val="af-ZA"/>
        </w:rPr>
        <w:t xml:space="preserve"> </w:t>
      </w:r>
      <w:r w:rsidR="009A796C" w:rsidRPr="005E1F72">
        <w:rPr>
          <w:rFonts w:ascii="GHEA Grapalat" w:hAnsi="GHEA Grapalat" w:cs="Sylfaen"/>
          <w:sz w:val="20"/>
        </w:rPr>
        <w:t>to them</w:t>
      </w:r>
      <w:r w:rsidR="009A796C" w:rsidRPr="005E1F72">
        <w:rPr>
          <w:rFonts w:ascii="GHEA Grapalat" w:hAnsi="GHEA Grapalat" w:cs="Sylfaen"/>
          <w:sz w:val="20"/>
          <w:lang w:val="af-ZA"/>
        </w:rPr>
        <w:t xml:space="preserve"> </w:t>
      </w:r>
      <w:r w:rsidR="009A796C" w:rsidRPr="005E1F72">
        <w:rPr>
          <w:rFonts w:ascii="GHEA Grapalat" w:hAnsi="GHEA Grapalat" w:cs="Sylfaen"/>
          <w:sz w:val="20"/>
        </w:rPr>
        <w:t>presentation</w:t>
      </w:r>
      <w:r w:rsidR="009A796C" w:rsidRPr="005E1F72">
        <w:rPr>
          <w:rFonts w:ascii="GHEA Grapalat" w:hAnsi="GHEA Grapalat" w:cs="Sylfaen"/>
          <w:sz w:val="20"/>
          <w:lang w:val="af-ZA"/>
        </w:rPr>
        <w:t xml:space="preserve"> </w:t>
      </w:r>
      <w:r w:rsidR="009A796C" w:rsidRPr="005E1F72">
        <w:rPr>
          <w:rFonts w:ascii="GHEA Grapalat" w:hAnsi="GHEA Grapalat" w:cs="Sylfaen"/>
          <w:sz w:val="20"/>
        </w:rPr>
        <w:t>deadline</w:t>
      </w:r>
      <w:r w:rsidR="009A796C" w:rsidRPr="005E1F72">
        <w:rPr>
          <w:rFonts w:ascii="GHEA Grapalat" w:hAnsi="GHEA Grapalat" w:cs="Sylfaen"/>
          <w:sz w:val="20"/>
          <w:lang w:val="af-ZA"/>
        </w:rPr>
        <w:t xml:space="preserve"> </w:t>
      </w:r>
      <w:r w:rsidR="009A796C" w:rsidRPr="005E1F72">
        <w:rPr>
          <w:rFonts w:ascii="GHEA Grapalat" w:hAnsi="GHEA Grapalat" w:cs="Sylfaen"/>
          <w:sz w:val="20"/>
        </w:rPr>
        <w:t>to expire</w:t>
      </w:r>
      <w:r w:rsidR="009A796C" w:rsidRPr="005E1F72">
        <w:rPr>
          <w:rFonts w:ascii="GHEA Grapalat" w:hAnsi="GHEA Grapalat" w:cs="Sylfaen"/>
          <w:sz w:val="20"/>
          <w:lang w:val="af-ZA"/>
        </w:rPr>
        <w:t xml:space="preserve"> </w:t>
      </w:r>
      <w:r w:rsidR="009A796C" w:rsidRPr="005E1F72">
        <w:rPr>
          <w:rFonts w:ascii="GHEA Grapalat" w:hAnsi="GHEA Grapalat" w:cs="Sylfaen"/>
          <w:sz w:val="20"/>
        </w:rPr>
        <w:t>from the date</w:t>
      </w:r>
      <w:r w:rsidR="009A796C" w:rsidRPr="005E1F72">
        <w:rPr>
          <w:rFonts w:ascii="GHEA Grapalat" w:hAnsi="GHEA Grapalat" w:cs="Sylfaen"/>
          <w:sz w:val="20"/>
          <w:lang w:val="af-ZA"/>
        </w:rPr>
        <w:t xml:space="preserve"> </w:t>
      </w:r>
      <w:proofErr w:type="gramStart"/>
      <w:r w:rsidR="009A796C" w:rsidRPr="005E1F72">
        <w:rPr>
          <w:rFonts w:ascii="GHEA Grapalat" w:hAnsi="GHEA Grapalat" w:cs="Sylfaen"/>
          <w:sz w:val="20"/>
        </w:rPr>
        <w:t>including</w:t>
      </w:r>
      <w:r w:rsidR="009A796C" w:rsidRPr="005E1F72">
        <w:rPr>
          <w:rFonts w:ascii="GHEA Grapalat" w:hAnsi="GHEA Grapalat" w:cs="Sylfaen"/>
          <w:sz w:val="20"/>
          <w:lang w:val="af-ZA"/>
        </w:rPr>
        <w:t xml:space="preserve">  </w:t>
      </w:r>
      <w:r w:rsidR="009A796C" w:rsidRPr="005E1F72">
        <w:rPr>
          <w:rFonts w:ascii="GHEA Grapalat" w:hAnsi="GHEA Grapalat" w:cs="Sylfaen"/>
          <w:sz w:val="20"/>
        </w:rPr>
        <w:t>ten</w:t>
      </w:r>
      <w:proofErr w:type="gramEnd"/>
      <w:r w:rsidR="009A796C" w:rsidRPr="005E1F72">
        <w:rPr>
          <w:rFonts w:ascii="GHEA Grapalat" w:hAnsi="GHEA Grapalat" w:cs="Sylfaen"/>
          <w:sz w:val="20"/>
        </w:rPr>
        <w:t xml:space="preserve"> </w:t>
      </w:r>
      <w:r w:rsidR="009F5155">
        <w:rPr>
          <w:rFonts w:ascii="GHEA Grapalat" w:hAnsi="GHEA Grapalat" w:cs="Sylfaen"/>
          <w:sz w:val="20"/>
          <w:lang w:val="hy-AM"/>
        </w:rPr>
        <w:t xml:space="preserve">to five </w:t>
      </w:r>
      <w:r w:rsidRPr="000058C9">
        <w:rPr>
          <w:rFonts w:ascii="GHEA Grapalat" w:hAnsi="GHEA Grapalat" w:cs="Sylfaen"/>
          <w:sz w:val="20"/>
          <w:lang w:val="af-ZA"/>
        </w:rPr>
        <w:t xml:space="preserve">, </w:t>
      </w:r>
      <w:r>
        <w:rPr>
          <w:rFonts w:ascii="GHEA Grapalat" w:hAnsi="GHEA Grapalat" w:cs="Sylfaen"/>
          <w:sz w:val="20"/>
        </w:rPr>
        <w:t>huh?</w:t>
      </w:r>
      <w:r w:rsidRPr="000058C9">
        <w:rPr>
          <w:rFonts w:ascii="GHEA Grapalat" w:hAnsi="GHEA Grapalat" w:cs="Sylfaen"/>
          <w:sz w:val="20"/>
          <w:lang w:val="af-ZA"/>
        </w:rPr>
        <w:t xml:space="preserve"> </w:t>
      </w:r>
      <w:r>
        <w:rPr>
          <w:rFonts w:ascii="GHEA Grapalat" w:hAnsi="GHEA Grapalat" w:cs="Sylfaen"/>
          <w:sz w:val="20"/>
        </w:rPr>
        <w:t>to surpass</w:t>
      </w:r>
      <w:r w:rsidRPr="000058C9">
        <w:rPr>
          <w:rFonts w:ascii="GHEA Grapalat" w:hAnsi="GHEA Grapalat" w:cs="Sylfaen"/>
          <w:sz w:val="20"/>
          <w:lang w:val="af-ZA"/>
        </w:rPr>
        <w:t xml:space="preserve"> </w:t>
      </w:r>
      <w:r>
        <w:rPr>
          <w:rFonts w:ascii="GHEA Grapalat" w:hAnsi="GHEA Grapalat" w:cs="Sylfaen"/>
          <w:sz w:val="20"/>
        </w:rPr>
        <w:t>in case</w:t>
      </w:r>
      <w:r w:rsidR="009A796C" w:rsidRPr="005E1F72">
        <w:rPr>
          <w:rFonts w:ascii="GHEA Grapalat" w:hAnsi="GHEA Grapalat" w:cs="Sylfaen"/>
          <w:sz w:val="20"/>
          <w:lang w:val="af-ZA"/>
        </w:rPr>
        <w:t xml:space="preserve"> </w:t>
      </w:r>
      <w:r w:rsidR="009F5155">
        <w:rPr>
          <w:rFonts w:ascii="GHEA Grapalat" w:hAnsi="GHEA Grapalat" w:cs="Sylfaen"/>
          <w:sz w:val="20"/>
          <w:lang w:val="hy-AM"/>
        </w:rPr>
        <w:t>twenty</w:t>
      </w:r>
      <w:r>
        <w:rPr>
          <w:rFonts w:ascii="GHEA Grapalat" w:hAnsi="GHEA Grapalat" w:cs="Sylfaen"/>
          <w:sz w:val="20"/>
          <w:lang w:val="af-ZA"/>
        </w:rPr>
        <w:t xml:space="preserve"> </w:t>
      </w:r>
      <w:r w:rsidR="009A796C" w:rsidRPr="005E1F72">
        <w:rPr>
          <w:rFonts w:ascii="GHEA Grapalat" w:hAnsi="GHEA Grapalat" w:cs="Sylfaen"/>
          <w:sz w:val="20"/>
        </w:rPr>
        <w:t>working</w:t>
      </w:r>
      <w:r w:rsidR="009A796C" w:rsidRPr="005E1F72">
        <w:rPr>
          <w:rFonts w:ascii="GHEA Grapalat" w:hAnsi="GHEA Grapalat" w:cs="Sylfaen"/>
          <w:sz w:val="20"/>
          <w:lang w:val="af-ZA"/>
        </w:rPr>
        <w:t xml:space="preserve"> </w:t>
      </w:r>
      <w:r w:rsidR="009A796C" w:rsidRPr="005E1F72">
        <w:rPr>
          <w:rFonts w:ascii="GHEA Grapalat" w:hAnsi="GHEA Grapalat" w:cs="Sylfaen"/>
          <w:sz w:val="20"/>
        </w:rPr>
        <w:t>of the day</w:t>
      </w:r>
      <w:r w:rsidR="009A796C" w:rsidRPr="005E1F72">
        <w:rPr>
          <w:rFonts w:ascii="GHEA Grapalat" w:hAnsi="GHEA Grapalat" w:cs="Sylfaen"/>
          <w:sz w:val="20"/>
          <w:lang w:val="af-ZA"/>
        </w:rPr>
        <w:t xml:space="preserve"> </w:t>
      </w:r>
      <w:r w:rsidR="009A796C" w:rsidRPr="005E1F72">
        <w:rPr>
          <w:rFonts w:ascii="GHEA Grapalat" w:hAnsi="GHEA Grapalat" w:cs="Sylfaen"/>
          <w:sz w:val="20"/>
        </w:rPr>
        <w:t>during</w:t>
      </w:r>
      <w:r w:rsidR="009A796C" w:rsidRPr="005E1F72">
        <w:rPr>
          <w:rFonts w:ascii="GHEA Grapalat" w:hAnsi="GHEA Grapalat" w:cs="Sylfaen"/>
          <w:sz w:val="20"/>
          <w:lang w:val="af-ZA"/>
        </w:rPr>
        <w:t>​</w:t>
      </w:r>
    </w:p>
    <w:p w:rsidR="00ED6836" w:rsidRPr="005E1F72" w:rsidRDefault="00745561" w:rsidP="00EF3662">
      <w:pPr>
        <w:ind w:firstLine="567"/>
        <w:jc w:val="both"/>
        <w:rPr>
          <w:rFonts w:ascii="GHEA Grapalat" w:hAnsi="GHEA Grapalat" w:cs="Sylfaen"/>
          <w:sz w:val="20"/>
          <w:lang w:val="af-ZA"/>
        </w:rPr>
      </w:pPr>
      <w:r w:rsidRPr="005E1F72">
        <w:rPr>
          <w:rFonts w:ascii="GHEA Grapalat" w:hAnsi="GHEA Grapalat" w:cs="Sylfaen"/>
          <w:sz w:val="20"/>
        </w:rPr>
        <w:t>enough</w:t>
      </w:r>
      <w:r w:rsidRPr="005E1F72">
        <w:rPr>
          <w:rFonts w:ascii="GHEA Grapalat" w:hAnsi="GHEA Grapalat" w:cs="Sylfaen"/>
          <w:sz w:val="20"/>
          <w:lang w:val="af-ZA"/>
        </w:rPr>
        <w:t xml:space="preserve"> </w:t>
      </w:r>
      <w:r w:rsidRPr="005E1F72">
        <w:rPr>
          <w:rFonts w:ascii="GHEA Grapalat" w:hAnsi="GHEA Grapalat" w:cs="Sylfaen"/>
          <w:sz w:val="20"/>
        </w:rPr>
        <w:t>are</w:t>
      </w:r>
      <w:r w:rsidRPr="005E1F72">
        <w:rPr>
          <w:rFonts w:ascii="GHEA Grapalat" w:hAnsi="GHEA Grapalat" w:cs="Sylfaen"/>
          <w:sz w:val="20"/>
          <w:lang w:val="af-ZA"/>
        </w:rPr>
        <w:t xml:space="preserve"> </w:t>
      </w:r>
      <w:r w:rsidRPr="005E1F72">
        <w:rPr>
          <w:rFonts w:ascii="GHEA Grapalat" w:hAnsi="GHEA Grapalat" w:cs="Sylfaen"/>
          <w:sz w:val="20"/>
        </w:rPr>
        <w:t>appreciated</w:t>
      </w:r>
      <w:r w:rsidRPr="005E1F72">
        <w:rPr>
          <w:rFonts w:ascii="GHEA Grapalat" w:hAnsi="GHEA Grapalat" w:cs="Sylfaen"/>
          <w:sz w:val="20"/>
          <w:lang w:val="af-ZA"/>
        </w:rPr>
        <w:t xml:space="preserve"> </w:t>
      </w:r>
      <w:r w:rsidRPr="005E1F72">
        <w:rPr>
          <w:rFonts w:ascii="GHEA Grapalat" w:hAnsi="GHEA Grapalat" w:cs="Sylfaen"/>
          <w:sz w:val="20"/>
        </w:rPr>
        <w:t>hereby</w:t>
      </w:r>
      <w:r w:rsidRPr="005E1F72">
        <w:rPr>
          <w:rFonts w:ascii="GHEA Grapalat" w:hAnsi="GHEA Grapalat" w:cs="Sylfaen"/>
          <w:sz w:val="20"/>
          <w:lang w:val="af-ZA"/>
        </w:rPr>
        <w:t xml:space="preserve"> </w:t>
      </w:r>
      <w:r w:rsidRPr="005E1F72">
        <w:rPr>
          <w:rFonts w:ascii="GHEA Grapalat" w:hAnsi="GHEA Grapalat" w:cs="Sylfaen"/>
          <w:sz w:val="20"/>
        </w:rPr>
        <w:t>by invitation</w:t>
      </w:r>
      <w:r w:rsidRPr="005E1F72">
        <w:rPr>
          <w:rFonts w:ascii="GHEA Grapalat" w:hAnsi="GHEA Grapalat" w:cs="Sylfaen"/>
          <w:sz w:val="20"/>
          <w:lang w:val="af-ZA"/>
        </w:rPr>
        <w:t xml:space="preserve"> </w:t>
      </w:r>
      <w:r w:rsidRPr="005E1F72">
        <w:rPr>
          <w:rFonts w:ascii="GHEA Grapalat" w:hAnsi="GHEA Grapalat" w:cs="Sylfaen"/>
          <w:sz w:val="20"/>
        </w:rPr>
        <w:t>planned</w:t>
      </w:r>
      <w:r w:rsidRPr="005E1F72">
        <w:rPr>
          <w:rFonts w:ascii="GHEA Grapalat" w:hAnsi="GHEA Grapalat" w:cs="Sylfaen"/>
          <w:sz w:val="20"/>
          <w:lang w:val="af-ZA"/>
        </w:rPr>
        <w:t xml:space="preserve"> </w:t>
      </w:r>
      <w:r w:rsidRPr="005E1F72">
        <w:rPr>
          <w:rFonts w:ascii="GHEA Grapalat" w:hAnsi="GHEA Grapalat" w:cs="Sylfaen"/>
          <w:sz w:val="20"/>
        </w:rPr>
        <w:t>conditions</w:t>
      </w:r>
      <w:r w:rsidRPr="005E1F72">
        <w:rPr>
          <w:rFonts w:ascii="GHEA Grapalat" w:hAnsi="GHEA Grapalat" w:cs="Sylfaen"/>
          <w:sz w:val="20"/>
          <w:lang w:val="af-ZA"/>
        </w:rPr>
        <w:t xml:space="preserve"> </w:t>
      </w:r>
      <w:r w:rsidRPr="005E1F72">
        <w:rPr>
          <w:rFonts w:ascii="GHEA Grapalat" w:hAnsi="GHEA Grapalat" w:cs="Sylfaen"/>
          <w:sz w:val="20"/>
        </w:rPr>
        <w:t>matching</w:t>
      </w:r>
      <w:r w:rsidRPr="005E1F72">
        <w:rPr>
          <w:rFonts w:ascii="GHEA Grapalat" w:hAnsi="GHEA Grapalat" w:cs="Sylfaen"/>
          <w:sz w:val="20"/>
          <w:lang w:val="af-ZA"/>
        </w:rPr>
        <w:t xml:space="preserve"> </w:t>
      </w:r>
      <w:proofErr w:type="gramStart"/>
      <w:r w:rsidRPr="005E1F72">
        <w:rPr>
          <w:rFonts w:ascii="GHEA Grapalat" w:hAnsi="GHEA Grapalat" w:cs="Sylfaen"/>
          <w:sz w:val="20"/>
        </w:rPr>
        <w:t xml:space="preserve">bids </w:t>
      </w:r>
      <w:r w:rsidRPr="005E1F72">
        <w:rPr>
          <w:rFonts w:ascii="GHEA Grapalat" w:hAnsi="GHEA Grapalat" w:cs="Sylfaen"/>
          <w:sz w:val="20"/>
          <w:lang w:val="af-ZA"/>
        </w:rPr>
        <w:t>,</w:t>
      </w:r>
      <w:proofErr w:type="gramEnd"/>
      <w:r w:rsidRPr="005E1F72">
        <w:rPr>
          <w:rFonts w:ascii="GHEA Grapalat" w:hAnsi="GHEA Grapalat" w:cs="Sylfaen"/>
          <w:sz w:val="20"/>
          <w:lang w:val="af-ZA"/>
        </w:rPr>
        <w:t xml:space="preserve"> </w:t>
      </w:r>
      <w:r w:rsidRPr="005E1F72">
        <w:rPr>
          <w:rFonts w:ascii="GHEA Grapalat" w:hAnsi="GHEA Grapalat" w:cs="Sylfaen"/>
          <w:sz w:val="20"/>
        </w:rPr>
        <w:t>opposite</w:t>
      </w:r>
      <w:r w:rsidRPr="005E1F72">
        <w:rPr>
          <w:rFonts w:ascii="GHEA Grapalat" w:hAnsi="GHEA Grapalat" w:cs="Sylfaen"/>
          <w:sz w:val="20"/>
          <w:lang w:val="af-ZA"/>
        </w:rPr>
        <w:t xml:space="preserve"> </w:t>
      </w:r>
      <w:r w:rsidRPr="005E1F72">
        <w:rPr>
          <w:rFonts w:ascii="GHEA Grapalat" w:hAnsi="GHEA Grapalat" w:cs="Sylfaen"/>
          <w:sz w:val="20"/>
        </w:rPr>
        <w:t>case</w:t>
      </w:r>
      <w:r w:rsidRPr="005E1F72">
        <w:rPr>
          <w:rFonts w:ascii="GHEA Grapalat" w:hAnsi="GHEA Grapalat" w:cs="Sylfaen"/>
          <w:sz w:val="20"/>
          <w:lang w:val="af-ZA"/>
        </w:rPr>
        <w:t xml:space="preserve"> </w:t>
      </w:r>
      <w:r w:rsidRPr="005E1F72">
        <w:rPr>
          <w:rFonts w:ascii="GHEA Grapalat" w:hAnsi="GHEA Grapalat" w:cs="Sylfaen"/>
          <w:sz w:val="20"/>
        </w:rPr>
        <w:t>applications</w:t>
      </w:r>
      <w:r w:rsidRPr="005E1F72">
        <w:rPr>
          <w:rFonts w:ascii="GHEA Grapalat" w:hAnsi="GHEA Grapalat" w:cs="Sylfaen"/>
          <w:sz w:val="20"/>
          <w:lang w:val="af-ZA"/>
        </w:rPr>
        <w:t xml:space="preserve"> </w:t>
      </w:r>
      <w:r w:rsidRPr="005E1F72">
        <w:rPr>
          <w:rFonts w:ascii="GHEA Grapalat" w:hAnsi="GHEA Grapalat" w:cs="Sylfaen"/>
          <w:sz w:val="20"/>
        </w:rPr>
        <w:t>appreciated</w:t>
      </w:r>
      <w:r w:rsidRPr="005E1F72">
        <w:rPr>
          <w:rFonts w:ascii="GHEA Grapalat" w:hAnsi="GHEA Grapalat" w:cs="Sylfaen"/>
          <w:sz w:val="20"/>
          <w:lang w:val="af-ZA"/>
        </w:rPr>
        <w:t xml:space="preserve"> </w:t>
      </w:r>
      <w:r w:rsidRPr="005E1F72">
        <w:rPr>
          <w:rFonts w:ascii="GHEA Grapalat" w:hAnsi="GHEA Grapalat" w:cs="Sylfaen"/>
          <w:sz w:val="20"/>
        </w:rPr>
        <w:t>are</w:t>
      </w:r>
      <w:r w:rsidRPr="005E1F72">
        <w:rPr>
          <w:rFonts w:ascii="GHEA Grapalat" w:hAnsi="GHEA Grapalat" w:cs="Sylfaen"/>
          <w:sz w:val="20"/>
          <w:lang w:val="af-ZA"/>
        </w:rPr>
        <w:t xml:space="preserve"> </w:t>
      </w:r>
      <w:r w:rsidRPr="005E1F72">
        <w:rPr>
          <w:rFonts w:ascii="GHEA Grapalat" w:hAnsi="GHEA Grapalat" w:cs="Sylfaen"/>
          <w:sz w:val="20"/>
        </w:rPr>
        <w:t>insufficient</w:t>
      </w:r>
      <w:r w:rsidRPr="005E1F72">
        <w:rPr>
          <w:rFonts w:ascii="GHEA Grapalat" w:hAnsi="GHEA Grapalat" w:cs="Sylfaen"/>
          <w:sz w:val="20"/>
          <w:lang w:val="af-ZA"/>
        </w:rPr>
        <w:t xml:space="preserve"> </w:t>
      </w:r>
      <w:r w:rsidRPr="005E1F72">
        <w:rPr>
          <w:rFonts w:ascii="GHEA Grapalat" w:hAnsi="GHEA Grapalat" w:cs="Sylfaen"/>
          <w:sz w:val="20"/>
        </w:rPr>
        <w:t>and:</w:t>
      </w:r>
      <w:r w:rsidRPr="005E1F72">
        <w:rPr>
          <w:rFonts w:ascii="GHEA Grapalat" w:hAnsi="GHEA Grapalat" w:cs="Sylfaen"/>
          <w:sz w:val="20"/>
          <w:lang w:val="af-ZA"/>
        </w:rPr>
        <w:t xml:space="preserve"> </w:t>
      </w:r>
      <w:r w:rsidRPr="005E1F72">
        <w:rPr>
          <w:rFonts w:ascii="GHEA Grapalat" w:hAnsi="GHEA Grapalat" w:cs="Sylfaen"/>
          <w:sz w:val="20"/>
        </w:rPr>
        <w:t>rejected</w:t>
      </w:r>
      <w:r w:rsidRPr="005E1F72">
        <w:rPr>
          <w:rFonts w:ascii="GHEA Grapalat" w:hAnsi="GHEA Grapalat" w:cs="Sylfaen"/>
          <w:sz w:val="20"/>
          <w:lang w:val="af-ZA"/>
        </w:rPr>
        <w:t xml:space="preserve"> </w:t>
      </w:r>
      <w:r w:rsidRPr="005E1F72">
        <w:rPr>
          <w:rFonts w:ascii="GHEA Grapalat" w:hAnsi="GHEA Grapalat" w:cs="Sylfaen"/>
          <w:sz w:val="20"/>
        </w:rPr>
        <w:t>are</w:t>
      </w:r>
      <w:r w:rsidR="00F20DA5" w:rsidRPr="005E1F72">
        <w:rPr>
          <w:rFonts w:ascii="GHEA Grapalat" w:hAnsi="GHEA Grapalat" w:cs="Sylfaen"/>
          <w:sz w:val="20"/>
          <w:lang w:val="af-ZA"/>
        </w:rPr>
        <w:t xml:space="preserve">​ </w:t>
      </w:r>
      <w:r w:rsidR="00B46279" w:rsidRPr="005E1F72">
        <w:rPr>
          <w:rFonts w:ascii="GHEA Grapalat" w:hAnsi="GHEA Grapalat" w:cs="Sylfaen"/>
          <w:sz w:val="20"/>
        </w:rPr>
        <w:t xml:space="preserve">Moreover </w:t>
      </w:r>
      <w:r w:rsidR="00B46279" w:rsidRPr="005E1F72">
        <w:rPr>
          <w:rFonts w:ascii="GHEA Grapalat" w:hAnsi="GHEA Grapalat" w:cs="Sylfaen"/>
          <w:sz w:val="20"/>
          <w:lang w:val="af-ZA"/>
        </w:rPr>
        <w:t xml:space="preserve">, at the bid opening and evaluation session, the commission rejects those bids </w:t>
      </w:r>
      <w:r w:rsidR="00B46279" w:rsidRPr="005E1F72">
        <w:rPr>
          <w:rFonts w:ascii="GHEA Grapalat" w:hAnsi="GHEA Grapalat" w:cs="Sylfaen"/>
          <w:sz w:val="20"/>
        </w:rPr>
        <w:t>in which</w:t>
      </w:r>
      <w:r w:rsidR="00B46279" w:rsidRPr="005E1F72">
        <w:rPr>
          <w:rFonts w:ascii="GHEA Grapalat" w:hAnsi="GHEA Grapalat" w:cs="Sylfaen"/>
          <w:sz w:val="20"/>
          <w:lang w:val="af-ZA"/>
        </w:rPr>
        <w:t xml:space="preserve"> </w:t>
      </w:r>
      <w:r w:rsidR="00ED6836" w:rsidRPr="005E1F72">
        <w:rPr>
          <w:rFonts w:ascii="GHEA Grapalat" w:hAnsi="GHEA Grapalat" w:cs="Sylfaen"/>
          <w:sz w:val="20"/>
        </w:rPr>
        <w:t>absent</w:t>
      </w:r>
      <w:r w:rsidR="00ED6836" w:rsidRPr="005E1F72">
        <w:rPr>
          <w:rFonts w:ascii="GHEA Grapalat" w:hAnsi="GHEA Grapalat" w:cs="Sylfaen"/>
          <w:sz w:val="20"/>
          <w:lang w:val="af-ZA"/>
        </w:rPr>
        <w:t xml:space="preserve"> </w:t>
      </w:r>
      <w:r w:rsidR="0018602E">
        <w:rPr>
          <w:rFonts w:ascii="GHEA Grapalat" w:hAnsi="GHEA Grapalat" w:cs="Sylfaen"/>
          <w:sz w:val="20"/>
          <w:lang w:val="hy-AM"/>
        </w:rPr>
        <w:t>are</w:t>
      </w:r>
      <w:r w:rsidR="00763EF7" w:rsidRPr="005E1F72">
        <w:rPr>
          <w:rFonts w:ascii="GHEA Grapalat" w:hAnsi="GHEA Grapalat" w:cs="Sylfaen"/>
          <w:sz w:val="20"/>
          <w:lang w:val="af-ZA"/>
        </w:rPr>
        <w:t xml:space="preserve"> </w:t>
      </w:r>
      <w:r w:rsidR="00ED6836" w:rsidRPr="005E1F72">
        <w:rPr>
          <w:rFonts w:ascii="GHEA Grapalat" w:hAnsi="GHEA Grapalat" w:cs="Sylfaen"/>
          <w:sz w:val="20"/>
        </w:rPr>
        <w:t>price</w:t>
      </w:r>
      <w:r w:rsidR="00ED6836" w:rsidRPr="005E1F72">
        <w:rPr>
          <w:rFonts w:ascii="GHEA Grapalat" w:hAnsi="GHEA Grapalat" w:cs="Sylfaen"/>
          <w:sz w:val="20"/>
          <w:lang w:val="af-ZA"/>
        </w:rPr>
        <w:t xml:space="preserve"> </w:t>
      </w:r>
      <w:r w:rsidR="00ED6836" w:rsidRPr="005E1F72">
        <w:rPr>
          <w:rFonts w:ascii="GHEA Grapalat" w:hAnsi="GHEA Grapalat" w:cs="Sylfaen"/>
          <w:sz w:val="20"/>
        </w:rPr>
        <w:t>suggestions</w:t>
      </w:r>
      <w:r w:rsidR="00ED6836" w:rsidRPr="005E1F72">
        <w:rPr>
          <w:rFonts w:ascii="GHEA Grapalat" w:hAnsi="GHEA Grapalat" w:cs="Sylfaen"/>
          <w:sz w:val="20"/>
          <w:lang w:val="af-ZA"/>
        </w:rPr>
        <w:t xml:space="preserve"> </w:t>
      </w:r>
      <w:r w:rsidR="0018602E">
        <w:rPr>
          <w:rFonts w:ascii="GHEA Grapalat" w:hAnsi="GHEA Grapalat" w:cs="Sylfaen"/>
          <w:sz w:val="20"/>
          <w:lang w:val="hy-AM"/>
        </w:rPr>
        <w:t xml:space="preserve">and/or the provision of the application </w:t>
      </w:r>
      <w:r w:rsidR="00ED6836" w:rsidRPr="005E1F72">
        <w:rPr>
          <w:rFonts w:ascii="GHEA Grapalat" w:hAnsi="GHEA Grapalat" w:cs="Sylfaen"/>
          <w:sz w:val="20"/>
        </w:rPr>
        <w:t xml:space="preserve">or </w:t>
      </w:r>
      <w:r w:rsidR="00ED6836" w:rsidRPr="005E1F72">
        <w:rPr>
          <w:rFonts w:ascii="GHEA Grapalat" w:hAnsi="GHEA Grapalat" w:cs="Sylfaen"/>
          <w:sz w:val="20"/>
          <w:lang w:val="af-ZA"/>
        </w:rPr>
        <w:t xml:space="preserve">those </w:t>
      </w:r>
      <w:r w:rsidR="00ED6836" w:rsidRPr="005E1F72">
        <w:rPr>
          <w:rFonts w:ascii="GHEA Grapalat" w:hAnsi="GHEA Grapalat" w:cs="Sylfaen"/>
          <w:sz w:val="20"/>
        </w:rPr>
        <w:t>submitted</w:t>
      </w:r>
      <w:r w:rsidR="00ED6836" w:rsidRPr="005E1F72">
        <w:rPr>
          <w:rFonts w:ascii="GHEA Grapalat" w:hAnsi="GHEA Grapalat" w:cs="Sylfaen"/>
          <w:sz w:val="20"/>
          <w:lang w:val="af-ZA"/>
        </w:rPr>
        <w:t xml:space="preserve"> </w:t>
      </w:r>
      <w:r w:rsidR="00ED6836" w:rsidRPr="005E1F72">
        <w:rPr>
          <w:rFonts w:ascii="GHEA Grapalat" w:hAnsi="GHEA Grapalat" w:cs="Sylfaen"/>
          <w:sz w:val="20"/>
        </w:rPr>
        <w:t>are</w:t>
      </w:r>
      <w:r w:rsidR="00B1695D" w:rsidRPr="005E1F72">
        <w:rPr>
          <w:rFonts w:ascii="GHEA Grapalat" w:hAnsi="GHEA Grapalat" w:cs="Sylfaen"/>
          <w:sz w:val="20"/>
          <w:lang w:val="af-ZA"/>
        </w:rPr>
        <w:t xml:space="preserve"> </w:t>
      </w:r>
      <w:r w:rsidR="00ED6836" w:rsidRPr="005E1F72">
        <w:rPr>
          <w:rFonts w:ascii="GHEA Grapalat" w:hAnsi="GHEA Grapalat" w:cs="Sylfaen"/>
          <w:sz w:val="20"/>
        </w:rPr>
        <w:t>of invitation</w:t>
      </w:r>
      <w:r w:rsidR="00ED6836" w:rsidRPr="005E1F72">
        <w:rPr>
          <w:rFonts w:ascii="GHEA Grapalat" w:hAnsi="GHEA Grapalat" w:cs="Sylfaen"/>
          <w:sz w:val="20"/>
          <w:lang w:val="af-ZA"/>
        </w:rPr>
        <w:t xml:space="preserve"> </w:t>
      </w:r>
      <w:r w:rsidR="00ED6836" w:rsidRPr="005E1F72">
        <w:rPr>
          <w:rFonts w:ascii="GHEA Grapalat" w:hAnsi="GHEA Grapalat" w:cs="Sylfaen"/>
          <w:sz w:val="20"/>
        </w:rPr>
        <w:t>requirements</w:t>
      </w:r>
      <w:r w:rsidR="00ED6836" w:rsidRPr="005E1F72">
        <w:rPr>
          <w:rFonts w:ascii="GHEA Grapalat" w:hAnsi="GHEA Grapalat" w:cs="Sylfaen"/>
          <w:sz w:val="20"/>
          <w:lang w:val="af-ZA"/>
        </w:rPr>
        <w:t xml:space="preserve"> </w:t>
      </w:r>
      <w:r w:rsidR="00ED6836" w:rsidRPr="005E1F72">
        <w:rPr>
          <w:rFonts w:ascii="GHEA Grapalat" w:hAnsi="GHEA Grapalat" w:cs="Sylfaen"/>
          <w:sz w:val="20"/>
        </w:rPr>
        <w:t xml:space="preserve">inconsistent </w:t>
      </w:r>
      <w:r w:rsidR="00B5713B">
        <w:rPr>
          <w:rFonts w:ascii="GHEA Grapalat" w:hAnsi="GHEA Grapalat" w:cs="Sylfaen"/>
          <w:sz w:val="20"/>
          <w:lang w:val="hy-AM"/>
        </w:rPr>
        <w:t xml:space="preserve">, except for </w:t>
      </w:r>
      <w:r w:rsidR="00270AF6">
        <w:rPr>
          <w:rFonts w:ascii="GHEA Grapalat" w:hAnsi="GHEA Grapalat" w:cs="Sylfaen"/>
          <w:sz w:val="20"/>
          <w:lang w:val="hy-AM"/>
        </w:rPr>
        <w:t xml:space="preserve">the case defined by clause 8.9 of part 1 of </w:t>
      </w:r>
      <w:r w:rsidR="00B5713B">
        <w:rPr>
          <w:rFonts w:ascii="GHEA Grapalat" w:hAnsi="GHEA Grapalat" w:cs="Sylfaen"/>
          <w:sz w:val="20"/>
          <w:lang w:val="hy-AM"/>
        </w:rPr>
        <w:t>this invitation.</w:t>
      </w:r>
    </w:p>
    <w:p w:rsidR="00096865" w:rsidRPr="005E1F72" w:rsidRDefault="00FD2748" w:rsidP="00EF3662">
      <w:pPr>
        <w:pStyle w:val="norm"/>
        <w:spacing w:line="240" w:lineRule="auto"/>
        <w:ind w:firstLine="567"/>
        <w:rPr>
          <w:rFonts w:ascii="GHEA Grapalat" w:hAnsi="GHEA Grapalat" w:cs="Sylfaen"/>
          <w:szCs w:val="24"/>
          <w:lang w:val="af-ZA"/>
        </w:rPr>
      </w:pPr>
      <w:r w:rsidRPr="00771A92">
        <w:rPr>
          <w:rFonts w:ascii="GHEA Grapalat" w:hAnsi="GHEA Grapalat" w:cs="Sylfaen"/>
          <w:sz w:val="20"/>
          <w:lang w:val="af-ZA"/>
        </w:rPr>
        <w:t xml:space="preserve">8.3 </w:t>
      </w:r>
      <w:r w:rsidR="001669C1" w:rsidRPr="0033011B">
        <w:rPr>
          <w:rFonts w:ascii="GHEA Grapalat" w:hAnsi="GHEA Grapalat" w:cs="Sylfaen"/>
          <w:sz w:val="20"/>
          <w:szCs w:val="24"/>
          <w:lang w:val="en-US" w:eastAsia="en-US"/>
        </w:rPr>
        <w:t>Selected</w:t>
      </w:r>
      <w:r w:rsidR="001669C1" w:rsidRPr="003E093F">
        <w:rPr>
          <w:rFonts w:ascii="GHEA Grapalat" w:hAnsi="GHEA Grapalat" w:cs="Sylfaen"/>
          <w:sz w:val="20"/>
          <w:szCs w:val="24"/>
          <w:lang w:val="af-ZA" w:eastAsia="en-US"/>
        </w:rPr>
        <w:t xml:space="preserve"> </w:t>
      </w:r>
      <w:r w:rsidR="003755FD" w:rsidRPr="003E093F">
        <w:rPr>
          <w:rFonts w:ascii="GHEA Grapalat" w:hAnsi="GHEA Grapalat" w:cs="Sylfaen"/>
          <w:sz w:val="20"/>
          <w:szCs w:val="24"/>
          <w:lang w:eastAsia="en-US"/>
        </w:rPr>
        <w:t>and:</w:t>
      </w:r>
      <w:r w:rsidR="003755FD" w:rsidRPr="003E093F">
        <w:rPr>
          <w:rFonts w:ascii="GHEA Grapalat" w:hAnsi="GHEA Grapalat" w:cs="Sylfaen"/>
          <w:sz w:val="20"/>
          <w:szCs w:val="24"/>
          <w:lang w:val="af-ZA" w:eastAsia="en-US"/>
        </w:rPr>
        <w:t xml:space="preserve"> </w:t>
      </w:r>
      <w:r w:rsidR="0018602E">
        <w:rPr>
          <w:rFonts w:ascii="GHEA Grapalat" w:hAnsi="GHEA Grapalat" w:cs="Sylfaen"/>
          <w:sz w:val="20"/>
          <w:szCs w:val="24"/>
          <w:lang w:val="hy-AM" w:eastAsia="en-US"/>
        </w:rPr>
        <w:t xml:space="preserve">such unrecognized </w:t>
      </w:r>
      <w:r w:rsidR="003755FD" w:rsidRPr="003E093F">
        <w:rPr>
          <w:rFonts w:ascii="GHEA Grapalat" w:hAnsi="GHEA Grapalat" w:cs="Sylfaen"/>
          <w:sz w:val="20"/>
          <w:szCs w:val="24"/>
          <w:lang w:eastAsia="en-US"/>
        </w:rPr>
        <w:t>participants</w:t>
      </w:r>
      <w:r w:rsidR="003755FD" w:rsidRPr="003E093F">
        <w:rPr>
          <w:rFonts w:ascii="GHEA Grapalat" w:hAnsi="GHEA Grapalat" w:cs="Sylfaen"/>
          <w:sz w:val="20"/>
          <w:szCs w:val="24"/>
          <w:lang w:val="af-ZA" w:eastAsia="en-US"/>
        </w:rPr>
        <w:t xml:space="preserve"> </w:t>
      </w:r>
      <w:r w:rsidR="003755FD" w:rsidRPr="003E093F">
        <w:rPr>
          <w:rFonts w:ascii="GHEA Grapalat" w:hAnsi="GHEA Grapalat" w:cs="Sylfaen"/>
          <w:sz w:val="20"/>
          <w:szCs w:val="24"/>
          <w:lang w:eastAsia="en-US"/>
        </w:rPr>
        <w:t>decision</w:t>
      </w:r>
      <w:r w:rsidR="003755FD" w:rsidRPr="003E093F">
        <w:rPr>
          <w:rFonts w:ascii="GHEA Grapalat" w:hAnsi="GHEA Grapalat" w:cs="Sylfaen"/>
          <w:sz w:val="20"/>
          <w:szCs w:val="24"/>
          <w:lang w:val="af-ZA" w:eastAsia="en-US"/>
        </w:rPr>
        <w:t xml:space="preserve"> </w:t>
      </w:r>
      <w:r w:rsidR="003755FD" w:rsidRPr="003E093F">
        <w:rPr>
          <w:rFonts w:ascii="GHEA Grapalat" w:hAnsi="GHEA Grapalat" w:cs="Sylfaen"/>
          <w:sz w:val="20"/>
          <w:szCs w:val="24"/>
          <w:lang w:eastAsia="en-US"/>
        </w:rPr>
        <w:t>purpose</w:t>
      </w:r>
      <w:r w:rsidR="003755FD" w:rsidRPr="003E093F">
        <w:rPr>
          <w:rFonts w:ascii="GHEA Grapalat" w:hAnsi="GHEA Grapalat" w:cs="Sylfaen"/>
          <w:sz w:val="20"/>
          <w:szCs w:val="24"/>
          <w:lang w:val="af-ZA" w:eastAsia="en-US"/>
        </w:rPr>
        <w:t xml:space="preserve"> </w:t>
      </w:r>
      <w:r w:rsidR="003755FD" w:rsidRPr="003E093F">
        <w:rPr>
          <w:rFonts w:ascii="GHEA Grapalat" w:hAnsi="GHEA Grapalat" w:cs="Sylfaen"/>
          <w:sz w:val="20"/>
          <w:szCs w:val="24"/>
          <w:lang w:eastAsia="en-US"/>
        </w:rPr>
        <w:t>of the commission</w:t>
      </w:r>
      <w:r w:rsidR="003755FD" w:rsidRPr="003E093F">
        <w:rPr>
          <w:rFonts w:ascii="GHEA Grapalat" w:hAnsi="GHEA Grapalat" w:cs="Sylfaen"/>
          <w:sz w:val="20"/>
          <w:szCs w:val="24"/>
          <w:lang w:val="af-ZA" w:eastAsia="en-US"/>
        </w:rPr>
        <w:t xml:space="preserve"> </w:t>
      </w:r>
      <w:r w:rsidR="003755FD" w:rsidRPr="00F05954">
        <w:rPr>
          <w:rFonts w:ascii="GHEA Grapalat" w:hAnsi="GHEA Grapalat" w:cs="Sylfaen"/>
          <w:sz w:val="20"/>
          <w:szCs w:val="24"/>
          <w:lang w:eastAsia="en-US"/>
        </w:rPr>
        <w:t>the president</w:t>
      </w:r>
      <w:r w:rsidR="003755FD" w:rsidRPr="00F05954">
        <w:rPr>
          <w:rFonts w:ascii="GHEA Grapalat" w:hAnsi="GHEA Grapalat" w:cs="Sylfaen"/>
          <w:sz w:val="20"/>
          <w:szCs w:val="24"/>
          <w:lang w:val="af-ZA" w:eastAsia="en-US"/>
        </w:rPr>
        <w:t xml:space="preserve"> </w:t>
      </w:r>
      <w:r w:rsidR="003755FD" w:rsidRPr="00F05954">
        <w:rPr>
          <w:rFonts w:ascii="GHEA Grapalat" w:hAnsi="GHEA Grapalat" w:cs="Sylfaen"/>
          <w:sz w:val="20"/>
          <w:szCs w:val="24"/>
          <w:lang w:eastAsia="en-US"/>
        </w:rPr>
        <w:t>automatic</w:t>
      </w:r>
      <w:r w:rsidR="003755FD" w:rsidRPr="00F05954">
        <w:rPr>
          <w:rFonts w:ascii="GHEA Grapalat" w:hAnsi="GHEA Grapalat" w:cs="Sylfaen"/>
          <w:sz w:val="20"/>
          <w:szCs w:val="24"/>
          <w:lang w:val="af-ZA" w:eastAsia="en-US"/>
        </w:rPr>
        <w:t xml:space="preserve"> </w:t>
      </w:r>
      <w:r w:rsidR="003755FD" w:rsidRPr="00F05954">
        <w:rPr>
          <w:rFonts w:ascii="GHEA Grapalat" w:hAnsi="GHEA Grapalat" w:cs="Sylfaen"/>
          <w:sz w:val="20"/>
          <w:szCs w:val="24"/>
          <w:lang w:eastAsia="en-US"/>
        </w:rPr>
        <w:t>manner</w:t>
      </w:r>
      <w:r w:rsidR="003755FD" w:rsidRPr="00F05954">
        <w:rPr>
          <w:rFonts w:ascii="GHEA Grapalat" w:hAnsi="GHEA Grapalat" w:cs="Sylfaen"/>
          <w:sz w:val="20"/>
          <w:szCs w:val="24"/>
          <w:lang w:val="af-ZA" w:eastAsia="en-US"/>
        </w:rPr>
        <w:t xml:space="preserve"> </w:t>
      </w:r>
      <w:r w:rsidR="003755FD" w:rsidRPr="00F05954">
        <w:rPr>
          <w:rFonts w:ascii="GHEA Grapalat" w:hAnsi="GHEA Grapalat" w:cs="Sylfaen"/>
          <w:sz w:val="20"/>
          <w:szCs w:val="24"/>
          <w:lang w:eastAsia="en-US"/>
        </w:rPr>
        <w:t>creates</w:t>
      </w:r>
      <w:r w:rsidR="003755FD" w:rsidRPr="00F05954">
        <w:rPr>
          <w:rFonts w:ascii="GHEA Grapalat" w:hAnsi="GHEA Grapalat" w:cs="Sylfaen"/>
          <w:sz w:val="20"/>
          <w:szCs w:val="24"/>
          <w:lang w:val="af-ZA" w:eastAsia="en-US"/>
        </w:rPr>
        <w:t xml:space="preserve"> </w:t>
      </w:r>
      <w:r w:rsidR="003755FD" w:rsidRPr="00D26E4A">
        <w:rPr>
          <w:rFonts w:ascii="GHEA Grapalat" w:hAnsi="GHEA Grapalat" w:cs="Sylfaen"/>
          <w:sz w:val="20"/>
          <w:szCs w:val="24"/>
          <w:lang w:eastAsia="en-US"/>
        </w:rPr>
        <w:t>is</w:t>
      </w:r>
      <w:r w:rsidR="003755FD" w:rsidRPr="00D26E4A">
        <w:rPr>
          <w:rFonts w:ascii="GHEA Grapalat" w:hAnsi="GHEA Grapalat" w:cs="Sylfaen"/>
          <w:sz w:val="20"/>
          <w:szCs w:val="24"/>
          <w:lang w:val="af-ZA" w:eastAsia="en-US"/>
        </w:rPr>
        <w:t xml:space="preserve"> </w:t>
      </w:r>
      <w:r w:rsidR="003755FD" w:rsidRPr="00D26E4A">
        <w:rPr>
          <w:rFonts w:ascii="GHEA Grapalat" w:hAnsi="GHEA Grapalat" w:cs="Sylfaen"/>
          <w:sz w:val="20"/>
          <w:szCs w:val="24"/>
          <w:lang w:eastAsia="en-US"/>
        </w:rPr>
        <w:t>applications</w:t>
      </w:r>
      <w:r w:rsidR="003755FD" w:rsidRPr="00D26E4A">
        <w:rPr>
          <w:rFonts w:ascii="GHEA Grapalat" w:hAnsi="GHEA Grapalat" w:cs="Sylfaen"/>
          <w:sz w:val="20"/>
          <w:szCs w:val="24"/>
          <w:lang w:val="af-ZA" w:eastAsia="en-US"/>
        </w:rPr>
        <w:t xml:space="preserve"> </w:t>
      </w:r>
      <w:r w:rsidR="003755FD" w:rsidRPr="005670AA">
        <w:rPr>
          <w:rFonts w:ascii="GHEA Grapalat" w:hAnsi="GHEA Grapalat" w:cs="Sylfaen"/>
          <w:sz w:val="20"/>
          <w:szCs w:val="24"/>
          <w:lang w:eastAsia="en-US"/>
        </w:rPr>
        <w:t>evaluation</w:t>
      </w:r>
      <w:r w:rsidR="003755FD" w:rsidRPr="005670AA">
        <w:rPr>
          <w:rFonts w:ascii="GHEA Grapalat" w:hAnsi="GHEA Grapalat" w:cs="Sylfaen"/>
          <w:sz w:val="20"/>
          <w:szCs w:val="24"/>
          <w:lang w:val="af-ZA" w:eastAsia="en-US"/>
        </w:rPr>
        <w:t xml:space="preserve"> </w:t>
      </w:r>
      <w:r w:rsidR="003755FD" w:rsidRPr="006C135E">
        <w:rPr>
          <w:rFonts w:ascii="GHEA Grapalat" w:hAnsi="GHEA Grapalat" w:cs="Sylfaen"/>
          <w:sz w:val="20"/>
          <w:szCs w:val="24"/>
          <w:lang w:eastAsia="en-US"/>
        </w:rPr>
        <w:t>about</w:t>
      </w:r>
      <w:r w:rsidR="003755FD" w:rsidRPr="006C135E">
        <w:rPr>
          <w:rFonts w:ascii="GHEA Grapalat" w:hAnsi="GHEA Grapalat" w:cs="Sylfaen"/>
          <w:sz w:val="20"/>
          <w:szCs w:val="24"/>
          <w:lang w:val="af-ZA" w:eastAsia="en-US"/>
        </w:rPr>
        <w:t xml:space="preserve"> </w:t>
      </w:r>
      <w:r w:rsidR="003755FD" w:rsidRPr="004E4706">
        <w:rPr>
          <w:rFonts w:ascii="GHEA Grapalat" w:hAnsi="GHEA Grapalat" w:cs="Sylfaen"/>
          <w:sz w:val="20"/>
          <w:szCs w:val="24"/>
          <w:lang w:eastAsia="en-US"/>
        </w:rPr>
        <w:t xml:space="preserve">protocol </w:t>
      </w:r>
      <w:r w:rsidR="003755FD" w:rsidRPr="004E4706">
        <w:rPr>
          <w:rFonts w:ascii="GHEA Grapalat" w:hAnsi="GHEA Grapalat" w:cs="Sylfaen"/>
          <w:sz w:val="20"/>
          <w:szCs w:val="24"/>
          <w:lang w:val="af-ZA" w:eastAsia="en-US"/>
        </w:rPr>
        <w:t>which</w:t>
      </w:r>
      <w:r w:rsidR="003755FD" w:rsidRPr="00376D5B">
        <w:rPr>
          <w:rFonts w:ascii="GHEA Grapalat" w:hAnsi="GHEA Grapalat" w:cs="Sylfaen"/>
          <w:sz w:val="20"/>
          <w:szCs w:val="24"/>
          <w:lang w:eastAsia="en-US"/>
        </w:rPr>
        <w:t>​</w:t>
      </w:r>
      <w:r w:rsidR="003755FD" w:rsidRPr="00376D5B">
        <w:rPr>
          <w:rFonts w:ascii="GHEA Grapalat" w:hAnsi="GHEA Grapalat" w:cs="Sylfaen"/>
          <w:sz w:val="20"/>
          <w:szCs w:val="24"/>
          <w:lang w:val="af-ZA" w:eastAsia="en-US"/>
        </w:rPr>
        <w:t xml:space="preserve"> </w:t>
      </w:r>
      <w:r w:rsidR="00153C87" w:rsidRPr="00376D5B">
        <w:rPr>
          <w:rFonts w:ascii="GHEA Grapalat" w:hAnsi="GHEA Grapalat" w:cs="Sylfaen"/>
          <w:sz w:val="20"/>
          <w:szCs w:val="24"/>
          <w:lang w:eastAsia="en-US"/>
        </w:rPr>
        <w:t>system</w:t>
      </w:r>
      <w:r w:rsidR="003755FD" w:rsidRPr="00AF27D0">
        <w:rPr>
          <w:rFonts w:ascii="GHEA Grapalat" w:hAnsi="GHEA Grapalat" w:cs="Sylfaen"/>
          <w:sz w:val="20"/>
          <w:szCs w:val="24"/>
          <w:lang w:val="af-ZA" w:eastAsia="en-US"/>
        </w:rPr>
        <w:t xml:space="preserve"> </w:t>
      </w:r>
      <w:r w:rsidR="003755FD" w:rsidRPr="00AF27D0">
        <w:rPr>
          <w:rFonts w:ascii="GHEA Grapalat" w:hAnsi="GHEA Grapalat" w:cs="Sylfaen"/>
          <w:sz w:val="20"/>
          <w:szCs w:val="24"/>
          <w:lang w:eastAsia="en-US"/>
        </w:rPr>
        <w:t>to be confirmed</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is</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of the commission</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members</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 xml:space="preserve">by </w:t>
      </w:r>
      <w:r w:rsidR="003755FD" w:rsidRPr="000677B2">
        <w:rPr>
          <w:rFonts w:ascii="GHEA Grapalat" w:hAnsi="GHEA Grapalat" w:cs="Sylfaen"/>
          <w:sz w:val="20"/>
          <w:szCs w:val="24"/>
          <w:lang w:val="af-ZA" w:eastAsia="en-US"/>
        </w:rPr>
        <w:t xml:space="preserve">: </w:t>
      </w:r>
      <w:r w:rsidR="00AE4008" w:rsidRPr="000677B2">
        <w:rPr>
          <w:rFonts w:ascii="GHEA Grapalat" w:hAnsi="GHEA Grapalat" w:cs="Sylfaen"/>
          <w:sz w:val="20"/>
          <w:szCs w:val="24"/>
          <w:lang w:eastAsia="en-US"/>
        </w:rPr>
        <w:t>in the system</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note</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to perform</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through</w:t>
      </w:r>
      <w:r w:rsidR="003755FD" w:rsidRPr="0060505A">
        <w:rPr>
          <w:rFonts w:ascii="GHEA Grapalat" w:hAnsi="GHEA Grapalat" w:cs="Sylfaen"/>
          <w:sz w:val="20"/>
          <w:szCs w:val="24"/>
          <w:lang w:val="af-ZA" w:eastAsia="en-US"/>
        </w:rPr>
        <w:t>​</w:t>
      </w:r>
    </w:p>
    <w:p w:rsidR="00B514E8" w:rsidRPr="005E1F72" w:rsidRDefault="00FD2748" w:rsidP="00EF3662">
      <w:pPr>
        <w:pStyle w:val="23"/>
        <w:spacing w:line="240" w:lineRule="auto"/>
        <w:ind w:firstLine="567"/>
        <w:rPr>
          <w:rFonts w:ascii="GHEA Grapalat" w:hAnsi="GHEA Grapalat" w:cs="Sylfaen"/>
          <w:szCs w:val="24"/>
          <w:lang w:val="hy-AM"/>
        </w:rPr>
      </w:pPr>
      <w:r w:rsidRPr="005E1F72">
        <w:rPr>
          <w:rFonts w:ascii="GHEA Grapalat" w:hAnsi="GHEA Grapalat" w:cs="Sylfaen"/>
          <w:szCs w:val="24"/>
        </w:rPr>
        <w:t xml:space="preserve">8. </w:t>
      </w:r>
      <w:r w:rsidR="00D770E9" w:rsidRPr="005E1F72">
        <w:rPr>
          <w:rFonts w:ascii="GHEA Grapalat" w:hAnsi="GHEA Grapalat" w:cs="Sylfaen"/>
          <w:szCs w:val="24"/>
          <w:lang w:val="hy-AM"/>
        </w:rPr>
        <w:t>4:</w:t>
      </w:r>
      <w:r w:rsidR="00D7435F" w:rsidRPr="005E1F72">
        <w:rPr>
          <w:rFonts w:ascii="GHEA Grapalat" w:hAnsi="GHEA Grapalat" w:cs="Sylfaen"/>
          <w:szCs w:val="24"/>
        </w:rPr>
        <w:t xml:space="preserve"> </w:t>
      </w:r>
      <w:r w:rsidR="00A85E5D">
        <w:rPr>
          <w:rFonts w:ascii="GHEA Grapalat" w:hAnsi="GHEA Grapalat" w:cs="Sylfaen"/>
          <w:szCs w:val="24"/>
          <w:lang w:val="hy-AM"/>
        </w:rPr>
        <w:t>Selected</w:t>
      </w:r>
      <w:r w:rsidR="00B514E8" w:rsidRPr="005E1F72">
        <w:rPr>
          <w:rFonts w:ascii="GHEA Grapalat" w:hAnsi="GHEA Grapalat" w:cs="Sylfaen"/>
          <w:szCs w:val="24"/>
        </w:rPr>
        <w:t xml:space="preserve"> </w:t>
      </w:r>
      <w:r w:rsidR="00B514E8" w:rsidRPr="0033011B">
        <w:rPr>
          <w:rFonts w:ascii="GHEA Grapalat" w:hAnsi="GHEA Grapalat" w:cs="Sylfaen"/>
          <w:szCs w:val="24"/>
          <w:lang w:val="en-US"/>
        </w:rPr>
        <w:t>the participant</w:t>
      </w:r>
      <w:r w:rsidR="00B514E8" w:rsidRPr="005E1F72">
        <w:rPr>
          <w:rFonts w:ascii="GHEA Grapalat" w:hAnsi="GHEA Grapalat" w:cs="Sylfaen"/>
          <w:szCs w:val="24"/>
        </w:rPr>
        <w:t xml:space="preserve"> </w:t>
      </w:r>
      <w:r w:rsidR="00B514E8" w:rsidRPr="0033011B">
        <w:rPr>
          <w:rFonts w:ascii="GHEA Grapalat" w:hAnsi="GHEA Grapalat" w:cs="Sylfaen"/>
          <w:szCs w:val="24"/>
          <w:lang w:val="en-US"/>
        </w:rPr>
        <w:t>determined</w:t>
      </w:r>
      <w:r w:rsidR="00B514E8" w:rsidRPr="005E1F72">
        <w:rPr>
          <w:rFonts w:ascii="GHEA Grapalat" w:hAnsi="GHEA Grapalat" w:cs="Sylfaen"/>
          <w:szCs w:val="24"/>
        </w:rPr>
        <w:t xml:space="preserve"> </w:t>
      </w:r>
      <w:r w:rsidR="00B514E8" w:rsidRPr="0033011B">
        <w:rPr>
          <w:rFonts w:ascii="GHEA Grapalat" w:hAnsi="GHEA Grapalat" w:cs="Sylfaen"/>
          <w:szCs w:val="24"/>
          <w:lang w:val="en-US"/>
        </w:rPr>
        <w:t>is sufficient</w:t>
      </w:r>
      <w:r w:rsidR="00B514E8" w:rsidRPr="005E1F72">
        <w:rPr>
          <w:rFonts w:ascii="GHEA Grapalat" w:hAnsi="GHEA Grapalat" w:cs="Sylfaen"/>
          <w:szCs w:val="24"/>
        </w:rPr>
        <w:t xml:space="preserve">​ </w:t>
      </w:r>
      <w:r w:rsidR="00B514E8" w:rsidRPr="0033011B">
        <w:rPr>
          <w:rFonts w:ascii="GHEA Grapalat" w:hAnsi="GHEA Grapalat" w:cs="Sylfaen"/>
          <w:szCs w:val="24"/>
          <w:lang w:val="en-US"/>
        </w:rPr>
        <w:t>appreciated</w:t>
      </w:r>
      <w:r w:rsidR="00B514E8" w:rsidRPr="005E1F72">
        <w:rPr>
          <w:rFonts w:ascii="GHEA Grapalat" w:hAnsi="GHEA Grapalat" w:cs="Sylfaen"/>
          <w:szCs w:val="24"/>
        </w:rPr>
        <w:t xml:space="preserve"> </w:t>
      </w:r>
      <w:r w:rsidR="00B514E8" w:rsidRPr="0033011B">
        <w:rPr>
          <w:rFonts w:ascii="GHEA Grapalat" w:hAnsi="GHEA Grapalat" w:cs="Sylfaen"/>
          <w:szCs w:val="24"/>
          <w:lang w:val="en-US"/>
        </w:rPr>
        <w:t>applications</w:t>
      </w:r>
      <w:r w:rsidR="00B514E8" w:rsidRPr="005E1F72">
        <w:rPr>
          <w:rFonts w:ascii="GHEA Grapalat" w:hAnsi="GHEA Grapalat" w:cs="Sylfaen"/>
          <w:szCs w:val="24"/>
        </w:rPr>
        <w:t xml:space="preserve"> </w:t>
      </w:r>
      <w:r w:rsidR="00B514E8" w:rsidRPr="0033011B">
        <w:rPr>
          <w:rFonts w:ascii="GHEA Grapalat" w:hAnsi="GHEA Grapalat" w:cs="Sylfaen"/>
          <w:szCs w:val="24"/>
          <w:lang w:val="en-US"/>
        </w:rPr>
        <w:t>presented by</w:t>
      </w:r>
      <w:r w:rsidR="00B514E8" w:rsidRPr="005E1F72">
        <w:rPr>
          <w:rFonts w:ascii="GHEA Grapalat" w:hAnsi="GHEA Grapalat" w:cs="Sylfaen"/>
          <w:szCs w:val="24"/>
        </w:rPr>
        <w:t xml:space="preserve"> </w:t>
      </w:r>
      <w:r w:rsidR="00B514E8" w:rsidRPr="0033011B">
        <w:rPr>
          <w:rFonts w:ascii="GHEA Grapalat" w:hAnsi="GHEA Grapalat" w:cs="Sylfaen"/>
          <w:szCs w:val="24"/>
          <w:lang w:val="en-US"/>
        </w:rPr>
        <w:t>participants</w:t>
      </w:r>
      <w:r w:rsidR="00B514E8" w:rsidRPr="005E1F72">
        <w:rPr>
          <w:rFonts w:ascii="GHEA Grapalat" w:hAnsi="GHEA Grapalat" w:cs="Sylfaen"/>
          <w:szCs w:val="24"/>
        </w:rPr>
        <w:t xml:space="preserve"> </w:t>
      </w:r>
      <w:r w:rsidR="00B514E8" w:rsidRPr="0033011B">
        <w:rPr>
          <w:rFonts w:ascii="GHEA Grapalat" w:hAnsi="GHEA Grapalat" w:cs="Sylfaen"/>
          <w:szCs w:val="24"/>
          <w:lang w:val="en-US"/>
        </w:rPr>
        <w:t xml:space="preserve">of the number </w:t>
      </w:r>
      <w:r w:rsidR="00B514E8" w:rsidRPr="005E1F72">
        <w:rPr>
          <w:rFonts w:ascii="GHEA Grapalat" w:hAnsi="GHEA Grapalat" w:cs="Sylfaen"/>
          <w:szCs w:val="24"/>
        </w:rPr>
        <w:t xml:space="preserve">- </w:t>
      </w:r>
      <w:r w:rsidR="00B514E8" w:rsidRPr="0033011B">
        <w:rPr>
          <w:rFonts w:ascii="GHEA Grapalat" w:hAnsi="GHEA Grapalat" w:cs="Sylfaen"/>
          <w:szCs w:val="24"/>
          <w:lang w:val="en-US"/>
        </w:rPr>
        <w:t>minimum</w:t>
      </w:r>
      <w:r w:rsidR="00B514E8" w:rsidRPr="005E1F72">
        <w:rPr>
          <w:rFonts w:ascii="GHEA Grapalat" w:hAnsi="GHEA Grapalat" w:cs="Sylfaen"/>
          <w:szCs w:val="24"/>
        </w:rPr>
        <w:t xml:space="preserve"> </w:t>
      </w:r>
      <w:r w:rsidR="00B514E8" w:rsidRPr="0033011B">
        <w:rPr>
          <w:rFonts w:ascii="GHEA Grapalat" w:hAnsi="GHEA Grapalat" w:cs="Sylfaen"/>
          <w:szCs w:val="24"/>
          <w:lang w:val="en-US"/>
        </w:rPr>
        <w:t>price</w:t>
      </w:r>
      <w:r w:rsidR="00B514E8" w:rsidRPr="005E1F72">
        <w:rPr>
          <w:rFonts w:ascii="GHEA Grapalat" w:hAnsi="GHEA Grapalat" w:cs="Sylfaen"/>
          <w:szCs w:val="24"/>
        </w:rPr>
        <w:t xml:space="preserve"> </w:t>
      </w:r>
      <w:r w:rsidR="00B514E8" w:rsidRPr="0033011B">
        <w:rPr>
          <w:rFonts w:ascii="GHEA Grapalat" w:hAnsi="GHEA Grapalat" w:cs="Sylfaen"/>
          <w:szCs w:val="24"/>
          <w:lang w:val="en-US"/>
        </w:rPr>
        <w:t>offer</w:t>
      </w:r>
      <w:r w:rsidR="00B514E8" w:rsidRPr="005E1F72">
        <w:rPr>
          <w:rFonts w:ascii="GHEA Grapalat" w:hAnsi="GHEA Grapalat" w:cs="Sylfaen"/>
          <w:szCs w:val="24"/>
        </w:rPr>
        <w:t xml:space="preserve"> </w:t>
      </w:r>
      <w:r w:rsidR="00B514E8" w:rsidRPr="0033011B">
        <w:rPr>
          <w:rFonts w:ascii="GHEA Grapalat" w:hAnsi="GHEA Grapalat" w:cs="Sylfaen"/>
          <w:szCs w:val="24"/>
          <w:lang w:val="en-US"/>
        </w:rPr>
        <w:t>presented by</w:t>
      </w:r>
      <w:r w:rsidR="00B514E8" w:rsidRPr="005E1F72">
        <w:rPr>
          <w:rFonts w:ascii="GHEA Grapalat" w:hAnsi="GHEA Grapalat" w:cs="Sylfaen"/>
          <w:szCs w:val="24"/>
        </w:rPr>
        <w:t xml:space="preserve"> to </w:t>
      </w:r>
      <w:r w:rsidR="00153C87" w:rsidRPr="005E1F72">
        <w:rPr>
          <w:rFonts w:ascii="GHEA Grapalat" w:hAnsi="GHEA Grapalat" w:cs="Sylfaen"/>
          <w:szCs w:val="24"/>
          <w:lang w:val="en-US"/>
        </w:rPr>
        <w:t xml:space="preserve">my </w:t>
      </w:r>
      <w:r w:rsidR="00153C87" w:rsidRPr="0033011B">
        <w:rPr>
          <w:rFonts w:ascii="GHEA Grapalat" w:hAnsi="GHEA Grapalat" w:cs="Sylfaen"/>
          <w:szCs w:val="24"/>
          <w:lang w:val="en-US"/>
        </w:rPr>
        <w:t>partner</w:t>
      </w:r>
      <w:r w:rsidR="00153C87" w:rsidRPr="005E1F72">
        <w:rPr>
          <w:rFonts w:ascii="GHEA Grapalat" w:hAnsi="GHEA Grapalat" w:cs="Sylfaen"/>
          <w:szCs w:val="24"/>
        </w:rPr>
        <w:t xml:space="preserve"> </w:t>
      </w:r>
      <w:r w:rsidR="00B514E8" w:rsidRPr="0033011B">
        <w:rPr>
          <w:rFonts w:ascii="GHEA Grapalat" w:hAnsi="GHEA Grapalat" w:cs="Sylfaen"/>
          <w:szCs w:val="24"/>
          <w:lang w:val="en-US"/>
        </w:rPr>
        <w:t>preference</w:t>
      </w:r>
      <w:r w:rsidR="00B514E8" w:rsidRPr="005E1F72">
        <w:rPr>
          <w:rFonts w:ascii="GHEA Grapalat" w:hAnsi="GHEA Grapalat" w:cs="Sylfaen"/>
          <w:szCs w:val="24"/>
        </w:rPr>
        <w:t xml:space="preserve"> </w:t>
      </w:r>
      <w:r w:rsidR="00B514E8" w:rsidRPr="0033011B">
        <w:rPr>
          <w:rFonts w:ascii="GHEA Grapalat" w:hAnsi="GHEA Grapalat" w:cs="Sylfaen"/>
          <w:szCs w:val="24"/>
          <w:lang w:val="en-US"/>
        </w:rPr>
        <w:t>to give</w:t>
      </w:r>
      <w:r w:rsidR="00B514E8" w:rsidRPr="005E1F72">
        <w:rPr>
          <w:rFonts w:ascii="GHEA Grapalat" w:hAnsi="GHEA Grapalat" w:cs="Sylfaen"/>
          <w:szCs w:val="24"/>
        </w:rPr>
        <w:t xml:space="preserve"> </w:t>
      </w:r>
      <w:r w:rsidR="00B514E8" w:rsidRPr="0033011B">
        <w:rPr>
          <w:rFonts w:ascii="GHEA Grapalat" w:hAnsi="GHEA Grapalat" w:cs="Sylfaen"/>
          <w:szCs w:val="24"/>
          <w:lang w:val="en-US"/>
        </w:rPr>
        <w:t>in principle.</w:t>
      </w:r>
      <w:r w:rsidR="00B514E8" w:rsidRPr="005E1F72">
        <w:rPr>
          <w:rFonts w:ascii="GHEA Grapalat" w:hAnsi="GHEA Grapalat" w:cs="Sylfaen"/>
          <w:szCs w:val="24"/>
        </w:rPr>
        <w:t xml:space="preserve"> </w:t>
      </w:r>
      <w:r w:rsidR="00B514E8" w:rsidRPr="0033011B">
        <w:rPr>
          <w:rFonts w:ascii="GHEA Grapalat" w:hAnsi="GHEA Grapalat" w:cs="Sylfaen"/>
          <w:szCs w:val="24"/>
          <w:lang w:val="en-US"/>
        </w:rPr>
        <w:t>And</w:t>
      </w:r>
      <w:r w:rsidR="00B514E8" w:rsidRPr="005E1F72">
        <w:rPr>
          <w:rFonts w:ascii="GHEA Grapalat" w:hAnsi="GHEA Grapalat" w:cs="Sylfaen"/>
          <w:szCs w:val="24"/>
        </w:rPr>
        <w:t xml:space="preserve"> </w:t>
      </w:r>
      <w:r w:rsidR="00B514E8" w:rsidRPr="0033011B">
        <w:rPr>
          <w:rFonts w:ascii="GHEA Grapalat" w:hAnsi="GHEA Grapalat" w:cs="Sylfaen"/>
          <w:szCs w:val="24"/>
          <w:lang w:val="en-US"/>
        </w:rPr>
        <w:t xml:space="preserve">in which </w:t>
      </w:r>
      <w:r w:rsidR="00B514E8" w:rsidRPr="005E1F72">
        <w:rPr>
          <w:rFonts w:ascii="GHEA Grapalat" w:hAnsi="GHEA Grapalat" w:cs="Sylfaen"/>
          <w:szCs w:val="24"/>
        </w:rPr>
        <w:t xml:space="preserve">the </w:t>
      </w:r>
      <w:r w:rsidR="00B514E8" w:rsidRPr="0033011B">
        <w:rPr>
          <w:rFonts w:ascii="GHEA Grapalat" w:hAnsi="GHEA Grapalat" w:cs="Sylfaen"/>
          <w:szCs w:val="24"/>
          <w:lang w:val="en-US"/>
        </w:rPr>
        <w:t>commission</w:t>
      </w:r>
      <w:r w:rsidR="00B514E8" w:rsidRPr="005E1F72">
        <w:rPr>
          <w:rFonts w:ascii="GHEA Grapalat" w:hAnsi="GHEA Grapalat" w:cs="Sylfaen"/>
          <w:szCs w:val="24"/>
        </w:rPr>
        <w:t xml:space="preserve"> </w:t>
      </w:r>
      <w:r w:rsidR="00B514E8" w:rsidRPr="0033011B">
        <w:rPr>
          <w:rFonts w:ascii="GHEA Grapalat" w:hAnsi="GHEA Grapalat" w:cs="Sylfaen"/>
          <w:szCs w:val="24"/>
          <w:lang w:val="en-US"/>
        </w:rPr>
        <w:lastRenderedPageBreak/>
        <w:t>by</w:t>
      </w:r>
      <w:r w:rsidR="00B514E8" w:rsidRPr="005E1F72">
        <w:rPr>
          <w:rFonts w:ascii="GHEA Grapalat" w:hAnsi="GHEA Grapalat" w:cs="Sylfaen"/>
          <w:szCs w:val="24"/>
        </w:rPr>
        <w:t xml:space="preserve"> </w:t>
      </w:r>
      <w:r w:rsidR="00A85E5D">
        <w:rPr>
          <w:rFonts w:ascii="GHEA Grapalat" w:hAnsi="GHEA Grapalat" w:cs="Sylfaen"/>
          <w:szCs w:val="24"/>
          <w:lang w:val="hy-AM"/>
        </w:rPr>
        <w:t>selected</w:t>
      </w:r>
      <w:r w:rsidR="00A85E5D" w:rsidRPr="005E1F72">
        <w:rPr>
          <w:rFonts w:ascii="GHEA Grapalat" w:hAnsi="GHEA Grapalat" w:cs="Sylfaen"/>
          <w:szCs w:val="24"/>
        </w:rPr>
        <w:t xml:space="preserve"> </w:t>
      </w:r>
      <w:r w:rsidR="00B514E8" w:rsidRPr="005E1F72">
        <w:rPr>
          <w:rFonts w:ascii="GHEA Grapalat" w:hAnsi="GHEA Grapalat" w:cs="Sylfaen"/>
          <w:szCs w:val="24"/>
          <w:lang w:val="en-US"/>
        </w:rPr>
        <w:t>and:</w:t>
      </w:r>
      <w:r w:rsidR="00B514E8" w:rsidRPr="005E1F72">
        <w:rPr>
          <w:rFonts w:ascii="GHEA Grapalat" w:hAnsi="GHEA Grapalat" w:cs="Sylfaen"/>
          <w:szCs w:val="24"/>
        </w:rPr>
        <w:t xml:space="preserve"> </w:t>
      </w:r>
      <w:r w:rsidR="00B514E8" w:rsidRPr="0033011B">
        <w:rPr>
          <w:rFonts w:ascii="GHEA Grapalat" w:hAnsi="GHEA Grapalat" w:cs="Sylfaen"/>
          <w:szCs w:val="24"/>
          <w:lang w:val="en-US"/>
        </w:rPr>
        <w:t xml:space="preserve">to participants </w:t>
      </w:r>
      <w:r w:rsidR="0018602E">
        <w:rPr>
          <w:rFonts w:ascii="GHEA Grapalat" w:hAnsi="GHEA Grapalat" w:cs="Sylfaen"/>
          <w:szCs w:val="24"/>
          <w:lang w:val="hy-AM"/>
        </w:rPr>
        <w:t>not recognized as such</w:t>
      </w:r>
      <w:r w:rsidR="00B514E8" w:rsidRPr="005E1F72">
        <w:rPr>
          <w:rFonts w:ascii="GHEA Grapalat" w:hAnsi="GHEA Grapalat" w:cs="Sylfaen"/>
          <w:szCs w:val="24"/>
        </w:rPr>
        <w:t xml:space="preserve"> </w:t>
      </w:r>
      <w:r w:rsidR="00B514E8" w:rsidRPr="0033011B">
        <w:rPr>
          <w:rFonts w:ascii="GHEA Grapalat" w:hAnsi="GHEA Grapalat" w:cs="Sylfaen"/>
          <w:szCs w:val="24"/>
          <w:lang w:val="en-US"/>
        </w:rPr>
        <w:t>when deciding</w:t>
      </w:r>
      <w:r w:rsidR="00B514E8" w:rsidRPr="005E1F72">
        <w:rPr>
          <w:rFonts w:ascii="GHEA Grapalat" w:hAnsi="GHEA Grapalat" w:cs="Sylfaen"/>
          <w:szCs w:val="24"/>
        </w:rPr>
        <w:t xml:space="preserve"> </w:t>
      </w:r>
      <w:r w:rsidR="00B514E8" w:rsidRPr="0033011B">
        <w:rPr>
          <w:rFonts w:ascii="GHEA Grapalat" w:hAnsi="GHEA Grapalat" w:cs="Sylfaen"/>
          <w:szCs w:val="24"/>
          <w:lang w:val="en-US"/>
        </w:rPr>
        <w:t>price</w:t>
      </w:r>
      <w:r w:rsidR="00B514E8" w:rsidRPr="005E1F72">
        <w:rPr>
          <w:rFonts w:ascii="GHEA Grapalat" w:hAnsi="GHEA Grapalat" w:cs="Sylfaen"/>
          <w:szCs w:val="24"/>
        </w:rPr>
        <w:t xml:space="preserve"> evaluation and </w:t>
      </w:r>
      <w:r w:rsidR="00B514E8" w:rsidRPr="0033011B">
        <w:rPr>
          <w:rFonts w:ascii="GHEA Grapalat" w:hAnsi="GHEA Grapalat" w:cs="Sylfaen"/>
          <w:szCs w:val="24"/>
          <w:lang w:val="en-US"/>
        </w:rPr>
        <w:t>comparison of proposals</w:t>
      </w:r>
      <w:r w:rsidR="00B514E8" w:rsidRPr="005E1F72">
        <w:rPr>
          <w:rFonts w:ascii="GHEA Grapalat" w:hAnsi="GHEA Grapalat" w:cs="Sylfaen"/>
          <w:szCs w:val="24"/>
        </w:rPr>
        <w:t xml:space="preserve"> </w:t>
      </w:r>
      <w:r w:rsidR="00B514E8" w:rsidRPr="0033011B">
        <w:rPr>
          <w:rFonts w:ascii="GHEA Grapalat" w:hAnsi="GHEA Grapalat" w:cs="Sylfaen"/>
          <w:szCs w:val="24"/>
          <w:lang w:val="en-US"/>
        </w:rPr>
        <w:t>is being implemented</w:t>
      </w:r>
      <w:r w:rsidR="00B514E8" w:rsidRPr="005E1F72">
        <w:rPr>
          <w:rFonts w:ascii="GHEA Grapalat" w:hAnsi="GHEA Grapalat" w:cs="Sylfaen"/>
          <w:szCs w:val="24"/>
        </w:rPr>
        <w:t xml:space="preserve"> </w:t>
      </w:r>
      <w:r w:rsidR="00B514E8" w:rsidRPr="0033011B">
        <w:rPr>
          <w:rFonts w:ascii="GHEA Grapalat" w:hAnsi="GHEA Grapalat" w:cs="Sylfaen"/>
          <w:szCs w:val="24"/>
          <w:lang w:val="en-US"/>
        </w:rPr>
        <w:t>is</w:t>
      </w:r>
      <w:r w:rsidR="00B514E8" w:rsidRPr="005E1F72">
        <w:rPr>
          <w:rFonts w:ascii="GHEA Grapalat" w:hAnsi="GHEA Grapalat" w:cs="Sylfaen"/>
          <w:szCs w:val="24"/>
        </w:rPr>
        <w:t xml:space="preserve"> </w:t>
      </w:r>
      <w:r w:rsidR="00B514E8" w:rsidRPr="0033011B">
        <w:rPr>
          <w:rFonts w:ascii="GHEA Grapalat" w:hAnsi="GHEA Grapalat" w:cs="Sylfaen"/>
          <w:szCs w:val="24"/>
          <w:lang w:val="en-US"/>
        </w:rPr>
        <w:t>without</w:t>
      </w:r>
      <w:r w:rsidR="00B514E8" w:rsidRPr="005E1F72">
        <w:rPr>
          <w:rFonts w:ascii="GHEA Grapalat" w:hAnsi="GHEA Grapalat" w:cs="Sylfaen"/>
          <w:szCs w:val="24"/>
        </w:rPr>
        <w:t xml:space="preserve"> </w:t>
      </w:r>
      <w:r w:rsidR="00B514E8" w:rsidRPr="0033011B">
        <w:rPr>
          <w:rFonts w:ascii="GHEA Grapalat" w:hAnsi="GHEA Grapalat" w:cs="Sylfaen"/>
          <w:szCs w:val="24"/>
          <w:lang w:val="en-US"/>
        </w:rPr>
        <w:t>hereby</w:t>
      </w:r>
      <w:r w:rsidR="00B514E8" w:rsidRPr="005E1F72">
        <w:rPr>
          <w:rFonts w:ascii="GHEA Grapalat" w:hAnsi="GHEA Grapalat" w:cs="Sylfaen"/>
          <w:szCs w:val="24"/>
        </w:rPr>
        <w:t xml:space="preserve"> </w:t>
      </w:r>
      <w:r w:rsidR="00B514E8" w:rsidRPr="0033011B">
        <w:rPr>
          <w:rFonts w:ascii="GHEA Grapalat" w:hAnsi="GHEA Grapalat" w:cs="Sylfaen"/>
          <w:szCs w:val="24"/>
          <w:lang w:val="en-US"/>
        </w:rPr>
        <w:t xml:space="preserve">in point </w:t>
      </w:r>
      <w:r w:rsidR="00B514E8" w:rsidRPr="005E1F72">
        <w:rPr>
          <w:rFonts w:ascii="GHEA Grapalat" w:hAnsi="GHEA Grapalat" w:cs="Sylfaen"/>
          <w:szCs w:val="24"/>
        </w:rPr>
        <w:t xml:space="preserve">5.2 </w:t>
      </w:r>
      <w:r w:rsidR="00B514E8" w:rsidRPr="0033011B">
        <w:rPr>
          <w:rFonts w:ascii="GHEA Grapalat" w:hAnsi="GHEA Grapalat" w:cs="Sylfaen"/>
          <w:szCs w:val="24"/>
          <w:lang w:val="en-US"/>
        </w:rPr>
        <w:t xml:space="preserve">of part </w:t>
      </w:r>
      <w:r w:rsidR="00B514E8" w:rsidRPr="005E1F72">
        <w:rPr>
          <w:rFonts w:ascii="GHEA Grapalat" w:hAnsi="GHEA Grapalat" w:cs="Sylfaen"/>
          <w:szCs w:val="24"/>
        </w:rPr>
        <w:t xml:space="preserve">1 </w:t>
      </w:r>
      <w:r w:rsidR="00B514E8" w:rsidRPr="0033011B">
        <w:rPr>
          <w:rFonts w:ascii="GHEA Grapalat" w:hAnsi="GHEA Grapalat" w:cs="Sylfaen"/>
          <w:szCs w:val="24"/>
          <w:lang w:val="en-US"/>
        </w:rPr>
        <w:t>of the invitation</w:t>
      </w:r>
      <w:r w:rsidR="00B514E8" w:rsidRPr="005E1F72">
        <w:rPr>
          <w:rFonts w:ascii="GHEA Grapalat" w:hAnsi="GHEA Grapalat" w:cs="Sylfaen"/>
          <w:szCs w:val="24"/>
        </w:rPr>
        <w:t xml:space="preserve"> </w:t>
      </w:r>
      <w:r w:rsidR="00B514E8" w:rsidRPr="0033011B">
        <w:rPr>
          <w:rFonts w:ascii="GHEA Grapalat" w:hAnsi="GHEA Grapalat" w:cs="Sylfaen"/>
          <w:szCs w:val="24"/>
          <w:lang w:val="en-US"/>
        </w:rPr>
        <w:t>specified</w:t>
      </w:r>
      <w:r w:rsidR="00B514E8" w:rsidRPr="005E1F72">
        <w:rPr>
          <w:rFonts w:ascii="GHEA Grapalat" w:hAnsi="GHEA Grapalat" w:cs="Sylfaen"/>
          <w:szCs w:val="24"/>
        </w:rPr>
        <w:t xml:space="preserve"> </w:t>
      </w:r>
      <w:r w:rsidR="00B514E8" w:rsidRPr="0033011B">
        <w:rPr>
          <w:rFonts w:ascii="GHEA Grapalat" w:hAnsi="GHEA Grapalat" w:cs="Sylfaen"/>
          <w:szCs w:val="24"/>
          <w:lang w:val="en-US"/>
        </w:rPr>
        <w:t>tax</w:t>
      </w:r>
      <w:r w:rsidR="00B514E8" w:rsidRPr="005E1F72">
        <w:rPr>
          <w:rFonts w:ascii="GHEA Grapalat" w:hAnsi="GHEA Grapalat" w:cs="Sylfaen"/>
          <w:szCs w:val="24"/>
        </w:rPr>
        <w:t xml:space="preserve"> </w:t>
      </w:r>
      <w:r w:rsidR="00B514E8" w:rsidRPr="0033011B">
        <w:rPr>
          <w:rFonts w:ascii="GHEA Grapalat" w:hAnsi="GHEA Grapalat" w:cs="Sylfaen"/>
          <w:szCs w:val="24"/>
          <w:lang w:val="en-US"/>
        </w:rPr>
        <w:t>of money</w:t>
      </w:r>
      <w:r w:rsidR="00B514E8" w:rsidRPr="005E1F72">
        <w:rPr>
          <w:rFonts w:ascii="GHEA Grapalat" w:hAnsi="GHEA Grapalat" w:cs="Sylfaen"/>
          <w:szCs w:val="24"/>
        </w:rPr>
        <w:t xml:space="preserve"> </w:t>
      </w:r>
      <w:proofErr w:type="gramStart"/>
      <w:r w:rsidR="00B514E8" w:rsidRPr="0033011B">
        <w:rPr>
          <w:rFonts w:ascii="GHEA Grapalat" w:hAnsi="GHEA Grapalat" w:cs="Sylfaen"/>
          <w:szCs w:val="24"/>
          <w:lang w:val="en-US"/>
        </w:rPr>
        <w:t xml:space="preserve">calculation </w:t>
      </w:r>
      <w:r w:rsidR="00F61898" w:rsidRPr="005E1F72">
        <w:rPr>
          <w:rFonts w:ascii="GHEA Grapalat" w:hAnsi="GHEA Grapalat" w:cs="Sylfaen"/>
          <w:szCs w:val="24"/>
          <w:lang w:val="hy-AM"/>
        </w:rPr>
        <w:t>,</w:t>
      </w:r>
      <w:proofErr w:type="gramEnd"/>
      <w:r w:rsidR="00F61898" w:rsidRPr="005E1F72">
        <w:rPr>
          <w:rFonts w:ascii="GHEA Grapalat" w:hAnsi="GHEA Grapalat" w:cs="Sylfaen"/>
          <w:szCs w:val="24"/>
          <w:lang w:val="hy-AM"/>
        </w:rPr>
        <w:t xml:space="preserve"> and</w:t>
      </w:r>
      <w:r w:rsidR="00F61898" w:rsidRPr="005E1F72">
        <w:rPr>
          <w:rFonts w:ascii="GHEA Grapalat" w:hAnsi="GHEA Grapalat" w:cs="Sylfaen"/>
          <w:szCs w:val="24"/>
        </w:rPr>
        <w:t xml:space="preserve"> </w:t>
      </w:r>
      <w:r w:rsidR="00F61898" w:rsidRPr="005E1F72">
        <w:rPr>
          <w:rFonts w:ascii="GHEA Grapalat" w:hAnsi="GHEA Grapalat" w:cs="Sylfaen"/>
          <w:lang w:val="en-US"/>
        </w:rPr>
        <w:t xml:space="preserve">basis </w:t>
      </w:r>
      <w:r w:rsidR="00F61898" w:rsidRPr="005E1F72">
        <w:rPr>
          <w:rFonts w:ascii="GHEA Grapalat" w:hAnsi="GHEA Grapalat" w:cs="Sylfaen"/>
        </w:rPr>
        <w:t xml:space="preserve">for evaluating bids </w:t>
      </w:r>
      <w:r w:rsidR="00F61898" w:rsidRPr="005E1F72">
        <w:rPr>
          <w:rFonts w:ascii="GHEA Grapalat" w:hAnsi="GHEA Grapalat" w:cs="Sylfaen"/>
          <w:lang w:val="en-US"/>
        </w:rPr>
        <w:t>is</w:t>
      </w:r>
      <w:r w:rsidR="00F61898" w:rsidRPr="005E1F72">
        <w:rPr>
          <w:rFonts w:ascii="GHEA Grapalat" w:hAnsi="GHEA Grapalat" w:cs="Sylfaen"/>
        </w:rPr>
        <w:t xml:space="preserve"> </w:t>
      </w:r>
      <w:r w:rsidR="00F61898" w:rsidRPr="005E1F72">
        <w:rPr>
          <w:rFonts w:ascii="GHEA Grapalat" w:hAnsi="GHEA Grapalat" w:cs="Sylfaen"/>
          <w:lang w:val="en-US"/>
        </w:rPr>
        <w:t xml:space="preserve">acceptance </w:t>
      </w:r>
      <w:r w:rsidR="00F61898" w:rsidRPr="005E1F72">
        <w:rPr>
          <w:rFonts w:ascii="GHEA Grapalat" w:hAnsi="GHEA Grapalat" w:cs="Sylfaen"/>
        </w:rPr>
        <w:t xml:space="preserve">into </w:t>
      </w:r>
      <w:r w:rsidR="00153C87" w:rsidRPr="005E1F72">
        <w:rPr>
          <w:rFonts w:ascii="GHEA Grapalat" w:hAnsi="GHEA Grapalat" w:cs="Sylfaen"/>
          <w:lang w:val="en-US"/>
        </w:rPr>
        <w:t>the system</w:t>
      </w:r>
      <w:r w:rsidR="00153C87" w:rsidRPr="005E1F72">
        <w:rPr>
          <w:rFonts w:ascii="GHEA Grapalat" w:hAnsi="GHEA Grapalat" w:cs="Sylfaen"/>
        </w:rPr>
        <w:t xml:space="preserve"> </w:t>
      </w:r>
      <w:r w:rsidR="00F61898" w:rsidRPr="005E1F72">
        <w:rPr>
          <w:rFonts w:ascii="GHEA Grapalat" w:hAnsi="GHEA Grapalat" w:cs="Sylfaen"/>
          <w:lang w:val="en-US"/>
        </w:rPr>
        <w:t xml:space="preserve">attached </w:t>
      </w:r>
      <w:r w:rsidR="00F61898" w:rsidRPr="005E1F72">
        <w:rPr>
          <w:rFonts w:ascii="GHEA Grapalat" w:hAnsi="GHEA Grapalat" w:cs="Sylfaen"/>
        </w:rPr>
        <w:t xml:space="preserve">to </w:t>
      </w:r>
      <w:r w:rsidR="00AE4008" w:rsidRPr="005E1F72">
        <w:rPr>
          <w:rFonts w:ascii="GHEA Grapalat" w:hAnsi="GHEA Grapalat" w:cs="Sylfaen"/>
          <w:lang w:val="en-US"/>
        </w:rPr>
        <w:t>the participant</w:t>
      </w:r>
      <w:r w:rsidR="00F61898" w:rsidRPr="005E1F72">
        <w:rPr>
          <w:rFonts w:ascii="GHEA Grapalat" w:hAnsi="GHEA Grapalat" w:cs="Sylfaen"/>
        </w:rPr>
        <w:t xml:space="preserve"> </w:t>
      </w:r>
      <w:r w:rsidR="00F61898" w:rsidRPr="005E1F72">
        <w:rPr>
          <w:rFonts w:ascii="GHEA Grapalat" w:hAnsi="GHEA Grapalat" w:cs="Sylfaen"/>
          <w:lang w:val="en-US"/>
        </w:rPr>
        <w:t>by</w:t>
      </w:r>
      <w:r w:rsidR="00F61898" w:rsidRPr="005E1F72">
        <w:rPr>
          <w:rFonts w:ascii="GHEA Grapalat" w:hAnsi="GHEA Grapalat" w:cs="Sylfaen"/>
        </w:rPr>
        <w:t xml:space="preserve"> </w:t>
      </w:r>
      <w:r w:rsidR="00F61898" w:rsidRPr="005E1F72">
        <w:rPr>
          <w:rFonts w:ascii="GHEA Grapalat" w:hAnsi="GHEA Grapalat" w:cs="Sylfaen"/>
          <w:lang w:val="en-US"/>
        </w:rPr>
        <w:t>approved</w:t>
      </w:r>
      <w:r w:rsidR="00F61898" w:rsidRPr="005E1F72">
        <w:rPr>
          <w:rFonts w:ascii="GHEA Grapalat" w:hAnsi="GHEA Grapalat" w:cs="Sylfaen"/>
        </w:rPr>
        <w:t xml:space="preserve"> </w:t>
      </w:r>
      <w:r w:rsidR="00F61898" w:rsidRPr="005E1F72">
        <w:rPr>
          <w:rFonts w:ascii="GHEA Grapalat" w:hAnsi="GHEA Grapalat" w:cs="Sylfaen"/>
          <w:lang w:val="en-US"/>
        </w:rPr>
        <w:t>price</w:t>
      </w:r>
      <w:r w:rsidR="00F61898" w:rsidRPr="005E1F72">
        <w:rPr>
          <w:rFonts w:ascii="GHEA Grapalat" w:hAnsi="GHEA Grapalat" w:cs="Sylfaen"/>
        </w:rPr>
        <w:t xml:space="preserve"> </w:t>
      </w:r>
      <w:r w:rsidR="00F61898" w:rsidRPr="005E1F72">
        <w:rPr>
          <w:rFonts w:ascii="GHEA Grapalat" w:hAnsi="GHEA Grapalat" w:cs="Sylfaen"/>
          <w:lang w:val="hy-AM"/>
        </w:rPr>
        <w:t xml:space="preserve">the </w:t>
      </w:r>
      <w:r w:rsidR="00F61898" w:rsidRPr="005E1F72">
        <w:rPr>
          <w:rFonts w:ascii="GHEA Grapalat" w:hAnsi="GHEA Grapalat" w:cs="Sylfaen"/>
          <w:lang w:val="en-US"/>
        </w:rPr>
        <w:t>proposal</w:t>
      </w:r>
    </w:p>
    <w:p w:rsidR="00FD2212" w:rsidRPr="00236781" w:rsidRDefault="00FD2748" w:rsidP="00FD2212">
      <w:pPr>
        <w:pStyle w:val="a3"/>
        <w:spacing w:line="240" w:lineRule="auto"/>
        <w:ind w:firstLine="567"/>
        <w:rPr>
          <w:rFonts w:ascii="GHEA Grapalat" w:hAnsi="GHEA Grapalat" w:cs="Sylfaen"/>
          <w:i w:val="0"/>
          <w:color w:val="000000" w:themeColor="text1"/>
          <w:lang w:val="af-ZA"/>
        </w:rPr>
      </w:pPr>
      <w:r w:rsidRPr="005E1F72">
        <w:rPr>
          <w:rFonts w:ascii="GHEA Grapalat" w:hAnsi="GHEA Grapalat" w:cs="Sylfaen"/>
          <w:i w:val="0"/>
          <w:szCs w:val="24"/>
          <w:lang w:val="af-ZA"/>
        </w:rPr>
        <w:t xml:space="preserve">8: </w:t>
      </w:r>
      <w:r w:rsidR="00D770E9" w:rsidRPr="005E1F72">
        <w:rPr>
          <w:rFonts w:ascii="GHEA Grapalat" w:hAnsi="GHEA Grapalat" w:cs="Sylfaen"/>
          <w:i w:val="0"/>
          <w:szCs w:val="24"/>
          <w:lang w:val="hy-AM"/>
        </w:rPr>
        <w:t>5</w:t>
      </w:r>
      <w:r w:rsidR="00D7435F"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If:</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application</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inconsistency</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is</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place</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found</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in letters</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and:</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in numbers</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written</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of money</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 xml:space="preserve">between </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then</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basis</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is</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accepted</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in letters</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written</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the amount.</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If:</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offered</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the prices</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presented</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are</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two</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or</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more</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 xml:space="preserve">in </w:t>
      </w:r>
      <w:proofErr w:type="gramStart"/>
      <w:r w:rsidR="00096865" w:rsidRPr="0033011B">
        <w:rPr>
          <w:rFonts w:ascii="GHEA Grapalat" w:hAnsi="GHEA Grapalat" w:cs="Sylfaen"/>
          <w:i w:val="0"/>
          <w:szCs w:val="24"/>
          <w:lang w:val="en-US"/>
        </w:rPr>
        <w:t xml:space="preserve">currencies </w:t>
      </w:r>
      <w:r w:rsidR="00096865" w:rsidRPr="005E1F72">
        <w:rPr>
          <w:rFonts w:ascii="GHEA Grapalat" w:hAnsi="GHEA Grapalat" w:cs="Sylfaen"/>
          <w:i w:val="0"/>
          <w:szCs w:val="24"/>
          <w:lang w:val="af-ZA"/>
        </w:rPr>
        <w:t>,</w:t>
      </w:r>
      <w:proofErr w:type="gramEnd"/>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then</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them</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compared to</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are</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of Armenia</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Republic</w:t>
      </w:r>
      <w:r w:rsidR="00096865" w:rsidRPr="005E1F72">
        <w:rPr>
          <w:rFonts w:ascii="GHEA Grapalat" w:hAnsi="GHEA Grapalat" w:cs="Sylfaen"/>
          <w:i w:val="0"/>
          <w:szCs w:val="24"/>
          <w:lang w:val="af-ZA"/>
        </w:rPr>
        <w:t xml:space="preserve"> </w:t>
      </w:r>
      <w:r w:rsidR="00FD2212">
        <w:rPr>
          <w:rFonts w:ascii="GHEA Grapalat" w:hAnsi="GHEA Grapalat" w:cs="Sylfaen"/>
          <w:i w:val="0"/>
          <w:szCs w:val="24"/>
          <w:lang w:val="en-US"/>
        </w:rPr>
        <w:t xml:space="preserve">in </w:t>
      </w:r>
      <w:r w:rsidR="00096865" w:rsidRPr="0033011B">
        <w:rPr>
          <w:rFonts w:ascii="GHEA Grapalat" w:hAnsi="GHEA Grapalat" w:cs="Sylfaen"/>
          <w:i w:val="0"/>
          <w:szCs w:val="24"/>
          <w:lang w:val="en-US"/>
        </w:rPr>
        <w:t>AMD</w:t>
      </w:r>
      <w:r w:rsidR="00FD2212" w:rsidRPr="00FD2212">
        <w:rPr>
          <w:rFonts w:ascii="GHEA Grapalat" w:hAnsi="GHEA Grapalat" w:cs="Sylfaen"/>
          <w:b/>
          <w:i w:val="0"/>
          <w:color w:val="000000" w:themeColor="text1"/>
          <w:lang w:val="af-ZA"/>
        </w:rPr>
        <w:t xml:space="preserve"> </w:t>
      </w:r>
      <w:r w:rsidR="00FD2212" w:rsidRPr="0033011B">
        <w:rPr>
          <w:rFonts w:ascii="GHEA Grapalat" w:hAnsi="GHEA Grapalat" w:cs="Sylfaen"/>
          <w:b/>
          <w:i w:val="0"/>
          <w:color w:val="000000" w:themeColor="text1"/>
          <w:lang w:val="en-US"/>
        </w:rPr>
        <w:t>RA:</w:t>
      </w:r>
      <w:r w:rsidR="00FD2212" w:rsidRPr="00236781">
        <w:rPr>
          <w:rFonts w:ascii="GHEA Grapalat" w:hAnsi="GHEA Grapalat" w:cs="Sylfaen"/>
          <w:b/>
          <w:i w:val="0"/>
          <w:color w:val="000000" w:themeColor="text1"/>
          <w:lang w:val="af-ZA"/>
        </w:rPr>
        <w:t xml:space="preserve"> </w:t>
      </w:r>
      <w:r w:rsidR="00FD2212" w:rsidRPr="0033011B">
        <w:rPr>
          <w:rFonts w:ascii="GHEA Grapalat" w:hAnsi="GHEA Grapalat" w:cs="Sylfaen"/>
          <w:b/>
          <w:i w:val="0"/>
          <w:color w:val="000000" w:themeColor="text1"/>
          <w:lang w:val="en-US"/>
        </w:rPr>
        <w:t>central</w:t>
      </w:r>
      <w:r w:rsidR="00FD2212" w:rsidRPr="00236781">
        <w:rPr>
          <w:rFonts w:ascii="GHEA Grapalat" w:hAnsi="GHEA Grapalat" w:cs="Sylfaen"/>
          <w:b/>
          <w:i w:val="0"/>
          <w:color w:val="000000" w:themeColor="text1"/>
          <w:lang w:val="af-ZA"/>
        </w:rPr>
        <w:t xml:space="preserve"> </w:t>
      </w:r>
      <w:r w:rsidR="00FD2212" w:rsidRPr="0033011B">
        <w:rPr>
          <w:rFonts w:ascii="GHEA Grapalat" w:hAnsi="GHEA Grapalat" w:cs="Sylfaen"/>
          <w:b/>
          <w:i w:val="0"/>
          <w:color w:val="000000" w:themeColor="text1"/>
          <w:lang w:val="en-US"/>
        </w:rPr>
        <w:t>bank</w:t>
      </w:r>
      <w:r w:rsidR="00FD2212" w:rsidRPr="00236781">
        <w:rPr>
          <w:rFonts w:ascii="GHEA Grapalat" w:hAnsi="GHEA Grapalat" w:cs="Sylfaen"/>
          <w:b/>
          <w:i w:val="0"/>
          <w:color w:val="000000" w:themeColor="text1"/>
          <w:lang w:val="af-ZA"/>
        </w:rPr>
        <w:t xml:space="preserve"> </w:t>
      </w:r>
      <w:r w:rsidR="00FD2212" w:rsidRPr="0033011B">
        <w:rPr>
          <w:rFonts w:ascii="GHEA Grapalat" w:hAnsi="GHEA Grapalat" w:cs="Sylfaen"/>
          <w:b/>
          <w:i w:val="0"/>
          <w:color w:val="000000" w:themeColor="text1"/>
          <w:lang w:val="en-US"/>
        </w:rPr>
        <w:t>by</w:t>
      </w:r>
      <w:r w:rsidR="00FD2212" w:rsidRPr="00236781">
        <w:rPr>
          <w:rFonts w:ascii="GHEA Grapalat" w:hAnsi="GHEA Grapalat" w:cs="Sylfaen"/>
          <w:b/>
          <w:i w:val="0"/>
          <w:color w:val="000000" w:themeColor="text1"/>
          <w:lang w:val="af-ZA"/>
        </w:rPr>
        <w:t xml:space="preserve"> </w:t>
      </w:r>
      <w:r w:rsidR="00FD2212" w:rsidRPr="0033011B">
        <w:rPr>
          <w:rFonts w:ascii="GHEA Grapalat" w:hAnsi="GHEA Grapalat" w:cs="Sylfaen"/>
          <w:b/>
          <w:i w:val="0"/>
          <w:color w:val="000000" w:themeColor="text1"/>
          <w:lang w:val="en-US"/>
        </w:rPr>
        <w:t xml:space="preserve">set </w:t>
      </w:r>
      <w:r w:rsidR="00FD2212" w:rsidRPr="00236781">
        <w:rPr>
          <w:rFonts w:ascii="GHEA Grapalat" w:hAnsi="GHEA Grapalat" w:cs="Sylfaen"/>
          <w:b/>
          <w:i w:val="0"/>
          <w:color w:val="000000" w:themeColor="text1"/>
          <w:lang w:val="af-ZA"/>
        </w:rPr>
        <w:t xml:space="preserve">, </w:t>
      </w:r>
      <w:r w:rsidR="00FD2212" w:rsidRPr="0033011B">
        <w:rPr>
          <w:rFonts w:ascii="GHEA Grapalat" w:hAnsi="GHEA Grapalat" w:cs="Sylfaen"/>
          <w:b/>
          <w:i w:val="0"/>
          <w:color w:val="000000" w:themeColor="text1"/>
          <w:lang w:val="en-US"/>
        </w:rPr>
        <w:t>opening of bids</w:t>
      </w:r>
      <w:r w:rsidR="00FD2212" w:rsidRPr="00236781">
        <w:rPr>
          <w:rFonts w:ascii="GHEA Grapalat" w:hAnsi="GHEA Grapalat" w:cs="Sylfaen"/>
          <w:b/>
          <w:i w:val="0"/>
          <w:color w:val="000000" w:themeColor="text1"/>
          <w:lang w:val="af-ZA"/>
        </w:rPr>
        <w:t xml:space="preserve"> </w:t>
      </w:r>
      <w:r w:rsidR="00FD2212" w:rsidRPr="0033011B">
        <w:rPr>
          <w:rFonts w:ascii="GHEA Grapalat" w:hAnsi="GHEA Grapalat" w:cs="Sylfaen"/>
          <w:b/>
          <w:i w:val="0"/>
          <w:color w:val="000000" w:themeColor="text1"/>
          <w:lang w:val="en-US"/>
        </w:rPr>
        <w:t>of the day</w:t>
      </w:r>
      <w:r w:rsidR="00FD2212" w:rsidRPr="00236781">
        <w:rPr>
          <w:rFonts w:ascii="GHEA Grapalat" w:hAnsi="GHEA Grapalat" w:cs="Sylfaen"/>
          <w:b/>
          <w:i w:val="0"/>
          <w:color w:val="000000" w:themeColor="text1"/>
          <w:lang w:val="af-ZA"/>
        </w:rPr>
        <w:t xml:space="preserve"> </w:t>
      </w:r>
      <w:r w:rsidR="00FD2212" w:rsidRPr="0033011B">
        <w:rPr>
          <w:rFonts w:ascii="GHEA Grapalat" w:hAnsi="GHEA Grapalat" w:cs="Sylfaen"/>
          <w:b/>
          <w:i w:val="0"/>
          <w:color w:val="000000" w:themeColor="text1"/>
          <w:lang w:val="en-US"/>
        </w:rPr>
        <w:t xml:space="preserve">at the exchange rate </w:t>
      </w:r>
      <w:r w:rsidR="00FD2212" w:rsidRPr="0033011B">
        <w:rPr>
          <w:rFonts w:ascii="GHEA Grapalat" w:hAnsi="GHEA Grapalat" w:cs="Sylfaen"/>
          <w:i w:val="0"/>
          <w:color w:val="000000" w:themeColor="text1"/>
          <w:lang w:val="en-US"/>
        </w:rPr>
        <w:t>.</w:t>
      </w:r>
      <w:r w:rsidR="00FD2212" w:rsidRPr="00236781">
        <w:rPr>
          <w:rFonts w:ascii="GHEA Grapalat" w:hAnsi="GHEA Grapalat" w:cs="Sylfaen"/>
          <w:i w:val="0"/>
          <w:color w:val="000000" w:themeColor="text1"/>
          <w:lang w:val="af-ZA"/>
        </w:rPr>
        <w:t xml:space="preserve">  </w:t>
      </w:r>
    </w:p>
    <w:p w:rsidR="009B6D58" w:rsidRPr="005E1F72" w:rsidRDefault="00FD2748" w:rsidP="00FD2212">
      <w:pPr>
        <w:pStyle w:val="a3"/>
        <w:spacing w:line="240" w:lineRule="auto"/>
        <w:ind w:firstLine="567"/>
        <w:rPr>
          <w:rFonts w:ascii="GHEA Grapalat" w:hAnsi="GHEA Grapalat" w:cs="Sylfaen"/>
          <w:szCs w:val="24"/>
          <w:lang w:val="af-ZA"/>
        </w:rPr>
      </w:pPr>
      <w:r w:rsidRPr="005E1F72">
        <w:rPr>
          <w:rFonts w:ascii="GHEA Grapalat" w:hAnsi="GHEA Grapalat"/>
          <w:lang w:val="af-ZA"/>
        </w:rPr>
        <w:t xml:space="preserve">8. </w:t>
      </w:r>
      <w:r w:rsidR="005306F3">
        <w:rPr>
          <w:rFonts w:ascii="GHEA Grapalat" w:hAnsi="GHEA Grapalat"/>
          <w:lang w:val="hy-AM"/>
        </w:rPr>
        <w:t xml:space="preserve">6 </w:t>
      </w:r>
      <w:r w:rsidR="00D7435F" w:rsidRPr="005E1F72">
        <w:rPr>
          <w:rFonts w:ascii="GHEA Grapalat" w:hAnsi="GHEA Grapalat"/>
          <w:lang w:val="af-ZA"/>
        </w:rPr>
        <w:t xml:space="preserve">H </w:t>
      </w:r>
      <w:r w:rsidR="00973FB1" w:rsidRPr="0033011B">
        <w:rPr>
          <w:rFonts w:ascii="GHEA Grapalat" w:hAnsi="GHEA Grapalat" w:cs="Sylfaen"/>
          <w:szCs w:val="24"/>
          <w:lang w:val="en-US"/>
        </w:rPr>
        <w:t>Commission</w:t>
      </w:r>
      <w:r w:rsidR="00973FB1" w:rsidRPr="005E1F72">
        <w:rPr>
          <w:rFonts w:ascii="GHEA Grapalat" w:hAnsi="GHEA Grapalat" w:cs="Sylfaen"/>
          <w:szCs w:val="24"/>
          <w:lang w:val="af-ZA"/>
        </w:rPr>
        <w:t xml:space="preserve"> </w:t>
      </w:r>
      <w:r w:rsidR="00973FB1" w:rsidRPr="0033011B">
        <w:rPr>
          <w:rFonts w:ascii="GHEA Grapalat" w:hAnsi="GHEA Grapalat" w:cs="Sylfaen"/>
          <w:szCs w:val="24"/>
          <w:lang w:val="en-US"/>
        </w:rPr>
        <w:t>of invitation</w:t>
      </w:r>
      <w:r w:rsidR="00973FB1" w:rsidRPr="005E1F72">
        <w:rPr>
          <w:rFonts w:ascii="GHEA Grapalat" w:hAnsi="GHEA Grapalat" w:cs="Sylfaen"/>
          <w:szCs w:val="24"/>
          <w:lang w:val="af-ZA"/>
        </w:rPr>
        <w:t xml:space="preserve"> </w:t>
      </w:r>
      <w:r w:rsidR="00973FB1" w:rsidRPr="0033011B">
        <w:rPr>
          <w:rFonts w:ascii="GHEA Grapalat" w:hAnsi="GHEA Grapalat" w:cs="Sylfaen"/>
          <w:szCs w:val="24"/>
          <w:lang w:val="en-US"/>
        </w:rPr>
        <w:t>requirements</w:t>
      </w:r>
      <w:r w:rsidR="00973FB1" w:rsidRPr="005E1F72">
        <w:rPr>
          <w:rFonts w:ascii="GHEA Grapalat" w:hAnsi="GHEA Grapalat" w:cs="Sylfaen"/>
          <w:szCs w:val="24"/>
          <w:lang w:val="af-ZA"/>
        </w:rPr>
        <w:t xml:space="preserve"> </w:t>
      </w:r>
      <w:r w:rsidR="00973FB1" w:rsidRPr="0033011B">
        <w:rPr>
          <w:rFonts w:ascii="GHEA Grapalat" w:hAnsi="GHEA Grapalat" w:cs="Sylfaen"/>
          <w:szCs w:val="24"/>
          <w:lang w:val="en-US"/>
        </w:rPr>
        <w:t>towards</w:t>
      </w:r>
      <w:r w:rsidR="00973FB1" w:rsidRPr="005E1F72">
        <w:rPr>
          <w:rFonts w:ascii="GHEA Grapalat" w:hAnsi="GHEA Grapalat" w:cs="Sylfaen"/>
          <w:szCs w:val="24"/>
          <w:lang w:val="af-ZA"/>
        </w:rPr>
        <w:t xml:space="preserve"> </w:t>
      </w:r>
      <w:r w:rsidR="00973FB1" w:rsidRPr="0033011B">
        <w:rPr>
          <w:rFonts w:ascii="GHEA Grapalat" w:hAnsi="GHEA Grapalat" w:cs="Sylfaen"/>
          <w:szCs w:val="24"/>
          <w:lang w:val="en-US"/>
        </w:rPr>
        <w:t>enough</w:t>
      </w:r>
      <w:r w:rsidR="00973FB1" w:rsidRPr="005E1F72">
        <w:rPr>
          <w:rFonts w:ascii="GHEA Grapalat" w:hAnsi="GHEA Grapalat" w:cs="Sylfaen"/>
          <w:szCs w:val="24"/>
          <w:lang w:val="af-ZA"/>
        </w:rPr>
        <w:t xml:space="preserve"> </w:t>
      </w:r>
      <w:r w:rsidR="00973FB1" w:rsidRPr="0033011B">
        <w:rPr>
          <w:rFonts w:ascii="GHEA Grapalat" w:hAnsi="GHEA Grapalat" w:cs="Sylfaen"/>
          <w:szCs w:val="24"/>
          <w:lang w:val="en-US"/>
        </w:rPr>
        <w:t>appreciated</w:t>
      </w:r>
      <w:r w:rsidR="00973FB1" w:rsidRPr="005E1F72">
        <w:rPr>
          <w:rFonts w:ascii="GHEA Grapalat" w:hAnsi="GHEA Grapalat" w:cs="Sylfaen"/>
          <w:szCs w:val="24"/>
          <w:lang w:val="af-ZA"/>
        </w:rPr>
        <w:t xml:space="preserve"> </w:t>
      </w:r>
      <w:r w:rsidR="00973FB1" w:rsidRPr="0033011B">
        <w:rPr>
          <w:rFonts w:ascii="GHEA Grapalat" w:hAnsi="GHEA Grapalat" w:cs="Sylfaen"/>
          <w:szCs w:val="24"/>
          <w:lang w:val="en-US"/>
        </w:rPr>
        <w:t>applications</w:t>
      </w:r>
      <w:r w:rsidR="00973FB1" w:rsidRPr="005E1F72">
        <w:rPr>
          <w:rFonts w:ascii="GHEA Grapalat" w:hAnsi="GHEA Grapalat" w:cs="Sylfaen"/>
          <w:szCs w:val="24"/>
          <w:lang w:val="af-ZA"/>
        </w:rPr>
        <w:t xml:space="preserve"> </w:t>
      </w:r>
      <w:r w:rsidR="00973FB1" w:rsidRPr="0033011B">
        <w:rPr>
          <w:rFonts w:ascii="GHEA Grapalat" w:hAnsi="GHEA Grapalat" w:cs="Sylfaen"/>
          <w:szCs w:val="24"/>
          <w:lang w:val="en-US"/>
        </w:rPr>
        <w:t>presented by</w:t>
      </w:r>
      <w:r w:rsidR="00973FB1" w:rsidRPr="005E1F72">
        <w:rPr>
          <w:rFonts w:ascii="GHEA Grapalat" w:hAnsi="GHEA Grapalat" w:cs="Sylfaen"/>
          <w:szCs w:val="24"/>
          <w:lang w:val="af-ZA"/>
        </w:rPr>
        <w:t xml:space="preserve"> </w:t>
      </w:r>
      <w:r w:rsidR="00973FB1" w:rsidRPr="0033011B">
        <w:rPr>
          <w:rFonts w:ascii="GHEA Grapalat" w:hAnsi="GHEA Grapalat" w:cs="Sylfaen"/>
          <w:szCs w:val="24"/>
          <w:lang w:val="en-US"/>
        </w:rPr>
        <w:t xml:space="preserve">from </w:t>
      </w:r>
      <w:r w:rsidRPr="005E1F72">
        <w:rPr>
          <w:rFonts w:ascii="GHEA Grapalat" w:hAnsi="GHEA Grapalat" w:cs="Sylfaen"/>
          <w:szCs w:val="24"/>
        </w:rPr>
        <w:t>colleagues</w:t>
      </w:r>
      <w:r w:rsidR="00973FB1" w:rsidRPr="005E1F72">
        <w:rPr>
          <w:rFonts w:ascii="GHEA Grapalat" w:hAnsi="GHEA Grapalat" w:cs="Sylfaen"/>
          <w:szCs w:val="24"/>
          <w:lang w:val="af-ZA"/>
        </w:rPr>
        <w:t xml:space="preserve"> </w:t>
      </w:r>
      <w:r w:rsidR="00973FB1" w:rsidRPr="0033011B">
        <w:rPr>
          <w:rFonts w:ascii="GHEA Grapalat" w:hAnsi="GHEA Grapalat" w:cs="Sylfaen"/>
          <w:szCs w:val="24"/>
          <w:lang w:val="en-US"/>
        </w:rPr>
        <w:t>decision</w:t>
      </w:r>
      <w:r w:rsidR="00973FB1" w:rsidRPr="005E1F72">
        <w:rPr>
          <w:rFonts w:ascii="GHEA Grapalat" w:hAnsi="GHEA Grapalat" w:cs="Sylfaen"/>
          <w:szCs w:val="24"/>
          <w:lang w:val="af-ZA"/>
        </w:rPr>
        <w:t xml:space="preserve"> </w:t>
      </w:r>
      <w:r w:rsidR="00973FB1" w:rsidRPr="0033011B">
        <w:rPr>
          <w:rFonts w:ascii="GHEA Grapalat" w:hAnsi="GHEA Grapalat" w:cs="Sylfaen"/>
          <w:szCs w:val="24"/>
          <w:lang w:val="en-US"/>
        </w:rPr>
        <w:t>and:</w:t>
      </w:r>
      <w:r w:rsidR="00973FB1" w:rsidRPr="005E1F72">
        <w:rPr>
          <w:rFonts w:ascii="GHEA Grapalat" w:hAnsi="GHEA Grapalat" w:cs="Sylfaen"/>
          <w:szCs w:val="24"/>
          <w:lang w:val="af-ZA"/>
        </w:rPr>
        <w:t xml:space="preserve"> </w:t>
      </w:r>
      <w:r w:rsidR="00973FB1" w:rsidRPr="0033011B">
        <w:rPr>
          <w:rFonts w:ascii="GHEA Grapalat" w:hAnsi="GHEA Grapalat" w:cs="Sylfaen"/>
          <w:szCs w:val="24"/>
          <w:lang w:val="en-US"/>
        </w:rPr>
        <w:t>announcement</w:t>
      </w:r>
      <w:r w:rsidR="00973FB1" w:rsidRPr="005E1F72">
        <w:rPr>
          <w:rFonts w:ascii="GHEA Grapalat" w:hAnsi="GHEA Grapalat" w:cs="Sylfaen"/>
          <w:szCs w:val="24"/>
          <w:lang w:val="af-ZA"/>
        </w:rPr>
        <w:t xml:space="preserve"> </w:t>
      </w:r>
      <w:r w:rsidR="00973FB1" w:rsidRPr="0033011B">
        <w:rPr>
          <w:rFonts w:ascii="GHEA Grapalat" w:hAnsi="GHEA Grapalat" w:cs="Sylfaen"/>
          <w:szCs w:val="24"/>
          <w:lang w:val="en-US"/>
        </w:rPr>
        <w:t>is</w:t>
      </w:r>
      <w:r w:rsidR="00973FB1" w:rsidRPr="005E1F72">
        <w:rPr>
          <w:rFonts w:ascii="GHEA Grapalat" w:hAnsi="GHEA Grapalat" w:cs="Sylfaen"/>
          <w:szCs w:val="24"/>
          <w:lang w:val="af-ZA"/>
        </w:rPr>
        <w:t xml:space="preserve"> </w:t>
      </w:r>
      <w:r w:rsidR="00D32414">
        <w:rPr>
          <w:rFonts w:ascii="GHEA Grapalat" w:hAnsi="GHEA Grapalat" w:cs="Sylfaen"/>
          <w:szCs w:val="24"/>
          <w:lang w:val="hy-AM"/>
        </w:rPr>
        <w:t>selected</w:t>
      </w:r>
      <w:r w:rsidR="00D32414" w:rsidRPr="005E1F72">
        <w:rPr>
          <w:rFonts w:ascii="GHEA Grapalat" w:hAnsi="GHEA Grapalat" w:cs="Sylfaen"/>
          <w:szCs w:val="24"/>
          <w:lang w:val="af-ZA"/>
        </w:rPr>
        <w:t xml:space="preserve"> </w:t>
      </w:r>
      <w:r w:rsidR="00973FB1" w:rsidRPr="0033011B">
        <w:rPr>
          <w:rFonts w:ascii="GHEA Grapalat" w:hAnsi="GHEA Grapalat" w:cs="Sylfaen"/>
          <w:szCs w:val="24"/>
          <w:lang w:val="en-US"/>
        </w:rPr>
        <w:t>and:</w:t>
      </w:r>
      <w:r w:rsidR="00973FB1" w:rsidRPr="005E1F72">
        <w:rPr>
          <w:rFonts w:ascii="GHEA Grapalat" w:hAnsi="GHEA Grapalat" w:cs="Sylfaen"/>
          <w:szCs w:val="24"/>
          <w:lang w:val="af-ZA"/>
        </w:rPr>
        <w:t xml:space="preserve"> </w:t>
      </w:r>
      <w:r w:rsidR="009E4E2D">
        <w:rPr>
          <w:rFonts w:ascii="GHEA Grapalat" w:hAnsi="GHEA Grapalat" w:cs="Sylfaen"/>
          <w:szCs w:val="24"/>
          <w:lang w:val="hy-AM"/>
        </w:rPr>
        <w:t>not recognized as such</w:t>
      </w:r>
      <w:r w:rsidR="00973FB1" w:rsidRPr="005E1F72">
        <w:rPr>
          <w:rFonts w:ascii="GHEA Grapalat" w:hAnsi="GHEA Grapalat" w:cs="Sylfaen"/>
          <w:szCs w:val="24"/>
          <w:lang w:val="af-ZA"/>
        </w:rPr>
        <w:t xml:space="preserve"> </w:t>
      </w:r>
      <w:r w:rsidR="00973FB1" w:rsidRPr="0033011B">
        <w:rPr>
          <w:rFonts w:ascii="GHEA Grapalat" w:hAnsi="GHEA Grapalat" w:cs="Sylfaen"/>
          <w:szCs w:val="24"/>
          <w:lang w:val="en-US"/>
        </w:rPr>
        <w:t xml:space="preserve">to the participants </w:t>
      </w:r>
      <w:r w:rsidR="00973FB1" w:rsidRPr="000058C9">
        <w:rPr>
          <w:rFonts w:ascii="GHEA Grapalat" w:hAnsi="GHEA Grapalat" w:cs="Sylfaen"/>
          <w:szCs w:val="24"/>
          <w:lang w:val="af-ZA"/>
        </w:rPr>
        <w:t xml:space="preserve">. </w:t>
      </w:r>
      <w:r w:rsidR="00D32414" w:rsidRPr="0033011B">
        <w:rPr>
          <w:rFonts w:ascii="GHEA Grapalat" w:hAnsi="GHEA Grapalat" w:cs="Sylfaen"/>
          <w:szCs w:val="24"/>
          <w:lang w:val="en-US"/>
        </w:rPr>
        <w:t>of products</w:t>
      </w:r>
      <w:r w:rsidR="00D32414" w:rsidRPr="000058C9">
        <w:rPr>
          <w:rFonts w:ascii="GHEA Grapalat" w:hAnsi="GHEA Grapalat" w:cs="Sylfaen"/>
          <w:szCs w:val="24"/>
          <w:lang w:val="af-ZA"/>
        </w:rPr>
        <w:t xml:space="preserve"> </w:t>
      </w:r>
      <w:r w:rsidR="00D32414" w:rsidRPr="0033011B">
        <w:rPr>
          <w:rFonts w:ascii="GHEA Grapalat" w:hAnsi="GHEA Grapalat" w:cs="Sylfaen"/>
          <w:szCs w:val="24"/>
          <w:lang w:val="en-US"/>
        </w:rPr>
        <w:t>of purchase</w:t>
      </w:r>
      <w:r w:rsidR="00D32414" w:rsidRPr="000058C9">
        <w:rPr>
          <w:rFonts w:ascii="GHEA Grapalat" w:hAnsi="GHEA Grapalat" w:cs="Sylfaen"/>
          <w:szCs w:val="24"/>
          <w:lang w:val="af-ZA"/>
        </w:rPr>
        <w:t xml:space="preserve"> </w:t>
      </w:r>
      <w:r w:rsidR="00D32414" w:rsidRPr="0033011B">
        <w:rPr>
          <w:rFonts w:ascii="GHEA Grapalat" w:hAnsi="GHEA Grapalat" w:cs="Sylfaen"/>
          <w:szCs w:val="24"/>
          <w:lang w:val="en-US"/>
        </w:rPr>
        <w:t>case</w:t>
      </w:r>
      <w:r w:rsidR="00D32414" w:rsidRPr="000058C9">
        <w:rPr>
          <w:rFonts w:ascii="GHEA Grapalat" w:hAnsi="GHEA Grapalat" w:cs="Sylfaen"/>
          <w:szCs w:val="24"/>
          <w:lang w:val="af-ZA"/>
        </w:rPr>
        <w:t xml:space="preserve"> </w:t>
      </w:r>
      <w:r w:rsidR="00D32414" w:rsidRPr="0033011B">
        <w:rPr>
          <w:rFonts w:ascii="GHEA Grapalat" w:hAnsi="GHEA Grapalat" w:cs="Sylfaen"/>
          <w:szCs w:val="24"/>
          <w:lang w:val="en-US"/>
        </w:rPr>
        <w:t>the commission</w:t>
      </w:r>
      <w:r w:rsidR="00D32414" w:rsidRPr="000058C9">
        <w:rPr>
          <w:rFonts w:ascii="GHEA Grapalat" w:hAnsi="GHEA Grapalat" w:cs="Sylfaen"/>
          <w:szCs w:val="24"/>
          <w:lang w:val="af-ZA"/>
        </w:rPr>
        <w:t xml:space="preserve"> </w:t>
      </w:r>
      <w:r w:rsidR="00D32414" w:rsidRPr="0033011B">
        <w:rPr>
          <w:rFonts w:ascii="GHEA Grapalat" w:hAnsi="GHEA Grapalat" w:cs="Sylfaen"/>
          <w:szCs w:val="24"/>
          <w:lang w:val="en-US"/>
        </w:rPr>
        <w:t>evaluation</w:t>
      </w:r>
      <w:r w:rsidR="00D32414" w:rsidRPr="000058C9">
        <w:rPr>
          <w:rFonts w:ascii="GHEA Grapalat" w:hAnsi="GHEA Grapalat" w:cs="Sylfaen"/>
          <w:szCs w:val="24"/>
          <w:lang w:val="af-ZA"/>
        </w:rPr>
        <w:t xml:space="preserve"> </w:t>
      </w:r>
      <w:r w:rsidR="00D32414" w:rsidRPr="0033011B">
        <w:rPr>
          <w:rFonts w:ascii="GHEA Grapalat" w:hAnsi="GHEA Grapalat" w:cs="Sylfaen"/>
          <w:szCs w:val="24"/>
          <w:lang w:val="en-US"/>
        </w:rPr>
        <w:t>is</w:t>
      </w:r>
      <w:r w:rsidR="00D32414" w:rsidRPr="000058C9">
        <w:rPr>
          <w:rFonts w:ascii="GHEA Grapalat" w:hAnsi="GHEA Grapalat" w:cs="Sylfaen"/>
          <w:szCs w:val="24"/>
          <w:lang w:val="af-ZA"/>
        </w:rPr>
        <w:t xml:space="preserve"> </w:t>
      </w:r>
      <w:r w:rsidR="00D32414" w:rsidRPr="0033011B">
        <w:rPr>
          <w:rFonts w:ascii="GHEA Grapalat" w:hAnsi="GHEA Grapalat" w:cs="Sylfaen"/>
          <w:szCs w:val="24"/>
          <w:lang w:val="en-US"/>
        </w:rPr>
        <w:t>also</w:t>
      </w:r>
      <w:r w:rsidR="00D32414" w:rsidRPr="000058C9">
        <w:rPr>
          <w:rFonts w:ascii="GHEA Grapalat" w:hAnsi="GHEA Grapalat" w:cs="Sylfaen"/>
          <w:szCs w:val="24"/>
          <w:lang w:val="af-ZA"/>
        </w:rPr>
        <w:t xml:space="preserve"> </w:t>
      </w:r>
      <w:r w:rsidR="00D32414" w:rsidRPr="0033011B">
        <w:rPr>
          <w:rFonts w:ascii="GHEA Grapalat" w:hAnsi="GHEA Grapalat" w:cs="Sylfaen"/>
          <w:szCs w:val="24"/>
          <w:lang w:val="en-US"/>
        </w:rPr>
        <w:t>presented</w:t>
      </w:r>
      <w:r w:rsidR="00D32414" w:rsidRPr="000058C9">
        <w:rPr>
          <w:rFonts w:ascii="GHEA Grapalat" w:hAnsi="GHEA Grapalat" w:cs="Sylfaen"/>
          <w:szCs w:val="24"/>
          <w:lang w:val="af-ZA"/>
        </w:rPr>
        <w:t xml:space="preserve"> </w:t>
      </w:r>
      <w:r w:rsidR="00D32414" w:rsidRPr="0033011B">
        <w:rPr>
          <w:rFonts w:ascii="GHEA Grapalat" w:hAnsi="GHEA Grapalat" w:cs="Sylfaen"/>
          <w:szCs w:val="24"/>
          <w:lang w:val="en-US"/>
        </w:rPr>
        <w:t>of the product</w:t>
      </w:r>
      <w:r w:rsidR="00D32414" w:rsidRPr="000058C9">
        <w:rPr>
          <w:rFonts w:ascii="GHEA Grapalat" w:hAnsi="GHEA Grapalat" w:cs="Sylfaen"/>
          <w:szCs w:val="24"/>
          <w:lang w:val="af-ZA"/>
        </w:rPr>
        <w:t xml:space="preserve"> </w:t>
      </w:r>
      <w:r w:rsidR="00D32414" w:rsidRPr="0033011B">
        <w:rPr>
          <w:rFonts w:ascii="GHEA Grapalat" w:hAnsi="GHEA Grapalat" w:cs="Sylfaen"/>
          <w:szCs w:val="24"/>
          <w:lang w:val="en-US"/>
        </w:rPr>
        <w:t>complete</w:t>
      </w:r>
      <w:r w:rsidR="00D32414" w:rsidRPr="000058C9">
        <w:rPr>
          <w:rFonts w:ascii="GHEA Grapalat" w:hAnsi="GHEA Grapalat" w:cs="Sylfaen"/>
          <w:szCs w:val="24"/>
          <w:lang w:val="af-ZA"/>
        </w:rPr>
        <w:t xml:space="preserve"> </w:t>
      </w:r>
      <w:r w:rsidR="00D32414" w:rsidRPr="0033011B">
        <w:rPr>
          <w:rFonts w:ascii="GHEA Grapalat" w:hAnsi="GHEA Grapalat" w:cs="Sylfaen"/>
          <w:szCs w:val="24"/>
          <w:lang w:val="en-US"/>
        </w:rPr>
        <w:t>of descriptions</w:t>
      </w:r>
      <w:r w:rsidR="00D32414" w:rsidRPr="000058C9">
        <w:rPr>
          <w:rFonts w:ascii="GHEA Grapalat" w:hAnsi="GHEA Grapalat" w:cs="Sylfaen"/>
          <w:szCs w:val="24"/>
          <w:lang w:val="af-ZA"/>
        </w:rPr>
        <w:t xml:space="preserve"> </w:t>
      </w:r>
      <w:r w:rsidR="00D32414" w:rsidRPr="0033011B">
        <w:rPr>
          <w:rFonts w:ascii="GHEA Grapalat" w:hAnsi="GHEA Grapalat" w:cs="Sylfaen"/>
          <w:szCs w:val="24"/>
          <w:lang w:val="en-US"/>
        </w:rPr>
        <w:t>compliance</w:t>
      </w:r>
      <w:r w:rsidR="00D32414" w:rsidRPr="000058C9">
        <w:rPr>
          <w:rFonts w:ascii="GHEA Grapalat" w:hAnsi="GHEA Grapalat" w:cs="Sylfaen"/>
          <w:szCs w:val="24"/>
          <w:lang w:val="af-ZA"/>
        </w:rPr>
        <w:t xml:space="preserve"> </w:t>
      </w:r>
      <w:r w:rsidR="00D32414" w:rsidRPr="0033011B">
        <w:rPr>
          <w:rFonts w:ascii="GHEA Grapalat" w:hAnsi="GHEA Grapalat" w:cs="Sylfaen"/>
          <w:szCs w:val="24"/>
          <w:lang w:val="en-US"/>
        </w:rPr>
        <w:t>of invitation</w:t>
      </w:r>
      <w:r w:rsidR="00D32414" w:rsidRPr="000058C9">
        <w:rPr>
          <w:rFonts w:ascii="GHEA Grapalat" w:hAnsi="GHEA Grapalat" w:cs="Sylfaen"/>
          <w:szCs w:val="24"/>
          <w:lang w:val="af-ZA"/>
        </w:rPr>
        <w:t xml:space="preserve"> </w:t>
      </w:r>
      <w:proofErr w:type="gramStart"/>
      <w:r w:rsidR="00D32414" w:rsidRPr="0033011B">
        <w:rPr>
          <w:rFonts w:ascii="GHEA Grapalat" w:hAnsi="GHEA Grapalat" w:cs="Sylfaen"/>
          <w:szCs w:val="24"/>
          <w:lang w:val="en-US"/>
        </w:rPr>
        <w:t xml:space="preserve">requirements </w:t>
      </w:r>
      <w:r w:rsidR="00D32414" w:rsidRPr="000058C9">
        <w:rPr>
          <w:rFonts w:ascii="GHEA Grapalat" w:hAnsi="GHEA Grapalat" w:cs="Sylfaen"/>
          <w:szCs w:val="24"/>
          <w:lang w:val="af-ZA"/>
        </w:rPr>
        <w:t>.</w:t>
      </w:r>
      <w:proofErr w:type="gramEnd"/>
      <w:r w:rsidR="00D32414" w:rsidRPr="000058C9">
        <w:rPr>
          <w:rFonts w:ascii="GHEA Grapalat" w:hAnsi="GHEA Grapalat" w:cs="Sylfaen"/>
          <w:szCs w:val="24"/>
          <w:lang w:val="af-ZA"/>
        </w:rPr>
        <w:t xml:space="preserve"> </w:t>
      </w:r>
      <w:r w:rsidR="009B6D58" w:rsidRPr="0033011B">
        <w:rPr>
          <w:rFonts w:ascii="GHEA Grapalat" w:hAnsi="GHEA Grapalat" w:cs="Sylfaen"/>
          <w:szCs w:val="24"/>
          <w:lang w:val="en-US"/>
        </w:rPr>
        <w:t>Recommended</w:t>
      </w:r>
      <w:r w:rsidR="009B6D58" w:rsidRPr="005E1F72">
        <w:rPr>
          <w:rFonts w:ascii="GHEA Grapalat" w:hAnsi="GHEA Grapalat" w:cs="Sylfaen"/>
          <w:szCs w:val="24"/>
          <w:lang w:val="af-ZA"/>
        </w:rPr>
        <w:t xml:space="preserve"> </w:t>
      </w:r>
      <w:r w:rsidR="009B6D58" w:rsidRPr="0033011B">
        <w:rPr>
          <w:rFonts w:ascii="GHEA Grapalat" w:hAnsi="GHEA Grapalat" w:cs="Sylfaen"/>
          <w:szCs w:val="24"/>
          <w:lang w:val="en-US"/>
        </w:rPr>
        <w:t>minimum</w:t>
      </w:r>
      <w:r w:rsidR="009B6D58" w:rsidRPr="005E1F72">
        <w:rPr>
          <w:rFonts w:ascii="GHEA Grapalat" w:hAnsi="GHEA Grapalat" w:cs="Sylfaen"/>
          <w:szCs w:val="24"/>
          <w:lang w:val="af-ZA"/>
        </w:rPr>
        <w:t xml:space="preserve"> </w:t>
      </w:r>
      <w:r w:rsidR="009B6D58" w:rsidRPr="0033011B">
        <w:rPr>
          <w:rFonts w:ascii="GHEA Grapalat" w:hAnsi="GHEA Grapalat" w:cs="Sylfaen"/>
          <w:szCs w:val="24"/>
          <w:lang w:val="en-US"/>
        </w:rPr>
        <w:t>of prices</w:t>
      </w:r>
      <w:r w:rsidR="009B6D58" w:rsidRPr="005E1F72">
        <w:rPr>
          <w:rFonts w:ascii="GHEA Grapalat" w:hAnsi="GHEA Grapalat" w:cs="Sylfaen"/>
          <w:szCs w:val="24"/>
          <w:lang w:val="af-ZA"/>
        </w:rPr>
        <w:t xml:space="preserve"> </w:t>
      </w:r>
      <w:r w:rsidR="009B6D58" w:rsidRPr="0033011B">
        <w:rPr>
          <w:rFonts w:ascii="GHEA Grapalat" w:hAnsi="GHEA Grapalat" w:cs="Sylfaen"/>
          <w:szCs w:val="24"/>
          <w:lang w:val="en-US"/>
        </w:rPr>
        <w:t>of equality</w:t>
      </w:r>
      <w:r w:rsidR="009B6D58" w:rsidRPr="005E1F72">
        <w:rPr>
          <w:rFonts w:ascii="GHEA Grapalat" w:hAnsi="GHEA Grapalat" w:cs="Sylfaen"/>
          <w:szCs w:val="24"/>
          <w:lang w:val="af-ZA"/>
        </w:rPr>
        <w:t xml:space="preserve"> </w:t>
      </w:r>
      <w:r w:rsidR="009B6D58" w:rsidRPr="0033011B">
        <w:rPr>
          <w:rFonts w:ascii="GHEA Grapalat" w:hAnsi="GHEA Grapalat" w:cs="Sylfaen"/>
          <w:szCs w:val="24"/>
          <w:lang w:val="en-US"/>
        </w:rPr>
        <w:t>case</w:t>
      </w:r>
      <w:r w:rsidR="009B6D58" w:rsidRPr="005E1F72">
        <w:rPr>
          <w:rFonts w:ascii="GHEA Grapalat" w:hAnsi="GHEA Grapalat" w:cs="Sylfaen"/>
          <w:szCs w:val="24"/>
          <w:lang w:val="af-ZA"/>
        </w:rPr>
        <w:t xml:space="preserve"> </w:t>
      </w:r>
    </w:p>
    <w:p w:rsidR="009B6D58" w:rsidRPr="005E1F72" w:rsidRDefault="009B6D58" w:rsidP="00EF3662">
      <w:pPr>
        <w:pStyle w:val="norm"/>
        <w:spacing w:line="240" w:lineRule="auto"/>
        <w:rPr>
          <w:rFonts w:ascii="GHEA Grapalat" w:hAnsi="GHEA Grapalat" w:cs="Sylfaen"/>
          <w:sz w:val="20"/>
          <w:szCs w:val="24"/>
          <w:lang w:val="af-ZA" w:eastAsia="en-US"/>
        </w:rPr>
      </w:pPr>
      <w:proofErr w:type="gramStart"/>
      <w:r w:rsidRPr="0033011B">
        <w:rPr>
          <w:rFonts w:ascii="GHEA Grapalat" w:hAnsi="GHEA Grapalat" w:cs="Sylfaen"/>
          <w:sz w:val="20"/>
          <w:szCs w:val="24"/>
          <w:lang w:val="en-US" w:eastAsia="en-US"/>
        </w:rPr>
        <w:t xml:space="preserve">a </w:t>
      </w:r>
      <w:r w:rsidRPr="005E1F72">
        <w:rPr>
          <w:rFonts w:ascii="GHEA Grapalat" w:hAnsi="GHEA Grapalat" w:cs="Sylfaen"/>
          <w:sz w:val="20"/>
          <w:szCs w:val="24"/>
          <w:lang w:val="af-ZA" w:eastAsia="en-US"/>
        </w:rPr>
        <w:t>.</w:t>
      </w:r>
      <w:proofErr w:type="gramEnd"/>
      <w:r w:rsidRPr="005E1F72">
        <w:rPr>
          <w:rFonts w:ascii="GHEA Grapalat" w:hAnsi="GHEA Grapalat" w:cs="Sylfaen"/>
          <w:sz w:val="20"/>
          <w:szCs w:val="24"/>
          <w:lang w:val="af-ZA" w:eastAsia="en-US"/>
        </w:rPr>
        <w:t xml:space="preserve"> </w:t>
      </w:r>
      <w:r w:rsidR="00E34189">
        <w:rPr>
          <w:rFonts w:ascii="GHEA Grapalat" w:hAnsi="GHEA Grapalat" w:cs="Sylfaen"/>
          <w:sz w:val="20"/>
          <w:szCs w:val="24"/>
          <w:lang w:val="hy-AM" w:eastAsia="en-US"/>
        </w:rPr>
        <w:t>selected</w:t>
      </w:r>
      <w:r w:rsidR="00E34189"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and:</w:t>
      </w:r>
      <w:r w:rsidRPr="005E1F72">
        <w:rPr>
          <w:rFonts w:ascii="GHEA Grapalat" w:hAnsi="GHEA Grapalat" w:cs="Sylfaen"/>
          <w:sz w:val="20"/>
          <w:szCs w:val="24"/>
          <w:lang w:val="af-ZA" w:eastAsia="en-US"/>
        </w:rPr>
        <w:t xml:space="preserve"> to </w:t>
      </w:r>
      <w:r w:rsidRPr="0033011B">
        <w:rPr>
          <w:rFonts w:ascii="GHEA Grapalat" w:hAnsi="GHEA Grapalat" w:cs="Sylfaen"/>
          <w:sz w:val="20"/>
          <w:szCs w:val="24"/>
          <w:lang w:val="en-US" w:eastAsia="en-US"/>
        </w:rPr>
        <w:t xml:space="preserve">participants </w:t>
      </w:r>
      <w:r w:rsidR="009E4E2D">
        <w:rPr>
          <w:rFonts w:ascii="GHEA Grapalat" w:hAnsi="GHEA Grapalat" w:cs="Sylfaen"/>
          <w:sz w:val="20"/>
          <w:szCs w:val="24"/>
          <w:lang w:val="hy-AM" w:eastAsia="en-US"/>
        </w:rPr>
        <w:t>not recognized as such</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to decide</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purpose</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of the commission</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in the session</w:t>
      </w:r>
      <w:r w:rsidRPr="005E1F72">
        <w:rPr>
          <w:rFonts w:ascii="GHEA Grapalat" w:hAnsi="GHEA Grapalat" w:cs="Sylfaen"/>
          <w:sz w:val="20"/>
          <w:szCs w:val="24"/>
          <w:lang w:val="af-ZA" w:eastAsia="en-US"/>
        </w:rPr>
        <w:t xml:space="preserve"> </w:t>
      </w:r>
      <w:r w:rsidR="00FD2748" w:rsidRPr="005E1F72">
        <w:rPr>
          <w:rFonts w:ascii="GHEA Grapalat" w:hAnsi="GHEA Grapalat" w:cs="Sylfaen"/>
          <w:sz w:val="20"/>
          <w:szCs w:val="24"/>
          <w:lang w:val="af-ZA" w:eastAsia="en-US"/>
        </w:rPr>
        <w:t xml:space="preserve">participants </w:t>
      </w:r>
      <w:r w:rsidR="005306F3">
        <w:rPr>
          <w:rFonts w:ascii="GHEA Grapalat" w:hAnsi="GHEA Grapalat" w:cs="Sylfaen"/>
          <w:sz w:val="20"/>
          <w:szCs w:val="24"/>
          <w:lang w:val="hy-AM" w:eastAsia="en-US"/>
        </w:rPr>
        <w:t xml:space="preserve">who submitted equal </w:t>
      </w:r>
      <w:r w:rsidRPr="0033011B">
        <w:rPr>
          <w:rFonts w:ascii="GHEA Grapalat" w:hAnsi="GHEA Grapalat" w:cs="Sylfaen"/>
          <w:sz w:val="20"/>
          <w:szCs w:val="24"/>
          <w:lang w:val="en-US" w:eastAsia="en-US"/>
        </w:rPr>
        <w:t>prices</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with</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conduct</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are</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simultaneous</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 xml:space="preserve">negotiations </w:t>
      </w:r>
      <w:r w:rsidRPr="005E1F72">
        <w:rPr>
          <w:rFonts w:ascii="GHEA Grapalat" w:hAnsi="GHEA Grapalat" w:cs="Sylfaen"/>
          <w:sz w:val="20"/>
          <w:szCs w:val="24"/>
          <w:lang w:val="af-ZA" w:eastAsia="en-US"/>
        </w:rPr>
        <w:t>if</w:t>
      </w:r>
      <w:r w:rsidRPr="0033011B">
        <w:rPr>
          <w:rFonts w:ascii="GHEA Grapalat" w:hAnsi="GHEA Grapalat" w:cs="Sylfaen"/>
          <w:sz w:val="20"/>
          <w:szCs w:val="24"/>
          <w:lang w:val="en-US" w:eastAsia="en-US"/>
        </w:rPr>
        <w:t>​</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at the session</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present</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are</w:t>
      </w:r>
      <w:r w:rsidRPr="005E1F72">
        <w:rPr>
          <w:rFonts w:ascii="GHEA Grapalat" w:hAnsi="GHEA Grapalat" w:cs="Sylfaen"/>
          <w:sz w:val="20"/>
          <w:szCs w:val="24"/>
          <w:lang w:val="af-ZA" w:eastAsia="en-US"/>
        </w:rPr>
        <w:t xml:space="preserve"> </w:t>
      </w:r>
      <w:r w:rsidR="00733DB1">
        <w:rPr>
          <w:rFonts w:ascii="GHEA Grapalat" w:hAnsi="GHEA Grapalat" w:cs="Sylfaen"/>
          <w:sz w:val="20"/>
          <w:szCs w:val="24"/>
          <w:lang w:val="hy-AM" w:eastAsia="en-US"/>
        </w:rPr>
        <w:t xml:space="preserve">those </w:t>
      </w:r>
      <w:r w:rsidR="00733DB1" w:rsidRPr="005E1F72">
        <w:rPr>
          <w:rFonts w:ascii="GHEA Grapalat" w:hAnsi="GHEA Grapalat" w:cs="Sylfaen"/>
          <w:sz w:val="20"/>
          <w:szCs w:val="24"/>
          <w:lang w:val="af-ZA" w:eastAsia="en-US"/>
        </w:rPr>
        <w:t xml:space="preserve">participants </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respectively​</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authority</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having</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 xml:space="preserve">representatives </w:t>
      </w:r>
      <w:r w:rsidRPr="005E1F72">
        <w:rPr>
          <w:rFonts w:ascii="GHEA Grapalat" w:hAnsi="GHEA Grapalat" w:cs="Sylfaen"/>
          <w:sz w:val="20"/>
          <w:szCs w:val="24"/>
          <w:lang w:val="af-ZA" w:eastAsia="en-US"/>
        </w:rPr>
        <w:t>),</w:t>
      </w:r>
    </w:p>
    <w:p w:rsidR="009B6D58" w:rsidRPr="005E1F72" w:rsidRDefault="009B6D58" w:rsidP="00EF3662">
      <w:pPr>
        <w:pStyle w:val="norm"/>
        <w:spacing w:line="240" w:lineRule="auto"/>
        <w:rPr>
          <w:rFonts w:ascii="GHEA Grapalat" w:hAnsi="GHEA Grapalat" w:cs="Sylfaen"/>
          <w:sz w:val="20"/>
          <w:szCs w:val="24"/>
          <w:lang w:val="af-ZA" w:eastAsia="en-US"/>
        </w:rPr>
      </w:pPr>
      <w:proofErr w:type="gramStart"/>
      <w:r w:rsidRPr="0033011B">
        <w:rPr>
          <w:rFonts w:ascii="GHEA Grapalat" w:hAnsi="GHEA Grapalat" w:cs="Sylfaen"/>
          <w:sz w:val="20"/>
          <w:szCs w:val="24"/>
          <w:lang w:val="en-US" w:eastAsia="en-US"/>
        </w:rPr>
        <w:t xml:space="preserve">b </w:t>
      </w:r>
      <w:r w:rsidRPr="005E1F72">
        <w:rPr>
          <w:rFonts w:ascii="GHEA Grapalat" w:hAnsi="GHEA Grapalat" w:cs="Sylfaen"/>
          <w:sz w:val="20"/>
          <w:szCs w:val="24"/>
          <w:lang w:val="af-ZA" w:eastAsia="en-US"/>
        </w:rPr>
        <w:t>.</w:t>
      </w:r>
      <w:proofErr w:type="gramEnd"/>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opposite</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case</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of the commission</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session</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suspended</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 xml:space="preserve">is </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and</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one</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working</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of the day</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during</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of the commission</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the secretary</w:t>
      </w:r>
      <w:r w:rsidRPr="005E1F72">
        <w:rPr>
          <w:rFonts w:ascii="GHEA Grapalat" w:hAnsi="GHEA Grapalat" w:cs="Sylfaen"/>
          <w:sz w:val="20"/>
          <w:szCs w:val="24"/>
          <w:lang w:val="af-ZA" w:eastAsia="en-US"/>
        </w:rPr>
        <w:t xml:space="preserve"> </w:t>
      </w:r>
      <w:r w:rsidR="00733DB1">
        <w:rPr>
          <w:rFonts w:ascii="GHEA Grapalat" w:hAnsi="GHEA Grapalat" w:cs="Sylfaen"/>
          <w:sz w:val="20"/>
          <w:szCs w:val="24"/>
          <w:lang w:val="hy-AM" w:eastAsia="en-US"/>
        </w:rPr>
        <w:t>equal prices</w:t>
      </w:r>
      <w:r w:rsidR="00733DB1" w:rsidRPr="00AE4C57">
        <w:rPr>
          <w:rFonts w:ascii="GHEA Grapalat" w:hAnsi="GHEA Grapalat" w:cs="Sylfaen"/>
          <w:sz w:val="20"/>
          <w:szCs w:val="24"/>
          <w:lang w:val="af-ZA" w:eastAsia="en-US"/>
        </w:rPr>
        <w:t xml:space="preserve"> </w:t>
      </w:r>
      <w:r w:rsidR="00143E8C" w:rsidRPr="0033011B">
        <w:rPr>
          <w:rFonts w:ascii="GHEA Grapalat" w:hAnsi="GHEA Grapalat" w:cs="Sylfaen"/>
          <w:sz w:val="20"/>
          <w:szCs w:val="24"/>
          <w:lang w:val="en-US" w:eastAsia="en-US"/>
        </w:rPr>
        <w:t>presented by</w:t>
      </w:r>
      <w:r w:rsidR="007225EF" w:rsidRPr="007225EF">
        <w:rPr>
          <w:rFonts w:ascii="GHEA Grapalat" w:hAnsi="GHEA Grapalat" w:cs="Sylfaen"/>
          <w:sz w:val="20"/>
          <w:szCs w:val="24"/>
          <w:lang w:val="af-ZA" w:eastAsia="en-US"/>
        </w:rPr>
        <w:t xml:space="preserve"> </w:t>
      </w:r>
      <w:r w:rsidR="00143E8C" w:rsidRPr="0033011B">
        <w:rPr>
          <w:rFonts w:ascii="GHEA Grapalat" w:hAnsi="GHEA Grapalat" w:cs="Sylfaen"/>
          <w:sz w:val="20"/>
          <w:szCs w:val="24"/>
          <w:lang w:val="en-US" w:eastAsia="en-US"/>
        </w:rPr>
        <w:t>participants</w:t>
      </w:r>
      <w:r w:rsidR="00143E8C" w:rsidRPr="005E1F72">
        <w:rPr>
          <w:rFonts w:ascii="GHEA Grapalat" w:hAnsi="GHEA Grapalat" w:cs="Sylfaen"/>
          <w:sz w:val="20"/>
          <w:szCs w:val="24"/>
          <w:lang w:val="af-ZA" w:eastAsia="en-US"/>
        </w:rPr>
        <w:t xml:space="preserve"> </w:t>
      </w:r>
      <w:r w:rsidR="00143E8C" w:rsidRPr="0033011B">
        <w:rPr>
          <w:rFonts w:ascii="GHEA Grapalat" w:hAnsi="GHEA Grapalat" w:cs="Sylfaen"/>
          <w:sz w:val="20"/>
          <w:szCs w:val="24"/>
          <w:lang w:val="en-US" w:eastAsia="en-US"/>
        </w:rPr>
        <w:t>system</w:t>
      </w:r>
      <w:r w:rsidR="00143E8C" w:rsidRPr="005E1F72">
        <w:rPr>
          <w:rFonts w:ascii="GHEA Grapalat" w:hAnsi="GHEA Grapalat" w:cs="Sylfaen"/>
          <w:sz w:val="20"/>
          <w:szCs w:val="24"/>
          <w:lang w:val="af-ZA" w:eastAsia="en-US"/>
        </w:rPr>
        <w:t xml:space="preserve"> </w:t>
      </w:r>
      <w:r w:rsidR="00143E8C" w:rsidRPr="0033011B">
        <w:rPr>
          <w:rFonts w:ascii="GHEA Grapalat" w:hAnsi="GHEA Grapalat" w:cs="Sylfaen"/>
          <w:sz w:val="20"/>
          <w:szCs w:val="24"/>
          <w:lang w:val="en-US" w:eastAsia="en-US"/>
        </w:rPr>
        <w:t xml:space="preserve">via </w:t>
      </w:r>
      <w:r w:rsidR="005306F3">
        <w:rPr>
          <w:rFonts w:ascii="GHEA Grapalat" w:hAnsi="GHEA Grapalat" w:cs="Sylfaen"/>
          <w:sz w:val="20"/>
          <w:szCs w:val="24"/>
          <w:lang w:val="hy-AM" w:eastAsia="en-US"/>
        </w:rPr>
        <w:t>a non-automatic notification method</w:t>
      </w:r>
      <w:r w:rsidR="00143E8C"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at the same time</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notification</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is</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of prices</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reduction</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around</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simultaneous</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of negotiations</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driving</w:t>
      </w:r>
      <w:r w:rsidR="009E4E2D" w:rsidRPr="001F3550">
        <w:rPr>
          <w:rFonts w:ascii="GHEA Grapalat" w:hAnsi="GHEA Grapalat" w:cs="Sylfaen"/>
          <w:sz w:val="20"/>
          <w:szCs w:val="24"/>
          <w:lang w:val="af-ZA" w:eastAsia="en-US"/>
        </w:rPr>
        <w:t xml:space="preserve"> </w:t>
      </w:r>
      <w:r w:rsidR="009E4E2D" w:rsidRPr="0033011B">
        <w:rPr>
          <w:rFonts w:ascii="GHEA Grapalat" w:hAnsi="GHEA Grapalat" w:cs="Sylfaen"/>
          <w:sz w:val="20"/>
          <w:szCs w:val="24"/>
          <w:lang w:val="en-US" w:eastAsia="en-US"/>
        </w:rPr>
        <w:t xml:space="preserve">conditions </w:t>
      </w:r>
      <w:r w:rsidR="009E4E2D" w:rsidRPr="001F3550">
        <w:rPr>
          <w:rFonts w:ascii="GHEA Grapalat" w:hAnsi="GHEA Grapalat" w:cs="Sylfaen"/>
          <w:sz w:val="20"/>
          <w:szCs w:val="24"/>
          <w:lang w:val="af-ZA" w:eastAsia="en-US"/>
        </w:rPr>
        <w:t xml:space="preserve">, </w:t>
      </w:r>
      <w:r w:rsidR="009E4E2D" w:rsidRPr="0033011B">
        <w:rPr>
          <w:rFonts w:ascii="GHEA Grapalat" w:hAnsi="GHEA Grapalat" w:cs="Sylfaen"/>
          <w:sz w:val="20"/>
          <w:szCs w:val="24"/>
          <w:lang w:val="en-US" w:eastAsia="en-US"/>
        </w:rPr>
        <w:t xml:space="preserve">duration </w:t>
      </w:r>
      <w:r w:rsidR="009E4E2D" w:rsidRPr="001F3550">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 xml:space="preserve">day </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time</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and:</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wild</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about</w:t>
      </w:r>
      <w:r w:rsidRPr="005E1F72">
        <w:rPr>
          <w:rFonts w:ascii="GHEA Grapalat" w:hAnsi="GHEA Grapalat" w:cs="Sylfaen"/>
          <w:sz w:val="20"/>
          <w:szCs w:val="24"/>
          <w:lang w:val="af-ZA" w:eastAsia="en-US"/>
        </w:rPr>
        <w:t>​</w:t>
      </w:r>
    </w:p>
    <w:p w:rsidR="009B6D58" w:rsidRPr="005E1F72" w:rsidRDefault="009B6D58" w:rsidP="00EF3662">
      <w:pPr>
        <w:pStyle w:val="norm"/>
        <w:spacing w:line="240" w:lineRule="auto"/>
        <w:rPr>
          <w:rFonts w:ascii="GHEA Grapalat" w:hAnsi="GHEA Grapalat" w:cs="Sylfaen"/>
          <w:color w:val="FF0000"/>
          <w:sz w:val="20"/>
          <w:szCs w:val="24"/>
          <w:lang w:val="af-ZA" w:eastAsia="en-US"/>
        </w:rPr>
      </w:pPr>
      <w:proofErr w:type="gramStart"/>
      <w:r w:rsidRPr="0033011B">
        <w:rPr>
          <w:rFonts w:ascii="GHEA Grapalat" w:hAnsi="GHEA Grapalat" w:cs="Sylfaen"/>
          <w:sz w:val="20"/>
          <w:szCs w:val="24"/>
          <w:lang w:val="en-US" w:eastAsia="en-US"/>
        </w:rPr>
        <w:t xml:space="preserve">c </w:t>
      </w:r>
      <w:r w:rsidRPr="005E1F72">
        <w:rPr>
          <w:rFonts w:ascii="GHEA Grapalat" w:hAnsi="GHEA Grapalat" w:cs="Sylfaen"/>
          <w:sz w:val="20"/>
          <w:szCs w:val="24"/>
          <w:lang w:val="af-ZA" w:eastAsia="en-US"/>
        </w:rPr>
        <w:t>.</w:t>
      </w:r>
      <w:proofErr w:type="gramEnd"/>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negotiations</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conduct</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are</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no</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 xml:space="preserve">sooner </w:t>
      </w:r>
      <w:r w:rsidRPr="005E1F72">
        <w:rPr>
          <w:rFonts w:ascii="GHEA Grapalat" w:hAnsi="GHEA Grapalat" w:cs="Sylfaen"/>
          <w:sz w:val="20"/>
          <w:szCs w:val="24"/>
          <w:lang w:val="af-ZA" w:eastAsia="en-US"/>
        </w:rPr>
        <w:t>than</w:t>
      </w:r>
      <w:r w:rsidRPr="0033011B">
        <w:rPr>
          <w:rFonts w:ascii="GHEA Grapalat" w:hAnsi="GHEA Grapalat" w:cs="Sylfaen"/>
          <w:sz w:val="20"/>
          <w:szCs w:val="24"/>
          <w:lang w:val="en-US" w:eastAsia="en-US"/>
        </w:rPr>
        <w:t>​</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the notification</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to be sent</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on the day</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next</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 xml:space="preserve">from the </w:t>
      </w:r>
      <w:proofErr w:type="gramStart"/>
      <w:r w:rsidRPr="0033011B">
        <w:rPr>
          <w:rFonts w:ascii="GHEA Grapalat" w:hAnsi="GHEA Grapalat" w:cs="Sylfaen"/>
          <w:sz w:val="20"/>
          <w:szCs w:val="24"/>
          <w:lang w:val="en-US" w:eastAsia="en-US"/>
        </w:rPr>
        <w:t>date</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the</w:t>
      </w:r>
      <w:proofErr w:type="gramEnd"/>
      <w:r w:rsidRPr="0033011B">
        <w:rPr>
          <w:rFonts w:ascii="GHEA Grapalat" w:hAnsi="GHEA Grapalat" w:cs="Sylfaen"/>
          <w:sz w:val="20"/>
          <w:szCs w:val="24"/>
          <w:lang w:val="en-US" w:eastAsia="en-US"/>
        </w:rPr>
        <w:t xml:space="preserve"> second </w:t>
      </w:r>
      <w:r w:rsidRPr="005E1F72">
        <w:rPr>
          <w:rFonts w:ascii="GHEA Grapalat" w:hAnsi="GHEA Grapalat" w:cs="Sylfaen"/>
          <w:sz w:val="20"/>
          <w:szCs w:val="24"/>
          <w:lang w:val="af-ZA" w:eastAsia="en-US"/>
        </w:rPr>
        <w:t xml:space="preserve">and no later than </w:t>
      </w:r>
      <w:r w:rsidR="008A2FF1">
        <w:rPr>
          <w:rFonts w:ascii="GHEA Grapalat" w:hAnsi="GHEA Grapalat" w:cs="Sylfaen"/>
          <w:sz w:val="20"/>
          <w:szCs w:val="24"/>
          <w:lang w:val="hy-AM" w:eastAsia="en-US"/>
        </w:rPr>
        <w:t>the fifth</w:t>
      </w:r>
      <w:r w:rsidR="008A2FF1"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working</w:t>
      </w:r>
      <w:r w:rsidRPr="005E1F72">
        <w:rPr>
          <w:rFonts w:ascii="GHEA Grapalat" w:hAnsi="GHEA Grapalat" w:cs="Sylfaen"/>
          <w:sz w:val="20"/>
          <w:szCs w:val="24"/>
          <w:lang w:val="af-ZA" w:eastAsia="en-US"/>
        </w:rPr>
        <w:t xml:space="preserve"> the </w:t>
      </w:r>
      <w:r w:rsidRPr="0033011B">
        <w:rPr>
          <w:rFonts w:ascii="GHEA Grapalat" w:hAnsi="GHEA Grapalat" w:cs="Sylfaen"/>
          <w:sz w:val="20"/>
          <w:szCs w:val="24"/>
          <w:lang w:val="en-US" w:eastAsia="en-US"/>
        </w:rPr>
        <w:t>day</w:t>
      </w:r>
    </w:p>
    <w:p w:rsidR="009B6D58" w:rsidRPr="005E1F72" w:rsidRDefault="009B6D58" w:rsidP="00EF3662">
      <w:pPr>
        <w:pStyle w:val="norm"/>
        <w:spacing w:line="240" w:lineRule="auto"/>
        <w:rPr>
          <w:rFonts w:ascii="GHEA Grapalat" w:hAnsi="GHEA Grapalat" w:cs="Sylfaen"/>
          <w:sz w:val="20"/>
          <w:szCs w:val="24"/>
          <w:lang w:val="af-ZA" w:eastAsia="en-US"/>
        </w:rPr>
      </w:pPr>
      <w:proofErr w:type="gramStart"/>
      <w:r w:rsidRPr="0033011B">
        <w:rPr>
          <w:rFonts w:ascii="GHEA Grapalat" w:hAnsi="GHEA Grapalat" w:cs="Sylfaen"/>
          <w:sz w:val="20"/>
          <w:szCs w:val="24"/>
          <w:lang w:val="en-US" w:eastAsia="en-US"/>
        </w:rPr>
        <w:t xml:space="preserve">d </w:t>
      </w:r>
      <w:r w:rsidRPr="005E1F72">
        <w:rPr>
          <w:rFonts w:ascii="GHEA Grapalat" w:hAnsi="GHEA Grapalat" w:cs="Sylfaen"/>
          <w:sz w:val="20"/>
          <w:szCs w:val="24"/>
          <w:lang w:val="af-ZA" w:eastAsia="en-US"/>
        </w:rPr>
        <w:t>.</w:t>
      </w:r>
      <w:proofErr w:type="gramEnd"/>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each</w:t>
      </w:r>
      <w:r w:rsidRPr="005E1F72">
        <w:rPr>
          <w:rFonts w:ascii="GHEA Grapalat" w:hAnsi="GHEA Grapalat" w:cs="Sylfaen"/>
          <w:sz w:val="20"/>
          <w:szCs w:val="24"/>
          <w:lang w:val="af-ZA" w:eastAsia="en-US"/>
        </w:rPr>
        <w:t xml:space="preserve"> </w:t>
      </w:r>
      <w:proofErr w:type="gramStart"/>
      <w:r w:rsidR="007210AC" w:rsidRPr="005E1F72">
        <w:rPr>
          <w:rFonts w:ascii="GHEA Grapalat" w:hAnsi="GHEA Grapalat" w:cs="Sylfaen"/>
          <w:sz w:val="20"/>
          <w:szCs w:val="24"/>
          <w:lang w:eastAsia="en-US"/>
        </w:rPr>
        <w:t xml:space="preserve">partner </w:t>
      </w:r>
      <w:r w:rsidRPr="005E1F72">
        <w:rPr>
          <w:rFonts w:ascii="GHEA Grapalat" w:hAnsi="GHEA Grapalat" w:cs="Sylfaen"/>
          <w:sz w:val="20"/>
          <w:szCs w:val="24"/>
          <w:lang w:val="af-ZA" w:eastAsia="en-US"/>
        </w:rPr>
        <w:t>:</w:t>
      </w:r>
      <w:proofErr w:type="gramEnd"/>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data​</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at the moment</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presented by</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price</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the offer</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published</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is</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 xml:space="preserve">the other </w:t>
      </w:r>
      <w:r w:rsidRPr="005E1F72">
        <w:rPr>
          <w:rFonts w:ascii="GHEA Grapalat" w:hAnsi="GHEA Grapalat" w:cs="Sylfaen"/>
          <w:sz w:val="20"/>
          <w:szCs w:val="24"/>
          <w:lang w:val="af-ZA" w:eastAsia="en-US"/>
        </w:rPr>
        <w:t>part</w:t>
      </w:r>
      <w:r w:rsidRPr="0033011B">
        <w:rPr>
          <w:rFonts w:ascii="GHEA Grapalat" w:hAnsi="GHEA Grapalat" w:cs="Sylfaen"/>
          <w:sz w:val="20"/>
          <w:szCs w:val="24"/>
          <w:lang w:val="en-US" w:eastAsia="en-US"/>
        </w:rPr>
        <w:t>​</w:t>
      </w:r>
      <w:r w:rsidR="006F5660">
        <w:rPr>
          <w:rFonts w:ascii="GHEA Grapalat" w:hAnsi="GHEA Grapalat" w:cs="Sylfaen"/>
          <w:sz w:val="20"/>
          <w:szCs w:val="24"/>
          <w:lang w:val="hy-AM" w:eastAsia="en-US"/>
        </w:rPr>
        <w:t>​</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 xml:space="preserve">for </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and</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until</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of negotiations</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for</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planned</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deadline</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 xml:space="preserve">completion </w:t>
      </w:r>
      <w:r w:rsidRPr="005E1F72">
        <w:rPr>
          <w:rFonts w:ascii="GHEA Grapalat" w:hAnsi="GHEA Grapalat" w:cs="Sylfaen"/>
          <w:sz w:val="20"/>
          <w:szCs w:val="24"/>
          <w:lang w:val="af-ZA" w:eastAsia="en-US"/>
        </w:rPr>
        <w:t xml:space="preserve">of </w:t>
      </w:r>
      <w:r w:rsidRPr="0033011B">
        <w:rPr>
          <w:rFonts w:ascii="GHEA Grapalat" w:hAnsi="GHEA Grapalat" w:cs="Sylfaen"/>
          <w:sz w:val="20"/>
          <w:szCs w:val="24"/>
          <w:lang w:val="en-US" w:eastAsia="en-US"/>
        </w:rPr>
        <w:t>the participant</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can</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is</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review</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his</w:t>
      </w:r>
      <w:r w:rsidRPr="005E1F72">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price</w:t>
      </w:r>
      <w:r w:rsidRPr="005E1F72">
        <w:rPr>
          <w:rFonts w:ascii="GHEA Grapalat" w:hAnsi="GHEA Grapalat" w:cs="Sylfaen"/>
          <w:sz w:val="20"/>
          <w:szCs w:val="24"/>
          <w:lang w:val="af-ZA" w:eastAsia="en-US"/>
        </w:rPr>
        <w:t xml:space="preserve"> the </w:t>
      </w:r>
      <w:r w:rsidRPr="0033011B">
        <w:rPr>
          <w:rFonts w:ascii="GHEA Grapalat" w:hAnsi="GHEA Grapalat" w:cs="Sylfaen"/>
          <w:sz w:val="20"/>
          <w:szCs w:val="24"/>
          <w:lang w:val="en-US" w:eastAsia="en-US"/>
        </w:rPr>
        <w:t>offer</w:t>
      </w:r>
    </w:p>
    <w:p w:rsidR="006F5660" w:rsidRDefault="009B6D58" w:rsidP="007225EF">
      <w:pPr>
        <w:pStyle w:val="af4"/>
        <w:shd w:val="clear" w:color="auto" w:fill="FFFFFF"/>
        <w:spacing w:before="0" w:beforeAutospacing="0" w:after="0" w:afterAutospacing="0"/>
        <w:ind w:firstLine="375"/>
        <w:jc w:val="both"/>
        <w:rPr>
          <w:rFonts w:asciiTheme="minorHAnsi" w:hAnsiTheme="minorHAnsi"/>
          <w:color w:val="000000"/>
          <w:sz w:val="21"/>
          <w:szCs w:val="21"/>
          <w:lang w:val="af-ZA"/>
        </w:rPr>
      </w:pPr>
      <w:proofErr w:type="gramStart"/>
      <w:r w:rsidRPr="0033011B">
        <w:rPr>
          <w:rFonts w:ascii="GHEA Grapalat" w:hAnsi="GHEA Grapalat" w:cs="Sylfaen"/>
          <w:sz w:val="20"/>
          <w:lang w:val="en-US"/>
        </w:rPr>
        <w:t xml:space="preserve">e </w:t>
      </w:r>
      <w:r w:rsidRPr="005E1F72">
        <w:rPr>
          <w:rFonts w:ascii="GHEA Grapalat" w:hAnsi="GHEA Grapalat" w:cs="Sylfaen"/>
          <w:sz w:val="20"/>
          <w:lang w:val="af-ZA"/>
        </w:rPr>
        <w:t>.</w:t>
      </w:r>
      <w:proofErr w:type="gramEnd"/>
      <w:r w:rsidRPr="005E1F72">
        <w:rPr>
          <w:rFonts w:ascii="GHEA Grapalat" w:hAnsi="GHEA Grapalat" w:cs="Sylfaen"/>
          <w:sz w:val="20"/>
          <w:lang w:val="af-ZA"/>
        </w:rPr>
        <w:t xml:space="preserve"> </w:t>
      </w:r>
      <w:r w:rsidRPr="0033011B">
        <w:rPr>
          <w:rFonts w:ascii="GHEA Grapalat" w:hAnsi="GHEA Grapalat" w:cs="Sylfaen"/>
          <w:sz w:val="20"/>
          <w:lang w:val="en-US"/>
        </w:rPr>
        <w:t>of negotiations</w:t>
      </w:r>
      <w:r w:rsidRPr="005E1F72">
        <w:rPr>
          <w:rFonts w:ascii="GHEA Grapalat" w:hAnsi="GHEA Grapalat" w:cs="Sylfaen"/>
          <w:sz w:val="20"/>
          <w:lang w:val="af-ZA"/>
        </w:rPr>
        <w:t xml:space="preserve"> </w:t>
      </w:r>
      <w:r w:rsidRPr="0033011B">
        <w:rPr>
          <w:rFonts w:ascii="GHEA Grapalat" w:hAnsi="GHEA Grapalat" w:cs="Sylfaen"/>
          <w:sz w:val="20"/>
          <w:lang w:val="en-US"/>
        </w:rPr>
        <w:t>for</w:t>
      </w:r>
      <w:r w:rsidRPr="005E1F72">
        <w:rPr>
          <w:rFonts w:ascii="GHEA Grapalat" w:hAnsi="GHEA Grapalat" w:cs="Sylfaen"/>
          <w:sz w:val="20"/>
          <w:lang w:val="af-ZA"/>
        </w:rPr>
        <w:t xml:space="preserve"> </w:t>
      </w:r>
      <w:r w:rsidRPr="0033011B">
        <w:rPr>
          <w:rFonts w:ascii="GHEA Grapalat" w:hAnsi="GHEA Grapalat" w:cs="Sylfaen"/>
          <w:sz w:val="20"/>
          <w:lang w:val="en-US"/>
        </w:rPr>
        <w:t>defined</w:t>
      </w:r>
      <w:r w:rsidRPr="005E1F72">
        <w:rPr>
          <w:rFonts w:ascii="GHEA Grapalat" w:hAnsi="GHEA Grapalat" w:cs="Sylfaen"/>
          <w:sz w:val="20"/>
          <w:lang w:val="af-ZA"/>
        </w:rPr>
        <w:t xml:space="preserve"> </w:t>
      </w:r>
      <w:r w:rsidRPr="0033011B">
        <w:rPr>
          <w:rFonts w:ascii="GHEA Grapalat" w:hAnsi="GHEA Grapalat" w:cs="Sylfaen"/>
          <w:sz w:val="20"/>
          <w:lang w:val="en-US"/>
        </w:rPr>
        <w:t>deadline</w:t>
      </w:r>
      <w:r w:rsidRPr="005E1F72">
        <w:rPr>
          <w:rFonts w:ascii="GHEA Grapalat" w:hAnsi="GHEA Grapalat" w:cs="Sylfaen"/>
          <w:sz w:val="20"/>
          <w:lang w:val="af-ZA"/>
        </w:rPr>
        <w:t xml:space="preserve"> </w:t>
      </w:r>
      <w:r w:rsidRPr="0033011B">
        <w:rPr>
          <w:rFonts w:ascii="GHEA Grapalat" w:hAnsi="GHEA Grapalat" w:cs="Sylfaen"/>
          <w:sz w:val="20"/>
          <w:lang w:val="en-US"/>
        </w:rPr>
        <w:t>to expire</w:t>
      </w:r>
      <w:r w:rsidRPr="005E1F72">
        <w:rPr>
          <w:rFonts w:ascii="GHEA Grapalat" w:hAnsi="GHEA Grapalat" w:cs="Sylfaen"/>
          <w:sz w:val="20"/>
          <w:lang w:val="af-ZA"/>
        </w:rPr>
        <w:t xml:space="preserve"> </w:t>
      </w:r>
      <w:r w:rsidRPr="0033011B">
        <w:rPr>
          <w:rFonts w:ascii="GHEA Grapalat" w:hAnsi="GHEA Grapalat" w:cs="Sylfaen"/>
          <w:sz w:val="20"/>
          <w:lang w:val="en-US"/>
        </w:rPr>
        <w:t xml:space="preserve">at the </w:t>
      </w:r>
      <w:proofErr w:type="gramStart"/>
      <w:r w:rsidRPr="0033011B">
        <w:rPr>
          <w:rFonts w:ascii="GHEA Grapalat" w:hAnsi="GHEA Grapalat" w:cs="Sylfaen"/>
          <w:sz w:val="20"/>
          <w:lang w:val="en-US"/>
        </w:rPr>
        <w:t xml:space="preserve">moment </w:t>
      </w:r>
      <w:r w:rsidRPr="005E1F72">
        <w:rPr>
          <w:rFonts w:ascii="GHEA Grapalat" w:hAnsi="GHEA Grapalat" w:cs="Sylfaen"/>
          <w:sz w:val="20"/>
          <w:lang w:val="af-ZA"/>
        </w:rPr>
        <w:t>,</w:t>
      </w:r>
      <w:proofErr w:type="gramEnd"/>
      <w:r w:rsidRPr="005E1F72">
        <w:rPr>
          <w:rFonts w:ascii="GHEA Grapalat" w:hAnsi="GHEA Grapalat" w:cs="Sylfaen"/>
          <w:sz w:val="20"/>
          <w:lang w:val="af-ZA"/>
        </w:rPr>
        <w:t xml:space="preserve"> </w:t>
      </w:r>
      <w:r w:rsidRPr="0033011B">
        <w:rPr>
          <w:rFonts w:ascii="GHEA Grapalat" w:hAnsi="GHEA Grapalat" w:cs="Sylfaen"/>
          <w:sz w:val="20"/>
          <w:lang w:val="en-US"/>
        </w:rPr>
        <w:t xml:space="preserve">according to </w:t>
      </w:r>
      <w:r w:rsidRPr="005E1F72">
        <w:rPr>
          <w:rFonts w:ascii="GHEA Grapalat" w:hAnsi="GHEA Grapalat" w:cs="Sylfaen"/>
          <w:sz w:val="20"/>
          <w:lang w:val="af-ZA"/>
        </w:rPr>
        <w:t xml:space="preserve">the </w:t>
      </w:r>
      <w:r w:rsidRPr="0033011B">
        <w:rPr>
          <w:rFonts w:ascii="GHEA Grapalat" w:hAnsi="GHEA Grapalat" w:cs="Sylfaen"/>
          <w:sz w:val="20"/>
          <w:lang w:val="en-US"/>
        </w:rPr>
        <w:t xml:space="preserve">participants </w:t>
      </w:r>
      <w:r w:rsidR="00F4506C">
        <w:rPr>
          <w:rFonts w:ascii="GHEA Grapalat" w:hAnsi="GHEA Grapalat" w:cs="Sylfaen"/>
          <w:sz w:val="20"/>
          <w:lang w:val="hy-AM"/>
        </w:rPr>
        <w:t>present</w:t>
      </w:r>
      <w:r w:rsidRPr="005E1F72">
        <w:rPr>
          <w:rFonts w:ascii="GHEA Grapalat" w:hAnsi="GHEA Grapalat" w:cs="Sylfaen"/>
          <w:sz w:val="20"/>
          <w:lang w:val="af-ZA"/>
        </w:rPr>
        <w:t xml:space="preserve"> </w:t>
      </w:r>
      <w:r w:rsidRPr="0033011B">
        <w:rPr>
          <w:rFonts w:ascii="GHEA Grapalat" w:hAnsi="GHEA Grapalat" w:cs="Sylfaen"/>
          <w:sz w:val="20"/>
          <w:lang w:val="en-US"/>
        </w:rPr>
        <w:t>presented by</w:t>
      </w:r>
      <w:r w:rsidRPr="007225EF">
        <w:rPr>
          <w:rFonts w:ascii="GHEA Grapalat" w:hAnsi="GHEA Grapalat" w:cs="Sylfaen"/>
          <w:sz w:val="20"/>
          <w:lang w:val="af-ZA"/>
        </w:rPr>
        <w:t xml:space="preserve"> </w:t>
      </w:r>
      <w:r w:rsidRPr="0033011B">
        <w:rPr>
          <w:rFonts w:ascii="GHEA Grapalat" w:hAnsi="GHEA Grapalat" w:cs="Sylfaen"/>
          <w:sz w:val="20"/>
          <w:lang w:val="en-US"/>
        </w:rPr>
        <w:t xml:space="preserve">prices </w:t>
      </w:r>
      <w:r w:rsidRPr="007225EF">
        <w:rPr>
          <w:rFonts w:ascii="GHEA Grapalat" w:hAnsi="GHEA Grapalat" w:cs="Sylfaen"/>
          <w:sz w:val="20"/>
          <w:lang w:val="af-ZA"/>
        </w:rPr>
        <w:t xml:space="preserve">are </w:t>
      </w:r>
      <w:r w:rsidRPr="0033011B">
        <w:rPr>
          <w:rFonts w:ascii="GHEA Grapalat" w:hAnsi="GHEA Grapalat" w:cs="Sylfaen"/>
          <w:sz w:val="20"/>
          <w:lang w:val="en-US"/>
        </w:rPr>
        <w:t>determined</w:t>
      </w:r>
      <w:r w:rsidRPr="007225EF">
        <w:rPr>
          <w:rFonts w:ascii="GHEA Grapalat" w:hAnsi="GHEA Grapalat" w:cs="Sylfaen"/>
          <w:sz w:val="20"/>
          <w:lang w:val="af-ZA"/>
        </w:rPr>
        <w:t xml:space="preserve"> </w:t>
      </w:r>
      <w:r w:rsidRPr="0033011B">
        <w:rPr>
          <w:rFonts w:ascii="GHEA Grapalat" w:hAnsi="GHEA Grapalat" w:cs="Sylfaen"/>
          <w:sz w:val="20"/>
          <w:lang w:val="en-US"/>
        </w:rPr>
        <w:t>and:</w:t>
      </w:r>
      <w:r w:rsidRPr="007225EF">
        <w:rPr>
          <w:rFonts w:ascii="GHEA Grapalat" w:hAnsi="GHEA Grapalat" w:cs="Sylfaen"/>
          <w:sz w:val="20"/>
          <w:lang w:val="af-ZA"/>
        </w:rPr>
        <w:t xml:space="preserve"> </w:t>
      </w:r>
      <w:r w:rsidRPr="0033011B">
        <w:rPr>
          <w:rFonts w:ascii="GHEA Grapalat" w:hAnsi="GHEA Grapalat" w:cs="Sylfaen"/>
          <w:sz w:val="20"/>
          <w:lang w:val="en-US"/>
        </w:rPr>
        <w:t>announced</w:t>
      </w:r>
      <w:r w:rsidRPr="007225EF">
        <w:rPr>
          <w:rFonts w:ascii="GHEA Grapalat" w:hAnsi="GHEA Grapalat" w:cs="Sylfaen"/>
          <w:sz w:val="20"/>
          <w:lang w:val="af-ZA"/>
        </w:rPr>
        <w:t xml:space="preserve"> </w:t>
      </w:r>
      <w:r w:rsidRPr="0033011B">
        <w:rPr>
          <w:rFonts w:ascii="GHEA Grapalat" w:hAnsi="GHEA Grapalat" w:cs="Sylfaen"/>
          <w:sz w:val="20"/>
          <w:lang w:val="en-US"/>
        </w:rPr>
        <w:t>are</w:t>
      </w:r>
      <w:r w:rsidRPr="007225EF">
        <w:rPr>
          <w:rFonts w:ascii="GHEA Grapalat" w:hAnsi="GHEA Grapalat" w:cs="Sylfaen"/>
          <w:sz w:val="20"/>
          <w:lang w:val="af-ZA"/>
        </w:rPr>
        <w:t xml:space="preserve"> </w:t>
      </w:r>
      <w:r w:rsidR="00AB1DD6" w:rsidRPr="0033011B">
        <w:rPr>
          <w:rFonts w:ascii="GHEA Grapalat" w:hAnsi="GHEA Grapalat" w:cs="Sylfaen"/>
          <w:sz w:val="20"/>
          <w:lang w:val="en-US"/>
        </w:rPr>
        <w:t>selected</w:t>
      </w:r>
      <w:r w:rsidR="00AB1DD6" w:rsidRPr="007225EF">
        <w:rPr>
          <w:rFonts w:ascii="GHEA Grapalat" w:hAnsi="GHEA Grapalat" w:cs="Sylfaen"/>
          <w:sz w:val="20"/>
          <w:lang w:val="af-ZA"/>
        </w:rPr>
        <w:t xml:space="preserve"> </w:t>
      </w:r>
      <w:r w:rsidRPr="0033011B">
        <w:rPr>
          <w:rFonts w:ascii="GHEA Grapalat" w:hAnsi="GHEA Grapalat" w:cs="Sylfaen"/>
          <w:sz w:val="20"/>
          <w:lang w:val="en-US"/>
        </w:rPr>
        <w:t>and:</w:t>
      </w:r>
      <w:r w:rsidRPr="007225EF">
        <w:rPr>
          <w:rFonts w:ascii="GHEA Grapalat" w:hAnsi="GHEA Grapalat" w:cs="Sylfaen"/>
          <w:sz w:val="20"/>
          <w:lang w:val="af-ZA"/>
        </w:rPr>
        <w:t xml:space="preserve"> </w:t>
      </w:r>
      <w:r w:rsidR="009E4E2D" w:rsidRPr="0033011B">
        <w:rPr>
          <w:rFonts w:ascii="GHEA Grapalat" w:hAnsi="GHEA Grapalat" w:cs="Sylfaen"/>
          <w:sz w:val="20"/>
          <w:lang w:val="en-US"/>
        </w:rPr>
        <w:t>such</w:t>
      </w:r>
      <w:r w:rsidR="009E4E2D" w:rsidRPr="007225EF">
        <w:rPr>
          <w:rFonts w:ascii="GHEA Grapalat" w:hAnsi="GHEA Grapalat" w:cs="Sylfaen"/>
          <w:sz w:val="20"/>
          <w:lang w:val="af-ZA"/>
        </w:rPr>
        <w:t xml:space="preserve"> </w:t>
      </w:r>
      <w:r w:rsidR="009E4E2D" w:rsidRPr="0033011B">
        <w:rPr>
          <w:rFonts w:ascii="GHEA Grapalat" w:hAnsi="GHEA Grapalat" w:cs="Sylfaen"/>
          <w:sz w:val="20"/>
          <w:lang w:val="en-US"/>
        </w:rPr>
        <w:t>unrecognized</w:t>
      </w:r>
      <w:r w:rsidRPr="007225EF">
        <w:rPr>
          <w:rFonts w:ascii="GHEA Grapalat" w:hAnsi="GHEA Grapalat" w:cs="Sylfaen"/>
          <w:sz w:val="20"/>
          <w:lang w:val="af-ZA"/>
        </w:rPr>
        <w:t xml:space="preserve"> </w:t>
      </w:r>
      <w:r w:rsidR="007210AC" w:rsidRPr="0033011B">
        <w:rPr>
          <w:rFonts w:ascii="GHEA Grapalat" w:hAnsi="GHEA Grapalat" w:cs="Sylfaen"/>
          <w:sz w:val="20"/>
          <w:lang w:val="en-US"/>
        </w:rPr>
        <w:t xml:space="preserve">participants </w:t>
      </w:r>
      <w:r w:rsidR="006F5660" w:rsidRPr="007225EF">
        <w:rPr>
          <w:rFonts w:ascii="GHEA Grapalat" w:hAnsi="GHEA Grapalat" w:cs="Sylfaen"/>
          <w:sz w:val="20"/>
          <w:lang w:val="af-ZA"/>
        </w:rPr>
        <w:t xml:space="preserve">: </w:t>
      </w:r>
      <w:r w:rsidR="006F5660" w:rsidRPr="0033011B">
        <w:rPr>
          <w:rFonts w:ascii="GHEA Grapalat" w:hAnsi="GHEA Grapalat" w:cs="Sylfaen"/>
          <w:sz w:val="20"/>
          <w:lang w:val="en-US"/>
        </w:rPr>
        <w:t>If:</w:t>
      </w:r>
      <w:r w:rsidR="006F5660" w:rsidRPr="007225EF">
        <w:rPr>
          <w:rFonts w:ascii="GHEA Grapalat" w:hAnsi="GHEA Grapalat" w:cs="Sylfaen"/>
          <w:sz w:val="20"/>
          <w:lang w:val="af-ZA"/>
        </w:rPr>
        <w:t xml:space="preserve"> </w:t>
      </w:r>
      <w:r w:rsidR="006F5660" w:rsidRPr="0033011B">
        <w:rPr>
          <w:rFonts w:ascii="GHEA Grapalat" w:hAnsi="GHEA Grapalat" w:cs="Sylfaen"/>
          <w:sz w:val="20"/>
          <w:lang w:val="en-US"/>
        </w:rPr>
        <w:t>of negotiations</w:t>
      </w:r>
      <w:r w:rsidR="006F5660" w:rsidRPr="007225EF">
        <w:rPr>
          <w:rFonts w:ascii="GHEA Grapalat" w:hAnsi="GHEA Grapalat" w:cs="Sylfaen"/>
          <w:sz w:val="20"/>
          <w:lang w:val="af-ZA"/>
        </w:rPr>
        <w:t xml:space="preserve"> </w:t>
      </w:r>
      <w:r w:rsidR="006F5660" w:rsidRPr="0033011B">
        <w:rPr>
          <w:rFonts w:ascii="GHEA Grapalat" w:hAnsi="GHEA Grapalat" w:cs="Sylfaen"/>
          <w:sz w:val="20"/>
          <w:lang w:val="en-US"/>
        </w:rPr>
        <w:t>as a result</w:t>
      </w:r>
      <w:r w:rsidR="006F5660" w:rsidRPr="007225EF">
        <w:rPr>
          <w:rFonts w:ascii="GHEA Grapalat" w:hAnsi="GHEA Grapalat" w:cs="Sylfaen"/>
          <w:sz w:val="20"/>
          <w:lang w:val="af-ZA"/>
        </w:rPr>
        <w:t xml:space="preserve"> </w:t>
      </w:r>
      <w:r w:rsidR="006F5660" w:rsidRPr="0033011B">
        <w:rPr>
          <w:rFonts w:ascii="GHEA Grapalat" w:hAnsi="GHEA Grapalat" w:cs="Sylfaen"/>
          <w:sz w:val="20"/>
          <w:lang w:val="en-US"/>
        </w:rPr>
        <w:t>participants</w:t>
      </w:r>
      <w:r w:rsidR="006F5660" w:rsidRPr="007225EF">
        <w:rPr>
          <w:rFonts w:ascii="GHEA Grapalat" w:hAnsi="GHEA Grapalat" w:cs="Sylfaen"/>
          <w:sz w:val="20"/>
          <w:lang w:val="af-ZA"/>
        </w:rPr>
        <w:t xml:space="preserve"> </w:t>
      </w:r>
      <w:r w:rsidR="006F5660" w:rsidRPr="0033011B">
        <w:rPr>
          <w:rFonts w:ascii="GHEA Grapalat" w:hAnsi="GHEA Grapalat" w:cs="Sylfaen"/>
          <w:sz w:val="20"/>
          <w:lang w:val="en-US"/>
        </w:rPr>
        <w:t>presented by</w:t>
      </w:r>
      <w:r w:rsidR="006F5660" w:rsidRPr="007225EF">
        <w:rPr>
          <w:rFonts w:ascii="GHEA Grapalat" w:hAnsi="GHEA Grapalat" w:cs="Sylfaen"/>
          <w:sz w:val="20"/>
          <w:lang w:val="af-ZA"/>
        </w:rPr>
        <w:t xml:space="preserve"> </w:t>
      </w:r>
      <w:r w:rsidR="006F5660" w:rsidRPr="0033011B">
        <w:rPr>
          <w:rFonts w:ascii="GHEA Grapalat" w:hAnsi="GHEA Grapalat" w:cs="Sylfaen"/>
          <w:sz w:val="20"/>
          <w:lang w:val="en-US"/>
        </w:rPr>
        <w:t>the prices</w:t>
      </w:r>
      <w:r w:rsidR="006F5660" w:rsidRPr="007225EF">
        <w:rPr>
          <w:rFonts w:ascii="GHEA Grapalat" w:hAnsi="GHEA Grapalat" w:cs="Sylfaen"/>
          <w:sz w:val="20"/>
          <w:lang w:val="af-ZA"/>
        </w:rPr>
        <w:t xml:space="preserve"> </w:t>
      </w:r>
      <w:r w:rsidR="006F5660" w:rsidRPr="0033011B">
        <w:rPr>
          <w:rFonts w:ascii="GHEA Grapalat" w:hAnsi="GHEA Grapalat" w:cs="Sylfaen"/>
          <w:sz w:val="20"/>
          <w:lang w:val="en-US"/>
        </w:rPr>
        <w:t>staying</w:t>
      </w:r>
      <w:r w:rsidR="006F5660" w:rsidRPr="007225EF">
        <w:rPr>
          <w:rFonts w:ascii="GHEA Grapalat" w:hAnsi="GHEA Grapalat" w:cs="Sylfaen"/>
          <w:sz w:val="20"/>
          <w:lang w:val="af-ZA"/>
        </w:rPr>
        <w:t xml:space="preserve"> </w:t>
      </w:r>
      <w:r w:rsidR="006F5660" w:rsidRPr="0033011B">
        <w:rPr>
          <w:rFonts w:ascii="GHEA Grapalat" w:hAnsi="GHEA Grapalat" w:cs="Sylfaen"/>
          <w:sz w:val="20"/>
          <w:lang w:val="en-US"/>
        </w:rPr>
        <w:t>are</w:t>
      </w:r>
      <w:r w:rsidR="006F5660" w:rsidRPr="007225EF">
        <w:rPr>
          <w:rFonts w:ascii="GHEA Grapalat" w:hAnsi="GHEA Grapalat" w:cs="Sylfaen"/>
          <w:sz w:val="20"/>
          <w:lang w:val="af-ZA"/>
        </w:rPr>
        <w:t xml:space="preserve"> </w:t>
      </w:r>
      <w:r w:rsidR="006F5660" w:rsidRPr="0033011B">
        <w:rPr>
          <w:rFonts w:ascii="GHEA Grapalat" w:hAnsi="GHEA Grapalat" w:cs="Sylfaen"/>
          <w:sz w:val="20"/>
          <w:lang w:val="en-US"/>
        </w:rPr>
        <w:t xml:space="preserve">equal </w:t>
      </w:r>
      <w:r w:rsidR="006F5660" w:rsidRPr="007225EF">
        <w:rPr>
          <w:rFonts w:ascii="GHEA Grapalat" w:hAnsi="GHEA Grapalat" w:cs="Sylfaen"/>
          <w:sz w:val="20"/>
          <w:lang w:val="af-ZA"/>
        </w:rPr>
        <w:t xml:space="preserve">to </w:t>
      </w:r>
      <w:r w:rsidR="006F5660" w:rsidRPr="0033011B">
        <w:rPr>
          <w:rFonts w:ascii="GHEA Grapalat" w:hAnsi="GHEA Grapalat" w:cs="Sylfaen"/>
          <w:sz w:val="20"/>
          <w:lang w:val="en-US"/>
        </w:rPr>
        <w:t>purchase</w:t>
      </w:r>
      <w:r w:rsidR="006F5660" w:rsidRPr="007225EF">
        <w:rPr>
          <w:rFonts w:ascii="GHEA Grapalat" w:hAnsi="GHEA Grapalat" w:cs="Sylfaen"/>
          <w:sz w:val="20"/>
          <w:lang w:val="af-ZA"/>
        </w:rPr>
        <w:t xml:space="preserve"> </w:t>
      </w:r>
      <w:r w:rsidR="006F5660" w:rsidRPr="0033011B">
        <w:rPr>
          <w:rFonts w:ascii="GHEA Grapalat" w:hAnsi="GHEA Grapalat" w:cs="Sylfaen"/>
          <w:sz w:val="20"/>
          <w:lang w:val="en-US"/>
        </w:rPr>
        <w:t>the procedure</w:t>
      </w:r>
      <w:r w:rsidR="006F5660" w:rsidRPr="007225EF">
        <w:rPr>
          <w:rFonts w:ascii="GHEA Grapalat" w:hAnsi="GHEA Grapalat" w:cs="Sylfaen"/>
          <w:sz w:val="20"/>
          <w:lang w:val="af-ZA"/>
        </w:rPr>
        <w:t xml:space="preserve"> 37 </w:t>
      </w:r>
      <w:r w:rsidR="006F5660" w:rsidRPr="0033011B">
        <w:rPr>
          <w:rFonts w:ascii="GHEA Grapalat" w:hAnsi="GHEA Grapalat" w:cs="Sylfaen"/>
          <w:sz w:val="20"/>
          <w:lang w:val="en-US"/>
        </w:rPr>
        <w:t>of the Law</w:t>
      </w:r>
      <w:r w:rsidR="006F5660" w:rsidRPr="007225EF">
        <w:rPr>
          <w:rFonts w:ascii="GHEA Grapalat" w:hAnsi="GHEA Grapalat" w:cs="Sylfaen"/>
          <w:sz w:val="20"/>
          <w:lang w:val="af-ZA"/>
        </w:rPr>
        <w:t xml:space="preserve"> 1 </w:t>
      </w:r>
      <w:r w:rsidR="006F5660" w:rsidRPr="0033011B">
        <w:rPr>
          <w:rFonts w:ascii="GHEA Grapalat" w:hAnsi="GHEA Grapalat" w:cs="Sylfaen"/>
          <w:sz w:val="20"/>
          <w:lang w:val="en-US"/>
        </w:rPr>
        <w:t>of the article</w:t>
      </w:r>
      <w:r w:rsidR="006F5660" w:rsidRPr="007225EF">
        <w:rPr>
          <w:rFonts w:ascii="GHEA Grapalat" w:hAnsi="GHEA Grapalat" w:cs="Sylfaen"/>
          <w:sz w:val="20"/>
          <w:lang w:val="af-ZA"/>
        </w:rPr>
        <w:t xml:space="preserve"> </w:t>
      </w:r>
      <w:r w:rsidR="006F5660" w:rsidRPr="0033011B">
        <w:rPr>
          <w:rFonts w:ascii="GHEA Grapalat" w:hAnsi="GHEA Grapalat" w:cs="Sylfaen"/>
          <w:sz w:val="20"/>
          <w:lang w:val="en-US"/>
        </w:rPr>
        <w:t xml:space="preserve">to part </w:t>
      </w:r>
      <w:r w:rsidR="006F5660" w:rsidRPr="007225EF">
        <w:rPr>
          <w:rFonts w:ascii="GHEA Grapalat" w:hAnsi="GHEA Grapalat" w:cs="Sylfaen"/>
          <w:sz w:val="20"/>
          <w:lang w:val="af-ZA"/>
        </w:rPr>
        <w:t xml:space="preserve">1 </w:t>
      </w:r>
      <w:r w:rsidR="006F5660" w:rsidRPr="0033011B">
        <w:rPr>
          <w:rFonts w:ascii="GHEA Grapalat" w:hAnsi="GHEA Grapalat" w:cs="Sylfaen"/>
          <w:sz w:val="20"/>
          <w:lang w:val="en-US"/>
        </w:rPr>
        <w:t>point</w:t>
      </w:r>
      <w:r w:rsidR="006F5660" w:rsidRPr="007225EF">
        <w:rPr>
          <w:rFonts w:ascii="GHEA Grapalat" w:hAnsi="GHEA Grapalat" w:cs="Sylfaen"/>
          <w:sz w:val="20"/>
          <w:lang w:val="af-ZA"/>
        </w:rPr>
        <w:t xml:space="preserve"> </w:t>
      </w:r>
      <w:r w:rsidR="006F5660" w:rsidRPr="0033011B">
        <w:rPr>
          <w:rFonts w:ascii="GHEA Grapalat" w:hAnsi="GHEA Grapalat" w:cs="Sylfaen"/>
          <w:sz w:val="20"/>
          <w:lang w:val="en-US"/>
        </w:rPr>
        <w:t>based on</w:t>
      </w:r>
      <w:r w:rsidR="006F5660" w:rsidRPr="007225EF">
        <w:rPr>
          <w:rFonts w:ascii="GHEA Grapalat" w:hAnsi="GHEA Grapalat" w:cs="Sylfaen"/>
          <w:sz w:val="20"/>
          <w:lang w:val="af-ZA"/>
        </w:rPr>
        <w:t xml:space="preserve"> </w:t>
      </w:r>
      <w:r w:rsidR="006F5660" w:rsidRPr="0033011B">
        <w:rPr>
          <w:rFonts w:ascii="GHEA Grapalat" w:hAnsi="GHEA Grapalat" w:cs="Sylfaen"/>
          <w:sz w:val="20"/>
          <w:lang w:val="en-US"/>
        </w:rPr>
        <w:t>on</w:t>
      </w:r>
      <w:r w:rsidR="006F5660" w:rsidRPr="007225EF">
        <w:rPr>
          <w:rFonts w:ascii="GHEA Grapalat" w:hAnsi="GHEA Grapalat" w:cs="Sylfaen"/>
          <w:sz w:val="20"/>
          <w:lang w:val="af-ZA"/>
        </w:rPr>
        <w:t xml:space="preserve"> </w:t>
      </w:r>
      <w:r w:rsidR="006F5660" w:rsidRPr="0033011B">
        <w:rPr>
          <w:rFonts w:ascii="GHEA Grapalat" w:hAnsi="GHEA Grapalat" w:cs="Sylfaen"/>
          <w:sz w:val="20"/>
          <w:lang w:val="en-US"/>
        </w:rPr>
        <w:t>announced</w:t>
      </w:r>
      <w:r w:rsidR="006F5660" w:rsidRPr="007225EF">
        <w:rPr>
          <w:rFonts w:ascii="GHEA Grapalat" w:hAnsi="GHEA Grapalat" w:cs="Sylfaen"/>
          <w:sz w:val="20"/>
          <w:lang w:val="af-ZA"/>
        </w:rPr>
        <w:t xml:space="preserve"> </w:t>
      </w:r>
      <w:r w:rsidR="006F5660" w:rsidRPr="0033011B">
        <w:rPr>
          <w:rFonts w:ascii="GHEA Grapalat" w:hAnsi="GHEA Grapalat" w:cs="Sylfaen"/>
          <w:sz w:val="20"/>
          <w:lang w:val="en-US"/>
        </w:rPr>
        <w:t>is</w:t>
      </w:r>
      <w:r w:rsidR="006F5660" w:rsidRPr="007225EF">
        <w:rPr>
          <w:rFonts w:ascii="GHEA Grapalat" w:hAnsi="GHEA Grapalat" w:cs="Sylfaen"/>
          <w:sz w:val="20"/>
          <w:lang w:val="af-ZA"/>
        </w:rPr>
        <w:t xml:space="preserve"> </w:t>
      </w:r>
      <w:r w:rsidR="006F5660" w:rsidRPr="0033011B">
        <w:rPr>
          <w:rFonts w:ascii="GHEA Grapalat" w:hAnsi="GHEA Grapalat" w:cs="Sylfaen"/>
          <w:sz w:val="20"/>
          <w:lang w:val="en-US"/>
        </w:rPr>
        <w:t xml:space="preserve">non- </w:t>
      </w:r>
      <w:r w:rsidR="006F5660" w:rsidRPr="007225EF">
        <w:rPr>
          <w:rFonts w:ascii="GHEA Grapalat" w:hAnsi="GHEA Grapalat" w:cs="Sylfaen"/>
          <w:sz w:val="20"/>
          <w:lang w:val="af-ZA"/>
        </w:rPr>
        <w:t>existent</w:t>
      </w:r>
    </w:p>
    <w:p w:rsidR="006F5660" w:rsidRPr="007225EF" w:rsidRDefault="006F5660" w:rsidP="006F5660">
      <w:pPr>
        <w:pStyle w:val="af4"/>
        <w:shd w:val="clear" w:color="auto" w:fill="FFFFFF"/>
        <w:spacing w:before="0" w:beforeAutospacing="0" w:after="0" w:afterAutospacing="0"/>
        <w:ind w:firstLine="375"/>
        <w:jc w:val="both"/>
        <w:rPr>
          <w:rFonts w:ascii="GHEA Grapalat" w:hAnsi="GHEA Grapalat"/>
          <w:sz w:val="20"/>
          <w:szCs w:val="20"/>
          <w:lang w:val="af-ZA"/>
        </w:rPr>
      </w:pPr>
      <w:r w:rsidRPr="007225EF">
        <w:rPr>
          <w:rFonts w:ascii="GHEA Grapalat" w:hAnsi="GHEA Grapalat"/>
          <w:sz w:val="20"/>
          <w:szCs w:val="20"/>
          <w:lang w:val="af-ZA"/>
        </w:rPr>
        <w:t>8:7</w:t>
      </w:r>
      <w:r w:rsidRPr="00F939A5">
        <w:rPr>
          <w:rFonts w:ascii="Arial Unicode" w:hAnsi="Arial Unicode"/>
          <w:color w:val="000000"/>
          <w:sz w:val="21"/>
          <w:szCs w:val="21"/>
          <w:lang w:val="af-ZA"/>
        </w:rPr>
        <w:t xml:space="preserve"> </w:t>
      </w:r>
      <w:r w:rsidRPr="007225EF">
        <w:rPr>
          <w:rFonts w:ascii="GHEA Grapalat" w:hAnsi="GHEA Grapalat"/>
          <w:sz w:val="20"/>
          <w:szCs w:val="20"/>
          <w:lang w:val="af-ZA"/>
        </w:rPr>
        <w:t>If the prices of the participants who have submitted bids that are satisfied with the requirements of the invitation exceed the purchase price, the evaluation committee can declare the participant who submitted a lower price offer as the selected participant, provided that the rights and obligations of the parties provided for in the contract signed with the latter come into force in an amount exceeding the purchase price. in case of providing financial resources and concluding an agreement between the parties based on it. Moreover, the agreement is concluded within fifteen working days following the provision of additional financial resources, extending the terms of delivery of goods by the period from the date of conclusion of the agreement to the date of conclusion of the agreement. The contract concluded in accordance with this point is terminated if no additional financial resources are provided within sixty calendar days following its conclusion. The requirements of this clause do not apply when applications have been submitted by more than one participant and only one participant's application has been evaluated as satisfying the requirements of the invitation.</w:t>
      </w:r>
    </w:p>
    <w:p w:rsidR="006F5660" w:rsidRPr="007225EF" w:rsidRDefault="006F5660" w:rsidP="006F5660">
      <w:pPr>
        <w:pStyle w:val="af4"/>
        <w:shd w:val="clear" w:color="auto" w:fill="FFFFFF"/>
        <w:spacing w:before="0" w:beforeAutospacing="0" w:after="0" w:afterAutospacing="0"/>
        <w:ind w:firstLine="375"/>
        <w:jc w:val="both"/>
        <w:rPr>
          <w:rFonts w:ascii="GHEA Grapalat" w:hAnsi="GHEA Grapalat"/>
          <w:sz w:val="20"/>
          <w:szCs w:val="20"/>
          <w:lang w:val="af-ZA"/>
        </w:rPr>
      </w:pPr>
      <w:r w:rsidRPr="007225EF">
        <w:rPr>
          <w:rFonts w:ascii="GHEA Grapalat" w:hAnsi="GHEA Grapalat"/>
          <w:sz w:val="20"/>
          <w:szCs w:val="20"/>
          <w:lang w:val="af-ZA"/>
        </w:rPr>
        <w:t>In case of non-application of this clause, the procedure shall be declared invalid on the basis of Clause 1 of Part 1 of Article 37 of the Law.</w:t>
      </w:r>
    </w:p>
    <w:p w:rsidR="00B514E8" w:rsidRPr="005E1F72" w:rsidRDefault="00FD2748" w:rsidP="00EF3662">
      <w:pPr>
        <w:ind w:firstLine="708"/>
        <w:jc w:val="both"/>
        <w:rPr>
          <w:rFonts w:ascii="GHEA Grapalat" w:hAnsi="GHEA Grapalat"/>
          <w:sz w:val="20"/>
          <w:szCs w:val="20"/>
          <w:lang w:val="hy-AM"/>
        </w:rPr>
      </w:pPr>
      <w:r w:rsidRPr="005E1F72">
        <w:rPr>
          <w:rFonts w:ascii="GHEA Grapalat" w:hAnsi="GHEA Grapalat"/>
          <w:sz w:val="20"/>
          <w:szCs w:val="20"/>
          <w:lang w:val="af-ZA"/>
        </w:rPr>
        <w:t xml:space="preserve">8. </w:t>
      </w:r>
      <w:r w:rsidR="00D770E9" w:rsidRPr="005E1F72">
        <w:rPr>
          <w:rFonts w:ascii="GHEA Grapalat" w:hAnsi="GHEA Grapalat"/>
          <w:sz w:val="20"/>
          <w:szCs w:val="20"/>
          <w:lang w:val="hy-AM"/>
        </w:rPr>
        <w:t xml:space="preserve">8 </w:t>
      </w:r>
      <w:r w:rsidR="00E24EBF" w:rsidRPr="005E1F72">
        <w:rPr>
          <w:rFonts w:ascii="GHEA Grapalat" w:hAnsi="GHEA Grapalat"/>
          <w:sz w:val="20"/>
          <w:szCs w:val="20"/>
          <w:lang w:val="af-ZA"/>
        </w:rPr>
        <w:t>On request of any participant application</w:t>
      </w:r>
      <w:r w:rsidR="00982FD1">
        <w:rPr>
          <w:rFonts w:ascii="GHEA Grapalat" w:hAnsi="GHEA Grapalat"/>
          <w:sz w:val="20"/>
          <w:szCs w:val="20"/>
          <w:lang w:val="hy-AM"/>
        </w:rPr>
        <w:t xml:space="preserve"> </w:t>
      </w:r>
      <w:r w:rsidR="00B514E8" w:rsidRPr="005E1F72">
        <w:rPr>
          <w:rFonts w:ascii="GHEA Grapalat" w:hAnsi="GHEA Grapalat"/>
          <w:sz w:val="20"/>
          <w:szCs w:val="20"/>
          <w:lang w:val="af-ZA"/>
        </w:rPr>
        <w:t>the secretary of the commission shall immediately provide the copies to the other participant who submitted such a request.</w:t>
      </w:r>
      <w:r w:rsidR="007B6811" w:rsidRPr="005E1F72">
        <w:rPr>
          <w:rFonts w:ascii="GHEA Grapalat" w:hAnsi="GHEA Grapalat"/>
          <w:sz w:val="20"/>
          <w:szCs w:val="20"/>
          <w:lang w:val="hy-AM"/>
        </w:rPr>
        <w:t xml:space="preserve"> </w:t>
      </w:r>
      <w:r w:rsidR="007B6811" w:rsidRPr="005E1F72">
        <w:rPr>
          <w:rFonts w:ascii="GHEA Grapalat" w:hAnsi="GHEA Grapalat"/>
          <w:sz w:val="20"/>
          <w:szCs w:val="20"/>
          <w:lang w:val="af-ZA"/>
        </w:rPr>
        <w:t xml:space="preserve">In case of impossibility of fulfillment of the request, the person making the request is immediately provided with the documents </w:t>
      </w:r>
      <w:r w:rsidR="00410B68">
        <w:rPr>
          <w:rFonts w:ascii="GHEA Grapalat" w:hAnsi="GHEA Grapalat"/>
          <w:sz w:val="20"/>
          <w:szCs w:val="20"/>
          <w:lang w:val="hy-AM"/>
        </w:rPr>
        <w:t xml:space="preserve">included in the request </w:t>
      </w:r>
      <w:r w:rsidR="007B6811" w:rsidRPr="005E1F72">
        <w:rPr>
          <w:rFonts w:ascii="GHEA Grapalat" w:hAnsi="GHEA Grapalat"/>
          <w:sz w:val="20"/>
          <w:szCs w:val="20"/>
          <w:lang w:val="af-ZA"/>
        </w:rPr>
        <w:t xml:space="preserve">, which the latter gets acquainted with on the spot, has the right to photograph them and returns them to the secretary of the committee during the session, without hindering the normal activity of the committee </w:t>
      </w:r>
      <w:r w:rsidR="007B6811" w:rsidRPr="005E1F72">
        <w:rPr>
          <w:rFonts w:ascii="GHEA Grapalat" w:hAnsi="GHEA Grapalat"/>
          <w:sz w:val="20"/>
          <w:szCs w:val="20"/>
          <w:lang w:val="hy-AM"/>
        </w:rPr>
        <w:t>.</w:t>
      </w:r>
    </w:p>
    <w:p w:rsidR="002B121D" w:rsidRPr="0026557B" w:rsidRDefault="00A150A9" w:rsidP="00EF3662">
      <w:pPr>
        <w:pStyle w:val="norm"/>
        <w:spacing w:line="240" w:lineRule="auto"/>
        <w:rPr>
          <w:rFonts w:ascii="GHEA Grapalat" w:hAnsi="GHEA Grapalat" w:cs="Sylfaen"/>
          <w:sz w:val="20"/>
          <w:szCs w:val="24"/>
          <w:lang w:val="hy-AM" w:eastAsia="en-US"/>
        </w:rPr>
      </w:pPr>
      <w:r w:rsidRPr="005E1F72">
        <w:rPr>
          <w:rFonts w:ascii="GHEA Grapalat" w:hAnsi="GHEA Grapalat"/>
          <w:sz w:val="20"/>
          <w:lang w:val="af-ZA"/>
        </w:rPr>
        <w:t xml:space="preserve">8. </w:t>
      </w:r>
      <w:r w:rsidR="00D770E9" w:rsidRPr="005E1F72">
        <w:rPr>
          <w:rFonts w:ascii="GHEA Grapalat" w:hAnsi="GHEA Grapalat"/>
          <w:sz w:val="20"/>
          <w:lang w:val="hy-AM"/>
        </w:rPr>
        <w:t xml:space="preserve">9 If </w:t>
      </w:r>
      <w:r w:rsidR="002B121D" w:rsidRPr="005E1F72">
        <w:rPr>
          <w:rFonts w:ascii="GHEA Grapalat" w:hAnsi="GHEA Grapalat"/>
          <w:sz w:val="20"/>
          <w:lang w:val="af-ZA"/>
        </w:rPr>
        <w:t xml:space="preserve">during the bid opening </w:t>
      </w:r>
      <w:r w:rsidR="00DE1C00">
        <w:rPr>
          <w:rFonts w:ascii="GHEA Grapalat" w:hAnsi="GHEA Grapalat"/>
          <w:sz w:val="20"/>
          <w:lang w:val="hy-AM"/>
        </w:rPr>
        <w:t>and evaluation session</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implemented</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evaluation</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 xml:space="preserve">result </w:t>
      </w:r>
      <w:r w:rsidR="002B121D" w:rsidRPr="005E1F72">
        <w:rPr>
          <w:rFonts w:ascii="GHEA Grapalat" w:hAnsi="GHEA Grapalat" w:cs="Sylfaen"/>
          <w:sz w:val="20"/>
          <w:szCs w:val="24"/>
          <w:lang w:val="af-ZA" w:eastAsia="en-US"/>
        </w:rPr>
        <w:softHyphen/>
      </w:r>
      <w:r w:rsidR="002B121D" w:rsidRPr="005E1F72">
        <w:rPr>
          <w:rFonts w:ascii="GHEA Grapalat" w:hAnsi="GHEA Grapalat" w:cs="Sylfaen"/>
          <w:sz w:val="20"/>
          <w:szCs w:val="24"/>
          <w:lang w:val="hy-AM" w:eastAsia="en-US"/>
        </w:rPr>
        <w:t xml:space="preserve">in </w:t>
      </w:r>
      <w:r w:rsidR="002B121D" w:rsidRPr="005E1F72">
        <w:rPr>
          <w:rFonts w:ascii="GHEA Grapalat" w:hAnsi="GHEA Grapalat" w:cs="Sylfaen"/>
          <w:sz w:val="20"/>
          <w:szCs w:val="24"/>
          <w:lang w:val="af-ZA" w:eastAsia="en-US"/>
        </w:rPr>
        <w:t xml:space="preserve">the participant's </w:t>
      </w:r>
      <w:r w:rsidR="002B121D" w:rsidRPr="005E1F72">
        <w:rPr>
          <w:rFonts w:ascii="GHEA Grapalat" w:hAnsi="GHEA Grapalat" w:cs="Sylfaen"/>
          <w:sz w:val="20"/>
          <w:szCs w:val="24"/>
          <w:lang w:val="hy-AM" w:eastAsia="en-US"/>
        </w:rPr>
        <w:t>application</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recorded</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are</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inconsistencies:</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of invitation</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requirements</w:t>
      </w:r>
      <w:r w:rsidR="002B121D" w:rsidRPr="005E1F72">
        <w:rPr>
          <w:rFonts w:ascii="GHEA Grapalat" w:hAnsi="GHEA Grapalat" w:cs="Sylfaen"/>
          <w:sz w:val="20"/>
          <w:szCs w:val="24"/>
          <w:lang w:val="af-ZA" w:eastAsia="en-US"/>
        </w:rPr>
        <w:t xml:space="preserve"> , </w:t>
      </w:r>
      <w:bookmarkStart w:id="8" w:name="_Hlk9262487"/>
      <w:r w:rsidR="002B121D" w:rsidRPr="005E1F72">
        <w:rPr>
          <w:rFonts w:ascii="GHEA Grapalat" w:hAnsi="GHEA Grapalat" w:cs="Sylfaen"/>
          <w:sz w:val="20"/>
          <w:szCs w:val="24"/>
          <w:lang w:val="hy-AM" w:eastAsia="en-US"/>
        </w:rPr>
        <w:t xml:space="preserve">including </w:t>
      </w:r>
      <w:r w:rsidR="00476579" w:rsidRPr="00476579">
        <w:rPr>
          <w:rFonts w:ascii="GHEA Grapalat" w:hAnsi="GHEA Grapalat" w:cs="Sylfaen"/>
          <w:sz w:val="20"/>
          <w:szCs w:val="24"/>
          <w:lang w:val="hy-AM" w:eastAsia="en-US"/>
        </w:rPr>
        <w:t xml:space="preserve">the case when the documents included in the application, approved by the participant who is a resident of the Republic of Armenia, or a part of them, are not approved with an electronic digital signature, </w:t>
      </w:r>
      <w:bookmarkEnd w:id="8"/>
      <w:r w:rsidR="00476579" w:rsidRPr="002A4619">
        <w:rPr>
          <w:rFonts w:ascii="GHEA Grapalat" w:hAnsi="GHEA Grapalat" w:cs="Sylfaen"/>
          <w:sz w:val="20"/>
          <w:szCs w:val="24"/>
          <w:lang w:val="hy-AM" w:eastAsia="en-US"/>
        </w:rPr>
        <w:t>then</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the commission</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one</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working</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by day</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suspension</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is</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 xml:space="preserve">the session </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what?</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of the commission</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the secretary</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the same</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the day</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of it</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 xml:space="preserve">about </w:t>
      </w:r>
      <w:r w:rsidR="002B121D" w:rsidRPr="005E1F72">
        <w:rPr>
          <w:rFonts w:ascii="GHEA Grapalat" w:hAnsi="GHEA Grapalat" w:cs="Sylfaen"/>
          <w:sz w:val="20"/>
          <w:szCs w:val="24"/>
          <w:lang w:val="af-ZA" w:eastAsia="en-US"/>
        </w:rPr>
        <w:t xml:space="preserve">through the </w:t>
      </w:r>
      <w:r w:rsidR="002B121D" w:rsidRPr="005E1F72">
        <w:rPr>
          <w:rFonts w:ascii="GHEA Grapalat" w:hAnsi="GHEA Grapalat" w:cs="Sylfaen"/>
          <w:sz w:val="20"/>
          <w:szCs w:val="24"/>
          <w:lang w:val="hy-AM" w:eastAsia="en-US"/>
        </w:rPr>
        <w:t>system</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 xml:space="preserve">is </w:t>
      </w:r>
      <w:r w:rsidR="002B121D" w:rsidRPr="005E1F72">
        <w:rPr>
          <w:rFonts w:ascii="GHEA Grapalat" w:hAnsi="GHEA Grapalat" w:cs="Sylfaen"/>
          <w:sz w:val="20"/>
          <w:szCs w:val="24"/>
          <w:lang w:val="af-ZA" w:eastAsia="en-US"/>
        </w:rPr>
        <w:t xml:space="preserve">my </w:t>
      </w:r>
      <w:r w:rsidR="002B121D" w:rsidRPr="005E1F72">
        <w:rPr>
          <w:rFonts w:ascii="GHEA Grapalat" w:hAnsi="GHEA Grapalat" w:cs="Sylfaen"/>
          <w:sz w:val="20"/>
          <w:szCs w:val="24"/>
          <w:lang w:val="hy-AM" w:eastAsia="en-US"/>
        </w:rPr>
        <w:t>partner</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suggesting</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until</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suspension</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period</w:t>
      </w:r>
      <w:r w:rsidR="002B121D" w:rsidRPr="001F3550">
        <w:rPr>
          <w:rFonts w:ascii="GHEA Grapalat" w:hAnsi="GHEA Grapalat" w:cs="Sylfaen"/>
          <w:sz w:val="20"/>
          <w:lang w:val="hy-AM"/>
        </w:rPr>
        <w:t xml:space="preserve"> </w:t>
      </w:r>
      <w:r w:rsidR="002B121D" w:rsidRPr="005E1F72">
        <w:rPr>
          <w:rFonts w:ascii="GHEA Grapalat" w:hAnsi="GHEA Grapalat" w:cs="Sylfaen"/>
          <w:sz w:val="20"/>
          <w:szCs w:val="24"/>
          <w:lang w:val="hy-AM" w:eastAsia="en-US"/>
        </w:rPr>
        <w:t>the end</w:t>
      </w:r>
      <w:r w:rsidR="002B121D" w:rsidRPr="001F3550">
        <w:rPr>
          <w:rFonts w:ascii="GHEA Grapalat" w:hAnsi="GHEA Grapalat" w:cs="Sylfaen"/>
          <w:sz w:val="20"/>
          <w:lang w:val="hy-AM"/>
        </w:rPr>
        <w:t xml:space="preserve"> </w:t>
      </w:r>
      <w:r w:rsidR="002B121D" w:rsidRPr="005E1F72">
        <w:rPr>
          <w:rFonts w:ascii="GHEA Grapalat" w:hAnsi="GHEA Grapalat" w:cs="Sylfaen"/>
          <w:sz w:val="20"/>
          <w:szCs w:val="24"/>
          <w:lang w:val="hy-AM" w:eastAsia="en-US"/>
        </w:rPr>
        <w:t>to fix</w:t>
      </w:r>
      <w:r w:rsidR="002B121D" w:rsidRPr="001F3550">
        <w:rPr>
          <w:rFonts w:ascii="GHEA Grapalat" w:hAnsi="GHEA Grapalat" w:cs="Sylfaen"/>
          <w:sz w:val="20"/>
          <w:lang w:val="hy-AM"/>
        </w:rPr>
        <w:t xml:space="preserve"> </w:t>
      </w:r>
      <w:r w:rsidR="002B121D" w:rsidRPr="005E1F72">
        <w:rPr>
          <w:rFonts w:ascii="GHEA Grapalat" w:hAnsi="GHEA Grapalat" w:cs="Sylfaen"/>
          <w:sz w:val="20"/>
          <w:szCs w:val="24"/>
          <w:lang w:val="hy-AM" w:eastAsia="en-US"/>
        </w:rPr>
        <w:t xml:space="preserve">inconsistency </w:t>
      </w:r>
      <w:r w:rsidR="002B121D" w:rsidRPr="001F3550">
        <w:rPr>
          <w:rFonts w:ascii="GHEA Grapalat" w:hAnsi="GHEA Grapalat" w:cs="Sylfaen"/>
          <w:sz w:val="20"/>
          <w:lang w:val="hy-AM"/>
        </w:rPr>
        <w:t xml:space="preserve">. </w:t>
      </w:r>
      <w:r w:rsidR="00116E47" w:rsidRPr="0026557B">
        <w:rPr>
          <w:rFonts w:ascii="GHEA Grapalat" w:hAnsi="GHEA Grapalat" w:cs="Sylfaen"/>
          <w:sz w:val="20"/>
          <w:szCs w:val="24"/>
          <w:lang w:val="hy-AM" w:eastAsia="en-US"/>
        </w:rPr>
        <w:t>The notice sent to the participant shall describe in detail all discrepancies found during the evaluation of the application.</w:t>
      </w:r>
      <w:r w:rsidR="00427B84" w:rsidRPr="006A26C5">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 xml:space="preserve">   </w:t>
      </w:r>
    </w:p>
    <w:p w:rsidR="00FC31D8" w:rsidRPr="000D2054" w:rsidRDefault="00A150A9" w:rsidP="00EF3662">
      <w:pPr>
        <w:pStyle w:val="norm"/>
        <w:spacing w:line="240" w:lineRule="auto"/>
        <w:ind w:firstLine="567"/>
        <w:rPr>
          <w:rFonts w:ascii="GHEA Grapalat" w:hAnsi="GHEA Grapalat" w:cs="Sylfaen"/>
          <w:sz w:val="20"/>
          <w:szCs w:val="24"/>
          <w:lang w:val="hy-AM" w:eastAsia="en-US"/>
        </w:rPr>
      </w:pPr>
      <w:r w:rsidRPr="0026557B">
        <w:rPr>
          <w:rFonts w:ascii="GHEA Grapalat" w:hAnsi="GHEA Grapalat" w:cs="Sylfaen"/>
          <w:sz w:val="20"/>
          <w:szCs w:val="24"/>
          <w:lang w:val="af-ZA" w:eastAsia="en-US"/>
        </w:rPr>
        <w:t xml:space="preserve">8. </w:t>
      </w:r>
      <w:r w:rsidR="00D770E9" w:rsidRPr="0026557B">
        <w:rPr>
          <w:rFonts w:ascii="GHEA Grapalat" w:hAnsi="GHEA Grapalat" w:cs="Sylfaen"/>
          <w:sz w:val="20"/>
          <w:szCs w:val="24"/>
          <w:lang w:val="hy-AM" w:eastAsia="en-US"/>
        </w:rPr>
        <w:t>10:</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If:</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hereby</w:t>
      </w:r>
      <w:r w:rsidR="002B121D" w:rsidRPr="0026557B">
        <w:rPr>
          <w:rFonts w:ascii="GHEA Grapalat" w:hAnsi="GHEA Grapalat" w:cs="Sylfaen"/>
          <w:sz w:val="20"/>
          <w:szCs w:val="24"/>
          <w:lang w:val="af-ZA" w:eastAsia="en-US"/>
        </w:rPr>
        <w:t xml:space="preserve"> 8. </w:t>
      </w:r>
      <w:r w:rsidR="00D770E9" w:rsidRPr="0026557B">
        <w:rPr>
          <w:rFonts w:ascii="GHEA Grapalat" w:hAnsi="GHEA Grapalat" w:cs="Sylfaen"/>
          <w:sz w:val="20"/>
          <w:szCs w:val="24"/>
          <w:lang w:val="hy-AM" w:eastAsia="en-US"/>
        </w:rPr>
        <w:t xml:space="preserve">9th </w:t>
      </w:r>
      <w:r w:rsidR="004E6A12" w:rsidRPr="0026557B">
        <w:rPr>
          <w:rFonts w:ascii="GHEA Grapalat" w:hAnsi="GHEA Grapalat" w:cs="Sylfaen"/>
          <w:sz w:val="20"/>
          <w:szCs w:val="24"/>
          <w:lang w:val="af-ZA" w:eastAsia="en-US"/>
        </w:rPr>
        <w:t xml:space="preserve">of </w:t>
      </w:r>
      <w:r w:rsidR="004E6A12" w:rsidRPr="00413A8A">
        <w:rPr>
          <w:rFonts w:ascii="GHEA Grapalat" w:hAnsi="GHEA Grapalat" w:cs="Sylfaen"/>
          <w:sz w:val="20"/>
          <w:szCs w:val="24"/>
          <w:lang w:val="hy-AM" w:eastAsia="en-US"/>
        </w:rPr>
        <w:t xml:space="preserve">the </w:t>
      </w:r>
      <w:r w:rsidR="002B121D" w:rsidRPr="00413A8A">
        <w:rPr>
          <w:rFonts w:ascii="GHEA Grapalat" w:hAnsi="GHEA Grapalat" w:cs="Sylfaen"/>
          <w:sz w:val="20"/>
          <w:szCs w:val="24"/>
          <w:lang w:val="hy-AM" w:eastAsia="en-US"/>
        </w:rPr>
        <w:t>invitation</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with a point</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defined</w:t>
      </w:r>
      <w:r w:rsidR="002B121D" w:rsidRPr="0026557B">
        <w:rPr>
          <w:rFonts w:ascii="GHEA Grapalat" w:hAnsi="GHEA Grapalat" w:cs="Sylfaen"/>
          <w:sz w:val="20"/>
          <w:szCs w:val="24"/>
          <w:lang w:val="af-ZA" w:eastAsia="en-US"/>
        </w:rPr>
        <w:t xml:space="preserve"> the </w:t>
      </w:r>
      <w:r w:rsidR="002B121D" w:rsidRPr="0026557B">
        <w:rPr>
          <w:rFonts w:ascii="GHEA Grapalat" w:hAnsi="GHEA Grapalat" w:cs="Sylfaen"/>
          <w:sz w:val="20"/>
          <w:szCs w:val="24"/>
          <w:lang w:val="hy-AM" w:eastAsia="en-US"/>
        </w:rPr>
        <w:t xml:space="preserve">participant </w:t>
      </w:r>
      <w:r w:rsidR="002B121D" w:rsidRPr="00413A8A">
        <w:rPr>
          <w:rFonts w:ascii="GHEA Grapalat" w:hAnsi="GHEA Grapalat" w:cs="Sylfaen"/>
          <w:sz w:val="20"/>
          <w:szCs w:val="24"/>
          <w:lang w:val="hy-AM" w:eastAsia="en-US"/>
        </w:rPr>
        <w:t>in the term</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correction</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is</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recorded</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 xml:space="preserve">the discrepancy </w:t>
      </w:r>
      <w:r w:rsidR="002B121D" w:rsidRPr="0026557B">
        <w:rPr>
          <w:rFonts w:ascii="GHEA Grapalat" w:hAnsi="GHEA Grapalat" w:cs="Sylfaen"/>
          <w:sz w:val="20"/>
          <w:szCs w:val="24"/>
          <w:lang w:val="af-ZA" w:eastAsia="en-US"/>
        </w:rPr>
        <w:t xml:space="preserve">then </w:t>
      </w:r>
      <w:r w:rsidR="002B121D" w:rsidRPr="0026557B">
        <w:rPr>
          <w:rFonts w:ascii="GHEA Grapalat" w:hAnsi="GHEA Grapalat" w:cs="Sylfaen"/>
          <w:sz w:val="20"/>
          <w:szCs w:val="24"/>
          <w:lang w:val="hy-AM" w:eastAsia="en-US"/>
        </w:rPr>
        <w:t>the latter</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the application</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appreciated</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is</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enough</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Opposite</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in the case of a given participant</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the application</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appreciated</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is</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insufficient</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and:</w:t>
      </w:r>
      <w:r w:rsidR="002B121D" w:rsidRPr="0026557B">
        <w:rPr>
          <w:rFonts w:ascii="GHEA Grapalat" w:hAnsi="GHEA Grapalat" w:cs="Sylfaen"/>
          <w:sz w:val="20"/>
          <w:szCs w:val="24"/>
          <w:lang w:val="af-ZA" w:eastAsia="en-US"/>
        </w:rPr>
        <w:t xml:space="preserve"> </w:t>
      </w:r>
      <w:r w:rsidR="002B121D" w:rsidRPr="000F6770">
        <w:rPr>
          <w:rFonts w:ascii="GHEA Grapalat" w:hAnsi="GHEA Grapalat" w:cs="Sylfaen"/>
          <w:sz w:val="20"/>
          <w:szCs w:val="24"/>
          <w:lang w:val="hy-AM" w:eastAsia="en-US"/>
        </w:rPr>
        <w:t>rejected</w:t>
      </w:r>
      <w:r w:rsidR="009A05AC" w:rsidRPr="00854796">
        <w:rPr>
          <w:rFonts w:ascii="GHEA Grapalat" w:hAnsi="GHEA Grapalat" w:cs="Sylfaen"/>
          <w:sz w:val="20"/>
          <w:szCs w:val="24"/>
          <w:lang w:val="af-ZA" w:eastAsia="en-US"/>
        </w:rPr>
        <w:t xml:space="preserve"> </w:t>
      </w:r>
      <w:r w:rsidR="009A05AC" w:rsidRPr="00337B83">
        <w:rPr>
          <w:rFonts w:ascii="GHEA Grapalat" w:hAnsi="GHEA Grapalat" w:cs="Sylfaen"/>
          <w:sz w:val="20"/>
          <w:szCs w:val="24"/>
          <w:lang w:val="hy-AM" w:eastAsia="en-US"/>
        </w:rPr>
        <w:t>and the next place participant is recognized as the selected participant.</w:t>
      </w:r>
    </w:p>
    <w:p w:rsidR="005E0E50" w:rsidRPr="005E1F72" w:rsidRDefault="00A150A9" w:rsidP="00EF3662">
      <w:pPr>
        <w:pStyle w:val="23"/>
        <w:spacing w:line="240" w:lineRule="auto"/>
        <w:ind w:firstLine="567"/>
        <w:rPr>
          <w:rFonts w:ascii="GHEA Grapalat" w:hAnsi="GHEA Grapalat" w:cs="Sylfaen"/>
          <w:szCs w:val="24"/>
          <w:lang w:val="hy-AM"/>
        </w:rPr>
      </w:pPr>
      <w:r w:rsidRPr="005E1F72">
        <w:rPr>
          <w:rFonts w:ascii="GHEA Grapalat" w:hAnsi="GHEA Grapalat" w:cs="Sylfaen"/>
          <w:szCs w:val="24"/>
        </w:rPr>
        <w:t xml:space="preserve">8. </w:t>
      </w:r>
      <w:r w:rsidR="00D770E9" w:rsidRPr="005E1F72">
        <w:rPr>
          <w:rFonts w:ascii="GHEA Grapalat" w:hAnsi="GHEA Grapalat" w:cs="Sylfaen"/>
          <w:szCs w:val="24"/>
          <w:lang w:val="hy-AM"/>
        </w:rPr>
        <w:t>11:</w:t>
      </w:r>
      <w:r w:rsidR="002B121D" w:rsidRPr="005E1F72">
        <w:rPr>
          <w:rFonts w:ascii="GHEA Grapalat" w:hAnsi="GHEA Grapalat" w:cs="Sylfaen"/>
          <w:szCs w:val="24"/>
        </w:rPr>
        <w:t xml:space="preserve"> </w:t>
      </w:r>
      <w:r w:rsidR="00CA4AB2" w:rsidRPr="000D2054">
        <w:rPr>
          <w:rFonts w:ascii="GHEA Grapalat" w:hAnsi="GHEA Grapalat" w:cs="Sylfaen"/>
          <w:szCs w:val="24"/>
          <w:lang w:val="hy-AM"/>
        </w:rPr>
        <w:t>of the Commission</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member</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or</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the secretary</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no</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can</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to participate</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of the commission</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 xml:space="preserve">to the works </w:t>
      </w:r>
      <w:r w:rsidR="005E0E50" w:rsidRPr="005E1F72">
        <w:rPr>
          <w:rFonts w:ascii="GHEA Grapalat" w:hAnsi="GHEA Grapalat" w:cs="Sylfaen"/>
          <w:szCs w:val="24"/>
        </w:rPr>
        <w:t xml:space="preserve">, </w:t>
      </w:r>
      <w:r w:rsidR="00614A72">
        <w:rPr>
          <w:rFonts w:ascii="GHEA Grapalat" w:hAnsi="GHEA Grapalat" w:cs="Sylfaen"/>
          <w:szCs w:val="24"/>
          <w:lang w:val="hy-AM"/>
        </w:rPr>
        <w:t>if it becomes clear during the activity of the committee</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 xml:space="preserve">is </w:t>
      </w:r>
      <w:r w:rsidR="005E0E50" w:rsidRPr="005E1F72">
        <w:rPr>
          <w:rFonts w:ascii="GHEA Grapalat" w:hAnsi="GHEA Grapalat" w:cs="Sylfaen"/>
          <w:szCs w:val="24"/>
        </w:rPr>
        <w:t>that</w:t>
      </w:r>
      <w:r w:rsidR="005E0E50" w:rsidRPr="000D2054">
        <w:rPr>
          <w:rFonts w:ascii="GHEA Grapalat" w:hAnsi="GHEA Grapalat" w:cs="Sylfaen"/>
          <w:szCs w:val="24"/>
          <w:lang w:val="hy-AM"/>
        </w:rPr>
        <w:t>​</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the latter</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by</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established</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or</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 xml:space="preserve">having </w:t>
      </w:r>
      <w:r w:rsidR="005E0E50" w:rsidRPr="005E1F72">
        <w:rPr>
          <w:rFonts w:ascii="GHEA Grapalat" w:hAnsi="GHEA Grapalat" w:cs="Sylfaen"/>
          <w:szCs w:val="24"/>
        </w:rPr>
        <w:t xml:space="preserve">a </w:t>
      </w:r>
      <w:r w:rsidR="005E0E50" w:rsidRPr="000D2054">
        <w:rPr>
          <w:rFonts w:ascii="GHEA Grapalat" w:hAnsi="GHEA Grapalat" w:cs="Sylfaen"/>
          <w:szCs w:val="24"/>
          <w:lang w:val="hy-AM"/>
        </w:rPr>
        <w:t>share​</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 xml:space="preserve">the organization </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or</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lastRenderedPageBreak/>
        <w:t>their</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close</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by kinship</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or</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with in-laws</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connected</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 xml:space="preserve">person </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 xml:space="preserve">parent </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 xml:space="preserve">spouse </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 xml:space="preserve">child </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 xml:space="preserve">brother </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 xml:space="preserve">sister </w:t>
      </w:r>
      <w:r w:rsidR="005E0E50" w:rsidRPr="005E1F72">
        <w:rPr>
          <w:rFonts w:ascii="GHEA Grapalat" w:hAnsi="GHEA Grapalat" w:cs="Sylfaen"/>
          <w:szCs w:val="24"/>
        </w:rPr>
        <w:t xml:space="preserve">, </w:t>
      </w:r>
      <w:r w:rsidR="00614A72">
        <w:rPr>
          <w:rFonts w:ascii="GHEA Grapalat" w:hAnsi="GHEA Grapalat" w:cs="Sylfaen"/>
          <w:szCs w:val="24"/>
          <w:lang w:val="hy-AM"/>
        </w:rPr>
        <w:t>grandmother, grandfather, grandson,</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how</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also</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husband</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 xml:space="preserve">parent </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 xml:space="preserve">child </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brother,</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 xml:space="preserve">sister, grandmother, grandfather, grandson </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or</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that</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person</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by</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established</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or</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 xml:space="preserve">having </w:t>
      </w:r>
      <w:r w:rsidR="005E0E50" w:rsidRPr="005E1F72">
        <w:rPr>
          <w:rFonts w:ascii="GHEA Grapalat" w:hAnsi="GHEA Grapalat" w:cs="Sylfaen"/>
          <w:szCs w:val="24"/>
        </w:rPr>
        <w:t xml:space="preserve">a </w:t>
      </w:r>
      <w:r w:rsidR="005E0E50" w:rsidRPr="000D2054">
        <w:rPr>
          <w:rFonts w:ascii="GHEA Grapalat" w:hAnsi="GHEA Grapalat" w:cs="Sylfaen"/>
          <w:szCs w:val="24"/>
          <w:lang w:val="hy-AM"/>
        </w:rPr>
        <w:t>share​</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the organization</w:t>
      </w:r>
      <w:r w:rsidR="005E0E50" w:rsidRPr="005E1F72">
        <w:rPr>
          <w:rFonts w:ascii="GHEA Grapalat" w:hAnsi="GHEA Grapalat" w:cs="Sylfaen"/>
          <w:szCs w:val="24"/>
        </w:rPr>
        <w:t xml:space="preserve"> </w:t>
      </w:r>
      <w:r w:rsidR="00B625F2">
        <w:rPr>
          <w:rFonts w:ascii="GHEA Grapalat" w:hAnsi="GHEA Grapalat" w:cs="Sylfaen"/>
          <w:szCs w:val="24"/>
          <w:lang w:val="hy-AM"/>
        </w:rPr>
        <w:t>hereby</w:t>
      </w:r>
      <w:r w:rsidR="00B625F2" w:rsidRPr="005E1F72">
        <w:rPr>
          <w:rFonts w:ascii="GHEA Grapalat" w:hAnsi="GHEA Grapalat" w:cs="Sylfaen"/>
          <w:szCs w:val="24"/>
        </w:rPr>
        <w:t xml:space="preserve"> </w:t>
      </w:r>
      <w:r w:rsidR="005E0E50" w:rsidRPr="000D2054">
        <w:rPr>
          <w:rFonts w:ascii="GHEA Grapalat" w:hAnsi="GHEA Grapalat" w:cs="Sylfaen"/>
          <w:szCs w:val="24"/>
          <w:lang w:val="hy-AM"/>
        </w:rPr>
        <w:t>to the procedure</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to participate</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for</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presented</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is</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application</w:t>
      </w:r>
      <w:r w:rsidR="005E0E50" w:rsidRPr="005E1F72">
        <w:rPr>
          <w:rFonts w:ascii="GHEA Grapalat" w:hAnsi="GHEA Grapalat" w:cs="Sylfaen"/>
          <w:szCs w:val="24"/>
        </w:rPr>
        <w:t xml:space="preserve">​ </w:t>
      </w:r>
      <w:r w:rsidR="00E90FD0" w:rsidRPr="005E1F72">
        <w:rPr>
          <w:rFonts w:ascii="GHEA Grapalat" w:hAnsi="GHEA Grapalat" w:cs="Sylfaen"/>
          <w:szCs w:val="24"/>
          <w:lang w:val="hy-AM"/>
        </w:rPr>
        <w:t>If:</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available</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is</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hereby</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with a point</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planned</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 xml:space="preserve">the condition </w:t>
      </w:r>
      <w:r w:rsidR="00E90FD0" w:rsidRPr="005E1F72">
        <w:rPr>
          <w:rFonts w:ascii="GHEA Grapalat" w:hAnsi="GHEA Grapalat" w:cs="Sylfaen"/>
          <w:szCs w:val="24"/>
        </w:rPr>
        <w:t xml:space="preserve">then </w:t>
      </w:r>
      <w:r w:rsidR="00614A72">
        <w:rPr>
          <w:rFonts w:ascii="GHEA Grapalat" w:hAnsi="GHEA Grapalat" w:cs="Sylfaen"/>
          <w:szCs w:val="24"/>
          <w:lang w:val="hy-AM"/>
        </w:rPr>
        <w:t>of this procedure</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in relation to</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interests</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clash</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having</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of the commission</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member</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or</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secretary immediately</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self-rejection</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is</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reports</w:t>
      </w:r>
      <w:r w:rsidR="00E90FD0" w:rsidRPr="005E1F72">
        <w:rPr>
          <w:rFonts w:ascii="GHEA Grapalat" w:hAnsi="GHEA Grapalat" w:cs="Sylfaen"/>
          <w:szCs w:val="24"/>
        </w:rPr>
        <w:t xml:space="preserve"> </w:t>
      </w:r>
      <w:r w:rsidR="00614A72">
        <w:rPr>
          <w:rFonts w:ascii="GHEA Grapalat" w:hAnsi="GHEA Grapalat" w:cs="Sylfaen"/>
          <w:szCs w:val="24"/>
          <w:lang w:val="hy-AM"/>
        </w:rPr>
        <w:t xml:space="preserve">from this procedure </w:t>
      </w:r>
      <w:r w:rsidR="00E90FD0" w:rsidRPr="005E1F72">
        <w:rPr>
          <w:rFonts w:ascii="GHEA Grapalat" w:hAnsi="GHEA Grapalat" w:cs="Sylfaen"/>
          <w:szCs w:val="24"/>
        </w:rPr>
        <w:t>.</w:t>
      </w:r>
    </w:p>
    <w:p w:rsidR="00AA3CB2" w:rsidRDefault="00A150A9" w:rsidP="00D571F0">
      <w:pPr>
        <w:pStyle w:val="23"/>
        <w:spacing w:line="240" w:lineRule="auto"/>
        <w:ind w:firstLine="567"/>
        <w:rPr>
          <w:rFonts w:ascii="GHEA Grapalat" w:hAnsi="GHEA Grapalat" w:cs="Sylfaen"/>
          <w:szCs w:val="24"/>
          <w:lang w:val="hy-AM"/>
        </w:rPr>
      </w:pPr>
      <w:r w:rsidRPr="005E1F72">
        <w:rPr>
          <w:rFonts w:ascii="GHEA Grapalat" w:hAnsi="GHEA Grapalat" w:cs="Sylfaen"/>
          <w:szCs w:val="24"/>
          <w:lang w:val="hy-AM"/>
        </w:rPr>
        <w:t xml:space="preserve">8.12 </w:t>
      </w:r>
      <w:r w:rsidR="00EA58C8" w:rsidRPr="005E1F72">
        <w:rPr>
          <w:rFonts w:ascii="GHEA Grapalat" w:hAnsi="GHEA Grapalat" w:cs="Sylfaen"/>
          <w:szCs w:val="24"/>
          <w:lang w:val="es-ES"/>
        </w:rPr>
        <w:t xml:space="preserve">After the bids are opened and evaluated, a protocol is drawn up </w:t>
      </w:r>
      <w:r w:rsidR="00EA58C8" w:rsidRPr="005E1F72">
        <w:rPr>
          <w:rFonts w:ascii="GHEA Grapalat" w:hAnsi="GHEA Grapalat" w:cs="Sylfaen"/>
        </w:rPr>
        <w:t xml:space="preserve">in accordance with the procedure established by the RA legislation on procurement </w:t>
      </w:r>
      <w:r w:rsidR="00EA58C8" w:rsidRPr="005E1F72">
        <w:rPr>
          <w:rFonts w:ascii="GHEA Grapalat" w:hAnsi="GHEA Grapalat" w:cs="Sylfaen"/>
          <w:lang w:val="hy-AM"/>
        </w:rPr>
        <w:t xml:space="preserve">. At the same time, the minutes of the committee session describe in detail the inconsistencies recorded as a result of the evaluation of the applications and the reasons for rejecting the applications caused by them. </w:t>
      </w:r>
      <w:r w:rsidR="007A3F75" w:rsidRPr="000058C9">
        <w:rPr>
          <w:rFonts w:ascii="GHEA Grapalat" w:hAnsi="GHEA Grapalat" w:cs="Sylfaen"/>
          <w:szCs w:val="24"/>
          <w:lang w:val="hy-AM"/>
        </w:rPr>
        <w:t>The protocol</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signing</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are</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of the commission</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at the session</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present</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the members.</w:t>
      </w:r>
    </w:p>
    <w:p w:rsidR="00E65F37" w:rsidRPr="005E1F72" w:rsidRDefault="00A150A9" w:rsidP="00D571F0">
      <w:pPr>
        <w:pStyle w:val="23"/>
        <w:spacing w:line="240" w:lineRule="auto"/>
        <w:ind w:firstLine="567"/>
        <w:rPr>
          <w:rFonts w:ascii="GHEA Grapalat" w:hAnsi="GHEA Grapalat" w:cs="Sylfaen"/>
          <w:szCs w:val="24"/>
          <w:lang w:val="hy-AM"/>
        </w:rPr>
      </w:pPr>
      <w:r w:rsidRPr="005E1F72">
        <w:rPr>
          <w:rFonts w:ascii="GHEA Grapalat" w:hAnsi="GHEA Grapalat" w:cs="Sylfaen"/>
          <w:szCs w:val="24"/>
          <w:lang w:val="hy-AM"/>
        </w:rPr>
        <w:t xml:space="preserve">8.13 The Secretary of the Commission </w:t>
      </w:r>
      <w:r w:rsidR="00D11611" w:rsidRPr="005E1F72">
        <w:rPr>
          <w:rFonts w:ascii="GHEA Grapalat" w:hAnsi="GHEA Grapalat" w:cs="Sylfaen"/>
          <w:szCs w:val="24"/>
        </w:rPr>
        <w:t xml:space="preserve">shall not later than after the end of </w:t>
      </w:r>
      <w:r w:rsidR="005E3501" w:rsidRPr="005E1F72">
        <w:rPr>
          <w:rFonts w:ascii="GHEA Grapalat" w:hAnsi="GHEA Grapalat" w:cs="Sylfaen"/>
          <w:szCs w:val="24"/>
        </w:rPr>
        <w:t xml:space="preserve">the bid opening </w:t>
      </w:r>
      <w:r w:rsidR="006D5E0B">
        <w:rPr>
          <w:rFonts w:ascii="GHEA Grapalat" w:hAnsi="GHEA Grapalat" w:cs="Sylfaen"/>
          <w:szCs w:val="24"/>
          <w:lang w:val="hy-AM"/>
        </w:rPr>
        <w:t>and evaluation session</w:t>
      </w:r>
      <w:r w:rsidR="00D11611" w:rsidRPr="005E1F72">
        <w:rPr>
          <w:rFonts w:ascii="GHEA Grapalat" w:hAnsi="GHEA Grapalat" w:cs="Arial"/>
          <w:spacing w:val="-8"/>
          <w:sz w:val="24"/>
          <w:szCs w:val="24"/>
        </w:rPr>
        <w:t xml:space="preserve"> </w:t>
      </w:r>
      <w:r w:rsidR="00E65F37" w:rsidRPr="005E1F72">
        <w:rPr>
          <w:rFonts w:ascii="GHEA Grapalat" w:hAnsi="GHEA Grapalat" w:cs="Sylfaen"/>
          <w:szCs w:val="24"/>
        </w:rPr>
        <w:t>on the following working day</w:t>
      </w:r>
    </w:p>
    <w:p w:rsidR="00AA3CB2" w:rsidRDefault="00A24827" w:rsidP="00EF3662">
      <w:pPr>
        <w:pStyle w:val="23"/>
        <w:spacing w:line="240" w:lineRule="auto"/>
        <w:ind w:firstLine="567"/>
        <w:rPr>
          <w:rFonts w:ascii="GHEA Grapalat" w:hAnsi="GHEA Grapalat" w:cs="Sylfaen"/>
          <w:lang w:val="hy-AM"/>
        </w:rPr>
      </w:pPr>
      <w:r w:rsidRPr="00413A8A">
        <w:rPr>
          <w:rFonts w:ascii="GHEA Grapalat" w:hAnsi="GHEA Grapalat" w:cs="Sylfaen"/>
          <w:lang w:val="hy-AM"/>
        </w:rPr>
        <w:t xml:space="preserve">1) the printed (scanned) version of the minutes of the opening </w:t>
      </w:r>
      <w:r w:rsidR="00960ED7">
        <w:rPr>
          <w:rFonts w:ascii="GHEA Grapalat" w:hAnsi="GHEA Grapalat" w:cs="Sylfaen"/>
        </w:rPr>
        <w:t xml:space="preserve">and evaluation session of bids and the summary sheet of the discussion of justifications mentioned in point 3.5 of part 1 of this invitation, which also contains information </w:t>
      </w:r>
      <w:r w:rsidR="009A30B4" w:rsidRPr="00413A8A">
        <w:rPr>
          <w:rFonts w:ascii="GHEA Grapalat" w:hAnsi="GHEA Grapalat" w:cs="Sylfaen"/>
          <w:lang w:val="hy-AM"/>
        </w:rPr>
        <w:t xml:space="preserve">about the date and e-mail addresses </w:t>
      </w:r>
      <w:r w:rsidRPr="00D571F0">
        <w:rPr>
          <w:rFonts w:ascii="GHEA Grapalat" w:hAnsi="GHEA Grapalat" w:cs="Sylfaen"/>
          <w:lang w:val="hy-AM"/>
        </w:rPr>
        <w:t xml:space="preserve">of receiving the justifications , </w:t>
      </w:r>
      <w:r w:rsidRPr="00413A8A">
        <w:rPr>
          <w:rFonts w:ascii="GHEA Grapalat" w:hAnsi="GHEA Grapalat" w:cs="Sylfaen"/>
          <w:lang w:val="hy-AM"/>
        </w:rPr>
        <w:t>shall be published in the newsletter. If justifications are not presented, appropriate notes are made about it in the protocol of the committee session.</w:t>
      </w:r>
    </w:p>
    <w:p w:rsidR="008B73CD" w:rsidRPr="005E1F72" w:rsidRDefault="008B73CD" w:rsidP="00EF3662">
      <w:pPr>
        <w:pStyle w:val="23"/>
        <w:spacing w:line="240" w:lineRule="auto"/>
        <w:ind w:firstLine="567"/>
        <w:rPr>
          <w:rFonts w:ascii="GHEA Grapalat" w:hAnsi="GHEA Grapalat" w:cs="Sylfaen"/>
          <w:szCs w:val="24"/>
        </w:rPr>
      </w:pPr>
      <w:r w:rsidRPr="005E1F72">
        <w:rPr>
          <w:rFonts w:ascii="GHEA Grapalat" w:hAnsi="GHEA Grapalat" w:cs="Sylfaen"/>
          <w:szCs w:val="24"/>
        </w:rPr>
        <w:t xml:space="preserve">publishes in the newsletter printed (scanned) versions of the statements about the absence of conflict of interest signed by him and the evaluation committee members present at the bid opening </w:t>
      </w:r>
      <w:r w:rsidR="007369EF">
        <w:rPr>
          <w:rFonts w:ascii="GHEA Grapalat" w:hAnsi="GHEA Grapalat" w:cs="Sylfaen"/>
          <w:szCs w:val="24"/>
          <w:lang w:val="hy-AM"/>
        </w:rPr>
        <w:t xml:space="preserve">and evaluation session. </w:t>
      </w:r>
      <w:r w:rsidRPr="005E1F72">
        <w:rPr>
          <w:rFonts w:ascii="GHEA Grapalat" w:hAnsi="GHEA Grapalat" w:cs="Sylfaen"/>
          <w:szCs w:val="24"/>
        </w:rPr>
        <w:t>Those members of the commission who participate in the commission's work at the meetings convened after the bid opening and evaluation session, sign the statements provided for in this subsection, which the secretary publishes in the bulletin on the working day following the signing.</w:t>
      </w:r>
    </w:p>
    <w:p w:rsidR="00A24194" w:rsidRPr="006E7F07" w:rsidRDefault="008769B4" w:rsidP="007225EF">
      <w:pPr>
        <w:shd w:val="clear" w:color="auto" w:fill="FFFFFF"/>
        <w:ind w:firstLine="375"/>
        <w:jc w:val="both"/>
        <w:rPr>
          <w:rFonts w:ascii="GHEA Grapalat" w:hAnsi="GHEA Grapalat" w:cs="Sylfaen"/>
          <w:sz w:val="20"/>
          <w:lang w:val="hy-AM"/>
        </w:rPr>
      </w:pPr>
      <w:r w:rsidRPr="005E1F72">
        <w:rPr>
          <w:rFonts w:ascii="GHEA Grapalat" w:hAnsi="GHEA Grapalat"/>
          <w:lang w:val="af-ZA"/>
        </w:rPr>
        <w:tab/>
      </w:r>
      <w:r w:rsidR="00A150A9" w:rsidRPr="005E1F72">
        <w:rPr>
          <w:rFonts w:ascii="GHEA Grapalat" w:hAnsi="GHEA Grapalat" w:cs="Sylfaen"/>
          <w:sz w:val="20"/>
          <w:lang w:val="af-ZA"/>
        </w:rPr>
        <w:t xml:space="preserve">8.14 </w:t>
      </w:r>
      <w:r w:rsidR="0036230B" w:rsidRPr="001F3550">
        <w:rPr>
          <w:rFonts w:ascii="GHEA Grapalat" w:hAnsi="GHEA Grapalat" w:cs="Sylfaen"/>
          <w:sz w:val="20"/>
        </w:rPr>
        <w:t xml:space="preserve">Section </w:t>
      </w:r>
      <w:r w:rsidR="0036230B" w:rsidRPr="005E1F72">
        <w:rPr>
          <w:rFonts w:ascii="GHEA Grapalat" w:hAnsi="GHEA Grapalat" w:cs="Sylfaen"/>
          <w:sz w:val="20"/>
          <w:lang w:val="af-ZA"/>
        </w:rPr>
        <w:t xml:space="preserve">6 </w:t>
      </w:r>
      <w:r w:rsidR="0036230B" w:rsidRPr="005E1F72">
        <w:rPr>
          <w:rFonts w:ascii="GHEA Grapalat" w:hAnsi="GHEA Grapalat" w:cs="Sylfaen"/>
          <w:sz w:val="20"/>
        </w:rPr>
        <w:t>of the Law</w:t>
      </w:r>
      <w:r w:rsidR="0036230B" w:rsidRPr="001F3550">
        <w:rPr>
          <w:rFonts w:ascii="GHEA Grapalat" w:hAnsi="GHEA Grapalat" w:cs="Sylfaen"/>
          <w:sz w:val="20"/>
          <w:lang w:val="af-ZA"/>
        </w:rPr>
        <w:t xml:space="preserve"> 1 </w:t>
      </w:r>
      <w:r w:rsidR="0036230B" w:rsidRPr="001F3550">
        <w:rPr>
          <w:rFonts w:ascii="GHEA Grapalat" w:hAnsi="GHEA Grapalat" w:cs="Sylfaen"/>
          <w:sz w:val="20"/>
        </w:rPr>
        <w:t>of the article</w:t>
      </w:r>
      <w:r w:rsidR="0036230B" w:rsidRPr="001F3550">
        <w:rPr>
          <w:rFonts w:ascii="GHEA Grapalat" w:hAnsi="GHEA Grapalat" w:cs="Sylfaen"/>
          <w:sz w:val="20"/>
          <w:lang w:val="af-ZA"/>
        </w:rPr>
        <w:t xml:space="preserve"> </w:t>
      </w:r>
      <w:r w:rsidR="0036230B" w:rsidRPr="001F3550">
        <w:rPr>
          <w:rFonts w:ascii="GHEA Grapalat" w:hAnsi="GHEA Grapalat" w:cs="Sylfaen"/>
          <w:sz w:val="20"/>
        </w:rPr>
        <w:t xml:space="preserve">part </w:t>
      </w:r>
      <w:r w:rsidR="0036230B" w:rsidRPr="001F3550">
        <w:rPr>
          <w:rFonts w:ascii="GHEA Grapalat" w:hAnsi="GHEA Grapalat" w:cs="Sylfaen"/>
          <w:sz w:val="20"/>
          <w:lang w:val="af-ZA"/>
        </w:rPr>
        <w:t>6</w:t>
      </w:r>
      <w:r w:rsidR="0036230B" w:rsidRPr="001F3550">
        <w:rPr>
          <w:rFonts w:ascii="GHEA Grapalat" w:hAnsi="GHEA Grapalat" w:cs="Sylfaen"/>
          <w:sz w:val="20"/>
        </w:rPr>
        <w:t>​</w:t>
      </w:r>
      <w:r w:rsidR="0036230B" w:rsidRPr="001F3550">
        <w:rPr>
          <w:rFonts w:ascii="GHEA Grapalat" w:hAnsi="GHEA Grapalat" w:cs="Sylfaen"/>
          <w:sz w:val="20"/>
          <w:lang w:val="af-ZA"/>
        </w:rPr>
        <w:t xml:space="preserve"> </w:t>
      </w:r>
      <w:r w:rsidR="0036230B" w:rsidRPr="001F3550">
        <w:rPr>
          <w:rFonts w:ascii="GHEA Grapalat" w:hAnsi="GHEA Grapalat" w:cs="Sylfaen"/>
          <w:sz w:val="20"/>
        </w:rPr>
        <w:t>with a point</w:t>
      </w:r>
      <w:r w:rsidR="0036230B" w:rsidRPr="001F3550">
        <w:rPr>
          <w:rFonts w:ascii="GHEA Grapalat" w:hAnsi="GHEA Grapalat" w:cs="Sylfaen"/>
          <w:sz w:val="20"/>
          <w:lang w:val="af-ZA"/>
        </w:rPr>
        <w:t xml:space="preserve"> </w:t>
      </w:r>
      <w:r w:rsidR="0036230B" w:rsidRPr="001F3550">
        <w:rPr>
          <w:rFonts w:ascii="GHEA Grapalat" w:hAnsi="GHEA Grapalat" w:cs="Sylfaen"/>
          <w:sz w:val="20"/>
        </w:rPr>
        <w:t>planned</w:t>
      </w:r>
      <w:r w:rsidR="0036230B" w:rsidRPr="001F3550">
        <w:rPr>
          <w:rFonts w:ascii="GHEA Grapalat" w:hAnsi="GHEA Grapalat" w:cs="Sylfaen"/>
          <w:sz w:val="20"/>
          <w:lang w:val="af-ZA"/>
        </w:rPr>
        <w:t xml:space="preserve"> </w:t>
      </w:r>
      <w:r w:rsidR="0036230B" w:rsidRPr="001F3550">
        <w:rPr>
          <w:rFonts w:ascii="GHEA Grapalat" w:hAnsi="GHEA Grapalat" w:cs="Sylfaen"/>
          <w:sz w:val="20"/>
        </w:rPr>
        <w:t>the foundations</w:t>
      </w:r>
      <w:r w:rsidR="0036230B" w:rsidRPr="001F3550">
        <w:rPr>
          <w:rFonts w:ascii="GHEA Grapalat" w:hAnsi="GHEA Grapalat" w:cs="Sylfaen"/>
          <w:sz w:val="20"/>
          <w:lang w:val="af-ZA"/>
        </w:rPr>
        <w:t xml:space="preserve"> </w:t>
      </w:r>
      <w:r w:rsidR="0036230B" w:rsidRPr="001F3550">
        <w:rPr>
          <w:rFonts w:ascii="GHEA Grapalat" w:hAnsi="GHEA Grapalat" w:cs="Sylfaen"/>
          <w:sz w:val="20"/>
        </w:rPr>
        <w:t>in:</w:t>
      </w:r>
      <w:r w:rsidR="0036230B" w:rsidRPr="001F3550">
        <w:rPr>
          <w:rFonts w:ascii="GHEA Grapalat" w:hAnsi="GHEA Grapalat" w:cs="Sylfaen"/>
          <w:sz w:val="20"/>
          <w:lang w:val="af-ZA"/>
        </w:rPr>
        <w:t xml:space="preserve"> </w:t>
      </w:r>
      <w:r w:rsidR="0036230B" w:rsidRPr="001F3550">
        <w:rPr>
          <w:rFonts w:ascii="GHEA Grapalat" w:hAnsi="GHEA Grapalat" w:cs="Sylfaen"/>
          <w:sz w:val="20"/>
        </w:rPr>
        <w:t>application</w:t>
      </w:r>
      <w:r w:rsidR="0036230B" w:rsidRPr="001F3550">
        <w:rPr>
          <w:rFonts w:ascii="GHEA Grapalat" w:hAnsi="GHEA Grapalat" w:cs="Sylfaen"/>
          <w:sz w:val="20"/>
          <w:lang w:val="af-ZA"/>
        </w:rPr>
        <w:t xml:space="preserve"> </w:t>
      </w:r>
      <w:r w:rsidR="0036230B" w:rsidRPr="001F3550">
        <w:rPr>
          <w:rFonts w:ascii="GHEA Grapalat" w:hAnsi="GHEA Grapalat" w:cs="Sylfaen"/>
          <w:sz w:val="20"/>
        </w:rPr>
        <w:t>to come</w:t>
      </w:r>
      <w:r w:rsidR="0036230B" w:rsidRPr="001F3550">
        <w:rPr>
          <w:rFonts w:ascii="GHEA Grapalat" w:hAnsi="GHEA Grapalat" w:cs="Sylfaen"/>
          <w:sz w:val="20"/>
          <w:lang w:val="af-ZA"/>
        </w:rPr>
        <w:t xml:space="preserve"> </w:t>
      </w:r>
      <w:r w:rsidR="001E3A7F" w:rsidRPr="0033011B">
        <w:rPr>
          <w:rFonts w:ascii="GHEA Grapalat" w:hAnsi="GHEA Grapalat" w:cs="Sylfaen"/>
          <w:sz w:val="20"/>
          <w:lang w:val="en-US"/>
        </w:rPr>
        <w:t>case</w:t>
      </w:r>
      <w:r w:rsidR="001E3A7F" w:rsidRPr="001F3550">
        <w:rPr>
          <w:rFonts w:ascii="GHEA Grapalat" w:hAnsi="GHEA Grapalat" w:cs="Sylfaen"/>
          <w:sz w:val="20"/>
          <w:lang w:val="af-ZA"/>
        </w:rPr>
        <w:t xml:space="preserve"> </w:t>
      </w:r>
      <w:r w:rsidR="001E3A7F" w:rsidRPr="0033011B">
        <w:rPr>
          <w:rFonts w:ascii="GHEA Grapalat" w:hAnsi="GHEA Grapalat" w:cs="Sylfaen"/>
          <w:sz w:val="20"/>
          <w:lang w:val="en-US"/>
        </w:rPr>
        <w:t>of the client</w:t>
      </w:r>
      <w:r w:rsidR="001E3A7F" w:rsidRPr="006E7F07">
        <w:rPr>
          <w:rFonts w:ascii="GHEA Grapalat" w:hAnsi="GHEA Grapalat" w:cs="Sylfaen"/>
          <w:sz w:val="20"/>
          <w:lang w:val="af-ZA"/>
        </w:rPr>
        <w:t xml:space="preserve"> </w:t>
      </w:r>
      <w:r w:rsidR="001E3A7F" w:rsidRPr="0033011B">
        <w:rPr>
          <w:rFonts w:ascii="GHEA Grapalat" w:hAnsi="GHEA Grapalat" w:cs="Sylfaen"/>
          <w:sz w:val="20"/>
          <w:lang w:val="en-US"/>
        </w:rPr>
        <w:t>to lead</w:t>
      </w:r>
      <w:r w:rsidR="001E3A7F" w:rsidRPr="006E7F07">
        <w:rPr>
          <w:rFonts w:ascii="GHEA Grapalat" w:hAnsi="GHEA Grapalat" w:cs="Sylfaen"/>
          <w:sz w:val="20"/>
          <w:lang w:val="af-ZA"/>
        </w:rPr>
        <w:t xml:space="preserve"> </w:t>
      </w:r>
      <w:r w:rsidR="001E3A7F" w:rsidRPr="0033011B">
        <w:rPr>
          <w:rFonts w:ascii="GHEA Grapalat" w:hAnsi="GHEA Grapalat" w:cs="Sylfaen"/>
          <w:sz w:val="20"/>
          <w:lang w:val="en-US"/>
        </w:rPr>
        <w:t>reasoned</w:t>
      </w:r>
      <w:r w:rsidR="001E3A7F" w:rsidRPr="006E7F07">
        <w:rPr>
          <w:rFonts w:ascii="GHEA Grapalat" w:hAnsi="GHEA Grapalat" w:cs="Sylfaen"/>
          <w:sz w:val="20"/>
          <w:lang w:val="af-ZA"/>
        </w:rPr>
        <w:t xml:space="preserve"> </w:t>
      </w:r>
      <w:r w:rsidR="001E3A7F" w:rsidRPr="0033011B">
        <w:rPr>
          <w:rFonts w:ascii="GHEA Grapalat" w:hAnsi="GHEA Grapalat" w:cs="Sylfaen"/>
          <w:sz w:val="20"/>
          <w:lang w:val="en-US"/>
        </w:rPr>
        <w:t>decision</w:t>
      </w:r>
      <w:r w:rsidR="001E3A7F" w:rsidRPr="006E7F07">
        <w:rPr>
          <w:rFonts w:ascii="GHEA Grapalat" w:hAnsi="GHEA Grapalat" w:cs="Sylfaen"/>
          <w:sz w:val="20"/>
          <w:lang w:val="af-ZA"/>
        </w:rPr>
        <w:t xml:space="preserve"> </w:t>
      </w:r>
      <w:r w:rsidR="001E3A7F" w:rsidRPr="0033011B">
        <w:rPr>
          <w:rFonts w:ascii="GHEA Grapalat" w:hAnsi="GHEA Grapalat" w:cs="Sylfaen"/>
          <w:sz w:val="20"/>
          <w:lang w:val="en-US"/>
        </w:rPr>
        <w:t>based on</w:t>
      </w:r>
      <w:r w:rsidR="001E3A7F" w:rsidRPr="006E7F07">
        <w:rPr>
          <w:rFonts w:ascii="GHEA Grapalat" w:hAnsi="GHEA Grapalat" w:cs="Sylfaen"/>
          <w:sz w:val="20"/>
          <w:lang w:val="af-ZA"/>
        </w:rPr>
        <w:t xml:space="preserve"> </w:t>
      </w:r>
      <w:r w:rsidR="001E3A7F" w:rsidRPr="0033011B">
        <w:rPr>
          <w:rFonts w:ascii="GHEA Grapalat" w:hAnsi="GHEA Grapalat" w:cs="Sylfaen"/>
          <w:sz w:val="20"/>
          <w:lang w:val="en-US"/>
        </w:rPr>
        <w:t>on</w:t>
      </w:r>
      <w:r w:rsidR="001E3A7F" w:rsidRPr="006E7F07">
        <w:rPr>
          <w:rFonts w:ascii="GHEA Grapalat" w:hAnsi="GHEA Grapalat" w:cs="Sylfaen"/>
          <w:sz w:val="20"/>
          <w:lang w:val="af-ZA"/>
        </w:rPr>
        <w:t xml:space="preserve"> </w:t>
      </w:r>
      <w:r w:rsidR="001E3A7F" w:rsidRPr="0033011B">
        <w:rPr>
          <w:rFonts w:ascii="GHEA Grapalat" w:hAnsi="GHEA Grapalat" w:cs="Sylfaen"/>
          <w:sz w:val="20"/>
          <w:lang w:val="en-US"/>
        </w:rPr>
        <w:t>authorized</w:t>
      </w:r>
      <w:r w:rsidR="001E3A7F" w:rsidRPr="006E7F07">
        <w:rPr>
          <w:rFonts w:ascii="GHEA Grapalat" w:hAnsi="GHEA Grapalat" w:cs="Sylfaen"/>
          <w:sz w:val="20"/>
          <w:lang w:val="af-ZA"/>
        </w:rPr>
        <w:t xml:space="preserve"> </w:t>
      </w:r>
      <w:r w:rsidR="001E3A7F" w:rsidRPr="0033011B">
        <w:rPr>
          <w:rFonts w:ascii="GHEA Grapalat" w:hAnsi="GHEA Grapalat" w:cs="Sylfaen"/>
          <w:sz w:val="20"/>
          <w:lang w:val="en-US"/>
        </w:rPr>
        <w:t>the body</w:t>
      </w:r>
      <w:r w:rsidR="001E3A7F" w:rsidRPr="006E7F07">
        <w:rPr>
          <w:rFonts w:ascii="GHEA Grapalat" w:hAnsi="GHEA Grapalat" w:cs="Sylfaen"/>
          <w:sz w:val="20"/>
          <w:lang w:val="af-ZA"/>
        </w:rPr>
        <w:t xml:space="preserve"> </w:t>
      </w:r>
      <w:r w:rsidR="001E3A7F" w:rsidRPr="0033011B">
        <w:rPr>
          <w:rFonts w:ascii="GHEA Grapalat" w:hAnsi="GHEA Grapalat" w:cs="Sylfaen"/>
          <w:sz w:val="20"/>
          <w:lang w:val="en-US"/>
        </w:rPr>
        <w:t>to the participant</w:t>
      </w:r>
      <w:r w:rsidR="001E3A7F" w:rsidRPr="006E7F07">
        <w:rPr>
          <w:rFonts w:ascii="GHEA Grapalat" w:hAnsi="GHEA Grapalat" w:cs="Sylfaen"/>
          <w:sz w:val="20"/>
          <w:lang w:val="af-ZA"/>
        </w:rPr>
        <w:t xml:space="preserve"> </w:t>
      </w:r>
      <w:r w:rsidR="001E3A7F" w:rsidRPr="0033011B">
        <w:rPr>
          <w:rFonts w:ascii="GHEA Grapalat" w:hAnsi="GHEA Grapalat" w:cs="Sylfaen"/>
          <w:sz w:val="20"/>
          <w:lang w:val="en-US"/>
        </w:rPr>
        <w:t>include:</w:t>
      </w:r>
      <w:r w:rsidR="001E3A7F" w:rsidRPr="006E7F07">
        <w:rPr>
          <w:rFonts w:ascii="GHEA Grapalat" w:hAnsi="GHEA Grapalat" w:cs="Sylfaen"/>
          <w:sz w:val="20"/>
          <w:lang w:val="af-ZA"/>
        </w:rPr>
        <w:t xml:space="preserve"> </w:t>
      </w:r>
      <w:r w:rsidR="001E3A7F" w:rsidRPr="0033011B">
        <w:rPr>
          <w:rFonts w:ascii="GHEA Grapalat" w:hAnsi="GHEA Grapalat" w:cs="Sylfaen"/>
          <w:sz w:val="20"/>
          <w:lang w:val="en-US"/>
        </w:rPr>
        <w:t>is</w:t>
      </w:r>
      <w:r w:rsidR="001E3A7F" w:rsidRPr="006E7F07">
        <w:rPr>
          <w:rFonts w:ascii="GHEA Grapalat" w:hAnsi="GHEA Grapalat" w:cs="Sylfaen"/>
          <w:sz w:val="20"/>
          <w:lang w:val="af-ZA"/>
        </w:rPr>
        <w:t xml:space="preserve"> </w:t>
      </w:r>
      <w:r w:rsidR="001E3A7F" w:rsidRPr="0033011B">
        <w:rPr>
          <w:rFonts w:ascii="GHEA Grapalat" w:hAnsi="GHEA Grapalat" w:cs="Sylfaen"/>
          <w:sz w:val="20"/>
          <w:lang w:val="en-US"/>
        </w:rPr>
        <w:t>shopping</w:t>
      </w:r>
      <w:r w:rsidR="001E3A7F" w:rsidRPr="006E7F07">
        <w:rPr>
          <w:rFonts w:ascii="GHEA Grapalat" w:hAnsi="GHEA Grapalat" w:cs="Sylfaen"/>
          <w:sz w:val="20"/>
          <w:lang w:val="af-ZA"/>
        </w:rPr>
        <w:t xml:space="preserve"> </w:t>
      </w:r>
      <w:r w:rsidR="001E3A7F" w:rsidRPr="0033011B">
        <w:rPr>
          <w:rFonts w:ascii="GHEA Grapalat" w:hAnsi="GHEA Grapalat" w:cs="Sylfaen"/>
          <w:sz w:val="20"/>
          <w:lang w:val="en-US"/>
        </w:rPr>
        <w:t>to the process</w:t>
      </w:r>
      <w:r w:rsidR="001E3A7F" w:rsidRPr="006E7F07">
        <w:rPr>
          <w:rFonts w:ascii="GHEA Grapalat" w:hAnsi="GHEA Grapalat" w:cs="Sylfaen"/>
          <w:sz w:val="20"/>
          <w:lang w:val="af-ZA"/>
        </w:rPr>
        <w:t xml:space="preserve"> </w:t>
      </w:r>
      <w:r w:rsidR="001E3A7F" w:rsidRPr="0033011B">
        <w:rPr>
          <w:rFonts w:ascii="GHEA Grapalat" w:hAnsi="GHEA Grapalat" w:cs="Sylfaen"/>
          <w:sz w:val="20"/>
          <w:lang w:val="en-US"/>
        </w:rPr>
        <w:t>to participate</w:t>
      </w:r>
      <w:r w:rsidR="001E3A7F" w:rsidRPr="006E7F07">
        <w:rPr>
          <w:rFonts w:ascii="GHEA Grapalat" w:hAnsi="GHEA Grapalat" w:cs="Sylfaen"/>
          <w:sz w:val="20"/>
          <w:lang w:val="af-ZA"/>
        </w:rPr>
        <w:t xml:space="preserve"> </w:t>
      </w:r>
      <w:r w:rsidR="001E3A7F" w:rsidRPr="0033011B">
        <w:rPr>
          <w:rFonts w:ascii="GHEA Grapalat" w:hAnsi="GHEA Grapalat" w:cs="Sylfaen"/>
          <w:sz w:val="20"/>
          <w:lang w:val="en-US"/>
        </w:rPr>
        <w:t>right</w:t>
      </w:r>
      <w:r w:rsidR="001E3A7F" w:rsidRPr="006E7F07">
        <w:rPr>
          <w:rFonts w:ascii="GHEA Grapalat" w:hAnsi="GHEA Grapalat" w:cs="Sylfaen"/>
          <w:sz w:val="20"/>
          <w:lang w:val="af-ZA"/>
        </w:rPr>
        <w:t xml:space="preserve"> </w:t>
      </w:r>
      <w:r w:rsidR="001E3A7F" w:rsidRPr="0033011B">
        <w:rPr>
          <w:rFonts w:ascii="GHEA Grapalat" w:hAnsi="GHEA Grapalat" w:cs="Sylfaen"/>
          <w:sz w:val="20"/>
          <w:lang w:val="en-US"/>
        </w:rPr>
        <w:t>without</w:t>
      </w:r>
      <w:r w:rsidR="001E3A7F" w:rsidRPr="006E7F07">
        <w:rPr>
          <w:rFonts w:ascii="GHEA Grapalat" w:hAnsi="GHEA Grapalat" w:cs="Sylfaen"/>
          <w:sz w:val="20"/>
          <w:lang w:val="af-ZA"/>
        </w:rPr>
        <w:t xml:space="preserve"> </w:t>
      </w:r>
      <w:r w:rsidR="001E3A7F" w:rsidRPr="0033011B">
        <w:rPr>
          <w:rFonts w:ascii="GHEA Grapalat" w:hAnsi="GHEA Grapalat" w:cs="Sylfaen"/>
          <w:sz w:val="20"/>
          <w:lang w:val="en-US"/>
        </w:rPr>
        <w:t>participants</w:t>
      </w:r>
      <w:r w:rsidR="001E3A7F" w:rsidRPr="006E7F07">
        <w:rPr>
          <w:rFonts w:ascii="GHEA Grapalat" w:hAnsi="GHEA Grapalat" w:cs="Sylfaen"/>
          <w:sz w:val="20"/>
          <w:lang w:val="af-ZA"/>
        </w:rPr>
        <w:t xml:space="preserve"> </w:t>
      </w:r>
      <w:r w:rsidR="001E3A7F" w:rsidRPr="0033011B">
        <w:rPr>
          <w:rFonts w:ascii="GHEA Grapalat" w:hAnsi="GHEA Grapalat" w:cs="Sylfaen"/>
          <w:sz w:val="20"/>
          <w:lang w:val="en-US"/>
        </w:rPr>
        <w:t xml:space="preserve">in the list </w:t>
      </w:r>
      <w:r w:rsidR="00A24194" w:rsidRPr="006E7F07">
        <w:rPr>
          <w:rFonts w:ascii="GHEA Grapalat" w:hAnsi="GHEA Grapalat" w:cs="Sylfaen"/>
          <w:sz w:val="20"/>
          <w:lang w:val="hy-AM"/>
        </w:rPr>
        <w:t>. The authorized body publishes the reasoned decision of the head of the client in the bulletin.</w:t>
      </w:r>
    </w:p>
    <w:p w:rsidR="00F0616C" w:rsidRPr="001F3550" w:rsidRDefault="001E3A7F" w:rsidP="006E7F07">
      <w:pPr>
        <w:shd w:val="clear" w:color="auto" w:fill="FFFFFF"/>
        <w:jc w:val="both"/>
        <w:rPr>
          <w:rFonts w:ascii="GHEA Grapalat" w:hAnsi="GHEA Grapalat" w:cs="Sylfaen"/>
          <w:sz w:val="20"/>
          <w:lang w:val="af-ZA"/>
        </w:rPr>
      </w:pPr>
      <w:r w:rsidRPr="006E7F07">
        <w:rPr>
          <w:rFonts w:ascii="GHEA Grapalat" w:hAnsi="GHEA Grapalat" w:cs="Sylfaen"/>
          <w:sz w:val="20"/>
          <w:lang w:val="hy-AM"/>
        </w:rPr>
        <w:t>And</w:t>
      </w:r>
      <w:r w:rsidRPr="00BA41C0">
        <w:rPr>
          <w:rFonts w:ascii="GHEA Grapalat" w:hAnsi="GHEA Grapalat" w:cs="Sylfaen"/>
          <w:sz w:val="20"/>
          <w:lang w:val="af-ZA"/>
        </w:rPr>
        <w:t xml:space="preserve"> </w:t>
      </w:r>
      <w:r w:rsidRPr="00940F4B">
        <w:rPr>
          <w:rFonts w:ascii="GHEA Grapalat" w:hAnsi="GHEA Grapalat" w:cs="Sylfaen"/>
          <w:sz w:val="20"/>
          <w:lang w:val="hy-AM"/>
        </w:rPr>
        <w:t>in which</w:t>
      </w:r>
      <w:r w:rsidRPr="00BA41C0">
        <w:rPr>
          <w:rFonts w:ascii="GHEA Grapalat" w:hAnsi="GHEA Grapalat" w:cs="Sylfaen"/>
          <w:sz w:val="20"/>
          <w:lang w:val="af-ZA"/>
        </w:rPr>
        <w:t xml:space="preserve"> </w:t>
      </w:r>
      <w:r w:rsidRPr="00BA41C0">
        <w:rPr>
          <w:rFonts w:ascii="Calibri" w:hAnsi="Calibri" w:cs="Calibri"/>
          <w:sz w:val="20"/>
          <w:lang w:val="af-ZA"/>
        </w:rPr>
        <w:t> </w:t>
      </w:r>
      <w:r w:rsidRPr="00940F4B">
        <w:rPr>
          <w:rFonts w:ascii="GHEA Grapalat" w:hAnsi="GHEA Grapalat" w:cs="Sylfaen"/>
          <w:sz w:val="20"/>
          <w:lang w:val="hy-AM"/>
        </w:rPr>
        <w:t>hereby</w:t>
      </w:r>
      <w:r w:rsidRPr="00BA41C0">
        <w:rPr>
          <w:rFonts w:ascii="GHEA Grapalat" w:hAnsi="GHEA Grapalat" w:cs="Sylfaen"/>
          <w:sz w:val="20"/>
          <w:lang w:val="af-ZA"/>
        </w:rPr>
        <w:t xml:space="preserve"> </w:t>
      </w:r>
      <w:r w:rsidRPr="00940F4B">
        <w:rPr>
          <w:rFonts w:ascii="GHEA Grapalat" w:hAnsi="GHEA Grapalat" w:cs="Sylfaen"/>
          <w:sz w:val="20"/>
          <w:lang w:val="hy-AM"/>
        </w:rPr>
        <w:t>at the point</w:t>
      </w:r>
      <w:r w:rsidRPr="00BA41C0">
        <w:rPr>
          <w:rFonts w:ascii="GHEA Grapalat" w:hAnsi="GHEA Grapalat" w:cs="Sylfaen"/>
          <w:sz w:val="20"/>
          <w:lang w:val="af-ZA"/>
        </w:rPr>
        <w:t xml:space="preserve"> </w:t>
      </w:r>
      <w:r w:rsidRPr="00940F4B">
        <w:rPr>
          <w:rFonts w:ascii="GHEA Grapalat" w:hAnsi="GHEA Grapalat" w:cs="Sylfaen"/>
          <w:sz w:val="20"/>
          <w:lang w:val="hy-AM"/>
        </w:rPr>
        <w:t>specified</w:t>
      </w:r>
      <w:r w:rsidRPr="00BA41C0">
        <w:rPr>
          <w:rFonts w:ascii="GHEA Grapalat" w:hAnsi="GHEA Grapalat" w:cs="Sylfaen"/>
          <w:sz w:val="20"/>
          <w:lang w:val="af-ZA"/>
        </w:rPr>
        <w:t xml:space="preserve"> </w:t>
      </w:r>
      <w:r w:rsidRPr="00940F4B">
        <w:rPr>
          <w:rFonts w:ascii="GHEA Grapalat" w:hAnsi="GHEA Grapalat" w:cs="Sylfaen"/>
          <w:sz w:val="20"/>
          <w:lang w:val="hy-AM"/>
        </w:rPr>
        <w:t>the decision</w:t>
      </w:r>
      <w:r w:rsidRPr="00BA41C0">
        <w:rPr>
          <w:rFonts w:ascii="GHEA Grapalat" w:hAnsi="GHEA Grapalat" w:cs="Sylfaen"/>
          <w:sz w:val="20"/>
          <w:lang w:val="af-ZA"/>
        </w:rPr>
        <w:t xml:space="preserve"> </w:t>
      </w:r>
      <w:r w:rsidRPr="00940F4B">
        <w:rPr>
          <w:rFonts w:ascii="GHEA Grapalat" w:hAnsi="GHEA Grapalat" w:cs="Sylfaen"/>
          <w:sz w:val="20"/>
          <w:lang w:val="hy-AM"/>
        </w:rPr>
        <w:t>of the client</w:t>
      </w:r>
      <w:r w:rsidRPr="00BA41C0">
        <w:rPr>
          <w:rFonts w:ascii="GHEA Grapalat" w:hAnsi="GHEA Grapalat" w:cs="Sylfaen"/>
          <w:sz w:val="20"/>
          <w:lang w:val="af-ZA"/>
        </w:rPr>
        <w:t xml:space="preserve"> </w:t>
      </w:r>
      <w:r w:rsidRPr="00940F4B">
        <w:rPr>
          <w:rFonts w:ascii="GHEA Grapalat" w:hAnsi="GHEA Grapalat" w:cs="Sylfaen"/>
          <w:sz w:val="20"/>
          <w:lang w:val="hy-AM"/>
        </w:rPr>
        <w:t>the leader</w:t>
      </w:r>
      <w:r w:rsidRPr="00BA41C0">
        <w:rPr>
          <w:rFonts w:ascii="GHEA Grapalat" w:hAnsi="GHEA Grapalat" w:cs="Sylfaen"/>
          <w:sz w:val="20"/>
          <w:lang w:val="af-ZA"/>
        </w:rPr>
        <w:t xml:space="preserve"> </w:t>
      </w:r>
      <w:r w:rsidRPr="00940F4B">
        <w:rPr>
          <w:rFonts w:ascii="GHEA Grapalat" w:hAnsi="GHEA Grapalat" w:cs="Sylfaen"/>
          <w:sz w:val="20"/>
          <w:lang w:val="hy-AM"/>
        </w:rPr>
        <w:t>makes</w:t>
      </w:r>
      <w:r w:rsidRPr="00BA41C0">
        <w:rPr>
          <w:rFonts w:ascii="GHEA Grapalat" w:hAnsi="GHEA Grapalat" w:cs="Sylfaen"/>
          <w:sz w:val="20"/>
          <w:lang w:val="af-ZA"/>
        </w:rPr>
        <w:t xml:space="preserve"> </w:t>
      </w:r>
      <w:r w:rsidRPr="00940F4B">
        <w:rPr>
          <w:rFonts w:ascii="GHEA Grapalat" w:hAnsi="GHEA Grapalat" w:cs="Sylfaen"/>
          <w:sz w:val="20"/>
          <w:lang w:val="hy-AM"/>
        </w:rPr>
        <w:t>is</w:t>
      </w:r>
      <w:r w:rsidRPr="00BA41C0">
        <w:rPr>
          <w:rFonts w:ascii="GHEA Grapalat" w:hAnsi="GHEA Grapalat" w:cs="Sylfaen"/>
          <w:sz w:val="20"/>
          <w:lang w:val="af-ZA"/>
        </w:rPr>
        <w:t xml:space="preserve"> </w:t>
      </w:r>
      <w:r w:rsidRPr="00940F4B">
        <w:rPr>
          <w:rFonts w:ascii="GHEA Grapalat" w:hAnsi="GHEA Grapalat" w:cs="Sylfaen"/>
          <w:sz w:val="20"/>
          <w:lang w:val="hy-AM"/>
        </w:rPr>
        <w:t>of purchase</w:t>
      </w:r>
      <w:r w:rsidRPr="00BA41C0">
        <w:rPr>
          <w:rFonts w:ascii="GHEA Grapalat" w:hAnsi="GHEA Grapalat" w:cs="Sylfaen"/>
          <w:sz w:val="20"/>
          <w:lang w:val="af-ZA"/>
        </w:rPr>
        <w:t xml:space="preserve"> </w:t>
      </w:r>
      <w:r w:rsidRPr="00940F4B">
        <w:rPr>
          <w:rFonts w:ascii="GHEA Grapalat" w:hAnsi="GHEA Grapalat" w:cs="Sylfaen"/>
          <w:sz w:val="20"/>
          <w:lang w:val="hy-AM"/>
        </w:rPr>
        <w:t>the procedure</w:t>
      </w:r>
      <w:r w:rsidRPr="00BA41C0">
        <w:rPr>
          <w:rFonts w:ascii="GHEA Grapalat" w:hAnsi="GHEA Grapalat" w:cs="Sylfaen"/>
          <w:sz w:val="20"/>
          <w:lang w:val="af-ZA"/>
        </w:rPr>
        <w:t xml:space="preserve"> </w:t>
      </w:r>
      <w:r w:rsidRPr="00940F4B">
        <w:rPr>
          <w:rFonts w:ascii="GHEA Grapalat" w:hAnsi="GHEA Grapalat" w:cs="Sylfaen"/>
          <w:sz w:val="20"/>
          <w:lang w:val="hy-AM"/>
        </w:rPr>
        <w:t>non-existent</w:t>
      </w:r>
      <w:r w:rsidRPr="00BA41C0">
        <w:rPr>
          <w:rFonts w:ascii="GHEA Grapalat" w:hAnsi="GHEA Grapalat" w:cs="Sylfaen"/>
          <w:sz w:val="20"/>
          <w:lang w:val="af-ZA"/>
        </w:rPr>
        <w:t xml:space="preserve"> </w:t>
      </w:r>
      <w:r w:rsidRPr="00940F4B">
        <w:rPr>
          <w:rFonts w:ascii="GHEA Grapalat" w:hAnsi="GHEA Grapalat" w:cs="Sylfaen"/>
          <w:sz w:val="20"/>
          <w:lang w:val="hy-AM"/>
        </w:rPr>
        <w:t>to be announced</w:t>
      </w:r>
      <w:r w:rsidRPr="00BA41C0">
        <w:rPr>
          <w:rFonts w:ascii="GHEA Grapalat" w:hAnsi="GHEA Grapalat" w:cs="Sylfaen"/>
          <w:sz w:val="20"/>
          <w:lang w:val="af-ZA"/>
        </w:rPr>
        <w:t xml:space="preserve"> </w:t>
      </w:r>
      <w:r w:rsidRPr="00940F4B">
        <w:rPr>
          <w:rFonts w:ascii="GHEA Grapalat" w:hAnsi="GHEA Grapalat" w:cs="Sylfaen"/>
          <w:sz w:val="20"/>
          <w:lang w:val="hy-AM"/>
        </w:rPr>
        <w:t>or</w:t>
      </w:r>
      <w:r w:rsidRPr="00BA41C0">
        <w:rPr>
          <w:rFonts w:ascii="GHEA Grapalat" w:hAnsi="GHEA Grapalat" w:cs="Sylfaen"/>
          <w:sz w:val="20"/>
          <w:lang w:val="af-ZA"/>
        </w:rPr>
        <w:t xml:space="preserve"> </w:t>
      </w:r>
      <w:r w:rsidRPr="00940F4B">
        <w:rPr>
          <w:rFonts w:ascii="GHEA Grapalat" w:hAnsi="GHEA Grapalat" w:cs="Sylfaen"/>
          <w:sz w:val="20"/>
          <w:lang w:val="hy-AM"/>
        </w:rPr>
        <w:t>sealed</w:t>
      </w:r>
      <w:r w:rsidRPr="00BA41C0">
        <w:rPr>
          <w:rFonts w:ascii="GHEA Grapalat" w:hAnsi="GHEA Grapalat" w:cs="Sylfaen"/>
          <w:sz w:val="20"/>
          <w:lang w:val="af-ZA"/>
        </w:rPr>
        <w:t xml:space="preserve"> </w:t>
      </w:r>
      <w:r w:rsidRPr="00940F4B">
        <w:rPr>
          <w:rFonts w:ascii="GHEA Grapalat" w:hAnsi="GHEA Grapalat" w:cs="Sylfaen"/>
          <w:sz w:val="20"/>
          <w:lang w:val="hy-AM"/>
        </w:rPr>
        <w:t>of the contract</w:t>
      </w:r>
      <w:r w:rsidRPr="00BA41C0">
        <w:rPr>
          <w:rFonts w:ascii="GHEA Grapalat" w:hAnsi="GHEA Grapalat" w:cs="Sylfaen"/>
          <w:sz w:val="20"/>
          <w:lang w:val="af-ZA"/>
        </w:rPr>
        <w:t xml:space="preserve"> </w:t>
      </w:r>
      <w:r w:rsidRPr="00940F4B">
        <w:rPr>
          <w:rFonts w:ascii="GHEA Grapalat" w:hAnsi="GHEA Grapalat" w:cs="Sylfaen"/>
          <w:sz w:val="20"/>
          <w:lang w:val="hy-AM"/>
        </w:rPr>
        <w:t>regarding</w:t>
      </w:r>
      <w:r w:rsidRPr="00BA41C0">
        <w:rPr>
          <w:rFonts w:ascii="GHEA Grapalat" w:hAnsi="GHEA Grapalat" w:cs="Sylfaen"/>
          <w:sz w:val="20"/>
          <w:lang w:val="af-ZA"/>
        </w:rPr>
        <w:t xml:space="preserve"> </w:t>
      </w:r>
      <w:r w:rsidRPr="00940F4B">
        <w:rPr>
          <w:rFonts w:ascii="GHEA Grapalat" w:hAnsi="GHEA Grapalat" w:cs="Sylfaen"/>
          <w:sz w:val="20"/>
          <w:lang w:val="hy-AM"/>
        </w:rPr>
        <w:t>the statement</w:t>
      </w:r>
      <w:r w:rsidRPr="00BA41C0">
        <w:rPr>
          <w:rFonts w:ascii="GHEA Grapalat" w:hAnsi="GHEA Grapalat" w:cs="Sylfaen"/>
          <w:sz w:val="20"/>
          <w:lang w:val="af-ZA"/>
        </w:rPr>
        <w:t xml:space="preserve"> </w:t>
      </w:r>
      <w:r w:rsidRPr="00940F4B">
        <w:rPr>
          <w:rFonts w:ascii="GHEA Grapalat" w:hAnsi="GHEA Grapalat" w:cs="Sylfaen"/>
          <w:sz w:val="20"/>
          <w:lang w:val="hy-AM"/>
        </w:rPr>
        <w:t>to publish</w:t>
      </w:r>
      <w:r w:rsidRPr="00BA41C0">
        <w:rPr>
          <w:rFonts w:ascii="GHEA Grapalat" w:hAnsi="GHEA Grapalat" w:cs="Sylfaen"/>
          <w:sz w:val="20"/>
          <w:lang w:val="af-ZA"/>
        </w:rPr>
        <w:t xml:space="preserve"> </w:t>
      </w:r>
      <w:r w:rsidRPr="00940F4B">
        <w:rPr>
          <w:rFonts w:ascii="GHEA Grapalat" w:hAnsi="GHEA Grapalat" w:cs="Sylfaen"/>
          <w:sz w:val="20"/>
          <w:lang w:val="hy-AM"/>
        </w:rPr>
        <w:t>or</w:t>
      </w:r>
      <w:r w:rsidRPr="00BA41C0">
        <w:rPr>
          <w:rFonts w:ascii="GHEA Grapalat" w:hAnsi="GHEA Grapalat" w:cs="Sylfaen"/>
          <w:sz w:val="20"/>
          <w:lang w:val="af-ZA"/>
        </w:rPr>
        <w:t xml:space="preserve"> </w:t>
      </w:r>
      <w:r w:rsidRPr="00940F4B">
        <w:rPr>
          <w:rFonts w:ascii="GHEA Grapalat" w:hAnsi="GHEA Grapalat" w:cs="Sylfaen"/>
          <w:sz w:val="20"/>
          <w:lang w:val="hy-AM"/>
        </w:rPr>
        <w:t>the contract</w:t>
      </w:r>
      <w:r w:rsidRPr="00BA41C0">
        <w:rPr>
          <w:rFonts w:ascii="GHEA Grapalat" w:hAnsi="GHEA Grapalat" w:cs="Sylfaen"/>
          <w:sz w:val="20"/>
          <w:lang w:val="af-ZA"/>
        </w:rPr>
        <w:t xml:space="preserve"> </w:t>
      </w:r>
      <w:r w:rsidRPr="00940F4B">
        <w:rPr>
          <w:rFonts w:ascii="GHEA Grapalat" w:hAnsi="GHEA Grapalat" w:cs="Sylfaen"/>
          <w:sz w:val="20"/>
          <w:lang w:val="hy-AM"/>
        </w:rPr>
        <w:t>unilateral</w:t>
      </w:r>
      <w:r w:rsidRPr="00BA41C0">
        <w:rPr>
          <w:rFonts w:ascii="GHEA Grapalat" w:hAnsi="GHEA Grapalat" w:cs="Sylfaen"/>
          <w:sz w:val="20"/>
          <w:lang w:val="af-ZA"/>
        </w:rPr>
        <w:t xml:space="preserve"> </w:t>
      </w:r>
      <w:r w:rsidRPr="00940F4B">
        <w:rPr>
          <w:rFonts w:ascii="GHEA Grapalat" w:hAnsi="GHEA Grapalat" w:cs="Sylfaen"/>
          <w:sz w:val="20"/>
          <w:lang w:val="hy-AM"/>
        </w:rPr>
        <w:t>to solve</w:t>
      </w:r>
      <w:r w:rsidRPr="00BA41C0">
        <w:rPr>
          <w:rFonts w:ascii="GHEA Grapalat" w:hAnsi="GHEA Grapalat" w:cs="Sylfaen"/>
          <w:sz w:val="20"/>
          <w:lang w:val="af-ZA"/>
        </w:rPr>
        <w:t xml:space="preserve"> </w:t>
      </w:r>
      <w:r w:rsidRPr="00940F4B">
        <w:rPr>
          <w:rFonts w:ascii="GHEA Grapalat" w:hAnsi="GHEA Grapalat" w:cs="Sylfaen"/>
          <w:sz w:val="20"/>
          <w:lang w:val="hy-AM"/>
        </w:rPr>
        <w:t>about</w:t>
      </w:r>
      <w:r w:rsidRPr="00BA41C0">
        <w:rPr>
          <w:rFonts w:ascii="GHEA Grapalat" w:hAnsi="GHEA Grapalat" w:cs="Sylfaen"/>
          <w:sz w:val="20"/>
          <w:lang w:val="af-ZA"/>
        </w:rPr>
        <w:t xml:space="preserve"> </w:t>
      </w:r>
      <w:r w:rsidR="00F0616C" w:rsidRPr="001F3550">
        <w:rPr>
          <w:rFonts w:ascii="GHEA Grapalat" w:hAnsi="GHEA Grapalat" w:cs="Sylfaen"/>
          <w:sz w:val="20"/>
          <w:lang w:val="af-ZA"/>
        </w:rPr>
        <w:t xml:space="preserve">to </w:t>
      </w:r>
      <w:r w:rsidRPr="00940F4B">
        <w:rPr>
          <w:rFonts w:ascii="GHEA Grapalat" w:hAnsi="GHEA Grapalat" w:cs="Sylfaen"/>
          <w:sz w:val="20"/>
          <w:lang w:val="hy-AM"/>
        </w:rPr>
        <w:t xml:space="preserve">publish </w:t>
      </w:r>
      <w:r w:rsidR="00F0616C" w:rsidRPr="001F3550">
        <w:rPr>
          <w:rFonts w:ascii="GHEA Grapalat" w:hAnsi="GHEA Grapalat" w:cs="Sylfaen"/>
          <w:sz w:val="20"/>
          <w:lang w:val="af-ZA"/>
        </w:rPr>
        <w:t xml:space="preserve">the </w:t>
      </w:r>
      <w:r w:rsidRPr="00940F4B">
        <w:rPr>
          <w:rFonts w:ascii="GHEA Grapalat" w:hAnsi="GHEA Grapalat" w:cs="Sylfaen"/>
          <w:sz w:val="20"/>
          <w:lang w:val="hy-AM"/>
        </w:rPr>
        <w:t>announcement</w:t>
      </w:r>
      <w:r w:rsidR="00F0616C" w:rsidRPr="001F3550">
        <w:rPr>
          <w:rFonts w:ascii="GHEA Grapalat" w:hAnsi="GHEA Grapalat" w:cs="Sylfaen"/>
          <w:sz w:val="20"/>
          <w:lang w:val="hy-AM"/>
        </w:rPr>
        <w:t>​</w:t>
      </w:r>
      <w:r w:rsidRPr="001F3550">
        <w:rPr>
          <w:rFonts w:ascii="GHEA Grapalat" w:hAnsi="GHEA Grapalat" w:cs="Sylfaen"/>
          <w:sz w:val="20"/>
          <w:lang w:val="af-ZA"/>
        </w:rPr>
        <w:t xml:space="preserve"> </w:t>
      </w:r>
      <w:r w:rsidRPr="00940F4B">
        <w:rPr>
          <w:rFonts w:ascii="GHEA Grapalat" w:hAnsi="GHEA Grapalat" w:cs="Sylfaen"/>
          <w:sz w:val="20"/>
          <w:lang w:val="hy-AM"/>
        </w:rPr>
        <w:t>on the day</w:t>
      </w:r>
      <w:r w:rsidRPr="001F3550">
        <w:rPr>
          <w:rFonts w:ascii="GHEA Grapalat" w:hAnsi="GHEA Grapalat" w:cs="Sylfaen"/>
          <w:sz w:val="20"/>
          <w:lang w:val="af-ZA"/>
        </w:rPr>
        <w:t xml:space="preserve"> </w:t>
      </w:r>
      <w:r w:rsidRPr="00940F4B">
        <w:rPr>
          <w:rFonts w:ascii="GHEA Grapalat" w:hAnsi="GHEA Grapalat" w:cs="Sylfaen"/>
          <w:sz w:val="20"/>
          <w:lang w:val="hy-AM"/>
        </w:rPr>
        <w:t>next</w:t>
      </w:r>
      <w:r w:rsidRPr="001F3550">
        <w:rPr>
          <w:rFonts w:ascii="GHEA Grapalat" w:hAnsi="GHEA Grapalat" w:cs="Sylfaen"/>
          <w:sz w:val="20"/>
          <w:lang w:val="af-ZA"/>
        </w:rPr>
        <w:t xml:space="preserve"> </w:t>
      </w:r>
      <w:r w:rsidRPr="00940F4B">
        <w:rPr>
          <w:rFonts w:ascii="GHEA Grapalat" w:hAnsi="GHEA Grapalat" w:cs="Sylfaen"/>
          <w:sz w:val="20"/>
          <w:lang w:val="hy-AM"/>
        </w:rPr>
        <w:t>tenth</w:t>
      </w:r>
      <w:r w:rsidRPr="001F3550">
        <w:rPr>
          <w:rFonts w:ascii="GHEA Grapalat" w:hAnsi="GHEA Grapalat" w:cs="Sylfaen"/>
          <w:sz w:val="20"/>
          <w:lang w:val="af-ZA"/>
        </w:rPr>
        <w:t xml:space="preserve"> the </w:t>
      </w:r>
      <w:r w:rsidRPr="00940F4B">
        <w:rPr>
          <w:rFonts w:ascii="GHEA Grapalat" w:hAnsi="GHEA Grapalat" w:cs="Sylfaen"/>
          <w:sz w:val="20"/>
          <w:lang w:val="hy-AM"/>
        </w:rPr>
        <w:t>day The decision</w:t>
      </w:r>
      <w:r w:rsidRPr="001F3550">
        <w:rPr>
          <w:rFonts w:ascii="GHEA Grapalat" w:hAnsi="GHEA Grapalat" w:cs="Sylfaen"/>
          <w:sz w:val="20"/>
          <w:lang w:val="af-ZA"/>
        </w:rPr>
        <w:t xml:space="preserve"> </w:t>
      </w:r>
      <w:r w:rsidRPr="00940F4B">
        <w:rPr>
          <w:rFonts w:ascii="GHEA Grapalat" w:hAnsi="GHEA Grapalat" w:cs="Sylfaen"/>
          <w:sz w:val="20"/>
          <w:lang w:val="hy-AM"/>
        </w:rPr>
        <w:t>to be held</w:t>
      </w:r>
      <w:r w:rsidRPr="001F3550">
        <w:rPr>
          <w:rFonts w:ascii="GHEA Grapalat" w:hAnsi="GHEA Grapalat" w:cs="Sylfaen"/>
          <w:sz w:val="20"/>
          <w:lang w:val="af-ZA"/>
        </w:rPr>
        <w:t xml:space="preserve"> </w:t>
      </w:r>
      <w:r w:rsidRPr="00940F4B">
        <w:rPr>
          <w:rFonts w:ascii="GHEA Grapalat" w:hAnsi="GHEA Grapalat" w:cs="Sylfaen"/>
          <w:sz w:val="20"/>
          <w:lang w:val="hy-AM"/>
        </w:rPr>
        <w:t>next</w:t>
      </w:r>
      <w:r w:rsidRPr="001F3550">
        <w:rPr>
          <w:rFonts w:ascii="GHEA Grapalat" w:hAnsi="GHEA Grapalat" w:cs="Sylfaen"/>
          <w:sz w:val="20"/>
          <w:lang w:val="af-ZA"/>
        </w:rPr>
        <w:t xml:space="preserve"> </w:t>
      </w:r>
      <w:r w:rsidRPr="00940F4B">
        <w:rPr>
          <w:rFonts w:ascii="GHEA Grapalat" w:hAnsi="GHEA Grapalat" w:cs="Sylfaen"/>
          <w:sz w:val="20"/>
          <w:lang w:val="hy-AM"/>
        </w:rPr>
        <w:t>the day</w:t>
      </w:r>
      <w:r w:rsidRPr="001F3550">
        <w:rPr>
          <w:rFonts w:ascii="GHEA Grapalat" w:hAnsi="GHEA Grapalat" w:cs="Sylfaen"/>
          <w:sz w:val="20"/>
          <w:lang w:val="af-ZA"/>
        </w:rPr>
        <w:t xml:space="preserve"> </w:t>
      </w:r>
      <w:r w:rsidRPr="00940F4B">
        <w:rPr>
          <w:rFonts w:ascii="GHEA Grapalat" w:hAnsi="GHEA Grapalat" w:cs="Sylfaen"/>
          <w:sz w:val="20"/>
          <w:lang w:val="hy-AM"/>
        </w:rPr>
        <w:t xml:space="preserve">it is provided </w:t>
      </w:r>
      <w:r w:rsidRPr="001F3550">
        <w:rPr>
          <w:rFonts w:ascii="GHEA Grapalat" w:hAnsi="GHEA Grapalat" w:cs="Sylfaen"/>
          <w:sz w:val="20"/>
          <w:lang w:val="af-ZA"/>
        </w:rPr>
        <w:t xml:space="preserve">in writing </w:t>
      </w:r>
      <w:r w:rsidRPr="00940F4B">
        <w:rPr>
          <w:rFonts w:ascii="GHEA Grapalat" w:hAnsi="GHEA Grapalat" w:cs="Sylfaen"/>
          <w:sz w:val="20"/>
          <w:lang w:val="hy-AM"/>
        </w:rPr>
        <w:t>is</w:t>
      </w:r>
      <w:r w:rsidRPr="001F3550">
        <w:rPr>
          <w:rFonts w:ascii="GHEA Grapalat" w:hAnsi="GHEA Grapalat" w:cs="Sylfaen"/>
          <w:sz w:val="20"/>
          <w:lang w:val="af-ZA"/>
        </w:rPr>
        <w:t xml:space="preserve"> </w:t>
      </w:r>
      <w:r w:rsidRPr="00940F4B">
        <w:rPr>
          <w:rFonts w:ascii="GHEA Grapalat" w:hAnsi="GHEA Grapalat" w:cs="Sylfaen"/>
          <w:sz w:val="20"/>
          <w:lang w:val="hy-AM"/>
        </w:rPr>
        <w:t>authorized</w:t>
      </w:r>
      <w:r w:rsidRPr="001F3550">
        <w:rPr>
          <w:rFonts w:ascii="GHEA Grapalat" w:hAnsi="GHEA Grapalat" w:cs="Sylfaen"/>
          <w:sz w:val="20"/>
          <w:lang w:val="af-ZA"/>
        </w:rPr>
        <w:t xml:space="preserve"> </w:t>
      </w:r>
      <w:r w:rsidRPr="00940F4B">
        <w:rPr>
          <w:rFonts w:ascii="GHEA Grapalat" w:hAnsi="GHEA Grapalat" w:cs="Sylfaen"/>
          <w:sz w:val="20"/>
          <w:lang w:val="hy-AM"/>
        </w:rPr>
        <w:t>to the body</w:t>
      </w:r>
      <w:r w:rsidRPr="001F3550">
        <w:rPr>
          <w:rFonts w:ascii="GHEA Grapalat" w:hAnsi="GHEA Grapalat" w:cs="Sylfaen"/>
          <w:sz w:val="20"/>
          <w:lang w:val="af-ZA"/>
        </w:rPr>
        <w:t xml:space="preserve"> </w:t>
      </w:r>
      <w:r w:rsidRPr="00940F4B">
        <w:rPr>
          <w:rFonts w:ascii="GHEA Grapalat" w:hAnsi="GHEA Grapalat" w:cs="Sylfaen"/>
          <w:sz w:val="20"/>
          <w:lang w:val="hy-AM"/>
        </w:rPr>
        <w:t>and:</w:t>
      </w:r>
      <w:r w:rsidRPr="001F3550">
        <w:rPr>
          <w:rFonts w:ascii="GHEA Grapalat" w:hAnsi="GHEA Grapalat" w:cs="Sylfaen"/>
          <w:sz w:val="20"/>
          <w:lang w:val="af-ZA"/>
        </w:rPr>
        <w:t xml:space="preserve"> </w:t>
      </w:r>
      <w:r w:rsidRPr="00940F4B">
        <w:rPr>
          <w:rFonts w:ascii="GHEA Grapalat" w:hAnsi="GHEA Grapalat" w:cs="Sylfaen"/>
          <w:sz w:val="20"/>
          <w:lang w:val="hy-AM"/>
        </w:rPr>
        <w:t xml:space="preserve">to the participant </w:t>
      </w:r>
      <w:r w:rsidRPr="001F3550">
        <w:rPr>
          <w:rFonts w:ascii="GHEA Grapalat" w:hAnsi="GHEA Grapalat" w:cs="Sylfaen"/>
          <w:sz w:val="20"/>
          <w:lang w:val="af-ZA"/>
        </w:rPr>
        <w:t xml:space="preserve">. </w:t>
      </w:r>
      <w:r w:rsidRPr="00940F4B">
        <w:rPr>
          <w:rFonts w:ascii="GHEA Grapalat" w:hAnsi="GHEA Grapalat" w:cs="Sylfaen"/>
          <w:sz w:val="20"/>
          <w:lang w:val="hy-AM"/>
        </w:rPr>
        <w:t>Authorized</w:t>
      </w:r>
      <w:r w:rsidRPr="001F3550">
        <w:rPr>
          <w:rFonts w:ascii="GHEA Grapalat" w:hAnsi="GHEA Grapalat" w:cs="Sylfaen"/>
          <w:sz w:val="20"/>
          <w:lang w:val="af-ZA"/>
        </w:rPr>
        <w:t xml:space="preserve"> </w:t>
      </w:r>
      <w:r w:rsidRPr="00940F4B">
        <w:rPr>
          <w:rFonts w:ascii="GHEA Grapalat" w:hAnsi="GHEA Grapalat" w:cs="Sylfaen"/>
          <w:sz w:val="20"/>
          <w:lang w:val="hy-AM"/>
        </w:rPr>
        <w:t>the body</w:t>
      </w:r>
      <w:r w:rsidRPr="001F3550">
        <w:rPr>
          <w:rFonts w:ascii="GHEA Grapalat" w:hAnsi="GHEA Grapalat" w:cs="Sylfaen"/>
          <w:sz w:val="20"/>
          <w:lang w:val="af-ZA"/>
        </w:rPr>
        <w:t xml:space="preserve"> </w:t>
      </w:r>
      <w:r w:rsidRPr="00940F4B">
        <w:rPr>
          <w:rFonts w:ascii="GHEA Grapalat" w:hAnsi="GHEA Grapalat" w:cs="Sylfaen"/>
          <w:sz w:val="20"/>
          <w:lang w:val="hy-AM"/>
        </w:rPr>
        <w:t>to the participant</w:t>
      </w:r>
      <w:r w:rsidRPr="001F3550">
        <w:rPr>
          <w:rFonts w:ascii="GHEA Grapalat" w:hAnsi="GHEA Grapalat" w:cs="Sylfaen"/>
          <w:sz w:val="20"/>
          <w:lang w:val="af-ZA"/>
        </w:rPr>
        <w:t xml:space="preserve"> </w:t>
      </w:r>
      <w:r w:rsidRPr="00940F4B">
        <w:rPr>
          <w:rFonts w:ascii="GHEA Grapalat" w:hAnsi="GHEA Grapalat" w:cs="Sylfaen"/>
          <w:sz w:val="20"/>
          <w:lang w:val="hy-AM"/>
        </w:rPr>
        <w:t>include:</w:t>
      </w:r>
      <w:r w:rsidRPr="001F3550">
        <w:rPr>
          <w:rFonts w:ascii="GHEA Grapalat" w:hAnsi="GHEA Grapalat" w:cs="Sylfaen"/>
          <w:sz w:val="20"/>
          <w:lang w:val="af-ZA"/>
        </w:rPr>
        <w:t xml:space="preserve"> </w:t>
      </w:r>
      <w:r w:rsidRPr="00940F4B">
        <w:rPr>
          <w:rFonts w:ascii="GHEA Grapalat" w:hAnsi="GHEA Grapalat" w:cs="Sylfaen"/>
          <w:sz w:val="20"/>
          <w:lang w:val="hy-AM"/>
        </w:rPr>
        <w:t>is</w:t>
      </w:r>
      <w:r w:rsidRPr="001F3550">
        <w:rPr>
          <w:rFonts w:ascii="GHEA Grapalat" w:hAnsi="GHEA Grapalat" w:cs="Sylfaen"/>
          <w:sz w:val="20"/>
          <w:lang w:val="af-ZA"/>
        </w:rPr>
        <w:t xml:space="preserve"> </w:t>
      </w:r>
      <w:r w:rsidRPr="00940F4B">
        <w:rPr>
          <w:rFonts w:ascii="GHEA Grapalat" w:hAnsi="GHEA Grapalat" w:cs="Sylfaen"/>
          <w:sz w:val="20"/>
          <w:lang w:val="hy-AM"/>
        </w:rPr>
        <w:t>shopping</w:t>
      </w:r>
      <w:r w:rsidRPr="001F3550">
        <w:rPr>
          <w:rFonts w:ascii="GHEA Grapalat" w:hAnsi="GHEA Grapalat" w:cs="Sylfaen"/>
          <w:sz w:val="20"/>
          <w:lang w:val="af-ZA"/>
        </w:rPr>
        <w:t xml:space="preserve"> </w:t>
      </w:r>
      <w:r w:rsidRPr="00940F4B">
        <w:rPr>
          <w:rFonts w:ascii="GHEA Grapalat" w:hAnsi="GHEA Grapalat" w:cs="Sylfaen"/>
          <w:sz w:val="20"/>
          <w:lang w:val="hy-AM"/>
        </w:rPr>
        <w:t>to the process</w:t>
      </w:r>
      <w:r w:rsidRPr="001F3550">
        <w:rPr>
          <w:rFonts w:ascii="GHEA Grapalat" w:hAnsi="GHEA Grapalat" w:cs="Sylfaen"/>
          <w:sz w:val="20"/>
          <w:lang w:val="af-ZA"/>
        </w:rPr>
        <w:t xml:space="preserve"> </w:t>
      </w:r>
      <w:r w:rsidRPr="00940F4B">
        <w:rPr>
          <w:rFonts w:ascii="GHEA Grapalat" w:hAnsi="GHEA Grapalat" w:cs="Sylfaen"/>
          <w:sz w:val="20"/>
          <w:lang w:val="hy-AM"/>
        </w:rPr>
        <w:t>to participate</w:t>
      </w:r>
      <w:r w:rsidRPr="001F3550">
        <w:rPr>
          <w:rFonts w:ascii="GHEA Grapalat" w:hAnsi="GHEA Grapalat" w:cs="Sylfaen"/>
          <w:sz w:val="20"/>
          <w:lang w:val="af-ZA"/>
        </w:rPr>
        <w:t xml:space="preserve"> </w:t>
      </w:r>
      <w:r w:rsidRPr="00940F4B">
        <w:rPr>
          <w:rFonts w:ascii="GHEA Grapalat" w:hAnsi="GHEA Grapalat" w:cs="Sylfaen"/>
          <w:sz w:val="20"/>
          <w:lang w:val="hy-AM"/>
        </w:rPr>
        <w:t>right</w:t>
      </w:r>
      <w:r w:rsidRPr="001F3550">
        <w:rPr>
          <w:rFonts w:ascii="GHEA Grapalat" w:hAnsi="GHEA Grapalat" w:cs="Sylfaen"/>
          <w:sz w:val="20"/>
          <w:lang w:val="af-ZA"/>
        </w:rPr>
        <w:t xml:space="preserve"> </w:t>
      </w:r>
      <w:r w:rsidRPr="00940F4B">
        <w:rPr>
          <w:rFonts w:ascii="GHEA Grapalat" w:hAnsi="GHEA Grapalat" w:cs="Sylfaen"/>
          <w:sz w:val="20"/>
          <w:lang w:val="hy-AM"/>
        </w:rPr>
        <w:t>without</w:t>
      </w:r>
      <w:r w:rsidRPr="001F3550">
        <w:rPr>
          <w:rFonts w:ascii="GHEA Grapalat" w:hAnsi="GHEA Grapalat" w:cs="Sylfaen"/>
          <w:sz w:val="20"/>
          <w:lang w:val="af-ZA"/>
        </w:rPr>
        <w:t xml:space="preserve"> </w:t>
      </w:r>
      <w:r w:rsidRPr="00940F4B">
        <w:rPr>
          <w:rFonts w:ascii="GHEA Grapalat" w:hAnsi="GHEA Grapalat" w:cs="Sylfaen"/>
          <w:sz w:val="20"/>
          <w:lang w:val="hy-AM"/>
        </w:rPr>
        <w:t>participants</w:t>
      </w:r>
      <w:r w:rsidRPr="001F3550">
        <w:rPr>
          <w:rFonts w:ascii="GHEA Grapalat" w:hAnsi="GHEA Grapalat" w:cs="Sylfaen"/>
          <w:sz w:val="20"/>
          <w:lang w:val="af-ZA"/>
        </w:rPr>
        <w:t xml:space="preserve"> </w:t>
      </w:r>
      <w:r w:rsidRPr="00940F4B">
        <w:rPr>
          <w:rFonts w:ascii="GHEA Grapalat" w:hAnsi="GHEA Grapalat" w:cs="Sylfaen"/>
          <w:sz w:val="20"/>
          <w:lang w:val="hy-AM"/>
        </w:rPr>
        <w:t>in the list</w:t>
      </w:r>
      <w:r w:rsidRPr="001F3550">
        <w:rPr>
          <w:rFonts w:ascii="GHEA Grapalat" w:hAnsi="GHEA Grapalat" w:cs="Sylfaen"/>
          <w:sz w:val="20"/>
          <w:lang w:val="af-ZA"/>
        </w:rPr>
        <w:t xml:space="preserve"> </w:t>
      </w:r>
      <w:r w:rsidRPr="00940F4B">
        <w:rPr>
          <w:rFonts w:ascii="GHEA Grapalat" w:hAnsi="GHEA Grapalat" w:cs="Sylfaen"/>
          <w:sz w:val="20"/>
          <w:lang w:val="hy-AM"/>
        </w:rPr>
        <w:t>the decision</w:t>
      </w:r>
      <w:r w:rsidRPr="001F3550">
        <w:rPr>
          <w:rFonts w:ascii="GHEA Grapalat" w:hAnsi="GHEA Grapalat" w:cs="Sylfaen"/>
          <w:sz w:val="20"/>
          <w:lang w:val="af-ZA"/>
        </w:rPr>
        <w:t xml:space="preserve"> </w:t>
      </w:r>
      <w:r w:rsidRPr="00940F4B">
        <w:rPr>
          <w:rFonts w:ascii="GHEA Grapalat" w:hAnsi="GHEA Grapalat" w:cs="Sylfaen"/>
          <w:sz w:val="20"/>
          <w:lang w:val="hy-AM"/>
        </w:rPr>
        <w:t>to receive</w:t>
      </w:r>
      <w:r w:rsidRPr="001F3550">
        <w:rPr>
          <w:rFonts w:ascii="GHEA Grapalat" w:hAnsi="GHEA Grapalat" w:cs="Sylfaen"/>
          <w:sz w:val="20"/>
          <w:lang w:val="af-ZA"/>
        </w:rPr>
        <w:t xml:space="preserve"> </w:t>
      </w:r>
      <w:r w:rsidRPr="00940F4B">
        <w:rPr>
          <w:rFonts w:ascii="GHEA Grapalat" w:hAnsi="GHEA Grapalat" w:cs="Sylfaen"/>
          <w:sz w:val="20"/>
          <w:lang w:val="hy-AM"/>
        </w:rPr>
        <w:t>next</w:t>
      </w:r>
      <w:r w:rsidRPr="001F3550">
        <w:rPr>
          <w:rFonts w:ascii="GHEA Grapalat" w:hAnsi="GHEA Grapalat" w:cs="Sylfaen"/>
          <w:sz w:val="20"/>
          <w:lang w:val="af-ZA"/>
        </w:rPr>
        <w:t xml:space="preserve"> </w:t>
      </w:r>
      <w:r w:rsidRPr="00940F4B">
        <w:rPr>
          <w:rFonts w:ascii="GHEA Grapalat" w:hAnsi="GHEA Grapalat" w:cs="Sylfaen"/>
          <w:sz w:val="20"/>
          <w:lang w:val="hy-AM"/>
        </w:rPr>
        <w:t>fortieth</w:t>
      </w:r>
      <w:r w:rsidRPr="001F3550">
        <w:rPr>
          <w:rFonts w:ascii="GHEA Grapalat" w:hAnsi="GHEA Grapalat" w:cs="Sylfaen"/>
          <w:sz w:val="20"/>
          <w:lang w:val="af-ZA"/>
        </w:rPr>
        <w:t xml:space="preserve"> </w:t>
      </w:r>
      <w:r w:rsidRPr="00940F4B">
        <w:rPr>
          <w:rFonts w:ascii="GHEA Grapalat" w:hAnsi="GHEA Grapalat" w:cs="Sylfaen"/>
          <w:sz w:val="20"/>
          <w:lang w:val="hy-AM"/>
        </w:rPr>
        <w:t>on the day</w:t>
      </w:r>
      <w:r w:rsidRPr="001F3550">
        <w:rPr>
          <w:rFonts w:ascii="GHEA Grapalat" w:hAnsi="GHEA Grapalat" w:cs="Sylfaen"/>
          <w:sz w:val="20"/>
          <w:lang w:val="af-ZA"/>
        </w:rPr>
        <w:t xml:space="preserve"> </w:t>
      </w:r>
      <w:r w:rsidRPr="00940F4B">
        <w:rPr>
          <w:rFonts w:ascii="GHEA Grapalat" w:hAnsi="GHEA Grapalat" w:cs="Sylfaen"/>
          <w:sz w:val="20"/>
          <w:lang w:val="hy-AM"/>
        </w:rPr>
        <w:t>next</w:t>
      </w:r>
      <w:r w:rsidRPr="001F3550">
        <w:rPr>
          <w:rFonts w:ascii="GHEA Grapalat" w:hAnsi="GHEA Grapalat" w:cs="Sylfaen"/>
          <w:sz w:val="20"/>
          <w:lang w:val="af-ZA"/>
        </w:rPr>
        <w:t xml:space="preserve"> </w:t>
      </w:r>
      <w:r w:rsidRPr="00940F4B">
        <w:rPr>
          <w:rFonts w:ascii="GHEA Grapalat" w:hAnsi="GHEA Grapalat" w:cs="Sylfaen"/>
          <w:sz w:val="20"/>
          <w:lang w:val="hy-AM"/>
        </w:rPr>
        <w:t>fifth</w:t>
      </w:r>
      <w:r w:rsidRPr="001F3550">
        <w:rPr>
          <w:rFonts w:ascii="GHEA Grapalat" w:hAnsi="GHEA Grapalat" w:cs="Sylfaen"/>
          <w:sz w:val="20"/>
          <w:lang w:val="af-ZA"/>
        </w:rPr>
        <w:t xml:space="preserve"> </w:t>
      </w:r>
      <w:r w:rsidRPr="00940F4B">
        <w:rPr>
          <w:rFonts w:ascii="GHEA Grapalat" w:hAnsi="GHEA Grapalat" w:cs="Sylfaen"/>
          <w:sz w:val="20"/>
          <w:lang w:val="hy-AM"/>
        </w:rPr>
        <w:t xml:space="preserve">the day </w:t>
      </w:r>
      <w:r w:rsidRPr="001F3550">
        <w:rPr>
          <w:rFonts w:ascii="GHEA Grapalat" w:hAnsi="GHEA Grapalat" w:cs="Sylfaen"/>
          <w:sz w:val="20"/>
          <w:lang w:val="af-ZA"/>
        </w:rPr>
        <w:t xml:space="preserve">and </w:t>
      </w:r>
      <w:r w:rsidRPr="00940F4B">
        <w:rPr>
          <w:rFonts w:ascii="GHEA Grapalat" w:hAnsi="GHEA Grapalat" w:cs="Sylfaen"/>
          <w:sz w:val="20"/>
          <w:lang w:val="hy-AM"/>
        </w:rPr>
        <w:t>the decision</w:t>
      </w:r>
      <w:r w:rsidRPr="001F3550">
        <w:rPr>
          <w:rFonts w:ascii="GHEA Grapalat" w:hAnsi="GHEA Grapalat" w:cs="Sylfaen"/>
          <w:sz w:val="20"/>
          <w:lang w:val="af-ZA"/>
        </w:rPr>
        <w:t xml:space="preserve"> </w:t>
      </w:r>
      <w:r w:rsidRPr="00940F4B">
        <w:rPr>
          <w:rFonts w:ascii="GHEA Grapalat" w:hAnsi="GHEA Grapalat" w:cs="Sylfaen"/>
          <w:sz w:val="20"/>
          <w:lang w:val="hy-AM"/>
        </w:rPr>
        <w:t>to receive</w:t>
      </w:r>
      <w:r w:rsidRPr="001F3550">
        <w:rPr>
          <w:rFonts w:ascii="GHEA Grapalat" w:hAnsi="GHEA Grapalat" w:cs="Sylfaen"/>
          <w:sz w:val="20"/>
          <w:lang w:val="af-ZA"/>
        </w:rPr>
        <w:t xml:space="preserve"> </w:t>
      </w:r>
      <w:r w:rsidRPr="00940F4B">
        <w:rPr>
          <w:rFonts w:ascii="GHEA Grapalat" w:hAnsi="GHEA Grapalat" w:cs="Sylfaen"/>
          <w:sz w:val="20"/>
          <w:lang w:val="hy-AM"/>
        </w:rPr>
        <w:t>next</w:t>
      </w:r>
      <w:r w:rsidRPr="001F3550">
        <w:rPr>
          <w:rFonts w:ascii="GHEA Grapalat" w:hAnsi="GHEA Grapalat" w:cs="Sylfaen"/>
          <w:sz w:val="20"/>
          <w:lang w:val="af-ZA"/>
        </w:rPr>
        <w:t xml:space="preserve"> </w:t>
      </w:r>
      <w:r w:rsidRPr="00940F4B">
        <w:rPr>
          <w:rFonts w:ascii="GHEA Grapalat" w:hAnsi="GHEA Grapalat" w:cs="Sylfaen"/>
          <w:sz w:val="20"/>
          <w:lang w:val="hy-AM"/>
        </w:rPr>
        <w:t>fortieth</w:t>
      </w:r>
      <w:r w:rsidRPr="001F3550">
        <w:rPr>
          <w:rFonts w:ascii="GHEA Grapalat" w:hAnsi="GHEA Grapalat" w:cs="Sylfaen"/>
          <w:sz w:val="20"/>
          <w:lang w:val="af-ZA"/>
        </w:rPr>
        <w:t xml:space="preserve"> </w:t>
      </w:r>
      <w:r w:rsidRPr="00940F4B">
        <w:rPr>
          <w:rFonts w:ascii="GHEA Grapalat" w:hAnsi="GHEA Grapalat" w:cs="Sylfaen"/>
          <w:sz w:val="20"/>
          <w:lang w:val="hy-AM"/>
        </w:rPr>
        <w:t>of the day</w:t>
      </w:r>
      <w:r w:rsidRPr="001F3550">
        <w:rPr>
          <w:rFonts w:ascii="GHEA Grapalat" w:hAnsi="GHEA Grapalat" w:cs="Sylfaen"/>
          <w:sz w:val="20"/>
          <w:lang w:val="af-ZA"/>
        </w:rPr>
        <w:t xml:space="preserve"> </w:t>
      </w:r>
      <w:r w:rsidRPr="00940F4B">
        <w:rPr>
          <w:rFonts w:ascii="GHEA Grapalat" w:hAnsi="GHEA Grapalat" w:cs="Sylfaen"/>
          <w:sz w:val="20"/>
          <w:lang w:val="hy-AM"/>
        </w:rPr>
        <w:t>as of</w:t>
      </w:r>
      <w:r w:rsidRPr="001F3550">
        <w:rPr>
          <w:rFonts w:ascii="GHEA Grapalat" w:hAnsi="GHEA Grapalat" w:cs="Sylfaen"/>
          <w:sz w:val="20"/>
          <w:lang w:val="af-ZA"/>
        </w:rPr>
        <w:t xml:space="preserve"> </w:t>
      </w:r>
      <w:r w:rsidRPr="00940F4B">
        <w:rPr>
          <w:rFonts w:ascii="GHEA Grapalat" w:hAnsi="GHEA Grapalat" w:cs="Sylfaen"/>
          <w:sz w:val="20"/>
          <w:lang w:val="hy-AM"/>
        </w:rPr>
        <w:t>to participate</w:t>
      </w:r>
      <w:r w:rsidRPr="001F3550">
        <w:rPr>
          <w:rFonts w:ascii="GHEA Grapalat" w:hAnsi="GHEA Grapalat" w:cs="Sylfaen"/>
          <w:sz w:val="20"/>
          <w:lang w:val="af-ZA"/>
        </w:rPr>
        <w:t xml:space="preserve"> </w:t>
      </w:r>
      <w:r w:rsidRPr="00940F4B">
        <w:rPr>
          <w:rFonts w:ascii="GHEA Grapalat" w:hAnsi="GHEA Grapalat" w:cs="Sylfaen"/>
          <w:sz w:val="20"/>
          <w:lang w:val="hy-AM"/>
        </w:rPr>
        <w:t>by</w:t>
      </w:r>
      <w:r w:rsidRPr="001F3550">
        <w:rPr>
          <w:rFonts w:ascii="GHEA Grapalat" w:hAnsi="GHEA Grapalat" w:cs="Sylfaen"/>
          <w:sz w:val="20"/>
          <w:lang w:val="af-ZA"/>
        </w:rPr>
        <w:t xml:space="preserve"> </w:t>
      </w:r>
      <w:r w:rsidRPr="00940F4B">
        <w:rPr>
          <w:rFonts w:ascii="GHEA Grapalat" w:hAnsi="GHEA Grapalat" w:cs="Sylfaen"/>
          <w:sz w:val="20"/>
          <w:lang w:val="hy-AM"/>
        </w:rPr>
        <w:t>decision</w:t>
      </w:r>
      <w:r w:rsidRPr="001F3550">
        <w:rPr>
          <w:rFonts w:ascii="GHEA Grapalat" w:hAnsi="GHEA Grapalat" w:cs="Sylfaen"/>
          <w:sz w:val="20"/>
          <w:lang w:val="af-ZA"/>
        </w:rPr>
        <w:t xml:space="preserve"> </w:t>
      </w:r>
      <w:r w:rsidRPr="00940F4B">
        <w:rPr>
          <w:rFonts w:ascii="GHEA Grapalat" w:hAnsi="GHEA Grapalat" w:cs="Sylfaen"/>
          <w:sz w:val="20"/>
          <w:lang w:val="hy-AM"/>
        </w:rPr>
        <w:t>appeal</w:t>
      </w:r>
      <w:r w:rsidRPr="001F3550">
        <w:rPr>
          <w:rFonts w:ascii="GHEA Grapalat" w:hAnsi="GHEA Grapalat" w:cs="Sylfaen"/>
          <w:sz w:val="20"/>
          <w:lang w:val="af-ZA"/>
        </w:rPr>
        <w:t xml:space="preserve"> </w:t>
      </w:r>
      <w:r w:rsidRPr="00940F4B">
        <w:rPr>
          <w:rFonts w:ascii="GHEA Grapalat" w:hAnsi="GHEA Grapalat" w:cs="Sylfaen"/>
          <w:sz w:val="20"/>
          <w:lang w:val="hy-AM"/>
        </w:rPr>
        <w:t>regarding</w:t>
      </w:r>
      <w:r w:rsidRPr="001F3550">
        <w:rPr>
          <w:rFonts w:ascii="GHEA Grapalat" w:hAnsi="GHEA Grapalat" w:cs="Sylfaen"/>
          <w:sz w:val="20"/>
          <w:lang w:val="af-ZA"/>
        </w:rPr>
        <w:t xml:space="preserve"> </w:t>
      </w:r>
      <w:r w:rsidRPr="00940F4B">
        <w:rPr>
          <w:rFonts w:ascii="GHEA Grapalat" w:hAnsi="GHEA Grapalat" w:cs="Sylfaen"/>
          <w:sz w:val="20"/>
          <w:lang w:val="hy-AM"/>
        </w:rPr>
        <w:t>initiated</w:t>
      </w:r>
      <w:r w:rsidRPr="001F3550">
        <w:rPr>
          <w:rFonts w:ascii="GHEA Grapalat" w:hAnsi="GHEA Grapalat" w:cs="Sylfaen"/>
          <w:sz w:val="20"/>
          <w:lang w:val="af-ZA"/>
        </w:rPr>
        <w:t xml:space="preserve"> </w:t>
      </w:r>
      <w:r w:rsidRPr="00940F4B">
        <w:rPr>
          <w:rFonts w:ascii="GHEA Grapalat" w:hAnsi="GHEA Grapalat" w:cs="Sylfaen"/>
          <w:sz w:val="20"/>
          <w:lang w:val="hy-AM"/>
        </w:rPr>
        <w:t>and:</w:t>
      </w:r>
      <w:r w:rsidRPr="001F3550">
        <w:rPr>
          <w:rFonts w:ascii="GHEA Grapalat" w:hAnsi="GHEA Grapalat" w:cs="Sylfaen"/>
          <w:sz w:val="20"/>
          <w:lang w:val="af-ZA"/>
        </w:rPr>
        <w:t xml:space="preserve"> </w:t>
      </w:r>
      <w:r w:rsidRPr="00940F4B">
        <w:rPr>
          <w:rFonts w:ascii="GHEA Grapalat" w:hAnsi="GHEA Grapalat" w:cs="Sylfaen"/>
          <w:sz w:val="20"/>
          <w:lang w:val="hy-AM"/>
        </w:rPr>
        <w:t>unfinished</w:t>
      </w:r>
      <w:r w:rsidRPr="001F3550">
        <w:rPr>
          <w:rFonts w:ascii="GHEA Grapalat" w:hAnsi="GHEA Grapalat" w:cs="Sylfaen"/>
          <w:sz w:val="20"/>
          <w:lang w:val="af-ZA"/>
        </w:rPr>
        <w:t xml:space="preserve"> </w:t>
      </w:r>
      <w:r w:rsidRPr="00940F4B">
        <w:rPr>
          <w:rFonts w:ascii="GHEA Grapalat" w:hAnsi="GHEA Grapalat" w:cs="Sylfaen"/>
          <w:sz w:val="20"/>
          <w:lang w:val="hy-AM"/>
        </w:rPr>
        <w:t>judicial</w:t>
      </w:r>
      <w:r w:rsidRPr="001F3550">
        <w:rPr>
          <w:rFonts w:ascii="GHEA Grapalat" w:hAnsi="GHEA Grapalat" w:cs="Sylfaen"/>
          <w:sz w:val="20"/>
          <w:lang w:val="af-ZA"/>
        </w:rPr>
        <w:t xml:space="preserve"> </w:t>
      </w:r>
      <w:r w:rsidRPr="00940F4B">
        <w:rPr>
          <w:rFonts w:ascii="GHEA Grapalat" w:hAnsi="GHEA Grapalat" w:cs="Sylfaen"/>
          <w:sz w:val="20"/>
          <w:lang w:val="hy-AM"/>
        </w:rPr>
        <w:t>to work</w:t>
      </w:r>
      <w:r w:rsidRPr="001F3550">
        <w:rPr>
          <w:rFonts w:ascii="GHEA Grapalat" w:hAnsi="GHEA Grapalat" w:cs="Sylfaen"/>
          <w:sz w:val="20"/>
          <w:lang w:val="af-ZA"/>
        </w:rPr>
        <w:t xml:space="preserve"> </w:t>
      </w:r>
      <w:r w:rsidRPr="00940F4B">
        <w:rPr>
          <w:rFonts w:ascii="GHEA Grapalat" w:hAnsi="GHEA Grapalat" w:cs="Sylfaen"/>
          <w:sz w:val="20"/>
          <w:lang w:val="hy-AM"/>
        </w:rPr>
        <w:t>availability</w:t>
      </w:r>
      <w:r w:rsidRPr="001F3550">
        <w:rPr>
          <w:rFonts w:ascii="GHEA Grapalat" w:hAnsi="GHEA Grapalat" w:cs="Sylfaen"/>
          <w:sz w:val="20"/>
          <w:lang w:val="af-ZA"/>
        </w:rPr>
        <w:t xml:space="preserve"> in the </w:t>
      </w:r>
      <w:r w:rsidRPr="00940F4B">
        <w:rPr>
          <w:rFonts w:ascii="GHEA Grapalat" w:hAnsi="GHEA Grapalat" w:cs="Sylfaen"/>
          <w:sz w:val="20"/>
          <w:lang w:val="hy-AM"/>
        </w:rPr>
        <w:t>given case</w:t>
      </w:r>
      <w:r w:rsidRPr="001F3550">
        <w:rPr>
          <w:rFonts w:ascii="GHEA Grapalat" w:hAnsi="GHEA Grapalat" w:cs="Sylfaen"/>
          <w:sz w:val="20"/>
          <w:lang w:val="af-ZA"/>
        </w:rPr>
        <w:t xml:space="preserve"> </w:t>
      </w:r>
      <w:r w:rsidRPr="00940F4B">
        <w:rPr>
          <w:rFonts w:ascii="GHEA Grapalat" w:hAnsi="GHEA Grapalat" w:cs="Sylfaen"/>
          <w:sz w:val="20"/>
          <w:lang w:val="hy-AM"/>
        </w:rPr>
        <w:t>judicial</w:t>
      </w:r>
      <w:r w:rsidRPr="001F3550">
        <w:rPr>
          <w:rFonts w:ascii="GHEA Grapalat" w:hAnsi="GHEA Grapalat" w:cs="Sylfaen"/>
          <w:sz w:val="20"/>
          <w:lang w:val="af-ZA"/>
        </w:rPr>
        <w:t xml:space="preserve"> </w:t>
      </w:r>
      <w:r w:rsidRPr="00940F4B">
        <w:rPr>
          <w:rFonts w:ascii="GHEA Grapalat" w:hAnsi="GHEA Grapalat" w:cs="Sylfaen"/>
          <w:sz w:val="20"/>
          <w:lang w:val="hy-AM"/>
        </w:rPr>
        <w:t>in case</w:t>
      </w:r>
      <w:r w:rsidRPr="001F3550">
        <w:rPr>
          <w:rFonts w:ascii="GHEA Grapalat" w:hAnsi="GHEA Grapalat" w:cs="Sylfaen"/>
          <w:sz w:val="20"/>
          <w:lang w:val="af-ZA"/>
        </w:rPr>
        <w:t xml:space="preserve"> </w:t>
      </w:r>
      <w:r w:rsidRPr="00940F4B">
        <w:rPr>
          <w:rFonts w:ascii="GHEA Grapalat" w:hAnsi="GHEA Grapalat" w:cs="Sylfaen"/>
          <w:sz w:val="20"/>
          <w:lang w:val="hy-AM"/>
        </w:rPr>
        <w:t>final</w:t>
      </w:r>
      <w:r w:rsidRPr="001F3550">
        <w:rPr>
          <w:rFonts w:ascii="GHEA Grapalat" w:hAnsi="GHEA Grapalat" w:cs="Sylfaen"/>
          <w:sz w:val="20"/>
          <w:lang w:val="af-ZA"/>
        </w:rPr>
        <w:t xml:space="preserve"> </w:t>
      </w:r>
      <w:r w:rsidRPr="00940F4B">
        <w:rPr>
          <w:rFonts w:ascii="GHEA Grapalat" w:hAnsi="GHEA Grapalat" w:cs="Sylfaen"/>
          <w:sz w:val="20"/>
          <w:lang w:val="hy-AM"/>
        </w:rPr>
        <w:t>judicial</w:t>
      </w:r>
      <w:r w:rsidRPr="001F3550">
        <w:rPr>
          <w:rFonts w:ascii="GHEA Grapalat" w:hAnsi="GHEA Grapalat" w:cs="Sylfaen"/>
          <w:sz w:val="20"/>
          <w:lang w:val="af-ZA"/>
        </w:rPr>
        <w:t xml:space="preserve"> </w:t>
      </w:r>
      <w:r w:rsidRPr="00940F4B">
        <w:rPr>
          <w:rFonts w:ascii="GHEA Grapalat" w:hAnsi="GHEA Grapalat" w:cs="Sylfaen"/>
          <w:sz w:val="20"/>
          <w:lang w:val="hy-AM"/>
        </w:rPr>
        <w:t>the act</w:t>
      </w:r>
      <w:r w:rsidRPr="001F3550">
        <w:rPr>
          <w:rFonts w:ascii="GHEA Grapalat" w:hAnsi="GHEA Grapalat" w:cs="Sylfaen"/>
          <w:sz w:val="20"/>
          <w:lang w:val="af-ZA"/>
        </w:rPr>
        <w:t xml:space="preserve"> </w:t>
      </w:r>
      <w:r w:rsidRPr="00940F4B">
        <w:rPr>
          <w:rFonts w:ascii="GHEA Grapalat" w:hAnsi="GHEA Grapalat" w:cs="Sylfaen"/>
          <w:sz w:val="20"/>
          <w:lang w:val="hy-AM"/>
        </w:rPr>
        <w:t>strength</w:t>
      </w:r>
      <w:r w:rsidRPr="001F3550">
        <w:rPr>
          <w:rFonts w:ascii="GHEA Grapalat" w:hAnsi="GHEA Grapalat" w:cs="Sylfaen"/>
          <w:sz w:val="20"/>
          <w:lang w:val="af-ZA"/>
        </w:rPr>
        <w:t xml:space="preserve"> </w:t>
      </w:r>
      <w:r w:rsidRPr="00940F4B">
        <w:rPr>
          <w:rFonts w:ascii="GHEA Grapalat" w:hAnsi="GHEA Grapalat" w:cs="Sylfaen"/>
          <w:sz w:val="20"/>
          <w:lang w:val="hy-AM"/>
        </w:rPr>
        <w:t>in</w:t>
      </w:r>
      <w:r w:rsidRPr="001F3550">
        <w:rPr>
          <w:rFonts w:ascii="GHEA Grapalat" w:hAnsi="GHEA Grapalat" w:cs="Sylfaen"/>
          <w:sz w:val="20"/>
          <w:lang w:val="af-ZA"/>
        </w:rPr>
        <w:t xml:space="preserve"> </w:t>
      </w:r>
      <w:r w:rsidRPr="00940F4B">
        <w:rPr>
          <w:rFonts w:ascii="GHEA Grapalat" w:hAnsi="GHEA Grapalat" w:cs="Sylfaen"/>
          <w:sz w:val="20"/>
          <w:lang w:val="hy-AM"/>
        </w:rPr>
        <w:t>to enter</w:t>
      </w:r>
      <w:r w:rsidRPr="001F3550">
        <w:rPr>
          <w:rFonts w:ascii="GHEA Grapalat" w:hAnsi="GHEA Grapalat" w:cs="Sylfaen"/>
          <w:sz w:val="20"/>
          <w:lang w:val="af-ZA"/>
        </w:rPr>
        <w:t xml:space="preserve"> </w:t>
      </w:r>
      <w:r w:rsidRPr="00940F4B">
        <w:rPr>
          <w:rFonts w:ascii="GHEA Grapalat" w:hAnsi="GHEA Grapalat" w:cs="Sylfaen"/>
          <w:sz w:val="20"/>
          <w:lang w:val="hy-AM"/>
        </w:rPr>
        <w:t>on the day</w:t>
      </w:r>
      <w:r w:rsidRPr="001F3550">
        <w:rPr>
          <w:rFonts w:ascii="GHEA Grapalat" w:hAnsi="GHEA Grapalat" w:cs="Sylfaen"/>
          <w:sz w:val="20"/>
          <w:lang w:val="af-ZA"/>
        </w:rPr>
        <w:t xml:space="preserve"> </w:t>
      </w:r>
      <w:r w:rsidRPr="00940F4B">
        <w:rPr>
          <w:rFonts w:ascii="GHEA Grapalat" w:hAnsi="GHEA Grapalat" w:cs="Sylfaen"/>
          <w:sz w:val="20"/>
          <w:lang w:val="hy-AM"/>
        </w:rPr>
        <w:t>next</w:t>
      </w:r>
      <w:r w:rsidRPr="001F3550">
        <w:rPr>
          <w:rFonts w:ascii="GHEA Grapalat" w:hAnsi="GHEA Grapalat" w:cs="Sylfaen"/>
          <w:sz w:val="20"/>
          <w:lang w:val="af-ZA"/>
        </w:rPr>
        <w:t xml:space="preserve"> </w:t>
      </w:r>
      <w:r w:rsidRPr="00940F4B">
        <w:rPr>
          <w:rFonts w:ascii="GHEA Grapalat" w:hAnsi="GHEA Grapalat" w:cs="Sylfaen"/>
          <w:sz w:val="20"/>
          <w:lang w:val="hy-AM"/>
        </w:rPr>
        <w:t>fifth</w:t>
      </w:r>
      <w:r w:rsidRPr="001F3550">
        <w:rPr>
          <w:rFonts w:ascii="GHEA Grapalat" w:hAnsi="GHEA Grapalat" w:cs="Sylfaen"/>
          <w:sz w:val="20"/>
          <w:lang w:val="af-ZA"/>
        </w:rPr>
        <w:t xml:space="preserve"> </w:t>
      </w:r>
      <w:r w:rsidRPr="00940F4B">
        <w:rPr>
          <w:rFonts w:ascii="GHEA Grapalat" w:hAnsi="GHEA Grapalat" w:cs="Sylfaen"/>
          <w:sz w:val="20"/>
          <w:lang w:val="hy-AM"/>
        </w:rPr>
        <w:t xml:space="preserve">day </w:t>
      </w:r>
      <w:r w:rsidRPr="001F3550">
        <w:rPr>
          <w:rFonts w:ascii="GHEA Grapalat" w:hAnsi="GHEA Grapalat" w:cs="Sylfaen"/>
          <w:sz w:val="20"/>
          <w:lang w:val="af-ZA"/>
        </w:rPr>
        <w:t>if</w:t>
      </w:r>
      <w:r w:rsidRPr="00940F4B">
        <w:rPr>
          <w:rFonts w:ascii="GHEA Grapalat" w:hAnsi="GHEA Grapalat" w:cs="Sylfaen"/>
          <w:sz w:val="20"/>
          <w:lang w:val="hy-AM"/>
        </w:rPr>
        <w:t>​</w:t>
      </w:r>
      <w:r w:rsidRPr="001F3550">
        <w:rPr>
          <w:rFonts w:ascii="GHEA Grapalat" w:hAnsi="GHEA Grapalat" w:cs="Sylfaen"/>
          <w:sz w:val="20"/>
          <w:lang w:val="af-ZA"/>
        </w:rPr>
        <w:t xml:space="preserve"> </w:t>
      </w:r>
      <w:r w:rsidRPr="00940F4B">
        <w:rPr>
          <w:rFonts w:ascii="GHEA Grapalat" w:hAnsi="GHEA Grapalat" w:cs="Sylfaen"/>
          <w:sz w:val="20"/>
          <w:lang w:val="hy-AM"/>
        </w:rPr>
        <w:t>judicial</w:t>
      </w:r>
      <w:r w:rsidRPr="001F3550">
        <w:rPr>
          <w:rFonts w:ascii="GHEA Grapalat" w:hAnsi="GHEA Grapalat" w:cs="Sylfaen"/>
          <w:sz w:val="20"/>
          <w:lang w:val="af-ZA"/>
        </w:rPr>
        <w:t xml:space="preserve"> </w:t>
      </w:r>
      <w:r w:rsidRPr="00940F4B">
        <w:rPr>
          <w:rFonts w:ascii="GHEA Grapalat" w:hAnsi="GHEA Grapalat" w:cs="Sylfaen"/>
          <w:sz w:val="20"/>
          <w:lang w:val="hy-AM"/>
        </w:rPr>
        <w:t>exam</w:t>
      </w:r>
      <w:r w:rsidRPr="001F3550">
        <w:rPr>
          <w:rFonts w:ascii="GHEA Grapalat" w:hAnsi="GHEA Grapalat" w:cs="Sylfaen"/>
          <w:sz w:val="20"/>
          <w:lang w:val="af-ZA"/>
        </w:rPr>
        <w:t xml:space="preserve"> </w:t>
      </w:r>
      <w:r w:rsidRPr="00940F4B">
        <w:rPr>
          <w:rFonts w:ascii="GHEA Grapalat" w:hAnsi="GHEA Grapalat" w:cs="Sylfaen"/>
          <w:sz w:val="20"/>
          <w:lang w:val="hy-AM"/>
        </w:rPr>
        <w:t>with the result</w:t>
      </w:r>
      <w:r w:rsidRPr="001F3550">
        <w:rPr>
          <w:rFonts w:ascii="GHEA Grapalat" w:hAnsi="GHEA Grapalat" w:cs="Sylfaen"/>
          <w:sz w:val="20"/>
          <w:lang w:val="af-ZA"/>
        </w:rPr>
        <w:t xml:space="preserve"> </w:t>
      </w:r>
      <w:r w:rsidRPr="00940F4B">
        <w:rPr>
          <w:rFonts w:ascii="GHEA Grapalat" w:hAnsi="GHEA Grapalat" w:cs="Sylfaen"/>
          <w:sz w:val="20"/>
          <w:lang w:val="hy-AM"/>
        </w:rPr>
        <w:t>decision</w:t>
      </w:r>
      <w:r w:rsidRPr="001F3550">
        <w:rPr>
          <w:rFonts w:ascii="GHEA Grapalat" w:hAnsi="GHEA Grapalat" w:cs="Sylfaen"/>
          <w:sz w:val="20"/>
          <w:lang w:val="af-ZA"/>
        </w:rPr>
        <w:t xml:space="preserve"> </w:t>
      </w:r>
      <w:r w:rsidRPr="00940F4B">
        <w:rPr>
          <w:rFonts w:ascii="GHEA Grapalat" w:hAnsi="GHEA Grapalat" w:cs="Sylfaen"/>
          <w:sz w:val="20"/>
          <w:lang w:val="hy-AM"/>
        </w:rPr>
        <w:t>performance</w:t>
      </w:r>
      <w:r w:rsidRPr="001F3550">
        <w:rPr>
          <w:rFonts w:ascii="GHEA Grapalat" w:hAnsi="GHEA Grapalat" w:cs="Sylfaen"/>
          <w:sz w:val="20"/>
          <w:lang w:val="af-ZA"/>
        </w:rPr>
        <w:t xml:space="preserve"> </w:t>
      </w:r>
      <w:r w:rsidRPr="00940F4B">
        <w:rPr>
          <w:rFonts w:ascii="GHEA Grapalat" w:hAnsi="GHEA Grapalat" w:cs="Sylfaen"/>
          <w:sz w:val="20"/>
          <w:lang w:val="hy-AM"/>
        </w:rPr>
        <w:t>the opportunity</w:t>
      </w:r>
      <w:r w:rsidRPr="001F3550">
        <w:rPr>
          <w:rFonts w:ascii="GHEA Grapalat" w:hAnsi="GHEA Grapalat" w:cs="Sylfaen"/>
          <w:sz w:val="20"/>
          <w:lang w:val="af-ZA"/>
        </w:rPr>
        <w:t xml:space="preserve"> </w:t>
      </w:r>
      <w:r w:rsidRPr="00940F4B">
        <w:rPr>
          <w:rFonts w:ascii="GHEA Grapalat" w:hAnsi="GHEA Grapalat" w:cs="Sylfaen"/>
          <w:sz w:val="20"/>
          <w:lang w:val="hy-AM"/>
        </w:rPr>
        <w:t>no</w:t>
      </w:r>
      <w:r w:rsidRPr="001F3550">
        <w:rPr>
          <w:rFonts w:ascii="GHEA Grapalat" w:hAnsi="GHEA Grapalat" w:cs="Sylfaen"/>
          <w:sz w:val="20"/>
          <w:lang w:val="af-ZA"/>
        </w:rPr>
        <w:t xml:space="preserve"> </w:t>
      </w:r>
      <w:r w:rsidRPr="00940F4B">
        <w:rPr>
          <w:rFonts w:ascii="GHEA Grapalat" w:hAnsi="GHEA Grapalat" w:cs="Sylfaen"/>
          <w:sz w:val="20"/>
          <w:lang w:val="hy-AM"/>
        </w:rPr>
        <w:t>disappeared</w:t>
      </w:r>
      <w:r w:rsidRPr="001F3550">
        <w:rPr>
          <w:rFonts w:ascii="GHEA Grapalat" w:hAnsi="GHEA Grapalat" w:cs="Sylfaen"/>
          <w:sz w:val="20"/>
          <w:lang w:val="af-ZA"/>
        </w:rPr>
        <w:t xml:space="preserve">​ </w:t>
      </w:r>
      <w:r w:rsidR="00CD155C">
        <w:rPr>
          <w:rFonts w:ascii="GHEA Grapalat" w:hAnsi="GHEA Grapalat" w:cs="Sylfaen"/>
          <w:sz w:val="20"/>
          <w:lang w:val="hy-AM"/>
        </w:rPr>
        <w:t xml:space="preserve">Or </w:t>
      </w:r>
      <w:r w:rsidR="00F0616C" w:rsidRPr="001F3550">
        <w:rPr>
          <w:rFonts w:ascii="GHEA Grapalat" w:hAnsi="GHEA Grapalat" w:cs="Sylfaen"/>
          <w:sz w:val="20"/>
          <w:lang w:val="af-ZA"/>
        </w:rPr>
        <w:t>:</w:t>
      </w:r>
    </w:p>
    <w:p w:rsidR="00F0616C" w:rsidRPr="001F3550" w:rsidRDefault="00F0616C" w:rsidP="001E4348">
      <w:pPr>
        <w:pStyle w:val="aff"/>
        <w:numPr>
          <w:ilvl w:val="0"/>
          <w:numId w:val="18"/>
        </w:numPr>
        <w:shd w:val="clear" w:color="auto" w:fill="FFFFFF"/>
        <w:ind w:left="0" w:firstLine="426"/>
        <w:jc w:val="both"/>
        <w:rPr>
          <w:rFonts w:ascii="GHEA Grapalat" w:hAnsi="GHEA Grapalat" w:cs="Sylfaen"/>
          <w:sz w:val="20"/>
          <w:lang w:val="af-ZA"/>
        </w:rPr>
      </w:pPr>
      <w:r w:rsidRPr="0033011B">
        <w:rPr>
          <w:rFonts w:ascii="GHEA Grapalat" w:hAnsi="GHEA Grapalat" w:cs="Sylfaen"/>
          <w:sz w:val="20"/>
          <w:lang w:val="en-US"/>
        </w:rPr>
        <w:t xml:space="preserve">authorized </w:t>
      </w:r>
      <w:r w:rsidRPr="001F3550">
        <w:rPr>
          <w:rFonts w:ascii="GHEA Grapalat" w:hAnsi="GHEA Grapalat" w:cs="Sylfaen"/>
          <w:sz w:val="20"/>
          <w:lang w:val="af-ZA"/>
        </w:rPr>
        <w:t xml:space="preserve">under this clause </w:t>
      </w:r>
      <w:r w:rsidRPr="0033011B">
        <w:rPr>
          <w:rFonts w:ascii="GHEA Grapalat" w:hAnsi="GHEA Grapalat" w:cs="Sylfaen"/>
          <w:sz w:val="20"/>
          <w:lang w:val="en-US"/>
        </w:rPr>
        <w:t xml:space="preserve">what is </w:t>
      </w:r>
      <w:r w:rsidRPr="001F3550">
        <w:rPr>
          <w:rFonts w:ascii="GHEA Grapalat" w:hAnsi="GHEA Grapalat" w:cs="Sylfaen"/>
          <w:sz w:val="20"/>
        </w:rPr>
        <w:t>the body?</w:t>
      </w:r>
      <w:r w:rsidRPr="004A220D">
        <w:rPr>
          <w:rFonts w:ascii="GHEA Grapalat" w:hAnsi="GHEA Grapalat" w:cs="Sylfaen"/>
          <w:sz w:val="20"/>
          <w:lang w:val="af-ZA"/>
        </w:rPr>
        <w:t xml:space="preserve"> </w:t>
      </w:r>
      <w:r w:rsidRPr="001F3550">
        <w:rPr>
          <w:rFonts w:ascii="GHEA Grapalat" w:hAnsi="GHEA Grapalat" w:cs="Sylfaen"/>
          <w:sz w:val="20"/>
        </w:rPr>
        <w:t>the decision</w:t>
      </w:r>
      <w:r w:rsidRPr="004A220D">
        <w:rPr>
          <w:rFonts w:ascii="GHEA Grapalat" w:hAnsi="GHEA Grapalat" w:cs="Sylfaen"/>
          <w:sz w:val="20"/>
          <w:lang w:val="af-ZA"/>
        </w:rPr>
        <w:t xml:space="preserve"> </w:t>
      </w:r>
      <w:r w:rsidRPr="001F3550">
        <w:rPr>
          <w:rFonts w:ascii="GHEA Grapalat" w:hAnsi="GHEA Grapalat" w:cs="Sylfaen"/>
          <w:sz w:val="20"/>
        </w:rPr>
        <w:t>to be presented</w:t>
      </w:r>
      <w:r w:rsidRPr="004A220D">
        <w:rPr>
          <w:rFonts w:ascii="GHEA Grapalat" w:hAnsi="GHEA Grapalat" w:cs="Sylfaen"/>
          <w:sz w:val="20"/>
          <w:lang w:val="af-ZA"/>
        </w:rPr>
        <w:t xml:space="preserve"> </w:t>
      </w:r>
      <w:r w:rsidRPr="001F3550">
        <w:rPr>
          <w:rFonts w:ascii="GHEA Grapalat" w:hAnsi="GHEA Grapalat" w:cs="Sylfaen"/>
          <w:sz w:val="20"/>
        </w:rPr>
        <w:t>deadline</w:t>
      </w:r>
      <w:r w:rsidRPr="004A220D">
        <w:rPr>
          <w:rFonts w:ascii="GHEA Grapalat" w:hAnsi="GHEA Grapalat" w:cs="Sylfaen"/>
          <w:sz w:val="20"/>
          <w:lang w:val="af-ZA"/>
        </w:rPr>
        <w:t xml:space="preserve"> </w:t>
      </w:r>
      <w:r w:rsidRPr="001F3550">
        <w:rPr>
          <w:rFonts w:ascii="GHEA Grapalat" w:hAnsi="GHEA Grapalat" w:cs="Sylfaen"/>
          <w:sz w:val="20"/>
        </w:rPr>
        <w:t>to expire</w:t>
      </w:r>
      <w:r w:rsidRPr="004A220D">
        <w:rPr>
          <w:rFonts w:ascii="GHEA Grapalat" w:hAnsi="GHEA Grapalat" w:cs="Sylfaen"/>
          <w:sz w:val="20"/>
          <w:lang w:val="af-ZA"/>
        </w:rPr>
        <w:t xml:space="preserve"> </w:t>
      </w:r>
      <w:r w:rsidRPr="001F3550">
        <w:rPr>
          <w:rFonts w:ascii="GHEA Grapalat" w:hAnsi="GHEA Grapalat" w:cs="Sylfaen"/>
          <w:sz w:val="20"/>
        </w:rPr>
        <w:t>of the day</w:t>
      </w:r>
      <w:r w:rsidRPr="004A220D">
        <w:rPr>
          <w:rFonts w:ascii="GHEA Grapalat" w:hAnsi="GHEA Grapalat" w:cs="Sylfaen"/>
          <w:sz w:val="20"/>
          <w:lang w:val="af-ZA"/>
        </w:rPr>
        <w:t xml:space="preserve"> </w:t>
      </w:r>
      <w:r w:rsidRPr="001F3550">
        <w:rPr>
          <w:rFonts w:ascii="GHEA Grapalat" w:hAnsi="GHEA Grapalat" w:cs="Sylfaen"/>
          <w:sz w:val="20"/>
        </w:rPr>
        <w:t>as of</w:t>
      </w:r>
      <w:r w:rsidRPr="004A220D">
        <w:rPr>
          <w:rFonts w:ascii="GHEA Grapalat" w:hAnsi="GHEA Grapalat" w:cs="Sylfaen"/>
          <w:sz w:val="20"/>
          <w:lang w:val="af-ZA"/>
        </w:rPr>
        <w:t xml:space="preserve"> </w:t>
      </w:r>
      <w:r w:rsidRPr="001F3550">
        <w:rPr>
          <w:rFonts w:ascii="GHEA Grapalat" w:hAnsi="GHEA Grapalat" w:cs="Sylfaen"/>
          <w:sz w:val="20"/>
        </w:rPr>
        <w:t>the participant</w:t>
      </w:r>
      <w:r w:rsidRPr="004A220D">
        <w:rPr>
          <w:rFonts w:ascii="GHEA Grapalat" w:hAnsi="GHEA Grapalat" w:cs="Sylfaen"/>
          <w:sz w:val="20"/>
          <w:lang w:val="af-ZA"/>
        </w:rPr>
        <w:t xml:space="preserve"> </w:t>
      </w:r>
      <w:r w:rsidRPr="001F3550">
        <w:rPr>
          <w:rFonts w:ascii="GHEA Grapalat" w:hAnsi="GHEA Grapalat" w:cs="Sylfaen"/>
          <w:sz w:val="20"/>
        </w:rPr>
        <w:t>or</w:t>
      </w:r>
      <w:r w:rsidRPr="004A220D">
        <w:rPr>
          <w:rFonts w:ascii="GHEA Grapalat" w:hAnsi="GHEA Grapalat" w:cs="Sylfaen"/>
          <w:sz w:val="20"/>
          <w:lang w:val="af-ZA"/>
        </w:rPr>
        <w:t xml:space="preserve"> </w:t>
      </w:r>
      <w:r w:rsidRPr="001F3550">
        <w:rPr>
          <w:rFonts w:ascii="GHEA Grapalat" w:hAnsi="GHEA Grapalat" w:cs="Sylfaen"/>
          <w:sz w:val="20"/>
        </w:rPr>
        <w:t>the contract</w:t>
      </w:r>
      <w:r w:rsidRPr="004A220D">
        <w:rPr>
          <w:rFonts w:ascii="GHEA Grapalat" w:hAnsi="GHEA Grapalat" w:cs="Sylfaen"/>
          <w:sz w:val="20"/>
          <w:lang w:val="af-ZA"/>
        </w:rPr>
        <w:t xml:space="preserve"> </w:t>
      </w:r>
      <w:r w:rsidRPr="001F3550">
        <w:rPr>
          <w:rFonts w:ascii="GHEA Grapalat" w:hAnsi="GHEA Grapalat" w:cs="Sylfaen"/>
          <w:sz w:val="20"/>
        </w:rPr>
        <w:t>sealed</w:t>
      </w:r>
      <w:r w:rsidRPr="004A220D">
        <w:rPr>
          <w:rFonts w:ascii="GHEA Grapalat" w:hAnsi="GHEA Grapalat" w:cs="Sylfaen"/>
          <w:sz w:val="20"/>
          <w:lang w:val="af-ZA"/>
        </w:rPr>
        <w:t xml:space="preserve"> </w:t>
      </w:r>
      <w:r w:rsidRPr="001F3550">
        <w:rPr>
          <w:rFonts w:ascii="GHEA Grapalat" w:hAnsi="GHEA Grapalat" w:cs="Sylfaen"/>
          <w:sz w:val="20"/>
        </w:rPr>
        <w:t>the person</w:t>
      </w:r>
      <w:r w:rsidRPr="004A220D">
        <w:rPr>
          <w:rFonts w:ascii="GHEA Grapalat" w:hAnsi="GHEA Grapalat" w:cs="Sylfaen"/>
          <w:sz w:val="20"/>
          <w:lang w:val="af-ZA"/>
        </w:rPr>
        <w:t xml:space="preserve"> </w:t>
      </w:r>
      <w:r w:rsidRPr="001F3550">
        <w:rPr>
          <w:rFonts w:ascii="GHEA Grapalat" w:hAnsi="GHEA Grapalat" w:cs="Sylfaen"/>
          <w:sz w:val="20"/>
        </w:rPr>
        <w:t>to pay</w:t>
      </w:r>
      <w:r w:rsidRPr="004A220D">
        <w:rPr>
          <w:rFonts w:ascii="GHEA Grapalat" w:hAnsi="GHEA Grapalat" w:cs="Sylfaen"/>
          <w:sz w:val="20"/>
          <w:lang w:val="af-ZA"/>
        </w:rPr>
        <w:t xml:space="preserve"> </w:t>
      </w:r>
      <w:r w:rsidRPr="001F3550">
        <w:rPr>
          <w:rFonts w:ascii="GHEA Grapalat" w:hAnsi="GHEA Grapalat" w:cs="Sylfaen"/>
          <w:sz w:val="20"/>
        </w:rPr>
        <w:t xml:space="preserve">is </w:t>
      </w:r>
      <w:r w:rsidRPr="004A220D">
        <w:rPr>
          <w:rFonts w:ascii="GHEA Grapalat" w:hAnsi="GHEA Grapalat" w:cs="Sylfaen"/>
          <w:sz w:val="20"/>
          <w:lang w:val="af-ZA"/>
        </w:rPr>
        <w:t>the amount of the bid, contract and/or qualification security, then the customer does not submit the reasoned decision to include the given participant in the list to the authorized body;</w:t>
      </w:r>
    </w:p>
    <w:p w:rsidR="00F0616C" w:rsidRPr="00CC3A07" w:rsidRDefault="00F0616C" w:rsidP="00F0616C">
      <w:pPr>
        <w:pStyle w:val="aff"/>
        <w:numPr>
          <w:ilvl w:val="0"/>
          <w:numId w:val="18"/>
        </w:numPr>
        <w:shd w:val="clear" w:color="auto" w:fill="FFFFFF"/>
        <w:ind w:left="0" w:firstLine="375"/>
        <w:jc w:val="both"/>
        <w:rPr>
          <w:rFonts w:ascii="GHEA Grapalat" w:hAnsi="GHEA Grapalat" w:cs="Sylfaen"/>
          <w:sz w:val="20"/>
          <w:lang w:val="af-ZA"/>
        </w:rPr>
      </w:pPr>
      <w:r w:rsidRPr="001F3550">
        <w:rPr>
          <w:rFonts w:ascii="GHEA Grapalat" w:hAnsi="GHEA Grapalat" w:cs="Sylfaen"/>
          <w:sz w:val="20"/>
          <w:lang w:val="af-ZA"/>
        </w:rPr>
        <w:t xml:space="preserve">The payment of the bid, contract and/or qualification security amount by the participant or the person who signed the contract was carried out by </w:t>
      </w:r>
      <w:r w:rsidRPr="0033011B">
        <w:rPr>
          <w:rFonts w:ascii="GHEA Grapalat" w:hAnsi="GHEA Grapalat" w:cs="Sylfaen"/>
          <w:sz w:val="20"/>
          <w:lang w:val="en-US"/>
        </w:rPr>
        <w:t>an authorized</w:t>
      </w:r>
      <w:r w:rsidRPr="00CC3A07">
        <w:rPr>
          <w:rFonts w:ascii="GHEA Grapalat" w:hAnsi="GHEA Grapalat" w:cs="Sylfaen"/>
          <w:sz w:val="20"/>
          <w:lang w:val="af-ZA"/>
        </w:rPr>
        <w:t xml:space="preserve"> </w:t>
      </w:r>
      <w:r w:rsidRPr="0033011B">
        <w:rPr>
          <w:rFonts w:ascii="GHEA Grapalat" w:hAnsi="GHEA Grapalat" w:cs="Sylfaen"/>
          <w:sz w:val="20"/>
          <w:lang w:val="en-US"/>
        </w:rPr>
        <w:t xml:space="preserve">what is </w:t>
      </w:r>
      <w:r w:rsidRPr="00CC3A07">
        <w:rPr>
          <w:rFonts w:ascii="GHEA Grapalat" w:hAnsi="GHEA Grapalat" w:cs="Sylfaen"/>
          <w:sz w:val="20"/>
        </w:rPr>
        <w:t>the body?</w:t>
      </w:r>
      <w:r w:rsidRPr="004A220D">
        <w:rPr>
          <w:rFonts w:ascii="GHEA Grapalat" w:hAnsi="GHEA Grapalat" w:cs="Sylfaen"/>
          <w:sz w:val="20"/>
          <w:lang w:val="af-ZA"/>
        </w:rPr>
        <w:t xml:space="preserve"> </w:t>
      </w:r>
      <w:r w:rsidRPr="00CC3A07">
        <w:rPr>
          <w:rFonts w:ascii="GHEA Grapalat" w:hAnsi="GHEA Grapalat" w:cs="Sylfaen"/>
          <w:sz w:val="20"/>
        </w:rPr>
        <w:t>the decision</w:t>
      </w:r>
      <w:r w:rsidRPr="004A220D">
        <w:rPr>
          <w:rFonts w:ascii="GHEA Grapalat" w:hAnsi="GHEA Grapalat" w:cs="Sylfaen"/>
          <w:sz w:val="20"/>
          <w:lang w:val="af-ZA"/>
        </w:rPr>
        <w:t xml:space="preserve"> </w:t>
      </w:r>
      <w:r w:rsidRPr="00CC3A07">
        <w:rPr>
          <w:rFonts w:ascii="GHEA Grapalat" w:hAnsi="GHEA Grapalat" w:cs="Sylfaen"/>
          <w:sz w:val="20"/>
        </w:rPr>
        <w:t>to be presented</w:t>
      </w:r>
      <w:r w:rsidRPr="004A220D">
        <w:rPr>
          <w:rFonts w:ascii="GHEA Grapalat" w:hAnsi="GHEA Grapalat" w:cs="Sylfaen"/>
          <w:sz w:val="20"/>
          <w:lang w:val="af-ZA"/>
        </w:rPr>
        <w:t xml:space="preserve"> </w:t>
      </w:r>
      <w:r w:rsidRPr="00CC3A07">
        <w:rPr>
          <w:rFonts w:ascii="GHEA Grapalat" w:hAnsi="GHEA Grapalat" w:cs="Sylfaen"/>
          <w:sz w:val="20"/>
        </w:rPr>
        <w:t>deadline</w:t>
      </w:r>
      <w:r w:rsidRPr="004A220D">
        <w:rPr>
          <w:rFonts w:ascii="GHEA Grapalat" w:hAnsi="GHEA Grapalat" w:cs="Sylfaen"/>
          <w:sz w:val="20"/>
          <w:lang w:val="af-ZA"/>
        </w:rPr>
        <w:t xml:space="preserve"> </w:t>
      </w:r>
      <w:r w:rsidRPr="00CC3A07">
        <w:rPr>
          <w:rFonts w:ascii="GHEA Grapalat" w:hAnsi="GHEA Grapalat" w:cs="Sylfaen"/>
          <w:sz w:val="20"/>
        </w:rPr>
        <w:t>upon expiry</w:t>
      </w:r>
      <w:r w:rsidRPr="00CC3A07">
        <w:rPr>
          <w:rFonts w:ascii="GHEA Grapalat" w:hAnsi="GHEA Grapalat" w:cs="Sylfaen"/>
          <w:sz w:val="20"/>
          <w:lang w:val="af-ZA"/>
        </w:rPr>
        <w:t xml:space="preserve"> </w:t>
      </w:r>
      <w:r w:rsidRPr="00CC3A07">
        <w:rPr>
          <w:rFonts w:ascii="GHEA Grapalat" w:hAnsi="GHEA Grapalat" w:cs="Sylfaen"/>
          <w:sz w:val="20"/>
        </w:rPr>
        <w:t xml:space="preserve">then </w:t>
      </w:r>
      <w:r w:rsidRPr="00CC3A07">
        <w:rPr>
          <w:rFonts w:ascii="GHEA Grapalat" w:hAnsi="GHEA Grapalat" w:cs="Sylfaen"/>
          <w:sz w:val="20"/>
          <w:lang w:val="af-ZA"/>
        </w:rPr>
        <w:t xml:space="preserve">, </w:t>
      </w:r>
      <w:r w:rsidRPr="00CC3A07">
        <w:rPr>
          <w:rFonts w:ascii="GHEA Grapalat" w:hAnsi="GHEA Grapalat" w:cs="Sylfaen"/>
          <w:sz w:val="20"/>
        </w:rPr>
        <w:t>but</w:t>
      </w:r>
      <w:r w:rsidRPr="00CC3A07">
        <w:rPr>
          <w:rFonts w:ascii="GHEA Grapalat" w:hAnsi="GHEA Grapalat" w:cs="Sylfaen"/>
          <w:sz w:val="20"/>
          <w:lang w:val="af-ZA"/>
        </w:rPr>
        <w:t xml:space="preserve"> </w:t>
      </w:r>
      <w:r w:rsidRPr="00CC3A07">
        <w:rPr>
          <w:rFonts w:ascii="GHEA Grapalat" w:hAnsi="GHEA Grapalat" w:cs="Sylfaen"/>
          <w:sz w:val="20"/>
        </w:rPr>
        <w:t>no</w:t>
      </w:r>
      <w:r w:rsidRPr="00CC3A07">
        <w:rPr>
          <w:rFonts w:ascii="GHEA Grapalat" w:hAnsi="GHEA Grapalat" w:cs="Sylfaen"/>
          <w:sz w:val="20"/>
          <w:lang w:val="af-ZA"/>
        </w:rPr>
        <w:t xml:space="preserve"> </w:t>
      </w:r>
      <w:r w:rsidRPr="00CC3A07">
        <w:rPr>
          <w:rFonts w:ascii="GHEA Grapalat" w:hAnsi="GHEA Grapalat" w:cs="Sylfaen"/>
          <w:sz w:val="20"/>
        </w:rPr>
        <w:t xml:space="preserve">later </w:t>
      </w:r>
      <w:r w:rsidRPr="00CC3A07">
        <w:rPr>
          <w:rFonts w:ascii="GHEA Grapalat" w:hAnsi="GHEA Grapalat" w:cs="Sylfaen"/>
          <w:sz w:val="20"/>
          <w:lang w:val="af-ZA"/>
        </w:rPr>
        <w:t>than</w:t>
      </w:r>
      <w:r w:rsidRPr="00CC3A07">
        <w:rPr>
          <w:rFonts w:ascii="GHEA Grapalat" w:hAnsi="GHEA Grapalat" w:cs="Sylfaen"/>
          <w:sz w:val="20"/>
        </w:rPr>
        <w:t>​</w:t>
      </w:r>
      <w:r w:rsidRPr="004A220D">
        <w:rPr>
          <w:rFonts w:ascii="GHEA Grapalat" w:hAnsi="GHEA Grapalat" w:cs="Sylfaen"/>
          <w:sz w:val="20"/>
          <w:lang w:val="af-ZA"/>
        </w:rPr>
        <w:t xml:space="preserve"> </w:t>
      </w:r>
      <w:r w:rsidR="00263244" w:rsidRPr="00CC3A07">
        <w:rPr>
          <w:rFonts w:ascii="GHEA Grapalat" w:hAnsi="GHEA Grapalat" w:cs="Sylfaen"/>
          <w:sz w:val="20"/>
        </w:rPr>
        <w:t>authorized</w:t>
      </w:r>
      <w:r w:rsidR="00263244" w:rsidRPr="004A220D">
        <w:rPr>
          <w:rFonts w:ascii="GHEA Grapalat" w:hAnsi="GHEA Grapalat" w:cs="Sylfaen"/>
          <w:sz w:val="20"/>
          <w:lang w:val="af-ZA"/>
        </w:rPr>
        <w:t xml:space="preserve"> </w:t>
      </w:r>
      <w:r w:rsidR="00263244" w:rsidRPr="00CC3A07">
        <w:rPr>
          <w:rFonts w:ascii="GHEA Grapalat" w:hAnsi="GHEA Grapalat" w:cs="Sylfaen"/>
          <w:sz w:val="20"/>
        </w:rPr>
        <w:t>of the body</w:t>
      </w:r>
      <w:r w:rsidR="00263244" w:rsidRPr="004A220D">
        <w:rPr>
          <w:rFonts w:ascii="GHEA Grapalat" w:hAnsi="GHEA Grapalat" w:cs="Sylfaen"/>
          <w:sz w:val="20"/>
          <w:lang w:val="af-ZA"/>
        </w:rPr>
        <w:t xml:space="preserve"> </w:t>
      </w:r>
      <w:r w:rsidR="00263244" w:rsidRPr="00CC3A07">
        <w:rPr>
          <w:rFonts w:ascii="GHEA Grapalat" w:hAnsi="GHEA Grapalat" w:cs="Sylfaen"/>
          <w:sz w:val="20"/>
        </w:rPr>
        <w:t>by</w:t>
      </w:r>
      <w:r w:rsidR="00263244" w:rsidRPr="004A220D">
        <w:rPr>
          <w:rFonts w:ascii="GHEA Grapalat" w:hAnsi="GHEA Grapalat" w:cs="Sylfaen"/>
          <w:sz w:val="20"/>
          <w:lang w:val="af-ZA"/>
        </w:rPr>
        <w:t xml:space="preserve"> </w:t>
      </w:r>
      <w:r w:rsidR="00263244" w:rsidRPr="00CC3A07">
        <w:rPr>
          <w:rFonts w:ascii="GHEA Grapalat" w:hAnsi="GHEA Grapalat" w:cs="Sylfaen"/>
          <w:sz w:val="20"/>
        </w:rPr>
        <w:t>to the participant</w:t>
      </w:r>
      <w:r w:rsidR="00263244" w:rsidRPr="004A220D">
        <w:rPr>
          <w:rFonts w:ascii="GHEA Grapalat" w:hAnsi="GHEA Grapalat" w:cs="Sylfaen"/>
          <w:sz w:val="20"/>
          <w:lang w:val="af-ZA"/>
        </w:rPr>
        <w:t xml:space="preserve">  </w:t>
      </w:r>
      <w:r w:rsidR="00263244" w:rsidRPr="00CC3A07">
        <w:rPr>
          <w:rFonts w:ascii="GHEA Grapalat" w:hAnsi="GHEA Grapalat" w:cs="Sylfaen"/>
          <w:sz w:val="20"/>
        </w:rPr>
        <w:t>in the list</w:t>
      </w:r>
      <w:r w:rsidR="00263244" w:rsidRPr="004A220D">
        <w:rPr>
          <w:rFonts w:ascii="GHEA Grapalat" w:hAnsi="GHEA Grapalat" w:cs="Sylfaen"/>
          <w:sz w:val="20"/>
          <w:lang w:val="af-ZA"/>
        </w:rPr>
        <w:t xml:space="preserve"> </w:t>
      </w:r>
      <w:r w:rsidR="00263244" w:rsidRPr="00CC3A07">
        <w:rPr>
          <w:rFonts w:ascii="GHEA Grapalat" w:hAnsi="GHEA Grapalat" w:cs="Sylfaen"/>
          <w:sz w:val="20"/>
        </w:rPr>
        <w:t>to include</w:t>
      </w:r>
      <w:r w:rsidR="00263244" w:rsidRPr="004A220D">
        <w:rPr>
          <w:rFonts w:ascii="GHEA Grapalat" w:hAnsi="GHEA Grapalat" w:cs="Sylfaen"/>
          <w:sz w:val="20"/>
          <w:lang w:val="af-ZA"/>
        </w:rPr>
        <w:t xml:space="preserve"> </w:t>
      </w:r>
      <w:r w:rsidR="00263244" w:rsidRPr="00CC3A07">
        <w:rPr>
          <w:rFonts w:ascii="GHEA Grapalat" w:hAnsi="GHEA Grapalat" w:cs="Sylfaen"/>
          <w:sz w:val="20"/>
        </w:rPr>
        <w:t>for</w:t>
      </w:r>
      <w:r w:rsidR="00263244" w:rsidRPr="004A220D">
        <w:rPr>
          <w:rFonts w:ascii="GHEA Grapalat" w:hAnsi="GHEA Grapalat" w:cs="Sylfaen"/>
          <w:sz w:val="20"/>
          <w:lang w:val="af-ZA"/>
        </w:rPr>
        <w:t xml:space="preserve"> </w:t>
      </w:r>
      <w:r w:rsidR="00263244" w:rsidRPr="00CC3A07">
        <w:rPr>
          <w:rFonts w:ascii="GHEA Grapalat" w:hAnsi="GHEA Grapalat" w:cs="Sylfaen"/>
          <w:sz w:val="20"/>
        </w:rPr>
        <w:t>defined</w:t>
      </w:r>
      <w:r w:rsidR="00263244" w:rsidRPr="004A220D">
        <w:rPr>
          <w:rFonts w:ascii="GHEA Grapalat" w:hAnsi="GHEA Grapalat" w:cs="Sylfaen"/>
          <w:sz w:val="20"/>
          <w:lang w:val="af-ZA"/>
        </w:rPr>
        <w:t xml:space="preserve"> </w:t>
      </w:r>
      <w:r w:rsidR="00263244" w:rsidRPr="00CC3A07">
        <w:rPr>
          <w:rFonts w:ascii="GHEA Grapalat" w:hAnsi="GHEA Grapalat" w:cs="Sylfaen"/>
          <w:sz w:val="20"/>
        </w:rPr>
        <w:t>forty days</w:t>
      </w:r>
      <w:r w:rsidR="00263244" w:rsidRPr="004A220D">
        <w:rPr>
          <w:rFonts w:ascii="GHEA Grapalat" w:hAnsi="GHEA Grapalat" w:cs="Sylfaen"/>
          <w:sz w:val="20"/>
          <w:lang w:val="af-ZA"/>
        </w:rPr>
        <w:t xml:space="preserve"> </w:t>
      </w:r>
      <w:r w:rsidR="00263244" w:rsidRPr="00CC3A07">
        <w:rPr>
          <w:rFonts w:ascii="GHEA Grapalat" w:hAnsi="GHEA Grapalat" w:cs="Sylfaen"/>
          <w:sz w:val="20"/>
        </w:rPr>
        <w:t>period</w:t>
      </w:r>
      <w:r w:rsidR="00263244" w:rsidRPr="004A220D">
        <w:rPr>
          <w:rFonts w:ascii="GHEA Grapalat" w:hAnsi="GHEA Grapalat" w:cs="Sylfaen"/>
          <w:sz w:val="20"/>
          <w:lang w:val="af-ZA"/>
        </w:rPr>
        <w:t xml:space="preserve"> </w:t>
      </w:r>
      <w:r w:rsidR="00263244" w:rsidRPr="00CC3A07">
        <w:rPr>
          <w:rFonts w:ascii="GHEA Grapalat" w:hAnsi="GHEA Grapalat" w:cs="Sylfaen"/>
          <w:sz w:val="20"/>
        </w:rPr>
        <w:t xml:space="preserve">Expiration </w:t>
      </w:r>
      <w:r w:rsidR="00561377" w:rsidRPr="00CC3A07">
        <w:rPr>
          <w:rFonts w:ascii="GHEA Grapalat" w:hAnsi="GHEA Grapalat" w:cs="Sylfaen"/>
          <w:sz w:val="20"/>
          <w:lang w:val="hy-AM"/>
        </w:rPr>
        <w:t xml:space="preserve">, </w:t>
      </w:r>
      <w:r w:rsidR="00561377" w:rsidRPr="0033011B">
        <w:rPr>
          <w:rFonts w:ascii="GHEA Grapalat" w:hAnsi="GHEA Grapalat" w:cs="Sylfaen"/>
          <w:sz w:val="20"/>
          <w:lang w:val="en-US"/>
        </w:rPr>
        <w:t>huh?</w:t>
      </w:r>
      <w:r w:rsidR="00561377" w:rsidRPr="00CC3A07">
        <w:rPr>
          <w:rFonts w:ascii="GHEA Grapalat" w:hAnsi="GHEA Grapalat" w:cs="Sylfaen"/>
          <w:sz w:val="20"/>
          <w:lang w:val="af-ZA"/>
        </w:rPr>
        <w:t xml:space="preserve"> </w:t>
      </w:r>
      <w:r w:rsidR="00561377" w:rsidRPr="0033011B">
        <w:rPr>
          <w:rFonts w:ascii="GHEA Grapalat" w:hAnsi="GHEA Grapalat" w:cs="Sylfaen"/>
          <w:sz w:val="20"/>
          <w:lang w:val="en-US"/>
        </w:rPr>
        <w:t>the decision</w:t>
      </w:r>
      <w:r w:rsidR="00561377" w:rsidRPr="00CC3A07">
        <w:rPr>
          <w:rFonts w:ascii="GHEA Grapalat" w:hAnsi="GHEA Grapalat" w:cs="Sylfaen"/>
          <w:sz w:val="20"/>
          <w:lang w:val="af-ZA"/>
        </w:rPr>
        <w:t xml:space="preserve"> </w:t>
      </w:r>
      <w:r w:rsidR="00561377" w:rsidRPr="0033011B">
        <w:rPr>
          <w:rFonts w:ascii="GHEA Grapalat" w:hAnsi="GHEA Grapalat" w:cs="Sylfaen"/>
          <w:sz w:val="20"/>
          <w:lang w:val="en-US"/>
        </w:rPr>
        <w:t>to receive</w:t>
      </w:r>
      <w:r w:rsidR="00561377" w:rsidRPr="00CC3A07">
        <w:rPr>
          <w:rFonts w:ascii="GHEA Grapalat" w:hAnsi="GHEA Grapalat" w:cs="Sylfaen"/>
          <w:sz w:val="20"/>
          <w:lang w:val="af-ZA"/>
        </w:rPr>
        <w:t xml:space="preserve"> </w:t>
      </w:r>
      <w:r w:rsidR="00561377" w:rsidRPr="0033011B">
        <w:rPr>
          <w:rFonts w:ascii="GHEA Grapalat" w:hAnsi="GHEA Grapalat" w:cs="Sylfaen"/>
          <w:sz w:val="20"/>
          <w:lang w:val="en-US"/>
        </w:rPr>
        <w:t>next</w:t>
      </w:r>
      <w:r w:rsidR="00561377" w:rsidRPr="00CC3A07">
        <w:rPr>
          <w:rFonts w:ascii="GHEA Grapalat" w:hAnsi="GHEA Grapalat" w:cs="Sylfaen"/>
          <w:sz w:val="20"/>
          <w:lang w:val="af-ZA"/>
        </w:rPr>
        <w:t xml:space="preserve"> </w:t>
      </w:r>
      <w:r w:rsidR="00561377" w:rsidRPr="0033011B">
        <w:rPr>
          <w:rFonts w:ascii="GHEA Grapalat" w:hAnsi="GHEA Grapalat" w:cs="Sylfaen"/>
          <w:sz w:val="20"/>
          <w:lang w:val="en-US"/>
        </w:rPr>
        <w:t>fortieth</w:t>
      </w:r>
      <w:r w:rsidR="00561377" w:rsidRPr="00CC3A07">
        <w:rPr>
          <w:rFonts w:ascii="GHEA Grapalat" w:hAnsi="GHEA Grapalat" w:cs="Sylfaen"/>
          <w:sz w:val="20"/>
          <w:lang w:val="af-ZA"/>
        </w:rPr>
        <w:t xml:space="preserve"> </w:t>
      </w:r>
      <w:r w:rsidR="00561377" w:rsidRPr="0033011B">
        <w:rPr>
          <w:rFonts w:ascii="GHEA Grapalat" w:hAnsi="GHEA Grapalat" w:cs="Sylfaen"/>
          <w:sz w:val="20"/>
          <w:lang w:val="en-US"/>
        </w:rPr>
        <w:t>of the day</w:t>
      </w:r>
      <w:r w:rsidR="00561377" w:rsidRPr="00CC3A07">
        <w:rPr>
          <w:rFonts w:ascii="GHEA Grapalat" w:hAnsi="GHEA Grapalat" w:cs="Sylfaen"/>
          <w:sz w:val="20"/>
          <w:lang w:val="af-ZA"/>
        </w:rPr>
        <w:t xml:space="preserve"> </w:t>
      </w:r>
      <w:r w:rsidR="00561377" w:rsidRPr="0033011B">
        <w:rPr>
          <w:rFonts w:ascii="GHEA Grapalat" w:hAnsi="GHEA Grapalat" w:cs="Sylfaen"/>
          <w:sz w:val="20"/>
          <w:lang w:val="en-US"/>
        </w:rPr>
        <w:t>as of</w:t>
      </w:r>
      <w:r w:rsidR="00561377" w:rsidRPr="00CC3A07">
        <w:rPr>
          <w:rFonts w:ascii="GHEA Grapalat" w:hAnsi="GHEA Grapalat" w:cs="Sylfaen"/>
          <w:sz w:val="20"/>
          <w:lang w:val="af-ZA"/>
        </w:rPr>
        <w:t xml:space="preserve"> </w:t>
      </w:r>
      <w:r w:rsidR="00561377" w:rsidRPr="0033011B">
        <w:rPr>
          <w:rFonts w:ascii="GHEA Grapalat" w:hAnsi="GHEA Grapalat" w:cs="Sylfaen"/>
          <w:sz w:val="20"/>
          <w:lang w:val="en-US"/>
        </w:rPr>
        <w:t>to participate</w:t>
      </w:r>
      <w:r w:rsidR="00561377" w:rsidRPr="00CC3A07">
        <w:rPr>
          <w:rFonts w:ascii="GHEA Grapalat" w:hAnsi="GHEA Grapalat" w:cs="Sylfaen"/>
          <w:sz w:val="20"/>
          <w:lang w:val="af-ZA"/>
        </w:rPr>
        <w:t xml:space="preserve"> </w:t>
      </w:r>
      <w:r w:rsidR="00561377" w:rsidRPr="0033011B">
        <w:rPr>
          <w:rFonts w:ascii="GHEA Grapalat" w:hAnsi="GHEA Grapalat" w:cs="Sylfaen"/>
          <w:sz w:val="20"/>
          <w:lang w:val="en-US"/>
        </w:rPr>
        <w:t>by</w:t>
      </w:r>
      <w:r w:rsidR="00561377" w:rsidRPr="00CC3A07">
        <w:rPr>
          <w:rFonts w:ascii="GHEA Grapalat" w:hAnsi="GHEA Grapalat" w:cs="Sylfaen"/>
          <w:sz w:val="20"/>
          <w:lang w:val="af-ZA"/>
        </w:rPr>
        <w:t xml:space="preserve"> </w:t>
      </w:r>
      <w:r w:rsidR="00561377" w:rsidRPr="0033011B">
        <w:rPr>
          <w:rFonts w:ascii="GHEA Grapalat" w:hAnsi="GHEA Grapalat" w:cs="Sylfaen"/>
          <w:sz w:val="20"/>
          <w:lang w:val="en-US"/>
        </w:rPr>
        <w:t>decision</w:t>
      </w:r>
      <w:r w:rsidR="00561377" w:rsidRPr="00CC3A07">
        <w:rPr>
          <w:rFonts w:ascii="GHEA Grapalat" w:hAnsi="GHEA Grapalat" w:cs="Sylfaen"/>
          <w:sz w:val="20"/>
          <w:lang w:val="af-ZA"/>
        </w:rPr>
        <w:t xml:space="preserve"> </w:t>
      </w:r>
      <w:r w:rsidR="00561377" w:rsidRPr="0033011B">
        <w:rPr>
          <w:rFonts w:ascii="GHEA Grapalat" w:hAnsi="GHEA Grapalat" w:cs="Sylfaen"/>
          <w:sz w:val="20"/>
          <w:lang w:val="en-US"/>
        </w:rPr>
        <w:t>appeal</w:t>
      </w:r>
      <w:r w:rsidR="00561377" w:rsidRPr="00CC3A07">
        <w:rPr>
          <w:rFonts w:ascii="GHEA Grapalat" w:hAnsi="GHEA Grapalat" w:cs="Sylfaen"/>
          <w:sz w:val="20"/>
          <w:lang w:val="af-ZA"/>
        </w:rPr>
        <w:t xml:space="preserve"> </w:t>
      </w:r>
      <w:r w:rsidR="00561377" w:rsidRPr="0033011B">
        <w:rPr>
          <w:rFonts w:ascii="GHEA Grapalat" w:hAnsi="GHEA Grapalat" w:cs="Sylfaen"/>
          <w:sz w:val="20"/>
          <w:lang w:val="en-US"/>
        </w:rPr>
        <w:t>regarding</w:t>
      </w:r>
      <w:r w:rsidR="00561377" w:rsidRPr="00CC3A07">
        <w:rPr>
          <w:rFonts w:ascii="GHEA Grapalat" w:hAnsi="GHEA Grapalat" w:cs="Sylfaen"/>
          <w:sz w:val="20"/>
          <w:lang w:val="af-ZA"/>
        </w:rPr>
        <w:t xml:space="preserve"> </w:t>
      </w:r>
      <w:r w:rsidR="00561377" w:rsidRPr="0033011B">
        <w:rPr>
          <w:rFonts w:ascii="GHEA Grapalat" w:hAnsi="GHEA Grapalat" w:cs="Sylfaen"/>
          <w:sz w:val="20"/>
          <w:lang w:val="en-US"/>
        </w:rPr>
        <w:t>initiated</w:t>
      </w:r>
      <w:r w:rsidR="00561377" w:rsidRPr="00CC3A07">
        <w:rPr>
          <w:rFonts w:ascii="GHEA Grapalat" w:hAnsi="GHEA Grapalat" w:cs="Sylfaen"/>
          <w:sz w:val="20"/>
          <w:lang w:val="af-ZA"/>
        </w:rPr>
        <w:t xml:space="preserve"> </w:t>
      </w:r>
      <w:r w:rsidR="00561377" w:rsidRPr="0033011B">
        <w:rPr>
          <w:rFonts w:ascii="GHEA Grapalat" w:hAnsi="GHEA Grapalat" w:cs="Sylfaen"/>
          <w:sz w:val="20"/>
          <w:lang w:val="en-US"/>
        </w:rPr>
        <w:t>and:</w:t>
      </w:r>
      <w:r w:rsidR="00561377" w:rsidRPr="00CC3A07">
        <w:rPr>
          <w:rFonts w:ascii="GHEA Grapalat" w:hAnsi="GHEA Grapalat" w:cs="Sylfaen"/>
          <w:sz w:val="20"/>
          <w:lang w:val="af-ZA"/>
        </w:rPr>
        <w:t xml:space="preserve"> </w:t>
      </w:r>
      <w:r w:rsidR="00561377" w:rsidRPr="0033011B">
        <w:rPr>
          <w:rFonts w:ascii="GHEA Grapalat" w:hAnsi="GHEA Grapalat" w:cs="Sylfaen"/>
          <w:sz w:val="20"/>
          <w:lang w:val="en-US"/>
        </w:rPr>
        <w:t>unfinished</w:t>
      </w:r>
      <w:r w:rsidR="00561377" w:rsidRPr="00CC3A07">
        <w:rPr>
          <w:rFonts w:ascii="GHEA Grapalat" w:hAnsi="GHEA Grapalat" w:cs="Sylfaen"/>
          <w:sz w:val="20"/>
          <w:lang w:val="af-ZA"/>
        </w:rPr>
        <w:t xml:space="preserve"> </w:t>
      </w:r>
      <w:r w:rsidR="00561377" w:rsidRPr="0033011B">
        <w:rPr>
          <w:rFonts w:ascii="GHEA Grapalat" w:hAnsi="GHEA Grapalat" w:cs="Sylfaen"/>
          <w:sz w:val="20"/>
          <w:lang w:val="en-US"/>
        </w:rPr>
        <w:t>judicial</w:t>
      </w:r>
      <w:r w:rsidR="00561377" w:rsidRPr="00CC3A07">
        <w:rPr>
          <w:rFonts w:ascii="GHEA Grapalat" w:hAnsi="GHEA Grapalat" w:cs="Sylfaen"/>
          <w:sz w:val="20"/>
          <w:lang w:val="af-ZA"/>
        </w:rPr>
        <w:t xml:space="preserve"> </w:t>
      </w:r>
      <w:r w:rsidR="00561377" w:rsidRPr="0033011B">
        <w:rPr>
          <w:rFonts w:ascii="GHEA Grapalat" w:hAnsi="GHEA Grapalat" w:cs="Sylfaen"/>
          <w:sz w:val="20"/>
          <w:lang w:val="en-US"/>
        </w:rPr>
        <w:t>to work</w:t>
      </w:r>
      <w:r w:rsidR="00561377" w:rsidRPr="00CC3A07">
        <w:rPr>
          <w:rFonts w:ascii="GHEA Grapalat" w:hAnsi="GHEA Grapalat" w:cs="Sylfaen"/>
          <w:sz w:val="20"/>
          <w:lang w:val="af-ZA"/>
        </w:rPr>
        <w:t xml:space="preserve"> </w:t>
      </w:r>
      <w:r w:rsidR="00561377" w:rsidRPr="0033011B">
        <w:rPr>
          <w:rFonts w:ascii="GHEA Grapalat" w:hAnsi="GHEA Grapalat" w:cs="Sylfaen"/>
          <w:sz w:val="20"/>
          <w:lang w:val="en-US"/>
        </w:rPr>
        <w:t>availability</w:t>
      </w:r>
      <w:r w:rsidR="00561377" w:rsidRPr="00CC3A07">
        <w:rPr>
          <w:rFonts w:ascii="GHEA Grapalat" w:hAnsi="GHEA Grapalat" w:cs="Sylfaen"/>
          <w:sz w:val="20"/>
          <w:lang w:val="af-ZA"/>
        </w:rPr>
        <w:t xml:space="preserve"> </w:t>
      </w:r>
      <w:r w:rsidR="00561377" w:rsidRPr="00CC3A07">
        <w:rPr>
          <w:rFonts w:ascii="GHEA Grapalat" w:hAnsi="GHEA Grapalat" w:cs="Sylfaen"/>
          <w:sz w:val="20"/>
        </w:rPr>
        <w:t xml:space="preserve">in </w:t>
      </w:r>
      <w:r w:rsidR="00561377" w:rsidRPr="0033011B">
        <w:rPr>
          <w:rFonts w:ascii="GHEA Grapalat" w:hAnsi="GHEA Grapalat" w:cs="Sylfaen"/>
          <w:sz w:val="20"/>
          <w:lang w:val="en-US"/>
        </w:rPr>
        <w:t xml:space="preserve">case </w:t>
      </w:r>
      <w:r w:rsidR="00561377" w:rsidRPr="00CC3A07">
        <w:rPr>
          <w:rFonts w:ascii="GHEA Grapalat" w:hAnsi="GHEA Grapalat" w:cs="Sylfaen"/>
          <w:sz w:val="20"/>
          <w:lang w:val="af-ZA"/>
        </w:rPr>
        <w:t xml:space="preserve">no </w:t>
      </w:r>
      <w:r w:rsidR="00561377" w:rsidRPr="00CC3A07">
        <w:rPr>
          <w:rFonts w:ascii="GHEA Grapalat" w:hAnsi="GHEA Grapalat" w:cs="Sylfaen"/>
          <w:sz w:val="20"/>
        </w:rPr>
        <w:t xml:space="preserve">later </w:t>
      </w:r>
      <w:r w:rsidR="00561377" w:rsidRPr="00CC3A07">
        <w:rPr>
          <w:rFonts w:ascii="GHEA Grapalat" w:hAnsi="GHEA Grapalat" w:cs="Sylfaen"/>
          <w:sz w:val="20"/>
          <w:lang w:val="af-ZA"/>
        </w:rPr>
        <w:t>than</w:t>
      </w:r>
      <w:r w:rsidR="00561377" w:rsidRPr="00CC3A07">
        <w:rPr>
          <w:rFonts w:ascii="GHEA Grapalat" w:hAnsi="GHEA Grapalat" w:cs="Sylfaen"/>
          <w:sz w:val="20"/>
        </w:rPr>
        <w:t>​</w:t>
      </w:r>
      <w:r w:rsidR="00561377" w:rsidRPr="00CC3A07">
        <w:rPr>
          <w:rFonts w:ascii="GHEA Grapalat" w:hAnsi="GHEA Grapalat" w:cs="Sylfaen"/>
          <w:sz w:val="20"/>
          <w:lang w:val="hy-AM"/>
        </w:rPr>
        <w:t xml:space="preserve"> </w:t>
      </w:r>
      <w:r w:rsidR="00561377" w:rsidRPr="0033011B">
        <w:rPr>
          <w:rFonts w:ascii="GHEA Grapalat" w:hAnsi="GHEA Grapalat" w:cs="Sylfaen"/>
          <w:sz w:val="20"/>
          <w:lang w:val="en-US"/>
        </w:rPr>
        <w:t>given</w:t>
      </w:r>
      <w:r w:rsidR="00561377" w:rsidRPr="00CC3A07">
        <w:rPr>
          <w:rFonts w:ascii="GHEA Grapalat" w:hAnsi="GHEA Grapalat" w:cs="Sylfaen"/>
          <w:sz w:val="20"/>
          <w:lang w:val="af-ZA"/>
        </w:rPr>
        <w:t xml:space="preserve"> </w:t>
      </w:r>
      <w:r w:rsidR="00561377" w:rsidRPr="0033011B">
        <w:rPr>
          <w:rFonts w:ascii="GHEA Grapalat" w:hAnsi="GHEA Grapalat" w:cs="Sylfaen"/>
          <w:sz w:val="20"/>
          <w:lang w:val="en-US"/>
        </w:rPr>
        <w:t>judicial</w:t>
      </w:r>
      <w:r w:rsidR="00561377" w:rsidRPr="00CC3A07">
        <w:rPr>
          <w:rFonts w:ascii="GHEA Grapalat" w:hAnsi="GHEA Grapalat" w:cs="Sylfaen"/>
          <w:sz w:val="20"/>
          <w:lang w:val="af-ZA"/>
        </w:rPr>
        <w:t xml:space="preserve"> </w:t>
      </w:r>
      <w:r w:rsidR="00561377" w:rsidRPr="0033011B">
        <w:rPr>
          <w:rFonts w:ascii="GHEA Grapalat" w:hAnsi="GHEA Grapalat" w:cs="Sylfaen"/>
          <w:sz w:val="20"/>
          <w:lang w:val="en-US"/>
        </w:rPr>
        <w:t>in case</w:t>
      </w:r>
      <w:r w:rsidR="00561377" w:rsidRPr="00CC3A07">
        <w:rPr>
          <w:rFonts w:ascii="GHEA Grapalat" w:hAnsi="GHEA Grapalat" w:cs="Sylfaen"/>
          <w:sz w:val="20"/>
          <w:lang w:val="af-ZA"/>
        </w:rPr>
        <w:t xml:space="preserve"> </w:t>
      </w:r>
      <w:r w:rsidR="00561377" w:rsidRPr="0033011B">
        <w:rPr>
          <w:rFonts w:ascii="GHEA Grapalat" w:hAnsi="GHEA Grapalat" w:cs="Sylfaen"/>
          <w:sz w:val="20"/>
          <w:lang w:val="en-US"/>
        </w:rPr>
        <w:t>final</w:t>
      </w:r>
      <w:r w:rsidR="00561377" w:rsidRPr="00CC3A07">
        <w:rPr>
          <w:rFonts w:ascii="GHEA Grapalat" w:hAnsi="GHEA Grapalat" w:cs="Sylfaen"/>
          <w:sz w:val="20"/>
          <w:lang w:val="af-ZA"/>
        </w:rPr>
        <w:t xml:space="preserve"> </w:t>
      </w:r>
      <w:r w:rsidR="00561377" w:rsidRPr="0033011B">
        <w:rPr>
          <w:rFonts w:ascii="GHEA Grapalat" w:hAnsi="GHEA Grapalat" w:cs="Sylfaen"/>
          <w:sz w:val="20"/>
          <w:lang w:val="en-US"/>
        </w:rPr>
        <w:t>judicial</w:t>
      </w:r>
      <w:r w:rsidR="00561377" w:rsidRPr="00CC3A07">
        <w:rPr>
          <w:rFonts w:ascii="GHEA Grapalat" w:hAnsi="GHEA Grapalat" w:cs="Sylfaen"/>
          <w:sz w:val="20"/>
          <w:lang w:val="af-ZA"/>
        </w:rPr>
        <w:t xml:space="preserve"> </w:t>
      </w:r>
      <w:r w:rsidR="00561377" w:rsidRPr="0033011B">
        <w:rPr>
          <w:rFonts w:ascii="GHEA Grapalat" w:hAnsi="GHEA Grapalat" w:cs="Sylfaen"/>
          <w:sz w:val="20"/>
          <w:lang w:val="en-US"/>
        </w:rPr>
        <w:t>the act</w:t>
      </w:r>
      <w:r w:rsidR="00561377" w:rsidRPr="00CC3A07">
        <w:rPr>
          <w:rFonts w:ascii="GHEA Grapalat" w:hAnsi="GHEA Grapalat" w:cs="Sylfaen"/>
          <w:sz w:val="20"/>
          <w:lang w:val="af-ZA"/>
        </w:rPr>
        <w:t xml:space="preserve"> </w:t>
      </w:r>
      <w:r w:rsidR="00561377" w:rsidRPr="0033011B">
        <w:rPr>
          <w:rFonts w:ascii="GHEA Grapalat" w:hAnsi="GHEA Grapalat" w:cs="Sylfaen"/>
          <w:sz w:val="20"/>
          <w:lang w:val="en-US"/>
        </w:rPr>
        <w:t>strength</w:t>
      </w:r>
      <w:r w:rsidR="00561377" w:rsidRPr="00CC3A07">
        <w:rPr>
          <w:rFonts w:ascii="GHEA Grapalat" w:hAnsi="GHEA Grapalat" w:cs="Sylfaen"/>
          <w:sz w:val="20"/>
          <w:lang w:val="af-ZA"/>
        </w:rPr>
        <w:t xml:space="preserve"> </w:t>
      </w:r>
      <w:r w:rsidR="00561377" w:rsidRPr="0033011B">
        <w:rPr>
          <w:rFonts w:ascii="GHEA Grapalat" w:hAnsi="GHEA Grapalat" w:cs="Sylfaen"/>
          <w:sz w:val="20"/>
          <w:lang w:val="en-US"/>
        </w:rPr>
        <w:t>in</w:t>
      </w:r>
      <w:r w:rsidR="00561377" w:rsidRPr="00CC3A07">
        <w:rPr>
          <w:rFonts w:ascii="GHEA Grapalat" w:hAnsi="GHEA Grapalat" w:cs="Sylfaen"/>
          <w:sz w:val="20"/>
          <w:lang w:val="af-ZA"/>
        </w:rPr>
        <w:t xml:space="preserve"> </w:t>
      </w:r>
      <w:r w:rsidR="00561377" w:rsidRPr="0033011B">
        <w:rPr>
          <w:rFonts w:ascii="GHEA Grapalat" w:hAnsi="GHEA Grapalat" w:cs="Sylfaen"/>
          <w:sz w:val="20"/>
          <w:lang w:val="en-US"/>
        </w:rPr>
        <w:t xml:space="preserve">entering </w:t>
      </w:r>
      <w:r w:rsidRPr="004A220D">
        <w:rPr>
          <w:rFonts w:ascii="GHEA Grapalat" w:hAnsi="GHEA Grapalat" w:cs="Sylfaen"/>
          <w:sz w:val="20"/>
          <w:lang w:val="af-ZA"/>
        </w:rPr>
        <w:t>then</w:t>
      </w:r>
      <w:r w:rsidRPr="00CC3A07">
        <w:rPr>
          <w:rFonts w:ascii="GHEA Grapalat" w:hAnsi="GHEA Grapalat" w:cs="Sylfaen"/>
          <w:sz w:val="20"/>
        </w:rPr>
        <w:t>​</w:t>
      </w:r>
      <w:r w:rsidRPr="004A220D">
        <w:rPr>
          <w:rFonts w:ascii="GHEA Grapalat" w:hAnsi="GHEA Grapalat" w:cs="Sylfaen"/>
          <w:sz w:val="20"/>
          <w:lang w:val="af-ZA"/>
        </w:rPr>
        <w:t xml:space="preserve"> </w:t>
      </w:r>
      <w:r w:rsidRPr="00CC3A07">
        <w:rPr>
          <w:rFonts w:ascii="GHEA Grapalat" w:hAnsi="GHEA Grapalat" w:cs="Sylfaen"/>
          <w:sz w:val="20"/>
        </w:rPr>
        <w:t>the customer</w:t>
      </w:r>
      <w:r w:rsidRPr="004A220D">
        <w:rPr>
          <w:rFonts w:ascii="GHEA Grapalat" w:hAnsi="GHEA Grapalat" w:cs="Sylfaen"/>
          <w:sz w:val="20"/>
          <w:lang w:val="af-ZA"/>
        </w:rPr>
        <w:t xml:space="preserve"> </w:t>
      </w:r>
      <w:r w:rsidRPr="00CC3A07">
        <w:rPr>
          <w:rFonts w:ascii="GHEA Grapalat" w:hAnsi="GHEA Grapalat" w:cs="Sylfaen"/>
          <w:sz w:val="20"/>
        </w:rPr>
        <w:t>of it</w:t>
      </w:r>
      <w:r w:rsidRPr="004A220D">
        <w:rPr>
          <w:rFonts w:ascii="GHEA Grapalat" w:hAnsi="GHEA Grapalat" w:cs="Sylfaen"/>
          <w:sz w:val="20"/>
          <w:lang w:val="af-ZA"/>
        </w:rPr>
        <w:t xml:space="preserve"> </w:t>
      </w:r>
      <w:r w:rsidRPr="00CC3A07">
        <w:rPr>
          <w:rFonts w:ascii="GHEA Grapalat" w:hAnsi="GHEA Grapalat" w:cs="Sylfaen"/>
          <w:sz w:val="20"/>
        </w:rPr>
        <w:t>about</w:t>
      </w:r>
      <w:r w:rsidRPr="004A220D">
        <w:rPr>
          <w:rFonts w:ascii="GHEA Grapalat" w:hAnsi="GHEA Grapalat" w:cs="Sylfaen"/>
          <w:sz w:val="20"/>
          <w:lang w:val="af-ZA"/>
        </w:rPr>
        <w:t xml:space="preserve"> </w:t>
      </w:r>
      <w:r w:rsidRPr="00CC3A07">
        <w:rPr>
          <w:rFonts w:ascii="GHEA Grapalat" w:hAnsi="GHEA Grapalat" w:cs="Sylfaen"/>
          <w:sz w:val="20"/>
        </w:rPr>
        <w:t>in writing</w:t>
      </w:r>
      <w:r w:rsidRPr="004A220D">
        <w:rPr>
          <w:rFonts w:ascii="GHEA Grapalat" w:hAnsi="GHEA Grapalat" w:cs="Sylfaen"/>
          <w:sz w:val="20"/>
          <w:lang w:val="af-ZA"/>
        </w:rPr>
        <w:t xml:space="preserve"> </w:t>
      </w:r>
      <w:r w:rsidRPr="00CC3A07">
        <w:rPr>
          <w:rFonts w:ascii="GHEA Grapalat" w:hAnsi="GHEA Grapalat" w:cs="Sylfaen"/>
          <w:sz w:val="20"/>
        </w:rPr>
        <w:t>informs</w:t>
      </w:r>
      <w:r w:rsidRPr="004A220D">
        <w:rPr>
          <w:rFonts w:ascii="GHEA Grapalat" w:hAnsi="GHEA Grapalat" w:cs="Sylfaen"/>
          <w:sz w:val="20"/>
          <w:lang w:val="af-ZA"/>
        </w:rPr>
        <w:t xml:space="preserve"> </w:t>
      </w:r>
      <w:r w:rsidRPr="00CC3A07">
        <w:rPr>
          <w:rFonts w:ascii="GHEA Grapalat" w:hAnsi="GHEA Grapalat" w:cs="Sylfaen"/>
          <w:sz w:val="20"/>
        </w:rPr>
        <w:t>is</w:t>
      </w:r>
      <w:r w:rsidRPr="004A220D">
        <w:rPr>
          <w:rFonts w:ascii="GHEA Grapalat" w:hAnsi="GHEA Grapalat" w:cs="Sylfaen"/>
          <w:sz w:val="20"/>
          <w:lang w:val="af-ZA"/>
        </w:rPr>
        <w:t xml:space="preserve"> </w:t>
      </w:r>
      <w:r w:rsidRPr="00CC3A07">
        <w:rPr>
          <w:rFonts w:ascii="GHEA Grapalat" w:hAnsi="GHEA Grapalat" w:cs="Sylfaen"/>
          <w:sz w:val="20"/>
        </w:rPr>
        <w:t>authorized</w:t>
      </w:r>
      <w:r w:rsidRPr="004A220D">
        <w:rPr>
          <w:rFonts w:ascii="GHEA Grapalat" w:hAnsi="GHEA Grapalat" w:cs="Sylfaen"/>
          <w:sz w:val="20"/>
          <w:lang w:val="af-ZA"/>
        </w:rPr>
        <w:t xml:space="preserve"> </w:t>
      </w:r>
      <w:r w:rsidRPr="00CC3A07">
        <w:rPr>
          <w:rFonts w:ascii="GHEA Grapalat" w:hAnsi="GHEA Grapalat" w:cs="Sylfaen"/>
          <w:sz w:val="20"/>
        </w:rPr>
        <w:t xml:space="preserve">body </w:t>
      </w:r>
      <w:r w:rsidRPr="004A220D">
        <w:rPr>
          <w:rFonts w:ascii="GHEA Grapalat" w:hAnsi="GHEA Grapalat" w:cs="Sylfaen"/>
          <w:sz w:val="20"/>
          <w:lang w:val="af-ZA"/>
        </w:rPr>
        <w:t xml:space="preserve">of </w:t>
      </w:r>
      <w:r w:rsidRPr="00CC3A07">
        <w:rPr>
          <w:rFonts w:ascii="GHEA Grapalat" w:hAnsi="GHEA Grapalat" w:cs="Sylfaen"/>
          <w:sz w:val="20"/>
        </w:rPr>
        <w:t>which</w:t>
      </w:r>
      <w:r w:rsidRPr="004A220D">
        <w:rPr>
          <w:rFonts w:ascii="GHEA Grapalat" w:hAnsi="GHEA Grapalat" w:cs="Sylfaen"/>
          <w:sz w:val="20"/>
          <w:lang w:val="af-ZA"/>
        </w:rPr>
        <w:t xml:space="preserve"> </w:t>
      </w:r>
      <w:r w:rsidRPr="00CC3A07">
        <w:rPr>
          <w:rFonts w:ascii="GHEA Grapalat" w:hAnsi="GHEA Grapalat" w:cs="Sylfaen"/>
          <w:sz w:val="20"/>
        </w:rPr>
        <w:t>based on</w:t>
      </w:r>
      <w:r w:rsidRPr="004A220D">
        <w:rPr>
          <w:rFonts w:ascii="GHEA Grapalat" w:hAnsi="GHEA Grapalat" w:cs="Sylfaen"/>
          <w:sz w:val="20"/>
          <w:lang w:val="af-ZA"/>
        </w:rPr>
        <w:t xml:space="preserve"> </w:t>
      </w:r>
      <w:r w:rsidRPr="00CC3A07">
        <w:rPr>
          <w:rFonts w:ascii="GHEA Grapalat" w:hAnsi="GHEA Grapalat" w:cs="Sylfaen"/>
          <w:sz w:val="20"/>
        </w:rPr>
        <w:t>on</w:t>
      </w:r>
      <w:r w:rsidRPr="004A220D">
        <w:rPr>
          <w:rFonts w:ascii="GHEA Grapalat" w:hAnsi="GHEA Grapalat" w:cs="Sylfaen"/>
          <w:sz w:val="20"/>
          <w:lang w:val="af-ZA"/>
        </w:rPr>
        <w:t xml:space="preserve"> </w:t>
      </w:r>
      <w:r w:rsidRPr="00CC3A07">
        <w:rPr>
          <w:rFonts w:ascii="GHEA Grapalat" w:hAnsi="GHEA Grapalat" w:cs="Sylfaen"/>
          <w:sz w:val="20"/>
        </w:rPr>
        <w:t>the participant</w:t>
      </w:r>
      <w:r w:rsidRPr="004A220D">
        <w:rPr>
          <w:rFonts w:ascii="GHEA Grapalat" w:hAnsi="GHEA Grapalat" w:cs="Sylfaen"/>
          <w:sz w:val="20"/>
          <w:lang w:val="af-ZA"/>
        </w:rPr>
        <w:t xml:space="preserve"> </w:t>
      </w:r>
      <w:r w:rsidRPr="00CC3A07">
        <w:rPr>
          <w:rFonts w:ascii="GHEA Grapalat" w:hAnsi="GHEA Grapalat" w:cs="Sylfaen"/>
          <w:sz w:val="20"/>
        </w:rPr>
        <w:t>no</w:t>
      </w:r>
      <w:r w:rsidRPr="004A220D">
        <w:rPr>
          <w:rFonts w:ascii="GHEA Grapalat" w:hAnsi="GHEA Grapalat" w:cs="Sylfaen"/>
          <w:sz w:val="20"/>
          <w:lang w:val="af-ZA"/>
        </w:rPr>
        <w:t xml:space="preserve"> </w:t>
      </w:r>
      <w:r w:rsidRPr="00CC3A07">
        <w:rPr>
          <w:rFonts w:ascii="GHEA Grapalat" w:hAnsi="GHEA Grapalat" w:cs="Sylfaen"/>
          <w:sz w:val="20"/>
        </w:rPr>
        <w:t>be included</w:t>
      </w:r>
      <w:r w:rsidRPr="00CC3A07">
        <w:rPr>
          <w:rFonts w:ascii="GHEA Grapalat" w:hAnsi="GHEA Grapalat" w:cs="Sylfaen"/>
          <w:sz w:val="20"/>
          <w:lang w:val="af-ZA"/>
        </w:rPr>
        <w:t xml:space="preserve"> </w:t>
      </w:r>
      <w:r w:rsidRPr="00CC3A07">
        <w:rPr>
          <w:rFonts w:ascii="GHEA Grapalat" w:hAnsi="GHEA Grapalat" w:cs="Sylfaen"/>
          <w:sz w:val="20"/>
        </w:rPr>
        <w:t xml:space="preserve">in the list </w:t>
      </w:r>
      <w:r w:rsidRPr="00CC3A07">
        <w:rPr>
          <w:rFonts w:ascii="GHEA Grapalat" w:hAnsi="GHEA Grapalat" w:cs="Sylfaen"/>
          <w:sz w:val="20"/>
          <w:lang w:val="af-ZA"/>
        </w:rPr>
        <w:t>.</w:t>
      </w:r>
    </w:p>
    <w:p w:rsidR="0056365E" w:rsidRPr="007225EF" w:rsidRDefault="0056365E" w:rsidP="007225EF">
      <w:pPr>
        <w:shd w:val="clear" w:color="auto" w:fill="FFFFFF"/>
        <w:ind w:firstLine="375"/>
        <w:jc w:val="both"/>
        <w:rPr>
          <w:rFonts w:ascii="GHEA Grapalat" w:hAnsi="GHEA Grapalat" w:cs="Sylfaen"/>
          <w:sz w:val="20"/>
          <w:lang w:val="af-ZA"/>
        </w:rPr>
      </w:pPr>
      <w:r w:rsidRPr="007225EF">
        <w:rPr>
          <w:rFonts w:ascii="GHEA Grapalat" w:hAnsi="GHEA Grapalat" w:cs="Sylfaen"/>
          <w:sz w:val="20"/>
          <w:lang w:val="hy-AM"/>
        </w:rPr>
        <w:t>Moreover, if</w:t>
      </w:r>
      <w:r w:rsidRPr="007225EF">
        <w:rPr>
          <w:rFonts w:ascii="GHEA Grapalat" w:hAnsi="GHEA Grapalat" w:cs="Sylfaen"/>
          <w:sz w:val="20"/>
          <w:lang w:val="af-ZA"/>
        </w:rPr>
        <w:t xml:space="preserve"> </w:t>
      </w:r>
      <w:r w:rsidRPr="007225EF">
        <w:rPr>
          <w:rFonts w:ascii="GHEA Grapalat" w:hAnsi="GHEA Grapalat" w:cs="Sylfaen"/>
          <w:sz w:val="20"/>
          <w:lang w:val="hy-AM"/>
        </w:rPr>
        <w:t>to participate</w:t>
      </w:r>
      <w:r w:rsidRPr="007225EF">
        <w:rPr>
          <w:rFonts w:ascii="GHEA Grapalat" w:hAnsi="GHEA Grapalat" w:cs="Sylfaen"/>
          <w:sz w:val="20"/>
          <w:lang w:val="af-ZA"/>
        </w:rPr>
        <w:t xml:space="preserve"> </w:t>
      </w:r>
      <w:r w:rsidRPr="007225EF">
        <w:rPr>
          <w:rFonts w:ascii="GHEA Grapalat" w:hAnsi="GHEA Grapalat" w:cs="Sylfaen"/>
          <w:sz w:val="20"/>
          <w:lang w:val="hy-AM"/>
        </w:rPr>
        <w:t>shopping</w:t>
      </w:r>
      <w:r w:rsidRPr="007225EF">
        <w:rPr>
          <w:rFonts w:ascii="GHEA Grapalat" w:hAnsi="GHEA Grapalat" w:cs="Sylfaen"/>
          <w:sz w:val="20"/>
          <w:lang w:val="af-ZA"/>
        </w:rPr>
        <w:t xml:space="preserve"> </w:t>
      </w:r>
      <w:r w:rsidRPr="007225EF">
        <w:rPr>
          <w:rFonts w:ascii="GHEA Grapalat" w:hAnsi="GHEA Grapalat" w:cs="Sylfaen"/>
          <w:sz w:val="20"/>
          <w:lang w:val="hy-AM"/>
        </w:rPr>
        <w:t>to participate</w:t>
      </w:r>
      <w:r w:rsidRPr="007225EF">
        <w:rPr>
          <w:rFonts w:ascii="GHEA Grapalat" w:hAnsi="GHEA Grapalat" w:cs="Sylfaen"/>
          <w:sz w:val="20"/>
          <w:lang w:val="af-ZA"/>
        </w:rPr>
        <w:t xml:space="preserve"> </w:t>
      </w:r>
      <w:r w:rsidRPr="007225EF">
        <w:rPr>
          <w:rFonts w:ascii="GHEA Grapalat" w:hAnsi="GHEA Grapalat" w:cs="Sylfaen"/>
          <w:sz w:val="20"/>
          <w:lang w:val="hy-AM"/>
        </w:rPr>
        <w:t>right</w:t>
      </w:r>
      <w:r w:rsidRPr="007225EF">
        <w:rPr>
          <w:rFonts w:ascii="GHEA Grapalat" w:hAnsi="GHEA Grapalat" w:cs="Sylfaen"/>
          <w:sz w:val="20"/>
          <w:lang w:val="af-ZA"/>
        </w:rPr>
        <w:t xml:space="preserve"> </w:t>
      </w:r>
      <w:r w:rsidRPr="007225EF">
        <w:rPr>
          <w:rFonts w:ascii="GHEA Grapalat" w:hAnsi="GHEA Grapalat" w:cs="Sylfaen"/>
          <w:sz w:val="20"/>
          <w:lang w:val="hy-AM"/>
        </w:rPr>
        <w:t>the application-statement about having is qualified</w:t>
      </w:r>
      <w:r w:rsidRPr="007225EF">
        <w:rPr>
          <w:rFonts w:ascii="GHEA Grapalat" w:hAnsi="GHEA Grapalat" w:cs="Sylfaen"/>
          <w:sz w:val="20"/>
          <w:lang w:val="af-ZA"/>
        </w:rPr>
        <w:t xml:space="preserve"> </w:t>
      </w:r>
      <w:r w:rsidRPr="007225EF">
        <w:rPr>
          <w:rFonts w:ascii="GHEA Grapalat" w:hAnsi="GHEA Grapalat" w:cs="Sylfaen"/>
          <w:sz w:val="20"/>
          <w:lang w:val="hy-AM"/>
        </w:rPr>
        <w:t>is</w:t>
      </w:r>
      <w:r w:rsidRPr="007225EF">
        <w:rPr>
          <w:rFonts w:ascii="GHEA Grapalat" w:hAnsi="GHEA Grapalat" w:cs="Sylfaen"/>
          <w:sz w:val="20"/>
          <w:lang w:val="af-ZA"/>
        </w:rPr>
        <w:t xml:space="preserve"> </w:t>
      </w:r>
      <w:r w:rsidRPr="007225EF">
        <w:rPr>
          <w:rFonts w:ascii="GHEA Grapalat" w:hAnsi="GHEA Grapalat" w:cs="Sylfaen"/>
          <w:sz w:val="20"/>
          <w:lang w:val="hy-AM"/>
        </w:rPr>
        <w:t>as</w:t>
      </w:r>
      <w:r w:rsidRPr="007225EF">
        <w:rPr>
          <w:rFonts w:ascii="GHEA Grapalat" w:hAnsi="GHEA Grapalat" w:cs="Sylfaen"/>
          <w:sz w:val="20"/>
          <w:lang w:val="af-ZA"/>
        </w:rPr>
        <w:t xml:space="preserve"> </w:t>
      </w:r>
      <w:r w:rsidRPr="007225EF">
        <w:rPr>
          <w:rFonts w:ascii="GHEA Grapalat" w:hAnsi="GHEA Grapalat" w:cs="Sylfaen"/>
          <w:sz w:val="20"/>
          <w:lang w:val="hy-AM"/>
        </w:rPr>
        <w:t>to reality</w:t>
      </w:r>
      <w:r w:rsidRPr="007225EF">
        <w:rPr>
          <w:rFonts w:ascii="GHEA Grapalat" w:hAnsi="GHEA Grapalat" w:cs="Sylfaen"/>
          <w:sz w:val="20"/>
          <w:lang w:val="af-ZA"/>
        </w:rPr>
        <w:t xml:space="preserve"> </w:t>
      </w:r>
      <w:r w:rsidRPr="007225EF">
        <w:rPr>
          <w:rFonts w:ascii="GHEA Grapalat" w:hAnsi="GHEA Grapalat" w:cs="Sylfaen"/>
          <w:sz w:val="20"/>
          <w:lang w:val="hy-AM"/>
        </w:rPr>
        <w:t>non-compliant</w:t>
      </w:r>
      <w:r w:rsidRPr="007225EF">
        <w:rPr>
          <w:rFonts w:ascii="GHEA Grapalat" w:hAnsi="GHEA Grapalat" w:cs="Sylfaen"/>
          <w:sz w:val="20"/>
          <w:lang w:val="af-ZA"/>
        </w:rPr>
        <w:t xml:space="preserve"> </w:t>
      </w:r>
      <w:r w:rsidRPr="007225EF">
        <w:rPr>
          <w:rFonts w:ascii="GHEA Grapalat" w:hAnsi="GHEA Grapalat" w:cs="Sylfaen"/>
          <w:sz w:val="20"/>
          <w:lang w:val="hy-AM"/>
        </w:rPr>
        <w:t>or</w:t>
      </w:r>
      <w:r w:rsidRPr="007225EF">
        <w:rPr>
          <w:rFonts w:ascii="GHEA Grapalat" w:hAnsi="GHEA Grapalat" w:cs="Sylfaen"/>
          <w:sz w:val="20"/>
          <w:lang w:val="af-ZA"/>
        </w:rPr>
        <w:t xml:space="preserve"> </w:t>
      </w:r>
      <w:r w:rsidRPr="007225EF">
        <w:rPr>
          <w:rFonts w:ascii="GHEA Grapalat" w:hAnsi="GHEA Grapalat" w:cs="Sylfaen"/>
          <w:sz w:val="20"/>
          <w:lang w:val="hy-AM"/>
        </w:rPr>
        <w:t xml:space="preserve">participant with </w:t>
      </w:r>
      <w:r w:rsidRPr="007225EF">
        <w:rPr>
          <w:rFonts w:ascii="GHEA Grapalat" w:hAnsi="GHEA Grapalat" w:cs="Sylfaen"/>
          <w:sz w:val="20"/>
          <w:lang w:val="af-ZA"/>
        </w:rPr>
        <w:t xml:space="preserve">this </w:t>
      </w:r>
      <w:r w:rsidRPr="007225EF">
        <w:rPr>
          <w:rFonts w:ascii="GHEA Grapalat" w:hAnsi="GHEA Grapalat" w:cs="Sylfaen"/>
          <w:sz w:val="20"/>
          <w:lang w:val="hy-AM"/>
        </w:rPr>
        <w:t>invitation</w:t>
      </w:r>
      <w:r w:rsidRPr="007225EF">
        <w:rPr>
          <w:rFonts w:ascii="GHEA Grapalat" w:hAnsi="GHEA Grapalat" w:cs="Sylfaen"/>
          <w:sz w:val="20"/>
          <w:lang w:val="af-ZA"/>
        </w:rPr>
        <w:t xml:space="preserve"> </w:t>
      </w:r>
      <w:r w:rsidRPr="007225EF">
        <w:rPr>
          <w:rFonts w:ascii="GHEA Grapalat" w:hAnsi="GHEA Grapalat" w:cs="Sylfaen"/>
          <w:sz w:val="20"/>
          <w:lang w:val="hy-AM"/>
        </w:rPr>
        <w:t>defined</w:t>
      </w:r>
      <w:r w:rsidRPr="007225EF">
        <w:rPr>
          <w:rFonts w:ascii="GHEA Grapalat" w:hAnsi="GHEA Grapalat" w:cs="Sylfaen"/>
          <w:sz w:val="20"/>
          <w:lang w:val="af-ZA"/>
        </w:rPr>
        <w:t xml:space="preserve"> </w:t>
      </w:r>
      <w:r w:rsidRPr="007225EF">
        <w:rPr>
          <w:rFonts w:ascii="GHEA Grapalat" w:hAnsi="GHEA Grapalat" w:cs="Sylfaen"/>
          <w:sz w:val="20"/>
          <w:lang w:val="hy-AM"/>
        </w:rPr>
        <w:t>in order</w:t>
      </w:r>
      <w:r w:rsidRPr="007225EF">
        <w:rPr>
          <w:rFonts w:ascii="GHEA Grapalat" w:hAnsi="GHEA Grapalat" w:cs="Sylfaen"/>
          <w:sz w:val="20"/>
          <w:lang w:val="af-ZA"/>
        </w:rPr>
        <w:t xml:space="preserve"> </w:t>
      </w:r>
      <w:r w:rsidRPr="007225EF">
        <w:rPr>
          <w:rFonts w:ascii="GHEA Grapalat" w:hAnsi="GHEA Grapalat" w:cs="Sylfaen"/>
          <w:sz w:val="20"/>
          <w:lang w:val="hy-AM"/>
        </w:rPr>
        <w:t>and:</w:t>
      </w:r>
      <w:r w:rsidRPr="007225EF">
        <w:rPr>
          <w:rFonts w:ascii="GHEA Grapalat" w:hAnsi="GHEA Grapalat" w:cs="Sylfaen"/>
          <w:sz w:val="20"/>
          <w:lang w:val="af-ZA"/>
        </w:rPr>
        <w:t xml:space="preserve"> </w:t>
      </w:r>
      <w:r w:rsidRPr="007225EF">
        <w:rPr>
          <w:rFonts w:ascii="GHEA Grapalat" w:hAnsi="GHEA Grapalat" w:cs="Sylfaen"/>
          <w:sz w:val="20"/>
          <w:lang w:val="hy-AM"/>
        </w:rPr>
        <w:t>within the deadlines</w:t>
      </w:r>
      <w:r w:rsidRPr="007225EF">
        <w:rPr>
          <w:rFonts w:ascii="GHEA Grapalat" w:hAnsi="GHEA Grapalat" w:cs="Sylfaen"/>
          <w:sz w:val="20"/>
          <w:lang w:val="af-ZA"/>
        </w:rPr>
        <w:t xml:space="preserve"> </w:t>
      </w:r>
      <w:r w:rsidRPr="007225EF">
        <w:rPr>
          <w:rFonts w:ascii="GHEA Grapalat" w:hAnsi="GHEA Grapalat" w:cs="Sylfaen"/>
          <w:sz w:val="20"/>
          <w:lang w:val="hy-AM"/>
        </w:rPr>
        <w:t>no</w:t>
      </w:r>
      <w:r w:rsidRPr="007225EF">
        <w:rPr>
          <w:rFonts w:ascii="GHEA Grapalat" w:hAnsi="GHEA Grapalat" w:cs="Sylfaen"/>
          <w:sz w:val="20"/>
          <w:lang w:val="af-ZA"/>
        </w:rPr>
        <w:t xml:space="preserve"> </w:t>
      </w:r>
      <w:r w:rsidRPr="007225EF">
        <w:rPr>
          <w:rFonts w:ascii="GHEA Grapalat" w:hAnsi="GHEA Grapalat" w:cs="Sylfaen"/>
          <w:sz w:val="20"/>
          <w:lang w:val="hy-AM"/>
        </w:rPr>
        <w:t>present</w:t>
      </w:r>
      <w:r w:rsidRPr="007225EF">
        <w:rPr>
          <w:rFonts w:ascii="GHEA Grapalat" w:hAnsi="GHEA Grapalat" w:cs="Sylfaen"/>
          <w:sz w:val="20"/>
          <w:lang w:val="af-ZA"/>
        </w:rPr>
        <w:t xml:space="preserve"> </w:t>
      </w:r>
      <w:r w:rsidRPr="007225EF">
        <w:rPr>
          <w:rFonts w:ascii="GHEA Grapalat" w:hAnsi="GHEA Grapalat" w:cs="Sylfaen"/>
          <w:sz w:val="20"/>
          <w:lang w:val="hy-AM"/>
        </w:rPr>
        <w:t>by invitation</w:t>
      </w:r>
      <w:r w:rsidRPr="007225EF">
        <w:rPr>
          <w:rFonts w:ascii="GHEA Grapalat" w:hAnsi="GHEA Grapalat" w:cs="Sylfaen"/>
          <w:sz w:val="20"/>
          <w:lang w:val="af-ZA"/>
        </w:rPr>
        <w:t xml:space="preserve"> </w:t>
      </w:r>
      <w:r w:rsidRPr="007225EF">
        <w:rPr>
          <w:rFonts w:ascii="GHEA Grapalat" w:hAnsi="GHEA Grapalat" w:cs="Sylfaen"/>
          <w:sz w:val="20"/>
          <w:lang w:val="hy-AM"/>
        </w:rPr>
        <w:t>planned</w:t>
      </w:r>
      <w:r w:rsidRPr="007225EF">
        <w:rPr>
          <w:rFonts w:ascii="GHEA Grapalat" w:hAnsi="GHEA Grapalat" w:cs="Sylfaen"/>
          <w:sz w:val="20"/>
          <w:lang w:val="af-ZA"/>
        </w:rPr>
        <w:t xml:space="preserve"> </w:t>
      </w:r>
      <w:r w:rsidRPr="007225EF">
        <w:rPr>
          <w:rFonts w:ascii="GHEA Grapalat" w:hAnsi="GHEA Grapalat" w:cs="Sylfaen"/>
          <w:sz w:val="20"/>
          <w:lang w:val="hy-AM"/>
        </w:rPr>
        <w:t xml:space="preserve">documents </w:t>
      </w:r>
      <w:r w:rsidRPr="007225EF">
        <w:rPr>
          <w:rFonts w:ascii="GHEA Grapalat" w:hAnsi="GHEA Grapalat" w:cs="Sylfaen"/>
          <w:sz w:val="20"/>
          <w:lang w:val="af-ZA"/>
        </w:rPr>
        <w:t xml:space="preserve">(including those subject to correction) </w:t>
      </w:r>
      <w:r w:rsidRPr="007225EF">
        <w:rPr>
          <w:rFonts w:ascii="GHEA Grapalat" w:hAnsi="GHEA Grapalat" w:cs="Sylfaen"/>
          <w:sz w:val="20"/>
          <w:lang w:val="hy-AM"/>
        </w:rPr>
        <w:t>or</w:t>
      </w:r>
      <w:r w:rsidRPr="007225EF">
        <w:rPr>
          <w:rFonts w:ascii="GHEA Grapalat" w:hAnsi="GHEA Grapalat" w:cs="Sylfaen"/>
          <w:sz w:val="20"/>
          <w:lang w:val="af-ZA"/>
        </w:rPr>
        <w:t xml:space="preserve"> </w:t>
      </w:r>
      <w:r w:rsidRPr="007225EF">
        <w:rPr>
          <w:rFonts w:ascii="GHEA Grapalat" w:hAnsi="GHEA Grapalat" w:cs="Sylfaen"/>
          <w:sz w:val="20"/>
          <w:lang w:val="hy-AM"/>
        </w:rPr>
        <w:t>selected</w:t>
      </w:r>
      <w:r w:rsidRPr="007225EF">
        <w:rPr>
          <w:rFonts w:ascii="GHEA Grapalat" w:hAnsi="GHEA Grapalat" w:cs="Sylfaen"/>
          <w:sz w:val="20"/>
          <w:lang w:val="af-ZA"/>
        </w:rPr>
        <w:t xml:space="preserve"> </w:t>
      </w:r>
      <w:r w:rsidRPr="007225EF">
        <w:rPr>
          <w:rFonts w:ascii="GHEA Grapalat" w:hAnsi="GHEA Grapalat" w:cs="Sylfaen"/>
          <w:sz w:val="20"/>
          <w:lang w:val="hy-AM"/>
        </w:rPr>
        <w:t>the participant</w:t>
      </w:r>
      <w:r w:rsidRPr="007225EF">
        <w:rPr>
          <w:rFonts w:ascii="GHEA Grapalat" w:hAnsi="GHEA Grapalat" w:cs="Sylfaen"/>
          <w:sz w:val="20"/>
          <w:lang w:val="af-ZA"/>
        </w:rPr>
        <w:t xml:space="preserve"> </w:t>
      </w:r>
      <w:r w:rsidRPr="007225EF">
        <w:rPr>
          <w:rFonts w:ascii="GHEA Grapalat" w:hAnsi="GHEA Grapalat" w:cs="Sylfaen"/>
          <w:sz w:val="20"/>
          <w:lang w:val="hy-AM"/>
        </w:rPr>
        <w:t>no</w:t>
      </w:r>
      <w:r w:rsidRPr="007225EF">
        <w:rPr>
          <w:rFonts w:ascii="GHEA Grapalat" w:hAnsi="GHEA Grapalat" w:cs="Sylfaen"/>
          <w:sz w:val="20"/>
          <w:lang w:val="af-ZA"/>
        </w:rPr>
        <w:t xml:space="preserve"> </w:t>
      </w:r>
      <w:r w:rsidRPr="007225EF">
        <w:rPr>
          <w:rFonts w:ascii="GHEA Grapalat" w:hAnsi="GHEA Grapalat" w:cs="Sylfaen"/>
          <w:sz w:val="20"/>
          <w:lang w:val="hy-AM"/>
        </w:rPr>
        <w:t>present</w:t>
      </w:r>
      <w:r w:rsidRPr="007225EF">
        <w:rPr>
          <w:rFonts w:ascii="GHEA Grapalat" w:hAnsi="GHEA Grapalat" w:cs="Sylfaen"/>
          <w:sz w:val="20"/>
          <w:lang w:val="af-ZA"/>
        </w:rPr>
        <w:t xml:space="preserve"> </w:t>
      </w:r>
      <w:r w:rsidRPr="007225EF">
        <w:rPr>
          <w:rFonts w:ascii="GHEA Grapalat" w:hAnsi="GHEA Grapalat" w:cs="Sylfaen"/>
          <w:sz w:val="20"/>
          <w:lang w:val="hy-AM"/>
        </w:rPr>
        <w:t>qualification</w:t>
      </w:r>
      <w:r w:rsidRPr="007225EF">
        <w:rPr>
          <w:rFonts w:ascii="GHEA Grapalat" w:hAnsi="GHEA Grapalat" w:cs="Sylfaen"/>
          <w:sz w:val="20"/>
          <w:lang w:val="af-ZA"/>
        </w:rPr>
        <w:t xml:space="preserve"> </w:t>
      </w:r>
      <w:r w:rsidRPr="007225EF">
        <w:rPr>
          <w:rFonts w:ascii="GHEA Grapalat" w:hAnsi="GHEA Grapalat" w:cs="Sylfaen"/>
          <w:sz w:val="20"/>
          <w:lang w:val="hy-AM"/>
        </w:rPr>
        <w:t>or</w:t>
      </w:r>
      <w:r w:rsidRPr="007225EF">
        <w:rPr>
          <w:rFonts w:ascii="GHEA Grapalat" w:hAnsi="GHEA Grapalat" w:cs="Sylfaen"/>
          <w:sz w:val="20"/>
          <w:lang w:val="af-ZA"/>
        </w:rPr>
        <w:t xml:space="preserve"> </w:t>
      </w:r>
      <w:r w:rsidRPr="007225EF">
        <w:rPr>
          <w:rFonts w:ascii="GHEA Grapalat" w:hAnsi="GHEA Grapalat" w:cs="Sylfaen"/>
          <w:sz w:val="20"/>
          <w:lang w:val="hy-AM"/>
        </w:rPr>
        <w:t>of the contract</w:t>
      </w:r>
      <w:r w:rsidRPr="007225EF">
        <w:rPr>
          <w:rFonts w:ascii="GHEA Grapalat" w:hAnsi="GHEA Grapalat" w:cs="Sylfaen"/>
          <w:sz w:val="20"/>
          <w:lang w:val="af-ZA"/>
        </w:rPr>
        <w:t xml:space="preserve"> </w:t>
      </w:r>
      <w:r w:rsidRPr="007225EF">
        <w:rPr>
          <w:rFonts w:ascii="GHEA Grapalat" w:hAnsi="GHEA Grapalat" w:cs="Sylfaen"/>
          <w:sz w:val="20"/>
          <w:lang w:val="hy-AM"/>
        </w:rPr>
        <w:t>provide</w:t>
      </w:r>
      <w:r w:rsidRPr="007225EF">
        <w:rPr>
          <w:rFonts w:ascii="GHEA Grapalat" w:hAnsi="GHEA Grapalat" w:cs="Sylfaen"/>
          <w:sz w:val="20"/>
          <w:lang w:val="af-ZA"/>
        </w:rPr>
        <w:t xml:space="preserve"> </w:t>
      </w:r>
      <w:r w:rsidRPr="007225EF">
        <w:rPr>
          <w:rFonts w:ascii="GHEA Grapalat" w:hAnsi="GHEA Grapalat" w:cs="Sylfaen"/>
          <w:sz w:val="20"/>
          <w:lang w:val="hy-AM"/>
        </w:rPr>
        <w:t xml:space="preserve">or </w:t>
      </w:r>
      <w:r w:rsidRPr="007225EF">
        <w:rPr>
          <w:rFonts w:ascii="GHEA Grapalat" w:hAnsi="GHEA Grapalat" w:cs="Sylfaen"/>
          <w:sz w:val="20"/>
          <w:lang w:val="af-ZA"/>
        </w:rPr>
        <w:t xml:space="preserve">if the procedure is organized in accordance with and </w:t>
      </w:r>
      <w:r w:rsidRPr="007225EF">
        <w:rPr>
          <w:rFonts w:ascii="GHEA Grapalat" w:hAnsi="GHEA Grapalat" w:cs="Sylfaen"/>
          <w:sz w:val="20"/>
        </w:rPr>
        <w:t xml:space="preserve">as a result </w:t>
      </w:r>
      <w:r w:rsidRPr="007225EF">
        <w:rPr>
          <w:rFonts w:ascii="GHEA Grapalat" w:hAnsi="GHEA Grapalat" w:cs="Sylfaen"/>
          <w:sz w:val="20"/>
          <w:lang w:val="af-ZA"/>
        </w:rPr>
        <w:t xml:space="preserve">of the regulation provided for in Article 15, Part 6 of the </w:t>
      </w:r>
      <w:r w:rsidR="007225EF">
        <w:rPr>
          <w:rFonts w:ascii="GHEA Grapalat" w:hAnsi="GHEA Grapalat" w:cs="Sylfaen"/>
          <w:sz w:val="20"/>
          <w:lang w:val="hy-AM"/>
        </w:rPr>
        <w:t>Law</w:t>
      </w:r>
      <w:r w:rsidRPr="007225EF">
        <w:rPr>
          <w:rFonts w:ascii="GHEA Grapalat" w:hAnsi="GHEA Grapalat" w:cs="Sylfaen"/>
          <w:sz w:val="20"/>
          <w:lang w:val="af-ZA"/>
        </w:rPr>
        <w:t xml:space="preserve"> </w:t>
      </w:r>
      <w:r w:rsidRPr="007225EF">
        <w:rPr>
          <w:rFonts w:ascii="GHEA Grapalat" w:hAnsi="GHEA Grapalat" w:cs="Sylfaen"/>
          <w:sz w:val="20"/>
        </w:rPr>
        <w:t>agreement</w:t>
      </w:r>
      <w:r w:rsidRPr="007225EF">
        <w:rPr>
          <w:rFonts w:ascii="GHEA Grapalat" w:hAnsi="GHEA Grapalat" w:cs="Sylfaen"/>
          <w:sz w:val="20"/>
          <w:lang w:val="af-ZA"/>
        </w:rPr>
        <w:t xml:space="preserve"> </w:t>
      </w:r>
      <w:r w:rsidRPr="007225EF">
        <w:rPr>
          <w:rFonts w:ascii="GHEA Grapalat" w:hAnsi="GHEA Grapalat" w:cs="Sylfaen"/>
          <w:sz w:val="20"/>
        </w:rPr>
        <w:t>to seal</w:t>
      </w:r>
      <w:r w:rsidRPr="007225EF">
        <w:rPr>
          <w:rFonts w:ascii="GHEA Grapalat" w:hAnsi="GHEA Grapalat" w:cs="Sylfaen"/>
          <w:sz w:val="20"/>
          <w:lang w:val="af-ZA"/>
        </w:rPr>
        <w:t xml:space="preserve"> </w:t>
      </w:r>
      <w:r w:rsidRPr="007225EF">
        <w:rPr>
          <w:rFonts w:ascii="GHEA Grapalat" w:hAnsi="GHEA Grapalat" w:cs="Sylfaen"/>
          <w:sz w:val="20"/>
        </w:rPr>
        <w:t>purpose</w:t>
      </w:r>
      <w:r w:rsidRPr="007225EF">
        <w:rPr>
          <w:rFonts w:ascii="GHEA Grapalat" w:hAnsi="GHEA Grapalat" w:cs="Sylfaen"/>
          <w:sz w:val="20"/>
          <w:lang w:val="af-ZA"/>
        </w:rPr>
        <w:t xml:space="preserve"> </w:t>
      </w:r>
      <w:r w:rsidRPr="007225EF">
        <w:rPr>
          <w:rFonts w:ascii="GHEA Grapalat" w:hAnsi="GHEA Grapalat" w:cs="Sylfaen"/>
          <w:sz w:val="20"/>
        </w:rPr>
        <w:t>the contract</w:t>
      </w:r>
      <w:r w:rsidRPr="007225EF">
        <w:rPr>
          <w:rFonts w:ascii="GHEA Grapalat" w:hAnsi="GHEA Grapalat" w:cs="Sylfaen"/>
          <w:sz w:val="20"/>
          <w:lang w:val="af-ZA"/>
        </w:rPr>
        <w:t xml:space="preserve"> </w:t>
      </w:r>
      <w:r w:rsidRPr="007225EF">
        <w:rPr>
          <w:rFonts w:ascii="GHEA Grapalat" w:hAnsi="GHEA Grapalat" w:cs="Sylfaen"/>
          <w:sz w:val="20"/>
        </w:rPr>
        <w:t>sealed</w:t>
      </w:r>
      <w:r w:rsidRPr="007225EF">
        <w:rPr>
          <w:rFonts w:ascii="GHEA Grapalat" w:hAnsi="GHEA Grapalat" w:cs="Sylfaen"/>
          <w:sz w:val="20"/>
          <w:lang w:val="af-ZA"/>
        </w:rPr>
        <w:t xml:space="preserve"> </w:t>
      </w:r>
      <w:r w:rsidRPr="007225EF">
        <w:rPr>
          <w:rFonts w:ascii="GHEA Grapalat" w:hAnsi="GHEA Grapalat" w:cs="Sylfaen"/>
          <w:sz w:val="20"/>
        </w:rPr>
        <w:t>the person</w:t>
      </w:r>
      <w:r w:rsidRPr="007225EF">
        <w:rPr>
          <w:rFonts w:ascii="GHEA Grapalat" w:hAnsi="GHEA Grapalat" w:cs="Sylfaen"/>
          <w:sz w:val="20"/>
          <w:lang w:val="af-ZA"/>
        </w:rPr>
        <w:t xml:space="preserve"> </w:t>
      </w:r>
      <w:r w:rsidRPr="007225EF">
        <w:rPr>
          <w:rFonts w:ascii="GHEA Grapalat" w:hAnsi="GHEA Grapalat" w:cs="Sylfaen"/>
          <w:sz w:val="20"/>
        </w:rPr>
        <w:t>defined</w:t>
      </w:r>
      <w:r w:rsidRPr="007225EF">
        <w:rPr>
          <w:rFonts w:ascii="GHEA Grapalat" w:hAnsi="GHEA Grapalat" w:cs="Sylfaen"/>
          <w:sz w:val="20"/>
          <w:lang w:val="af-ZA"/>
        </w:rPr>
        <w:t xml:space="preserve"> </w:t>
      </w:r>
      <w:r w:rsidRPr="007225EF">
        <w:rPr>
          <w:rFonts w:ascii="GHEA Grapalat" w:hAnsi="GHEA Grapalat" w:cs="Sylfaen"/>
          <w:sz w:val="20"/>
        </w:rPr>
        <w:t>within the deadline</w:t>
      </w:r>
      <w:r w:rsidRPr="007225EF">
        <w:rPr>
          <w:rFonts w:ascii="GHEA Grapalat" w:hAnsi="GHEA Grapalat" w:cs="Sylfaen"/>
          <w:sz w:val="20"/>
          <w:lang w:val="af-ZA"/>
        </w:rPr>
        <w:t xml:space="preserve"> </w:t>
      </w:r>
      <w:r w:rsidRPr="007225EF">
        <w:rPr>
          <w:rFonts w:ascii="GHEA Grapalat" w:hAnsi="GHEA Grapalat" w:cs="Sylfaen"/>
          <w:sz w:val="20"/>
        </w:rPr>
        <w:t>unilateral</w:t>
      </w:r>
      <w:r w:rsidRPr="007225EF">
        <w:rPr>
          <w:rFonts w:ascii="GHEA Grapalat" w:hAnsi="GHEA Grapalat" w:cs="Sylfaen"/>
          <w:sz w:val="20"/>
          <w:lang w:val="af-ZA"/>
        </w:rPr>
        <w:t xml:space="preserve"> </w:t>
      </w:r>
      <w:r w:rsidRPr="007225EF">
        <w:rPr>
          <w:rFonts w:ascii="GHEA Grapalat" w:hAnsi="GHEA Grapalat" w:cs="Sylfaen"/>
          <w:sz w:val="20"/>
        </w:rPr>
        <w:t>approved</w:t>
      </w:r>
      <w:r w:rsidRPr="007225EF">
        <w:rPr>
          <w:rFonts w:ascii="GHEA Grapalat" w:hAnsi="GHEA Grapalat" w:cs="Sylfaen"/>
          <w:sz w:val="20"/>
          <w:lang w:val="af-ZA"/>
        </w:rPr>
        <w:t xml:space="preserve"> </w:t>
      </w:r>
      <w:r w:rsidRPr="007225EF">
        <w:rPr>
          <w:rFonts w:ascii="GHEA Grapalat" w:hAnsi="GHEA Grapalat" w:cs="Sylfaen"/>
          <w:sz w:val="20"/>
        </w:rPr>
        <w:t xml:space="preserve">statement </w:t>
      </w:r>
      <w:r w:rsidRPr="007225EF">
        <w:rPr>
          <w:rFonts w:ascii="GHEA Grapalat" w:hAnsi="GHEA Grapalat" w:cs="Sylfaen"/>
          <w:sz w:val="20"/>
          <w:lang w:val="af-ZA"/>
        </w:rPr>
        <w:t xml:space="preserve">: </w:t>
      </w:r>
      <w:r w:rsidRPr="007225EF">
        <w:rPr>
          <w:rFonts w:ascii="GHEA Grapalat" w:hAnsi="GHEA Grapalat" w:cs="Sylfaen"/>
          <w:sz w:val="20"/>
        </w:rPr>
        <w:t xml:space="preserve">suffering </w:t>
      </w:r>
      <w:r w:rsidRPr="007225EF">
        <w:rPr>
          <w:rFonts w:ascii="GHEA Grapalat" w:hAnsi="GHEA Grapalat" w:cs="Sylfaen"/>
          <w:sz w:val="20"/>
          <w:lang w:val="af-ZA"/>
        </w:rPr>
        <w:t xml:space="preserve">( </w:t>
      </w:r>
      <w:r w:rsidRPr="007225EF">
        <w:rPr>
          <w:rFonts w:ascii="GHEA Grapalat" w:hAnsi="GHEA Grapalat" w:cs="Sylfaen"/>
          <w:sz w:val="20"/>
        </w:rPr>
        <w:t>hereinafter:</w:t>
      </w:r>
      <w:r w:rsidRPr="007225EF">
        <w:rPr>
          <w:rFonts w:ascii="GHEA Grapalat" w:hAnsi="GHEA Grapalat" w:cs="Sylfaen"/>
          <w:sz w:val="20"/>
          <w:lang w:val="af-ZA"/>
        </w:rPr>
        <w:t xml:space="preserve"> </w:t>
      </w:r>
      <w:r w:rsidRPr="007225EF">
        <w:rPr>
          <w:rFonts w:ascii="GHEA Grapalat" w:hAnsi="GHEA Grapalat" w:cs="Sylfaen"/>
          <w:sz w:val="20"/>
        </w:rPr>
        <w:t>also</w:t>
      </w:r>
      <w:r w:rsidRPr="007225EF">
        <w:rPr>
          <w:rFonts w:ascii="GHEA Grapalat" w:hAnsi="GHEA Grapalat" w:cs="Sylfaen"/>
          <w:sz w:val="20"/>
          <w:lang w:val="af-ZA"/>
        </w:rPr>
        <w:t xml:space="preserve"> </w:t>
      </w:r>
      <w:r w:rsidRPr="007225EF">
        <w:rPr>
          <w:rFonts w:ascii="GHEA Grapalat" w:hAnsi="GHEA Grapalat" w:cs="Sylfaen"/>
          <w:sz w:val="20"/>
        </w:rPr>
        <w:t xml:space="preserve">suffering </w:t>
      </w:r>
      <w:r w:rsidRPr="007225EF">
        <w:rPr>
          <w:rFonts w:ascii="GHEA Grapalat" w:hAnsi="GHEA Grapalat" w:cs="Sylfaen"/>
          <w:sz w:val="20"/>
          <w:lang w:val="af-ZA"/>
        </w:rPr>
        <w:t xml:space="preserve">) </w:t>
      </w:r>
      <w:r w:rsidRPr="007225EF">
        <w:rPr>
          <w:rFonts w:ascii="GHEA Grapalat" w:hAnsi="GHEA Grapalat" w:cs="Sylfaen"/>
          <w:sz w:val="20"/>
        </w:rPr>
        <w:t>form</w:t>
      </w:r>
      <w:r w:rsidRPr="007225EF">
        <w:rPr>
          <w:rFonts w:ascii="GHEA Grapalat" w:hAnsi="GHEA Grapalat" w:cs="Sylfaen"/>
          <w:sz w:val="20"/>
          <w:lang w:val="af-ZA"/>
        </w:rPr>
        <w:t xml:space="preserve"> </w:t>
      </w:r>
      <w:r w:rsidRPr="007225EF">
        <w:rPr>
          <w:rFonts w:ascii="GHEA Grapalat" w:hAnsi="GHEA Grapalat" w:cs="Sylfaen"/>
          <w:sz w:val="20"/>
        </w:rPr>
        <w:t>presented</w:t>
      </w:r>
      <w:r w:rsidRPr="007225EF">
        <w:rPr>
          <w:rFonts w:ascii="GHEA Grapalat" w:hAnsi="GHEA Grapalat" w:cs="Sylfaen"/>
          <w:sz w:val="20"/>
          <w:lang w:val="af-ZA"/>
        </w:rPr>
        <w:t xml:space="preserve"> </w:t>
      </w:r>
      <w:r w:rsidRPr="007225EF">
        <w:rPr>
          <w:rFonts w:ascii="GHEA Grapalat" w:hAnsi="GHEA Grapalat" w:cs="Sylfaen"/>
          <w:sz w:val="20"/>
        </w:rPr>
        <w:t>of the contract</w:t>
      </w:r>
      <w:r w:rsidRPr="007225EF">
        <w:rPr>
          <w:rFonts w:ascii="GHEA Grapalat" w:hAnsi="GHEA Grapalat" w:cs="Sylfaen"/>
          <w:sz w:val="20"/>
          <w:lang w:val="af-ZA"/>
        </w:rPr>
        <w:t xml:space="preserve"> </w:t>
      </w:r>
      <w:r w:rsidRPr="007225EF">
        <w:rPr>
          <w:rFonts w:ascii="GHEA Grapalat" w:hAnsi="GHEA Grapalat" w:cs="Sylfaen"/>
          <w:sz w:val="20"/>
        </w:rPr>
        <w:t xml:space="preserve">and </w:t>
      </w:r>
      <w:r w:rsidRPr="007225EF">
        <w:rPr>
          <w:rFonts w:ascii="GHEA Grapalat" w:hAnsi="GHEA Grapalat" w:cs="Sylfaen"/>
          <w:sz w:val="20"/>
          <w:lang w:val="af-ZA"/>
        </w:rPr>
        <w:t xml:space="preserve">( </w:t>
      </w:r>
      <w:r w:rsidRPr="007225EF">
        <w:rPr>
          <w:rFonts w:ascii="GHEA Grapalat" w:hAnsi="GHEA Grapalat" w:cs="Sylfaen"/>
          <w:sz w:val="20"/>
        </w:rPr>
        <w:t xml:space="preserve">or </w:t>
      </w:r>
      <w:r w:rsidRPr="007225EF">
        <w:rPr>
          <w:rFonts w:ascii="GHEA Grapalat" w:hAnsi="GHEA Grapalat" w:cs="Sylfaen"/>
          <w:sz w:val="20"/>
          <w:lang w:val="af-ZA"/>
        </w:rPr>
        <w:t xml:space="preserve">) </w:t>
      </w:r>
      <w:r w:rsidRPr="007225EF">
        <w:rPr>
          <w:rFonts w:ascii="GHEA Grapalat" w:hAnsi="GHEA Grapalat" w:cs="Sylfaen"/>
          <w:sz w:val="20"/>
        </w:rPr>
        <w:t>qualification</w:t>
      </w:r>
      <w:r w:rsidRPr="007225EF">
        <w:rPr>
          <w:rFonts w:ascii="GHEA Grapalat" w:hAnsi="GHEA Grapalat" w:cs="Sylfaen"/>
          <w:sz w:val="20"/>
          <w:lang w:val="af-ZA"/>
        </w:rPr>
        <w:t xml:space="preserve"> </w:t>
      </w:r>
      <w:r w:rsidRPr="007225EF">
        <w:rPr>
          <w:rFonts w:ascii="GHEA Grapalat" w:hAnsi="GHEA Grapalat" w:cs="Sylfaen"/>
          <w:sz w:val="20"/>
        </w:rPr>
        <w:t>provision</w:t>
      </w:r>
      <w:r w:rsidRPr="007225EF">
        <w:rPr>
          <w:rFonts w:ascii="GHEA Grapalat" w:hAnsi="GHEA Grapalat" w:cs="Sylfaen"/>
          <w:sz w:val="20"/>
          <w:lang w:val="af-ZA"/>
        </w:rPr>
        <w:t xml:space="preserve"> </w:t>
      </w:r>
      <w:r w:rsidRPr="007225EF">
        <w:rPr>
          <w:rFonts w:ascii="GHEA Grapalat" w:hAnsi="GHEA Grapalat" w:cs="Sylfaen"/>
          <w:sz w:val="20"/>
        </w:rPr>
        <w:t>no</w:t>
      </w:r>
      <w:r w:rsidRPr="007225EF">
        <w:rPr>
          <w:rFonts w:ascii="GHEA Grapalat" w:hAnsi="GHEA Grapalat" w:cs="Sylfaen"/>
          <w:sz w:val="20"/>
          <w:lang w:val="af-ZA"/>
        </w:rPr>
        <w:t xml:space="preserve"> </w:t>
      </w:r>
      <w:r w:rsidRPr="007225EF">
        <w:rPr>
          <w:rFonts w:ascii="GHEA Grapalat" w:hAnsi="GHEA Grapalat" w:cs="Sylfaen"/>
          <w:sz w:val="20"/>
        </w:rPr>
        <w:t>replacement</w:t>
      </w:r>
      <w:r w:rsidRPr="007225EF">
        <w:rPr>
          <w:rFonts w:ascii="GHEA Grapalat" w:hAnsi="GHEA Grapalat" w:cs="Sylfaen"/>
          <w:sz w:val="20"/>
          <w:lang w:val="af-ZA"/>
        </w:rPr>
        <w:t xml:space="preserve"> </w:t>
      </w:r>
      <w:r w:rsidRPr="007225EF">
        <w:rPr>
          <w:rFonts w:ascii="GHEA Grapalat" w:hAnsi="GHEA Grapalat" w:cs="Sylfaen"/>
          <w:sz w:val="20"/>
        </w:rPr>
        <w:t>banking</w:t>
      </w:r>
      <w:r w:rsidRPr="007225EF">
        <w:rPr>
          <w:rFonts w:ascii="GHEA Grapalat" w:hAnsi="GHEA Grapalat" w:cs="Sylfaen"/>
          <w:sz w:val="20"/>
          <w:lang w:val="af-ZA"/>
        </w:rPr>
        <w:t xml:space="preserve"> </w:t>
      </w:r>
      <w:r w:rsidRPr="007225EF">
        <w:rPr>
          <w:rFonts w:ascii="GHEA Grapalat" w:hAnsi="GHEA Grapalat" w:cs="Sylfaen"/>
          <w:sz w:val="20"/>
        </w:rPr>
        <w:t xml:space="preserve">guarantee </w:t>
      </w:r>
      <w:r w:rsidR="00A84A2D" w:rsidRPr="007225EF">
        <w:rPr>
          <w:rFonts w:ascii="GHEA Grapalat" w:hAnsi="GHEA Grapalat" w:cs="Sylfaen"/>
          <w:sz w:val="20"/>
          <w:lang w:val="hy-AM"/>
        </w:rPr>
        <w:t xml:space="preserve">o </w:t>
      </w:r>
      <w:r w:rsidRPr="007225EF">
        <w:rPr>
          <w:rFonts w:ascii="GHEA Grapalat" w:hAnsi="GHEA Grapalat" w:cs="Sylfaen"/>
          <w:sz w:val="20"/>
        </w:rPr>
        <w:t>v</w:t>
      </w:r>
      <w:r w:rsidRPr="007225EF">
        <w:rPr>
          <w:rFonts w:ascii="GHEA Grapalat" w:hAnsi="GHEA Grapalat" w:cs="Sylfaen"/>
          <w:sz w:val="20"/>
          <w:lang w:val="af-ZA"/>
        </w:rPr>
        <w:t xml:space="preserve"> </w:t>
      </w:r>
      <w:r w:rsidRPr="007225EF">
        <w:rPr>
          <w:rFonts w:ascii="GHEA Grapalat" w:hAnsi="GHEA Grapalat" w:cs="Sylfaen"/>
          <w:sz w:val="20"/>
        </w:rPr>
        <w:t>or</w:t>
      </w:r>
      <w:r w:rsidRPr="007225EF">
        <w:rPr>
          <w:rFonts w:ascii="GHEA Grapalat" w:hAnsi="GHEA Grapalat" w:cs="Sylfaen"/>
          <w:sz w:val="20"/>
          <w:lang w:val="af-ZA"/>
        </w:rPr>
        <w:t xml:space="preserve"> </w:t>
      </w:r>
      <w:r w:rsidRPr="007225EF">
        <w:rPr>
          <w:rFonts w:ascii="GHEA Grapalat" w:hAnsi="GHEA Grapalat" w:cs="Sylfaen"/>
          <w:sz w:val="20"/>
        </w:rPr>
        <w:t>cash</w:t>
      </w:r>
      <w:r w:rsidRPr="007225EF">
        <w:rPr>
          <w:rFonts w:ascii="GHEA Grapalat" w:hAnsi="GHEA Grapalat" w:cs="Sylfaen"/>
          <w:sz w:val="20"/>
          <w:lang w:val="af-ZA"/>
        </w:rPr>
        <w:t xml:space="preserve"> </w:t>
      </w:r>
      <w:r w:rsidRPr="007225EF">
        <w:rPr>
          <w:rFonts w:ascii="GHEA Grapalat" w:hAnsi="GHEA Grapalat" w:cs="Sylfaen"/>
          <w:sz w:val="20"/>
        </w:rPr>
        <w:t xml:space="preserve">with money </w:t>
      </w:r>
      <w:r w:rsidRPr="007225EF">
        <w:rPr>
          <w:rFonts w:ascii="GHEA Grapalat" w:hAnsi="GHEA Grapalat" w:cs="Sylfaen"/>
          <w:sz w:val="20"/>
          <w:lang w:val="af-ZA"/>
        </w:rPr>
        <w:t xml:space="preserve">, </w:t>
      </w:r>
      <w:r w:rsidRPr="007225EF">
        <w:rPr>
          <w:rFonts w:ascii="GHEA Grapalat" w:hAnsi="GHEA Grapalat" w:cs="Sylfaen"/>
          <w:sz w:val="20"/>
        </w:rPr>
        <w:t>then</w:t>
      </w:r>
      <w:r w:rsidRPr="007225EF">
        <w:rPr>
          <w:rFonts w:ascii="GHEA Grapalat" w:hAnsi="GHEA Grapalat" w:cs="Sylfaen"/>
          <w:sz w:val="20"/>
          <w:lang w:val="af-ZA"/>
        </w:rPr>
        <w:t xml:space="preserve"> </w:t>
      </w:r>
      <w:r w:rsidRPr="007225EF">
        <w:rPr>
          <w:rFonts w:ascii="GHEA Grapalat" w:hAnsi="GHEA Grapalat" w:cs="Sylfaen"/>
          <w:sz w:val="20"/>
        </w:rPr>
        <w:t>that</w:t>
      </w:r>
      <w:r w:rsidRPr="007225EF">
        <w:rPr>
          <w:rFonts w:ascii="GHEA Grapalat" w:hAnsi="GHEA Grapalat" w:cs="Sylfaen"/>
          <w:sz w:val="20"/>
          <w:lang w:val="af-ZA"/>
        </w:rPr>
        <w:t xml:space="preserve"> </w:t>
      </w:r>
      <w:r w:rsidRPr="007225EF">
        <w:rPr>
          <w:rFonts w:ascii="GHEA Grapalat" w:hAnsi="GHEA Grapalat" w:cs="Sylfaen"/>
          <w:sz w:val="20"/>
        </w:rPr>
        <w:t>the circumstance</w:t>
      </w:r>
      <w:r w:rsidRPr="007225EF">
        <w:rPr>
          <w:rFonts w:ascii="GHEA Grapalat" w:hAnsi="GHEA Grapalat" w:cs="Sylfaen"/>
          <w:sz w:val="20"/>
          <w:lang w:val="af-ZA"/>
        </w:rPr>
        <w:t xml:space="preserve"> </w:t>
      </w:r>
      <w:r w:rsidRPr="007225EF">
        <w:rPr>
          <w:rFonts w:ascii="GHEA Grapalat" w:hAnsi="GHEA Grapalat" w:cs="Sylfaen"/>
          <w:sz w:val="20"/>
        </w:rPr>
        <w:t>considered</w:t>
      </w:r>
      <w:r w:rsidRPr="007225EF">
        <w:rPr>
          <w:rFonts w:ascii="GHEA Grapalat" w:hAnsi="GHEA Grapalat" w:cs="Sylfaen"/>
          <w:sz w:val="20"/>
          <w:lang w:val="af-ZA"/>
        </w:rPr>
        <w:t xml:space="preserve"> </w:t>
      </w:r>
      <w:r w:rsidRPr="007225EF">
        <w:rPr>
          <w:rFonts w:ascii="GHEA Grapalat" w:hAnsi="GHEA Grapalat" w:cs="Sylfaen"/>
          <w:sz w:val="20"/>
        </w:rPr>
        <w:t>is</w:t>
      </w:r>
      <w:r w:rsidRPr="007225EF">
        <w:rPr>
          <w:rFonts w:ascii="GHEA Grapalat" w:hAnsi="GHEA Grapalat" w:cs="Sylfaen"/>
          <w:sz w:val="20"/>
          <w:lang w:val="af-ZA"/>
        </w:rPr>
        <w:t xml:space="preserve"> </w:t>
      </w:r>
      <w:r w:rsidRPr="007225EF">
        <w:rPr>
          <w:rFonts w:ascii="GHEA Grapalat" w:hAnsi="GHEA Grapalat" w:cs="Sylfaen"/>
          <w:sz w:val="20"/>
        </w:rPr>
        <w:t>as</w:t>
      </w:r>
      <w:r w:rsidRPr="007225EF">
        <w:rPr>
          <w:rFonts w:ascii="GHEA Grapalat" w:hAnsi="GHEA Grapalat" w:cs="Sylfaen"/>
          <w:sz w:val="20"/>
          <w:lang w:val="af-ZA"/>
        </w:rPr>
        <w:t xml:space="preserve"> </w:t>
      </w:r>
      <w:r w:rsidRPr="007225EF">
        <w:rPr>
          <w:rFonts w:ascii="GHEA Grapalat" w:hAnsi="GHEA Grapalat" w:cs="Sylfaen"/>
          <w:sz w:val="20"/>
        </w:rPr>
        <w:t>of purchase</w:t>
      </w:r>
      <w:r w:rsidRPr="007225EF">
        <w:rPr>
          <w:rFonts w:ascii="GHEA Grapalat" w:hAnsi="GHEA Grapalat" w:cs="Sylfaen"/>
          <w:sz w:val="20"/>
          <w:lang w:val="af-ZA"/>
        </w:rPr>
        <w:t xml:space="preserve"> </w:t>
      </w:r>
      <w:r w:rsidRPr="007225EF">
        <w:rPr>
          <w:rFonts w:ascii="GHEA Grapalat" w:hAnsi="GHEA Grapalat" w:cs="Sylfaen"/>
          <w:sz w:val="20"/>
        </w:rPr>
        <w:t>process</w:t>
      </w:r>
      <w:r w:rsidRPr="007225EF">
        <w:rPr>
          <w:rFonts w:ascii="GHEA Grapalat" w:hAnsi="GHEA Grapalat" w:cs="Sylfaen"/>
          <w:sz w:val="20"/>
          <w:lang w:val="af-ZA"/>
        </w:rPr>
        <w:t xml:space="preserve"> </w:t>
      </w:r>
      <w:r w:rsidRPr="007225EF">
        <w:rPr>
          <w:rFonts w:ascii="GHEA Grapalat" w:hAnsi="GHEA Grapalat" w:cs="Sylfaen"/>
          <w:sz w:val="20"/>
        </w:rPr>
        <w:t>in the frame</w:t>
      </w:r>
      <w:r w:rsidRPr="007225EF">
        <w:rPr>
          <w:rFonts w:ascii="GHEA Grapalat" w:hAnsi="GHEA Grapalat" w:cs="Sylfaen"/>
          <w:sz w:val="20"/>
          <w:lang w:val="af-ZA"/>
        </w:rPr>
        <w:t xml:space="preserve"> </w:t>
      </w:r>
      <w:r w:rsidRPr="007225EF">
        <w:rPr>
          <w:rFonts w:ascii="GHEA Grapalat" w:hAnsi="GHEA Grapalat" w:cs="Sylfaen"/>
          <w:sz w:val="20"/>
        </w:rPr>
        <w:t>to participate</w:t>
      </w:r>
      <w:r w:rsidRPr="007225EF">
        <w:rPr>
          <w:rFonts w:ascii="GHEA Grapalat" w:hAnsi="GHEA Grapalat" w:cs="Sylfaen"/>
          <w:sz w:val="20"/>
          <w:lang w:val="af-ZA"/>
        </w:rPr>
        <w:t xml:space="preserve"> </w:t>
      </w:r>
      <w:r w:rsidRPr="007225EF">
        <w:rPr>
          <w:rFonts w:ascii="GHEA Grapalat" w:hAnsi="GHEA Grapalat" w:cs="Sylfaen"/>
          <w:sz w:val="20"/>
        </w:rPr>
        <w:t>undertaken</w:t>
      </w:r>
      <w:r w:rsidRPr="007225EF">
        <w:rPr>
          <w:rFonts w:ascii="GHEA Grapalat" w:hAnsi="GHEA Grapalat" w:cs="Sylfaen"/>
          <w:sz w:val="20"/>
          <w:lang w:val="af-ZA"/>
        </w:rPr>
        <w:t xml:space="preserve"> </w:t>
      </w:r>
      <w:r w:rsidRPr="007225EF">
        <w:rPr>
          <w:rFonts w:ascii="GHEA Grapalat" w:hAnsi="GHEA Grapalat" w:cs="Sylfaen"/>
          <w:sz w:val="20"/>
        </w:rPr>
        <w:t>obligation</w:t>
      </w:r>
      <w:r w:rsidRPr="007225EF">
        <w:rPr>
          <w:rFonts w:ascii="GHEA Grapalat" w:hAnsi="GHEA Grapalat" w:cs="Sylfaen"/>
          <w:sz w:val="20"/>
          <w:lang w:val="af-ZA"/>
        </w:rPr>
        <w:t xml:space="preserve"> </w:t>
      </w:r>
      <w:r w:rsidRPr="007225EF">
        <w:rPr>
          <w:rFonts w:ascii="GHEA Grapalat" w:hAnsi="GHEA Grapalat" w:cs="Sylfaen"/>
          <w:sz w:val="20"/>
        </w:rPr>
        <w:t>violation</w:t>
      </w:r>
      <w:r w:rsidRPr="007225EF">
        <w:rPr>
          <w:rFonts w:ascii="GHEA Grapalat" w:hAnsi="GHEA Grapalat" w:cs="Sylfaen"/>
          <w:sz w:val="20"/>
          <w:lang w:val="af-ZA"/>
        </w:rPr>
        <w:t>​</w:t>
      </w:r>
    </w:p>
    <w:p w:rsidR="00B54F63" w:rsidRPr="00D107CC" w:rsidRDefault="00B97D91" w:rsidP="00EF3662">
      <w:pPr>
        <w:ind w:firstLine="375"/>
        <w:jc w:val="both"/>
        <w:rPr>
          <w:rFonts w:ascii="GHEA Grapalat" w:hAnsi="GHEA Grapalat"/>
          <w:sz w:val="20"/>
          <w:szCs w:val="20"/>
          <w:lang w:val="af-ZA"/>
        </w:rPr>
      </w:pPr>
      <w:r w:rsidRPr="001F3550">
        <w:rPr>
          <w:rFonts w:ascii="GHEA Grapalat" w:hAnsi="GHEA Grapalat"/>
          <w:color w:val="000000"/>
          <w:sz w:val="20"/>
          <w:szCs w:val="20"/>
          <w:lang w:val="af-ZA"/>
        </w:rPr>
        <w:t xml:space="preserve">8.15 </w:t>
      </w:r>
      <w:r w:rsidR="003A377C" w:rsidRPr="001F3550">
        <w:rPr>
          <w:rFonts w:ascii="GHEA Grapalat" w:hAnsi="GHEA Grapalat"/>
          <w:color w:val="000000"/>
          <w:sz w:val="20"/>
          <w:szCs w:val="20"/>
        </w:rPr>
        <w:t xml:space="preserve">Is </w:t>
      </w:r>
      <w:r w:rsidR="003D4374" w:rsidRPr="001F3550">
        <w:rPr>
          <w:rFonts w:ascii="GHEA Grapalat" w:hAnsi="GHEA Grapalat"/>
          <w:color w:val="000000"/>
          <w:sz w:val="20"/>
          <w:szCs w:val="20"/>
          <w:lang w:val="hy-AM"/>
        </w:rPr>
        <w:t xml:space="preserve">the participant </w:t>
      </w:r>
      <w:r w:rsidR="00955CC1" w:rsidRPr="001F3550">
        <w:rPr>
          <w:rFonts w:ascii="GHEA Grapalat" w:hAnsi="GHEA Grapalat"/>
          <w:color w:val="000000"/>
          <w:sz w:val="20"/>
          <w:szCs w:val="20"/>
        </w:rPr>
        <w:t>n</w:t>
      </w:r>
      <w:r w:rsidR="003D4374" w:rsidRPr="001F3550">
        <w:rPr>
          <w:rFonts w:ascii="GHEA Grapalat" w:hAnsi="GHEA Grapalat"/>
          <w:color w:val="000000"/>
          <w:sz w:val="20"/>
          <w:szCs w:val="20"/>
          <w:lang w:val="hy-AM"/>
        </w:rPr>
        <w:t xml:space="preserve"> If the application is included in the lists provided for by parts 5 and 6 of part 1 of article 6 of the law after the date of submission, then the given application is not subject to </w:t>
      </w:r>
      <w:r w:rsidR="00955CC1" w:rsidRPr="001F3550">
        <w:rPr>
          <w:rFonts w:ascii="GHEA Grapalat" w:hAnsi="GHEA Grapalat"/>
          <w:color w:val="000000"/>
          <w:sz w:val="20"/>
          <w:szCs w:val="20"/>
        </w:rPr>
        <w:t xml:space="preserve">rejection </w:t>
      </w:r>
      <w:r w:rsidR="00B54F63" w:rsidRPr="00D107CC">
        <w:rPr>
          <w:rFonts w:ascii="GHEA Grapalat" w:hAnsi="GHEA Grapalat" w:cs="Sylfaen"/>
          <w:sz w:val="20"/>
          <w:szCs w:val="20"/>
          <w:lang w:val="af-ZA"/>
        </w:rPr>
        <w:t>.</w:t>
      </w:r>
    </w:p>
    <w:p w:rsidR="007A5810" w:rsidRPr="00955CC1" w:rsidRDefault="004306D6" w:rsidP="00955CC1">
      <w:pPr>
        <w:pStyle w:val="norm"/>
        <w:spacing w:line="240" w:lineRule="auto"/>
        <w:ind w:firstLine="706"/>
        <w:rPr>
          <w:rFonts w:ascii="GHEA Grapalat" w:hAnsi="GHEA Grapalat" w:cs="Sylfaen"/>
          <w:sz w:val="20"/>
          <w:szCs w:val="24"/>
          <w:lang w:val="af-ZA" w:eastAsia="en-US"/>
        </w:rPr>
      </w:pPr>
      <w:r w:rsidRPr="00D107CC">
        <w:rPr>
          <w:rFonts w:ascii="GHEA Grapalat" w:hAnsi="GHEA Grapalat" w:cs="Sylfaen"/>
          <w:sz w:val="20"/>
          <w:szCs w:val="24"/>
          <w:lang w:val="af-ZA" w:eastAsia="en-US"/>
        </w:rPr>
        <w:t xml:space="preserve">8.16 </w:t>
      </w:r>
      <w:r w:rsidR="007A5810" w:rsidRPr="0033011B">
        <w:rPr>
          <w:rFonts w:ascii="GHEA Grapalat" w:hAnsi="GHEA Grapalat" w:cs="Sylfaen"/>
          <w:sz w:val="20"/>
          <w:szCs w:val="24"/>
          <w:lang w:val="en-US" w:eastAsia="en-US"/>
        </w:rPr>
        <w:t>Herein</w:t>
      </w:r>
      <w:r w:rsidR="007A5810" w:rsidRPr="00D107CC">
        <w:rPr>
          <w:rFonts w:ascii="GHEA Grapalat" w:hAnsi="GHEA Grapalat" w:cs="Sylfaen"/>
          <w:sz w:val="20"/>
          <w:szCs w:val="24"/>
          <w:lang w:val="af-ZA" w:eastAsia="en-US"/>
        </w:rPr>
        <w:t xml:space="preserve"> </w:t>
      </w:r>
      <w:r w:rsidRPr="00D107CC">
        <w:rPr>
          <w:rFonts w:ascii="GHEA Grapalat" w:hAnsi="GHEA Grapalat" w:cs="Sylfaen"/>
          <w:sz w:val="20"/>
          <w:szCs w:val="24"/>
          <w:lang w:val="af-ZA" w:eastAsia="en-US"/>
        </w:rPr>
        <w:t xml:space="preserve">1 </w:t>
      </w:r>
      <w:r w:rsidRPr="0033011B">
        <w:rPr>
          <w:rFonts w:ascii="GHEA Grapalat" w:hAnsi="GHEA Grapalat" w:cs="Sylfaen"/>
          <w:sz w:val="20"/>
          <w:szCs w:val="24"/>
          <w:lang w:val="en-US" w:eastAsia="en-US"/>
        </w:rPr>
        <w:t>of the invitation</w:t>
      </w:r>
      <w:r w:rsidRPr="00D107CC">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 xml:space="preserve">in clause </w:t>
      </w:r>
      <w:r w:rsidRPr="00D107CC">
        <w:rPr>
          <w:rFonts w:ascii="GHEA Grapalat" w:hAnsi="GHEA Grapalat" w:cs="Sylfaen"/>
          <w:sz w:val="20"/>
          <w:szCs w:val="24"/>
          <w:lang w:val="af-ZA" w:eastAsia="en-US"/>
        </w:rPr>
        <w:t xml:space="preserve">8.9 </w:t>
      </w:r>
      <w:r w:rsidRPr="0033011B">
        <w:rPr>
          <w:rFonts w:ascii="GHEA Grapalat" w:hAnsi="GHEA Grapalat" w:cs="Sylfaen"/>
          <w:sz w:val="20"/>
          <w:szCs w:val="24"/>
          <w:lang w:val="en-US" w:eastAsia="en-US"/>
        </w:rPr>
        <w:t>of the part</w:t>
      </w:r>
      <w:r w:rsidRPr="00D107CC">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specified</w:t>
      </w:r>
      <w:r w:rsidRPr="00D107CC">
        <w:rPr>
          <w:rFonts w:ascii="GHEA Grapalat" w:hAnsi="GHEA Grapalat" w:cs="Sylfaen"/>
          <w:sz w:val="20"/>
          <w:szCs w:val="24"/>
          <w:lang w:val="af-ZA" w:eastAsia="en-US"/>
        </w:rPr>
        <w:t xml:space="preserve"> </w:t>
      </w:r>
      <w:r w:rsidR="007A5810" w:rsidRPr="0033011B">
        <w:rPr>
          <w:rFonts w:ascii="GHEA Grapalat" w:hAnsi="GHEA Grapalat" w:cs="Sylfaen"/>
          <w:sz w:val="20"/>
          <w:szCs w:val="24"/>
          <w:lang w:val="en-US" w:eastAsia="en-US"/>
        </w:rPr>
        <w:t xml:space="preserve">documents </w:t>
      </w:r>
      <w:r w:rsidR="00D371A7" w:rsidRPr="00D107CC">
        <w:rPr>
          <w:rFonts w:ascii="GHEA Grapalat" w:hAnsi="GHEA Grapalat" w:cs="Sylfaen"/>
          <w:sz w:val="20"/>
          <w:szCs w:val="24"/>
          <w:lang w:val="af-ZA" w:eastAsia="en-US"/>
        </w:rPr>
        <w:t xml:space="preserve">the participant </w:t>
      </w:r>
      <w:r w:rsidR="00D371A7" w:rsidRPr="00D107CC">
        <w:rPr>
          <w:rFonts w:ascii="GHEA Grapalat" w:hAnsi="GHEA Grapalat" w:cs="Sylfaen"/>
          <w:sz w:val="20"/>
          <w:szCs w:val="24"/>
          <w:lang w:eastAsia="en-US"/>
        </w:rPr>
        <w:t>defined</w:t>
      </w:r>
      <w:r w:rsidR="00D371A7" w:rsidRPr="00D107CC">
        <w:rPr>
          <w:rFonts w:ascii="GHEA Grapalat" w:hAnsi="GHEA Grapalat" w:cs="Sylfaen"/>
          <w:sz w:val="20"/>
          <w:szCs w:val="24"/>
          <w:lang w:val="af-ZA" w:eastAsia="en-US"/>
        </w:rPr>
        <w:t xml:space="preserve"> </w:t>
      </w:r>
      <w:r w:rsidR="00D371A7" w:rsidRPr="00D107CC">
        <w:rPr>
          <w:rFonts w:ascii="GHEA Grapalat" w:hAnsi="GHEA Grapalat" w:cs="Sylfaen"/>
          <w:sz w:val="20"/>
          <w:szCs w:val="24"/>
          <w:lang w:eastAsia="en-US"/>
        </w:rPr>
        <w:t>within the deadline</w:t>
      </w:r>
      <w:r w:rsidR="007A5810" w:rsidRPr="00D107CC">
        <w:rPr>
          <w:rFonts w:ascii="GHEA Grapalat" w:hAnsi="GHEA Grapalat" w:cs="Sylfaen"/>
          <w:sz w:val="20"/>
          <w:szCs w:val="24"/>
          <w:lang w:val="af-ZA" w:eastAsia="en-US"/>
        </w:rPr>
        <w:t xml:space="preserve"> </w:t>
      </w:r>
      <w:r w:rsidR="007A5810" w:rsidRPr="0033011B">
        <w:rPr>
          <w:rFonts w:ascii="GHEA Grapalat" w:hAnsi="GHEA Grapalat" w:cs="Sylfaen"/>
          <w:sz w:val="20"/>
          <w:szCs w:val="24"/>
          <w:lang w:val="en-US" w:eastAsia="en-US"/>
        </w:rPr>
        <w:t xml:space="preserve">delivered to </w:t>
      </w:r>
      <w:r w:rsidR="007A5810" w:rsidRPr="00D107CC">
        <w:rPr>
          <w:rFonts w:ascii="GHEA Grapalat" w:hAnsi="GHEA Grapalat" w:cs="Sylfaen"/>
          <w:sz w:val="20"/>
          <w:szCs w:val="24"/>
          <w:lang w:val="af-ZA" w:eastAsia="en-US"/>
        </w:rPr>
        <w:softHyphen/>
      </w:r>
      <w:r w:rsidR="007A5810" w:rsidRPr="0033011B">
        <w:rPr>
          <w:rFonts w:ascii="GHEA Grapalat" w:hAnsi="GHEA Grapalat" w:cs="Sylfaen"/>
          <w:sz w:val="20"/>
          <w:szCs w:val="24"/>
          <w:lang w:val="en-US" w:eastAsia="en-US"/>
        </w:rPr>
        <w:t>the meeting</w:t>
      </w:r>
      <w:r w:rsidR="007A5810" w:rsidRPr="00D107CC">
        <w:rPr>
          <w:rFonts w:ascii="GHEA Grapalat" w:hAnsi="GHEA Grapalat" w:cs="Sylfaen"/>
          <w:sz w:val="20"/>
          <w:szCs w:val="24"/>
          <w:lang w:val="af-ZA" w:eastAsia="en-US"/>
        </w:rPr>
        <w:t xml:space="preserve"> </w:t>
      </w:r>
      <w:r w:rsidR="007A5810" w:rsidRPr="0033011B">
        <w:rPr>
          <w:rFonts w:ascii="GHEA Grapalat" w:hAnsi="GHEA Grapalat" w:cs="Sylfaen"/>
          <w:sz w:val="20"/>
          <w:szCs w:val="24"/>
          <w:lang w:val="en-US" w:eastAsia="en-US"/>
        </w:rPr>
        <w:t>to the secretary</w:t>
      </w:r>
      <w:r w:rsidR="007A5810" w:rsidRPr="00D107CC">
        <w:rPr>
          <w:rFonts w:ascii="GHEA Grapalat" w:hAnsi="GHEA Grapalat" w:cs="Sylfaen"/>
          <w:sz w:val="20"/>
          <w:szCs w:val="24"/>
          <w:lang w:val="af-ZA" w:eastAsia="en-US"/>
        </w:rPr>
        <w:t xml:space="preserve"> </w:t>
      </w:r>
      <w:r w:rsidR="007A5810" w:rsidRPr="0033011B">
        <w:rPr>
          <w:rFonts w:ascii="GHEA Grapalat" w:hAnsi="GHEA Grapalat" w:cs="Sylfaen"/>
          <w:sz w:val="20"/>
          <w:szCs w:val="24"/>
          <w:lang w:val="en-US" w:eastAsia="en-US"/>
        </w:rPr>
        <w:t xml:space="preserve">to whom </w:t>
      </w:r>
      <w:r w:rsidR="00EF2159" w:rsidRPr="00D107CC">
        <w:rPr>
          <w:rFonts w:ascii="GHEA Grapalat" w:hAnsi="GHEA Grapalat" w:cs="Sylfaen"/>
          <w:sz w:val="20"/>
          <w:szCs w:val="24"/>
          <w:lang w:eastAsia="en-US"/>
        </w:rPr>
        <w:t>?</w:t>
      </w:r>
      <w:r w:rsidR="007A5810" w:rsidRPr="00EF2159">
        <w:rPr>
          <w:rFonts w:ascii="GHEA Grapalat" w:hAnsi="GHEA Grapalat" w:cs="Sylfaen"/>
          <w:sz w:val="20"/>
          <w:szCs w:val="24"/>
          <w:lang w:val="af-ZA" w:eastAsia="en-US"/>
        </w:rPr>
        <w:t xml:space="preserve"> </w:t>
      </w:r>
      <w:r w:rsidR="00EF2159">
        <w:rPr>
          <w:rFonts w:ascii="GHEA Grapalat" w:hAnsi="GHEA Grapalat" w:cs="Sylfaen"/>
          <w:sz w:val="20"/>
          <w:szCs w:val="24"/>
          <w:lang w:eastAsia="en-US"/>
        </w:rPr>
        <w:t xml:space="preserve">is </w:t>
      </w:r>
      <w:r w:rsidR="007A5810" w:rsidRPr="00EF2159">
        <w:rPr>
          <w:rFonts w:ascii="GHEA Grapalat" w:hAnsi="GHEA Grapalat" w:cs="Sylfaen"/>
          <w:sz w:val="20"/>
          <w:szCs w:val="24"/>
          <w:lang w:val="af-ZA" w:eastAsia="en-US"/>
        </w:rPr>
        <w:t xml:space="preserve">the latter, </w:t>
      </w:r>
      <w:r w:rsidRPr="0033011B">
        <w:rPr>
          <w:rFonts w:ascii="GHEA Grapalat" w:hAnsi="GHEA Grapalat" w:cs="Sylfaen"/>
          <w:sz w:val="20"/>
          <w:szCs w:val="24"/>
          <w:lang w:val="en-US" w:eastAsia="en-US"/>
        </w:rPr>
        <w:t>here</w:t>
      </w:r>
      <w:r w:rsidRPr="00EF2159">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by invitation</w:t>
      </w:r>
      <w:r w:rsidRPr="00EF2159">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planned</w:t>
      </w:r>
      <w:r w:rsidRPr="00EF2159">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electronic</w:t>
      </w:r>
      <w:r w:rsidRPr="00EF2159">
        <w:rPr>
          <w:rFonts w:ascii="GHEA Grapalat" w:hAnsi="GHEA Grapalat" w:cs="Sylfaen"/>
          <w:sz w:val="20"/>
          <w:szCs w:val="24"/>
          <w:lang w:val="af-ZA" w:eastAsia="en-US"/>
        </w:rPr>
        <w:t xml:space="preserve"> </w:t>
      </w:r>
      <w:r w:rsidRPr="0033011B">
        <w:rPr>
          <w:rFonts w:ascii="GHEA Grapalat" w:hAnsi="GHEA Grapalat" w:cs="Sylfaen"/>
          <w:sz w:val="20"/>
          <w:szCs w:val="24"/>
          <w:lang w:val="en-US" w:eastAsia="en-US"/>
        </w:rPr>
        <w:t>to the post office</w:t>
      </w:r>
      <w:r w:rsidR="00FE20B2" w:rsidRPr="00F02DBC">
        <w:rPr>
          <w:rFonts w:ascii="GHEA Grapalat" w:hAnsi="GHEA Grapalat" w:cs="Sylfaen"/>
          <w:sz w:val="20"/>
          <w:szCs w:val="24"/>
          <w:lang w:val="af-ZA" w:eastAsia="en-US"/>
        </w:rPr>
        <w:t xml:space="preserve"> </w:t>
      </w:r>
      <w:r w:rsidR="00FE20B2">
        <w:rPr>
          <w:rFonts w:ascii="GHEA Grapalat" w:hAnsi="GHEA Grapalat" w:cs="Sylfaen"/>
          <w:sz w:val="20"/>
          <w:szCs w:val="24"/>
          <w:lang w:eastAsia="en-US"/>
        </w:rPr>
        <w:t>to send</w:t>
      </w:r>
      <w:r w:rsidR="00FE20B2" w:rsidRPr="00F02DBC">
        <w:rPr>
          <w:rFonts w:ascii="GHEA Grapalat" w:hAnsi="GHEA Grapalat" w:cs="Sylfaen"/>
          <w:sz w:val="20"/>
          <w:szCs w:val="24"/>
          <w:lang w:val="af-ZA" w:eastAsia="en-US"/>
        </w:rPr>
        <w:t xml:space="preserve"> </w:t>
      </w:r>
      <w:r w:rsidR="00FE20B2">
        <w:rPr>
          <w:rFonts w:ascii="GHEA Grapalat" w:hAnsi="GHEA Grapalat" w:cs="Sylfaen"/>
          <w:sz w:val="20"/>
          <w:szCs w:val="24"/>
          <w:lang w:eastAsia="en-US"/>
        </w:rPr>
        <w:t>through</w:t>
      </w:r>
      <w:r w:rsidRPr="00EF2159">
        <w:rPr>
          <w:rFonts w:ascii="GHEA Grapalat" w:hAnsi="GHEA Grapalat" w:cs="Sylfaen"/>
          <w:sz w:val="20"/>
          <w:szCs w:val="24"/>
          <w:lang w:val="af-ZA" w:eastAsia="en-US"/>
        </w:rPr>
        <w:t xml:space="preserve">​ </w:t>
      </w:r>
      <w:r w:rsidR="007A5810" w:rsidRPr="0033011B">
        <w:rPr>
          <w:rFonts w:ascii="GHEA Grapalat" w:hAnsi="GHEA Grapalat" w:cs="Sylfaen"/>
          <w:sz w:val="20"/>
          <w:szCs w:val="24"/>
          <w:lang w:val="en-US" w:eastAsia="en-US"/>
        </w:rPr>
        <w:t>The secretary</w:t>
      </w:r>
      <w:r w:rsidR="007A5810" w:rsidRPr="00EF2159">
        <w:rPr>
          <w:rFonts w:ascii="GHEA Grapalat" w:hAnsi="GHEA Grapalat" w:cs="Sylfaen"/>
          <w:sz w:val="20"/>
          <w:szCs w:val="24"/>
          <w:lang w:val="af-ZA" w:eastAsia="en-US"/>
        </w:rPr>
        <w:t xml:space="preserve"> </w:t>
      </w:r>
      <w:r w:rsidR="007A5810" w:rsidRPr="0033011B">
        <w:rPr>
          <w:rFonts w:ascii="GHEA Grapalat" w:hAnsi="GHEA Grapalat" w:cs="Sylfaen"/>
          <w:sz w:val="20"/>
          <w:szCs w:val="24"/>
          <w:lang w:val="en-US" w:eastAsia="en-US"/>
        </w:rPr>
        <w:t>must</w:t>
      </w:r>
      <w:r w:rsidR="007A5810" w:rsidRPr="00EF2159">
        <w:rPr>
          <w:rFonts w:ascii="GHEA Grapalat" w:hAnsi="GHEA Grapalat" w:cs="Sylfaen"/>
          <w:sz w:val="20"/>
          <w:szCs w:val="24"/>
          <w:lang w:val="af-ZA" w:eastAsia="en-US"/>
        </w:rPr>
        <w:t xml:space="preserve"> </w:t>
      </w:r>
      <w:proofErr w:type="gramStart"/>
      <w:r w:rsidR="007A5810" w:rsidRPr="0033011B">
        <w:rPr>
          <w:rFonts w:ascii="GHEA Grapalat" w:hAnsi="GHEA Grapalat" w:cs="Sylfaen"/>
          <w:sz w:val="20"/>
          <w:szCs w:val="24"/>
          <w:lang w:val="en-US" w:eastAsia="en-US"/>
        </w:rPr>
        <w:t>is</w:t>
      </w:r>
      <w:proofErr w:type="gramEnd"/>
      <w:r w:rsidR="007A5810" w:rsidRPr="00EF2159">
        <w:rPr>
          <w:rFonts w:ascii="GHEA Grapalat" w:hAnsi="GHEA Grapalat" w:cs="Sylfaen"/>
          <w:sz w:val="20"/>
          <w:szCs w:val="24"/>
          <w:lang w:val="af-ZA" w:eastAsia="en-US"/>
        </w:rPr>
        <w:t xml:space="preserve"> </w:t>
      </w:r>
      <w:r w:rsidR="007A5810" w:rsidRPr="0033011B">
        <w:rPr>
          <w:rFonts w:ascii="GHEA Grapalat" w:hAnsi="GHEA Grapalat" w:cs="Sylfaen"/>
          <w:sz w:val="20"/>
          <w:szCs w:val="24"/>
          <w:lang w:val="en-US" w:eastAsia="en-US"/>
        </w:rPr>
        <w:t>the documents</w:t>
      </w:r>
      <w:r w:rsidR="007A5810" w:rsidRPr="00EF2159">
        <w:rPr>
          <w:rFonts w:ascii="GHEA Grapalat" w:hAnsi="GHEA Grapalat" w:cs="Sylfaen"/>
          <w:sz w:val="20"/>
          <w:szCs w:val="24"/>
          <w:lang w:val="af-ZA" w:eastAsia="en-US"/>
        </w:rPr>
        <w:t xml:space="preserve"> </w:t>
      </w:r>
      <w:r w:rsidR="007A5810" w:rsidRPr="0033011B">
        <w:rPr>
          <w:rFonts w:ascii="GHEA Grapalat" w:hAnsi="GHEA Grapalat" w:cs="Sylfaen"/>
          <w:sz w:val="20"/>
          <w:szCs w:val="24"/>
          <w:lang w:val="en-US" w:eastAsia="en-US"/>
        </w:rPr>
        <w:t>to receive</w:t>
      </w:r>
      <w:r w:rsidR="007A5810" w:rsidRPr="00EF2159">
        <w:rPr>
          <w:rFonts w:ascii="GHEA Grapalat" w:hAnsi="GHEA Grapalat" w:cs="Sylfaen"/>
          <w:sz w:val="20"/>
          <w:szCs w:val="24"/>
          <w:lang w:val="af-ZA" w:eastAsia="en-US"/>
        </w:rPr>
        <w:t xml:space="preserve"> </w:t>
      </w:r>
      <w:r w:rsidR="007A5810" w:rsidRPr="0033011B">
        <w:rPr>
          <w:rFonts w:ascii="GHEA Grapalat" w:hAnsi="GHEA Grapalat" w:cs="Sylfaen"/>
          <w:sz w:val="20"/>
          <w:szCs w:val="24"/>
          <w:lang w:val="en-US" w:eastAsia="en-US"/>
        </w:rPr>
        <w:t>the day</w:t>
      </w:r>
      <w:r w:rsidR="007A5810" w:rsidRPr="00EF2159">
        <w:rPr>
          <w:rFonts w:ascii="GHEA Grapalat" w:hAnsi="GHEA Grapalat" w:cs="Sylfaen"/>
          <w:sz w:val="20"/>
          <w:szCs w:val="24"/>
          <w:lang w:val="af-ZA" w:eastAsia="en-US"/>
        </w:rPr>
        <w:t xml:space="preserve"> </w:t>
      </w:r>
      <w:r w:rsidR="007A5810" w:rsidRPr="0033011B">
        <w:rPr>
          <w:rFonts w:ascii="GHEA Grapalat" w:hAnsi="GHEA Grapalat" w:cs="Sylfaen"/>
          <w:sz w:val="20"/>
          <w:szCs w:val="24"/>
          <w:lang w:val="en-US" w:eastAsia="en-US"/>
        </w:rPr>
        <w:t>confirm</w:t>
      </w:r>
      <w:r w:rsidR="007A5810" w:rsidRPr="00EF2159">
        <w:rPr>
          <w:rFonts w:ascii="GHEA Grapalat" w:hAnsi="GHEA Grapalat" w:cs="Sylfaen"/>
          <w:sz w:val="20"/>
          <w:szCs w:val="24"/>
          <w:lang w:val="af-ZA" w:eastAsia="en-US"/>
        </w:rPr>
        <w:t xml:space="preserve"> </w:t>
      </w:r>
      <w:r w:rsidR="007A5810" w:rsidRPr="0033011B">
        <w:rPr>
          <w:rFonts w:ascii="GHEA Grapalat" w:hAnsi="GHEA Grapalat" w:cs="Sylfaen"/>
          <w:sz w:val="20"/>
          <w:szCs w:val="24"/>
          <w:lang w:val="en-US" w:eastAsia="en-US"/>
        </w:rPr>
        <w:t>to them</w:t>
      </w:r>
      <w:r w:rsidR="007A5810" w:rsidRPr="00EF2159">
        <w:rPr>
          <w:rFonts w:ascii="GHEA Grapalat" w:hAnsi="GHEA Grapalat" w:cs="Sylfaen"/>
          <w:sz w:val="20"/>
          <w:szCs w:val="24"/>
          <w:lang w:val="af-ZA" w:eastAsia="en-US"/>
        </w:rPr>
        <w:t xml:space="preserve"> </w:t>
      </w:r>
      <w:r w:rsidR="007A5810" w:rsidRPr="0033011B">
        <w:rPr>
          <w:rFonts w:ascii="GHEA Grapalat" w:hAnsi="GHEA Grapalat" w:cs="Sylfaen"/>
          <w:sz w:val="20"/>
          <w:szCs w:val="24"/>
          <w:lang w:val="en-US" w:eastAsia="en-US"/>
        </w:rPr>
        <w:t>to receive</w:t>
      </w:r>
      <w:r w:rsidR="007A5810" w:rsidRPr="00EF2159">
        <w:rPr>
          <w:rFonts w:ascii="GHEA Grapalat" w:hAnsi="GHEA Grapalat" w:cs="Sylfaen"/>
          <w:sz w:val="20"/>
          <w:szCs w:val="24"/>
          <w:lang w:val="af-ZA" w:eastAsia="en-US"/>
        </w:rPr>
        <w:t xml:space="preserve"> </w:t>
      </w:r>
      <w:r w:rsidR="007A5810" w:rsidRPr="0033011B">
        <w:rPr>
          <w:rFonts w:ascii="GHEA Grapalat" w:hAnsi="GHEA Grapalat" w:cs="Sylfaen"/>
          <w:sz w:val="20"/>
          <w:szCs w:val="24"/>
          <w:lang w:val="en-US" w:eastAsia="en-US"/>
        </w:rPr>
        <w:lastRenderedPageBreak/>
        <w:t>circumstance:</w:t>
      </w:r>
      <w:r w:rsidR="007A5810" w:rsidRPr="00EF2159">
        <w:rPr>
          <w:rFonts w:ascii="GHEA Grapalat" w:hAnsi="GHEA Grapalat" w:cs="Sylfaen"/>
          <w:sz w:val="20"/>
          <w:szCs w:val="24"/>
          <w:lang w:val="af-ZA" w:eastAsia="en-US"/>
        </w:rPr>
        <w:t xml:space="preserve"> </w:t>
      </w:r>
      <w:r w:rsidR="007A5810" w:rsidRPr="0033011B">
        <w:rPr>
          <w:rFonts w:ascii="GHEA Grapalat" w:hAnsi="GHEA Grapalat" w:cs="Sylfaen"/>
          <w:sz w:val="20"/>
          <w:szCs w:val="24"/>
          <w:lang w:val="en-US" w:eastAsia="en-US"/>
        </w:rPr>
        <w:t>hereby</w:t>
      </w:r>
      <w:r w:rsidR="007A5810" w:rsidRPr="00EF2159">
        <w:rPr>
          <w:rFonts w:ascii="GHEA Grapalat" w:hAnsi="GHEA Grapalat" w:cs="Sylfaen"/>
          <w:sz w:val="20"/>
          <w:szCs w:val="24"/>
          <w:lang w:val="hy-AM" w:eastAsia="en-US"/>
        </w:rPr>
        <w:t xml:space="preserve"> </w:t>
      </w:r>
      <w:r w:rsidR="007A5810" w:rsidRPr="0033011B">
        <w:rPr>
          <w:rFonts w:ascii="GHEA Grapalat" w:hAnsi="GHEA Grapalat" w:cs="Sylfaen"/>
          <w:sz w:val="20"/>
          <w:szCs w:val="24"/>
          <w:lang w:val="en-US" w:eastAsia="en-US"/>
        </w:rPr>
        <w:t>in the invitation</w:t>
      </w:r>
      <w:r w:rsidR="007A5810" w:rsidRPr="00EF2159">
        <w:rPr>
          <w:rFonts w:ascii="GHEA Grapalat" w:hAnsi="GHEA Grapalat" w:cs="Sylfaen"/>
          <w:sz w:val="20"/>
          <w:szCs w:val="24"/>
          <w:lang w:val="hy-AM" w:eastAsia="en-US"/>
        </w:rPr>
        <w:t xml:space="preserve"> </w:t>
      </w:r>
      <w:r w:rsidR="007A5810" w:rsidRPr="0033011B">
        <w:rPr>
          <w:rFonts w:ascii="GHEA Grapalat" w:hAnsi="GHEA Grapalat" w:cs="Sylfaen"/>
          <w:sz w:val="20"/>
          <w:szCs w:val="24"/>
          <w:lang w:val="en-US" w:eastAsia="en-US"/>
        </w:rPr>
        <w:t>specified</w:t>
      </w:r>
      <w:r w:rsidR="007A5810" w:rsidRPr="00EF2159">
        <w:rPr>
          <w:rFonts w:ascii="GHEA Grapalat" w:hAnsi="GHEA Grapalat" w:cs="Sylfaen"/>
          <w:sz w:val="20"/>
          <w:szCs w:val="24"/>
          <w:lang w:val="af-ZA" w:eastAsia="en-US"/>
        </w:rPr>
        <w:t xml:space="preserve"> </w:t>
      </w:r>
      <w:r w:rsidR="007A5810" w:rsidRPr="0033011B">
        <w:rPr>
          <w:rFonts w:ascii="GHEA Grapalat" w:hAnsi="GHEA Grapalat" w:cs="Sylfaen"/>
          <w:sz w:val="20"/>
          <w:szCs w:val="24"/>
          <w:lang w:val="en-US" w:eastAsia="en-US"/>
        </w:rPr>
        <w:t>his</w:t>
      </w:r>
      <w:r w:rsidR="007A5810" w:rsidRPr="00EF2159">
        <w:rPr>
          <w:rFonts w:ascii="GHEA Grapalat" w:hAnsi="GHEA Grapalat" w:cs="Sylfaen"/>
          <w:sz w:val="20"/>
          <w:szCs w:val="24"/>
          <w:lang w:val="af-ZA" w:eastAsia="en-US"/>
        </w:rPr>
        <w:t xml:space="preserve"> </w:t>
      </w:r>
      <w:r w:rsidR="007A5810" w:rsidRPr="0033011B">
        <w:rPr>
          <w:rFonts w:ascii="GHEA Grapalat" w:hAnsi="GHEA Grapalat" w:cs="Sylfaen"/>
          <w:sz w:val="20"/>
          <w:szCs w:val="24"/>
          <w:lang w:val="en-US" w:eastAsia="en-US"/>
        </w:rPr>
        <w:t>electronic</w:t>
      </w:r>
      <w:r w:rsidR="007A5810" w:rsidRPr="00EF2159">
        <w:rPr>
          <w:rFonts w:ascii="GHEA Grapalat" w:hAnsi="GHEA Grapalat" w:cs="Sylfaen"/>
          <w:sz w:val="20"/>
          <w:szCs w:val="24"/>
          <w:lang w:val="af-ZA" w:eastAsia="en-US"/>
        </w:rPr>
        <w:t xml:space="preserve"> </w:t>
      </w:r>
      <w:r w:rsidR="007A5810" w:rsidRPr="0033011B">
        <w:rPr>
          <w:rFonts w:ascii="GHEA Grapalat" w:hAnsi="GHEA Grapalat" w:cs="Sylfaen"/>
          <w:sz w:val="20"/>
          <w:szCs w:val="24"/>
          <w:lang w:val="en-US" w:eastAsia="en-US"/>
        </w:rPr>
        <w:t>from the post office</w:t>
      </w:r>
      <w:r w:rsidR="007A5810" w:rsidRPr="00EF2159">
        <w:rPr>
          <w:rFonts w:ascii="GHEA Grapalat" w:hAnsi="GHEA Grapalat" w:cs="Sylfaen"/>
          <w:sz w:val="20"/>
          <w:szCs w:val="24"/>
          <w:lang w:val="af-ZA" w:eastAsia="en-US"/>
        </w:rPr>
        <w:t xml:space="preserve"> </w:t>
      </w:r>
      <w:r w:rsidR="007A5810" w:rsidRPr="0033011B">
        <w:rPr>
          <w:rFonts w:ascii="GHEA Grapalat" w:hAnsi="GHEA Grapalat" w:cs="Sylfaen"/>
          <w:sz w:val="20"/>
          <w:szCs w:val="24"/>
          <w:lang w:val="en-US" w:eastAsia="en-US"/>
        </w:rPr>
        <w:t>to participate</w:t>
      </w:r>
      <w:r w:rsidR="007A5810" w:rsidRPr="00EF2159">
        <w:rPr>
          <w:rFonts w:ascii="GHEA Grapalat" w:hAnsi="GHEA Grapalat" w:cs="Sylfaen"/>
          <w:sz w:val="20"/>
          <w:szCs w:val="24"/>
          <w:lang w:val="af-ZA" w:eastAsia="en-US"/>
        </w:rPr>
        <w:t xml:space="preserve"> </w:t>
      </w:r>
      <w:r w:rsidR="007A5810" w:rsidRPr="0033011B">
        <w:rPr>
          <w:rFonts w:ascii="GHEA Grapalat" w:hAnsi="GHEA Grapalat" w:cs="Sylfaen"/>
          <w:sz w:val="20"/>
          <w:szCs w:val="24"/>
          <w:lang w:val="en-US" w:eastAsia="en-US"/>
        </w:rPr>
        <w:t>electronic</w:t>
      </w:r>
      <w:r w:rsidR="007A5810" w:rsidRPr="00EF2159">
        <w:rPr>
          <w:rFonts w:ascii="GHEA Grapalat" w:hAnsi="GHEA Grapalat" w:cs="Sylfaen"/>
          <w:sz w:val="20"/>
          <w:szCs w:val="24"/>
          <w:lang w:val="af-ZA" w:eastAsia="en-US"/>
        </w:rPr>
        <w:t xml:space="preserve"> </w:t>
      </w:r>
      <w:r w:rsidR="007A5810" w:rsidRPr="0033011B">
        <w:rPr>
          <w:rFonts w:ascii="GHEA Grapalat" w:hAnsi="GHEA Grapalat" w:cs="Sylfaen"/>
          <w:sz w:val="20"/>
          <w:szCs w:val="24"/>
          <w:lang w:val="en-US" w:eastAsia="en-US"/>
        </w:rPr>
        <w:t>to the post office</w:t>
      </w:r>
      <w:r w:rsidR="007A5810" w:rsidRPr="00EF2159">
        <w:rPr>
          <w:rFonts w:ascii="GHEA Grapalat" w:hAnsi="GHEA Grapalat" w:cs="Sylfaen"/>
          <w:sz w:val="20"/>
          <w:szCs w:val="24"/>
          <w:lang w:val="af-ZA" w:eastAsia="en-US"/>
        </w:rPr>
        <w:t xml:space="preserve"> </w:t>
      </w:r>
      <w:r w:rsidR="007A5810" w:rsidRPr="0033011B">
        <w:rPr>
          <w:rFonts w:ascii="GHEA Grapalat" w:hAnsi="GHEA Grapalat" w:cs="Sylfaen"/>
          <w:sz w:val="20"/>
          <w:szCs w:val="24"/>
          <w:lang w:val="en-US" w:eastAsia="en-US"/>
        </w:rPr>
        <w:t>certification</w:t>
      </w:r>
      <w:r w:rsidR="007A5810" w:rsidRPr="00EF2159">
        <w:rPr>
          <w:rFonts w:ascii="GHEA Grapalat" w:hAnsi="GHEA Grapalat" w:cs="Sylfaen"/>
          <w:sz w:val="20"/>
          <w:szCs w:val="24"/>
          <w:lang w:val="af-ZA" w:eastAsia="en-US"/>
        </w:rPr>
        <w:t xml:space="preserve"> </w:t>
      </w:r>
      <w:r w:rsidR="007A5810" w:rsidRPr="0033011B">
        <w:rPr>
          <w:rFonts w:ascii="GHEA Grapalat" w:hAnsi="GHEA Grapalat" w:cs="Sylfaen"/>
          <w:sz w:val="20"/>
          <w:szCs w:val="24"/>
          <w:lang w:val="en-US" w:eastAsia="en-US"/>
        </w:rPr>
        <w:t>to send</w:t>
      </w:r>
      <w:r w:rsidR="007A5810" w:rsidRPr="00EF2159">
        <w:rPr>
          <w:rFonts w:ascii="GHEA Grapalat" w:hAnsi="GHEA Grapalat" w:cs="Sylfaen"/>
          <w:sz w:val="20"/>
          <w:szCs w:val="24"/>
          <w:lang w:val="af-ZA" w:eastAsia="en-US"/>
        </w:rPr>
        <w:t xml:space="preserve"> </w:t>
      </w:r>
      <w:r w:rsidR="007A5810" w:rsidRPr="0033011B">
        <w:rPr>
          <w:rFonts w:ascii="GHEA Grapalat" w:hAnsi="GHEA Grapalat" w:cs="Sylfaen"/>
          <w:sz w:val="20"/>
          <w:szCs w:val="24"/>
          <w:lang w:val="en-US" w:eastAsia="en-US"/>
        </w:rPr>
        <w:t>through</w:t>
      </w:r>
      <w:r w:rsidR="007A5810" w:rsidRPr="00EF2159">
        <w:rPr>
          <w:rFonts w:ascii="GHEA Grapalat" w:hAnsi="GHEA Grapalat" w:cs="Sylfaen"/>
          <w:sz w:val="20"/>
          <w:szCs w:val="24"/>
          <w:lang w:val="af-ZA" w:eastAsia="en-US"/>
        </w:rPr>
        <w:t>​</w:t>
      </w:r>
    </w:p>
    <w:p w:rsidR="002B121D" w:rsidRPr="005E1F72" w:rsidRDefault="00A150A9" w:rsidP="00EF3662">
      <w:pPr>
        <w:pStyle w:val="23"/>
        <w:spacing w:line="240" w:lineRule="auto"/>
        <w:ind w:firstLine="567"/>
        <w:rPr>
          <w:rFonts w:ascii="GHEA Grapalat" w:hAnsi="GHEA Grapalat" w:cs="Sylfaen"/>
          <w:szCs w:val="24"/>
        </w:rPr>
      </w:pPr>
      <w:r w:rsidRPr="005E1F72">
        <w:rPr>
          <w:rFonts w:ascii="GHEA Grapalat" w:hAnsi="GHEA Grapalat" w:cs="Sylfaen"/>
          <w:szCs w:val="24"/>
        </w:rPr>
        <w:t xml:space="preserve">8.17 </w:t>
      </w:r>
      <w:r w:rsidR="002B121D" w:rsidRPr="0033011B">
        <w:rPr>
          <w:rFonts w:ascii="GHEA Grapalat" w:hAnsi="GHEA Grapalat" w:cs="Sylfaen"/>
          <w:szCs w:val="24"/>
          <w:lang w:val="en-US"/>
        </w:rPr>
        <w:t>Participants</w:t>
      </w:r>
      <w:r w:rsidR="002B121D" w:rsidRPr="005E1F72">
        <w:rPr>
          <w:rFonts w:ascii="GHEA Grapalat" w:hAnsi="GHEA Grapalat" w:cs="Sylfaen"/>
          <w:szCs w:val="24"/>
        </w:rPr>
        <w:t xml:space="preserve"> </w:t>
      </w:r>
      <w:r w:rsidR="002B121D" w:rsidRPr="0033011B">
        <w:rPr>
          <w:rFonts w:ascii="GHEA Grapalat" w:hAnsi="GHEA Grapalat" w:cs="Sylfaen"/>
          <w:szCs w:val="24"/>
          <w:lang w:val="en-US"/>
        </w:rPr>
        <w:t>and:</w:t>
      </w:r>
      <w:r w:rsidR="002B121D" w:rsidRPr="005E1F72">
        <w:rPr>
          <w:rFonts w:ascii="GHEA Grapalat" w:hAnsi="GHEA Grapalat" w:cs="Sylfaen"/>
          <w:szCs w:val="24"/>
        </w:rPr>
        <w:t xml:space="preserve"> </w:t>
      </w:r>
      <w:r w:rsidR="002B121D" w:rsidRPr="0033011B">
        <w:rPr>
          <w:rFonts w:ascii="GHEA Grapalat" w:hAnsi="GHEA Grapalat" w:cs="Sylfaen"/>
          <w:szCs w:val="24"/>
          <w:lang w:val="en-US"/>
        </w:rPr>
        <w:t>them</w:t>
      </w:r>
      <w:r w:rsidR="002B121D" w:rsidRPr="005E1F72">
        <w:rPr>
          <w:rFonts w:ascii="GHEA Grapalat" w:hAnsi="GHEA Grapalat" w:cs="Sylfaen"/>
          <w:szCs w:val="24"/>
        </w:rPr>
        <w:t xml:space="preserve"> </w:t>
      </w:r>
      <w:r w:rsidR="002B121D" w:rsidRPr="0033011B">
        <w:rPr>
          <w:rFonts w:ascii="GHEA Grapalat" w:hAnsi="GHEA Grapalat" w:cs="Sylfaen"/>
          <w:szCs w:val="24"/>
          <w:lang w:val="en-US"/>
        </w:rPr>
        <w:t>representatives</w:t>
      </w:r>
      <w:r w:rsidR="002B121D" w:rsidRPr="005E1F72">
        <w:rPr>
          <w:rFonts w:ascii="GHEA Grapalat" w:hAnsi="GHEA Grapalat" w:cs="Sylfaen"/>
          <w:szCs w:val="24"/>
        </w:rPr>
        <w:t xml:space="preserve"> </w:t>
      </w:r>
      <w:r w:rsidR="002B121D" w:rsidRPr="0033011B">
        <w:rPr>
          <w:rFonts w:ascii="GHEA Grapalat" w:hAnsi="GHEA Grapalat" w:cs="Sylfaen"/>
          <w:szCs w:val="24"/>
          <w:lang w:val="en-US"/>
        </w:rPr>
        <w:t>can</w:t>
      </w:r>
      <w:r w:rsidR="002B121D" w:rsidRPr="005E1F72">
        <w:rPr>
          <w:rFonts w:ascii="GHEA Grapalat" w:hAnsi="GHEA Grapalat" w:cs="Sylfaen"/>
          <w:szCs w:val="24"/>
        </w:rPr>
        <w:t xml:space="preserve"> </w:t>
      </w:r>
      <w:r w:rsidR="002B121D" w:rsidRPr="0033011B">
        <w:rPr>
          <w:rFonts w:ascii="GHEA Grapalat" w:hAnsi="GHEA Grapalat" w:cs="Sylfaen"/>
          <w:szCs w:val="24"/>
          <w:lang w:val="en-US"/>
        </w:rPr>
        <w:t>are</w:t>
      </w:r>
      <w:r w:rsidR="002B121D" w:rsidRPr="005E1F72">
        <w:rPr>
          <w:rFonts w:ascii="GHEA Grapalat" w:hAnsi="GHEA Grapalat" w:cs="Sylfaen"/>
          <w:szCs w:val="24"/>
        </w:rPr>
        <w:t xml:space="preserve"> to attend </w:t>
      </w:r>
      <w:r w:rsidR="002B121D" w:rsidRPr="0033011B">
        <w:rPr>
          <w:rFonts w:ascii="GHEA Grapalat" w:hAnsi="GHEA Grapalat" w:cs="Sylfaen"/>
          <w:szCs w:val="24"/>
          <w:lang w:val="en-US"/>
        </w:rPr>
        <w:t>the commission</w:t>
      </w:r>
      <w:r w:rsidR="002B121D" w:rsidRPr="005E1F72">
        <w:rPr>
          <w:rFonts w:ascii="GHEA Grapalat" w:hAnsi="GHEA Grapalat" w:cs="Sylfaen"/>
          <w:szCs w:val="24"/>
        </w:rPr>
        <w:t xml:space="preserve"> </w:t>
      </w:r>
      <w:r w:rsidR="002B121D" w:rsidRPr="0033011B">
        <w:rPr>
          <w:rFonts w:ascii="GHEA Grapalat" w:hAnsi="GHEA Grapalat" w:cs="Sylfaen"/>
          <w:szCs w:val="24"/>
          <w:lang w:val="en-US"/>
        </w:rPr>
        <w:t>at the sessions.</w:t>
      </w:r>
      <w:r w:rsidR="002B121D" w:rsidRPr="005E1F72">
        <w:rPr>
          <w:rFonts w:ascii="GHEA Grapalat" w:hAnsi="GHEA Grapalat" w:cs="Sylfaen"/>
          <w:szCs w:val="24"/>
        </w:rPr>
        <w:t xml:space="preserve"> </w:t>
      </w:r>
      <w:r w:rsidR="006D4E1D" w:rsidRPr="0033011B">
        <w:rPr>
          <w:rFonts w:ascii="GHEA Grapalat" w:hAnsi="GHEA Grapalat" w:cs="Sylfaen"/>
          <w:szCs w:val="24"/>
          <w:lang w:val="en-US"/>
        </w:rPr>
        <w:t xml:space="preserve">Participants </w:t>
      </w:r>
      <w:r w:rsidR="006D4E1D" w:rsidRPr="005E1F72">
        <w:rPr>
          <w:rFonts w:ascii="GHEA Grapalat" w:hAnsi="GHEA Grapalat" w:cs="Sylfaen"/>
          <w:szCs w:val="24"/>
        </w:rPr>
        <w:t xml:space="preserve">or </w:t>
      </w:r>
      <w:r w:rsidR="006D4E1D" w:rsidRPr="0033011B">
        <w:rPr>
          <w:rFonts w:ascii="GHEA Grapalat" w:hAnsi="GHEA Grapalat" w:cs="Sylfaen"/>
          <w:szCs w:val="24"/>
          <w:lang w:val="en-US"/>
        </w:rPr>
        <w:t>them</w:t>
      </w:r>
      <w:r w:rsidR="006D4E1D" w:rsidRPr="005E1F72">
        <w:rPr>
          <w:rFonts w:ascii="GHEA Grapalat" w:hAnsi="GHEA Grapalat" w:cs="Sylfaen"/>
          <w:szCs w:val="24"/>
        </w:rPr>
        <w:t xml:space="preserve"> </w:t>
      </w:r>
      <w:r w:rsidR="006D4E1D" w:rsidRPr="0033011B">
        <w:rPr>
          <w:rFonts w:ascii="GHEA Grapalat" w:hAnsi="GHEA Grapalat" w:cs="Sylfaen"/>
          <w:szCs w:val="24"/>
          <w:lang w:val="en-US"/>
        </w:rPr>
        <w:t>representatives</w:t>
      </w:r>
      <w:r w:rsidR="006D4E1D" w:rsidRPr="005E1F72">
        <w:rPr>
          <w:rFonts w:ascii="GHEA Grapalat" w:hAnsi="GHEA Grapalat" w:cs="Sylfaen"/>
          <w:szCs w:val="24"/>
        </w:rPr>
        <w:t xml:space="preserve"> </w:t>
      </w:r>
      <w:r w:rsidR="002B121D" w:rsidRPr="0033011B">
        <w:rPr>
          <w:rFonts w:ascii="GHEA Grapalat" w:hAnsi="GHEA Grapalat" w:cs="Sylfaen"/>
          <w:szCs w:val="24"/>
          <w:lang w:val="en-US"/>
        </w:rPr>
        <w:t>can</w:t>
      </w:r>
      <w:r w:rsidR="002B121D" w:rsidRPr="005E1F72">
        <w:rPr>
          <w:rFonts w:ascii="GHEA Grapalat" w:hAnsi="GHEA Grapalat" w:cs="Sylfaen"/>
          <w:szCs w:val="24"/>
        </w:rPr>
        <w:t xml:space="preserve"> </w:t>
      </w:r>
      <w:r w:rsidR="002B121D" w:rsidRPr="0033011B">
        <w:rPr>
          <w:rFonts w:ascii="GHEA Grapalat" w:hAnsi="GHEA Grapalat" w:cs="Sylfaen"/>
          <w:szCs w:val="24"/>
          <w:lang w:val="en-US"/>
        </w:rPr>
        <w:t>are</w:t>
      </w:r>
      <w:r w:rsidR="002B121D" w:rsidRPr="005E1F72">
        <w:rPr>
          <w:rFonts w:ascii="GHEA Grapalat" w:hAnsi="GHEA Grapalat" w:cs="Sylfaen"/>
          <w:szCs w:val="24"/>
        </w:rPr>
        <w:t xml:space="preserve"> </w:t>
      </w:r>
      <w:r w:rsidR="002B121D" w:rsidRPr="0033011B">
        <w:rPr>
          <w:rFonts w:ascii="GHEA Grapalat" w:hAnsi="GHEA Grapalat" w:cs="Sylfaen"/>
          <w:szCs w:val="24"/>
          <w:lang w:val="en-US"/>
        </w:rPr>
        <w:t>demand</w:t>
      </w:r>
      <w:r w:rsidR="002B121D" w:rsidRPr="005E1F72">
        <w:rPr>
          <w:rFonts w:ascii="GHEA Grapalat" w:hAnsi="GHEA Grapalat" w:cs="Sylfaen"/>
          <w:szCs w:val="24"/>
        </w:rPr>
        <w:t xml:space="preserve"> </w:t>
      </w:r>
      <w:r w:rsidR="002B121D" w:rsidRPr="0033011B">
        <w:rPr>
          <w:rFonts w:ascii="GHEA Grapalat" w:hAnsi="GHEA Grapalat" w:cs="Sylfaen"/>
          <w:szCs w:val="24"/>
          <w:lang w:val="en-US"/>
        </w:rPr>
        <w:t>of the commission</w:t>
      </w:r>
      <w:r w:rsidR="002B121D" w:rsidRPr="005E1F72">
        <w:rPr>
          <w:rFonts w:ascii="GHEA Grapalat" w:hAnsi="GHEA Grapalat" w:cs="Sylfaen"/>
          <w:szCs w:val="24"/>
        </w:rPr>
        <w:t xml:space="preserve"> </w:t>
      </w:r>
      <w:r w:rsidR="002B121D" w:rsidRPr="0033011B">
        <w:rPr>
          <w:rFonts w:ascii="GHEA Grapalat" w:hAnsi="GHEA Grapalat" w:cs="Sylfaen"/>
          <w:szCs w:val="24"/>
          <w:lang w:val="en-US"/>
        </w:rPr>
        <w:t>sessions</w:t>
      </w:r>
      <w:r w:rsidR="002B121D" w:rsidRPr="005E1F72">
        <w:rPr>
          <w:rFonts w:ascii="GHEA Grapalat" w:hAnsi="GHEA Grapalat" w:cs="Sylfaen"/>
          <w:szCs w:val="24"/>
        </w:rPr>
        <w:t xml:space="preserve"> </w:t>
      </w:r>
      <w:r w:rsidR="002B121D" w:rsidRPr="0033011B">
        <w:rPr>
          <w:rFonts w:ascii="GHEA Grapalat" w:hAnsi="GHEA Grapalat" w:cs="Sylfaen"/>
          <w:szCs w:val="24"/>
          <w:lang w:val="en-US"/>
        </w:rPr>
        <w:t>protocols</w:t>
      </w:r>
      <w:r w:rsidR="002B121D" w:rsidRPr="005E1F72">
        <w:rPr>
          <w:rFonts w:ascii="GHEA Grapalat" w:hAnsi="GHEA Grapalat" w:cs="Sylfaen"/>
          <w:szCs w:val="24"/>
        </w:rPr>
        <w:t xml:space="preserve"> </w:t>
      </w:r>
      <w:r w:rsidR="002B121D" w:rsidRPr="0033011B">
        <w:rPr>
          <w:rFonts w:ascii="GHEA Grapalat" w:hAnsi="GHEA Grapalat" w:cs="Sylfaen"/>
          <w:szCs w:val="24"/>
          <w:lang w:val="en-US"/>
        </w:rPr>
        <w:t xml:space="preserve">copies </w:t>
      </w:r>
      <w:r w:rsidR="002B121D" w:rsidRPr="005E1F72">
        <w:rPr>
          <w:rFonts w:ascii="GHEA Grapalat" w:hAnsi="GHEA Grapalat" w:cs="Sylfaen"/>
          <w:szCs w:val="24"/>
        </w:rPr>
        <w:t>which</w:t>
      </w:r>
      <w:r w:rsidR="002B121D" w:rsidRPr="0033011B">
        <w:rPr>
          <w:rFonts w:ascii="GHEA Grapalat" w:hAnsi="GHEA Grapalat" w:cs="Sylfaen"/>
          <w:szCs w:val="24"/>
          <w:lang w:val="en-US"/>
        </w:rPr>
        <w:t>​</w:t>
      </w:r>
      <w:r w:rsidR="002B121D" w:rsidRPr="005E1F72">
        <w:rPr>
          <w:rFonts w:ascii="GHEA Grapalat" w:hAnsi="GHEA Grapalat" w:cs="Sylfaen"/>
          <w:szCs w:val="24"/>
        </w:rPr>
        <w:t xml:space="preserve"> </w:t>
      </w:r>
      <w:r w:rsidR="002B121D" w:rsidRPr="0033011B">
        <w:rPr>
          <w:rFonts w:ascii="GHEA Grapalat" w:hAnsi="GHEA Grapalat" w:cs="Sylfaen"/>
          <w:szCs w:val="24"/>
          <w:lang w:val="en-US"/>
        </w:rPr>
        <w:t>provided</w:t>
      </w:r>
      <w:r w:rsidR="002B121D" w:rsidRPr="005E1F72">
        <w:rPr>
          <w:rFonts w:ascii="GHEA Grapalat" w:hAnsi="GHEA Grapalat" w:cs="Sylfaen"/>
          <w:szCs w:val="24"/>
        </w:rPr>
        <w:t xml:space="preserve"> </w:t>
      </w:r>
      <w:r w:rsidR="002B121D" w:rsidRPr="0033011B">
        <w:rPr>
          <w:rFonts w:ascii="GHEA Grapalat" w:hAnsi="GHEA Grapalat" w:cs="Sylfaen"/>
          <w:szCs w:val="24"/>
          <w:lang w:val="en-US"/>
        </w:rPr>
        <w:t>are</w:t>
      </w:r>
      <w:r w:rsidR="002B121D" w:rsidRPr="005E1F72">
        <w:rPr>
          <w:rFonts w:ascii="GHEA Grapalat" w:hAnsi="GHEA Grapalat" w:cs="Sylfaen"/>
          <w:szCs w:val="24"/>
        </w:rPr>
        <w:t xml:space="preserve"> </w:t>
      </w:r>
      <w:r w:rsidR="002B121D" w:rsidRPr="0033011B">
        <w:rPr>
          <w:rFonts w:ascii="GHEA Grapalat" w:hAnsi="GHEA Grapalat" w:cs="Sylfaen"/>
          <w:szCs w:val="24"/>
          <w:lang w:val="en-US"/>
        </w:rPr>
        <w:t>one</w:t>
      </w:r>
      <w:r w:rsidR="002B121D" w:rsidRPr="005E1F72">
        <w:rPr>
          <w:rFonts w:ascii="GHEA Grapalat" w:hAnsi="GHEA Grapalat" w:cs="Sylfaen"/>
          <w:szCs w:val="24"/>
        </w:rPr>
        <w:t xml:space="preserve"> </w:t>
      </w:r>
      <w:r w:rsidR="002B121D" w:rsidRPr="0033011B">
        <w:rPr>
          <w:rFonts w:ascii="GHEA Grapalat" w:hAnsi="GHEA Grapalat" w:cs="Sylfaen"/>
          <w:szCs w:val="24"/>
          <w:lang w:val="en-US"/>
        </w:rPr>
        <w:t>calendar</w:t>
      </w:r>
      <w:r w:rsidR="002B121D" w:rsidRPr="005E1F72">
        <w:rPr>
          <w:rFonts w:ascii="GHEA Grapalat" w:hAnsi="GHEA Grapalat" w:cs="Sylfaen"/>
          <w:szCs w:val="24"/>
        </w:rPr>
        <w:t xml:space="preserve"> </w:t>
      </w:r>
      <w:r w:rsidR="002B121D" w:rsidRPr="0033011B">
        <w:rPr>
          <w:rFonts w:ascii="GHEA Grapalat" w:hAnsi="GHEA Grapalat" w:cs="Sylfaen"/>
          <w:szCs w:val="24"/>
          <w:lang w:val="en-US"/>
        </w:rPr>
        <w:t>of the day</w:t>
      </w:r>
      <w:r w:rsidR="002B121D" w:rsidRPr="005E1F72">
        <w:rPr>
          <w:rFonts w:ascii="GHEA Grapalat" w:hAnsi="GHEA Grapalat" w:cs="Sylfaen"/>
          <w:szCs w:val="24"/>
        </w:rPr>
        <w:t xml:space="preserve"> </w:t>
      </w:r>
      <w:r w:rsidR="002B121D" w:rsidRPr="0033011B">
        <w:rPr>
          <w:rFonts w:ascii="GHEA Grapalat" w:hAnsi="GHEA Grapalat" w:cs="Sylfaen"/>
          <w:szCs w:val="24"/>
          <w:lang w:val="en-US"/>
        </w:rPr>
        <w:t>during.</w:t>
      </w:r>
    </w:p>
    <w:p w:rsidR="009B0DA1" w:rsidRPr="005E1F72" w:rsidRDefault="00A150A9"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8.18 </w:t>
      </w:r>
      <w:r w:rsidR="00143E8C" w:rsidRPr="0033011B">
        <w:rPr>
          <w:rFonts w:ascii="GHEA Grapalat" w:hAnsi="GHEA Grapalat" w:cs="Sylfaen"/>
          <w:sz w:val="20"/>
          <w:lang w:val="en-US"/>
        </w:rPr>
        <w:t>of the Commission</w:t>
      </w:r>
      <w:r w:rsidR="00143E8C" w:rsidRPr="005E1F72">
        <w:rPr>
          <w:rFonts w:ascii="GHEA Grapalat" w:hAnsi="GHEA Grapalat" w:cs="Sylfaen"/>
          <w:sz w:val="20"/>
          <w:lang w:val="af-ZA"/>
        </w:rPr>
        <w:t xml:space="preserve"> </w:t>
      </w:r>
      <w:r w:rsidR="00143E8C" w:rsidRPr="0033011B">
        <w:rPr>
          <w:rFonts w:ascii="GHEA Grapalat" w:hAnsi="GHEA Grapalat" w:cs="Sylfaen"/>
          <w:sz w:val="20"/>
          <w:lang w:val="en-US"/>
        </w:rPr>
        <w:t xml:space="preserve">and </w:t>
      </w:r>
      <w:r w:rsidR="00143E8C" w:rsidRPr="005E1F72">
        <w:rPr>
          <w:rFonts w:ascii="GHEA Grapalat" w:hAnsi="GHEA Grapalat" w:cs="Sylfaen"/>
          <w:sz w:val="20"/>
          <w:lang w:val="af-ZA"/>
        </w:rPr>
        <w:t xml:space="preserve">( </w:t>
      </w:r>
      <w:r w:rsidR="00143E8C" w:rsidRPr="0033011B">
        <w:rPr>
          <w:rFonts w:ascii="GHEA Grapalat" w:hAnsi="GHEA Grapalat" w:cs="Sylfaen"/>
          <w:sz w:val="20"/>
          <w:lang w:val="en-US"/>
        </w:rPr>
        <w:t xml:space="preserve">or </w:t>
      </w:r>
      <w:r w:rsidR="00143E8C" w:rsidRPr="005E1F72">
        <w:rPr>
          <w:rFonts w:ascii="GHEA Grapalat" w:hAnsi="GHEA Grapalat" w:cs="Sylfaen"/>
          <w:sz w:val="20"/>
          <w:lang w:val="af-ZA"/>
        </w:rPr>
        <w:t xml:space="preserve">) </w:t>
      </w:r>
      <w:r w:rsidR="00143E8C" w:rsidRPr="0033011B">
        <w:rPr>
          <w:rFonts w:ascii="GHEA Grapalat" w:hAnsi="GHEA Grapalat" w:cs="Sylfaen"/>
          <w:sz w:val="20"/>
          <w:lang w:val="en-US"/>
        </w:rPr>
        <w:t>the customer</w:t>
      </w:r>
      <w:r w:rsidR="00143E8C" w:rsidRPr="005E1F72">
        <w:rPr>
          <w:rFonts w:ascii="GHEA Grapalat" w:hAnsi="GHEA Grapalat" w:cs="Sylfaen"/>
          <w:sz w:val="20"/>
          <w:lang w:val="af-ZA"/>
        </w:rPr>
        <w:t xml:space="preserve"> </w:t>
      </w:r>
      <w:r w:rsidR="00143E8C" w:rsidRPr="0033011B">
        <w:rPr>
          <w:rFonts w:ascii="GHEA Grapalat" w:hAnsi="GHEA Grapalat" w:cs="Sylfaen"/>
          <w:sz w:val="20"/>
          <w:lang w:val="en-US"/>
        </w:rPr>
        <w:t>by</w:t>
      </w:r>
      <w:r w:rsidR="00143E8C" w:rsidRPr="005E1F72">
        <w:rPr>
          <w:rFonts w:ascii="GHEA Grapalat" w:hAnsi="GHEA Grapalat" w:cs="Sylfaen"/>
          <w:sz w:val="20"/>
          <w:lang w:val="af-ZA"/>
        </w:rPr>
        <w:t xml:space="preserve"> </w:t>
      </w:r>
      <w:r w:rsidR="00143E8C" w:rsidRPr="0033011B">
        <w:rPr>
          <w:rFonts w:ascii="GHEA Grapalat" w:hAnsi="GHEA Grapalat" w:cs="Sylfaen"/>
          <w:sz w:val="20"/>
          <w:lang w:val="en-US"/>
        </w:rPr>
        <w:t>electronic</w:t>
      </w:r>
      <w:r w:rsidR="00143E8C" w:rsidRPr="005E1F72">
        <w:rPr>
          <w:rFonts w:ascii="GHEA Grapalat" w:hAnsi="GHEA Grapalat" w:cs="Sylfaen"/>
          <w:sz w:val="20"/>
          <w:lang w:val="af-ZA"/>
        </w:rPr>
        <w:t xml:space="preserve"> </w:t>
      </w:r>
      <w:r w:rsidR="00143E8C" w:rsidRPr="0033011B">
        <w:rPr>
          <w:rFonts w:ascii="GHEA Grapalat" w:hAnsi="GHEA Grapalat" w:cs="Sylfaen"/>
          <w:sz w:val="20"/>
          <w:lang w:val="en-US"/>
        </w:rPr>
        <w:t>notifications</w:t>
      </w:r>
      <w:r w:rsidR="00143E8C" w:rsidRPr="005E1F72">
        <w:rPr>
          <w:rFonts w:ascii="GHEA Grapalat" w:hAnsi="GHEA Grapalat" w:cs="Sylfaen"/>
          <w:sz w:val="20"/>
          <w:lang w:val="af-ZA"/>
        </w:rPr>
        <w:t xml:space="preserve"> </w:t>
      </w:r>
      <w:r w:rsidR="00143E8C" w:rsidRPr="0033011B">
        <w:rPr>
          <w:rFonts w:ascii="GHEA Grapalat" w:hAnsi="GHEA Grapalat" w:cs="Sylfaen"/>
          <w:sz w:val="20"/>
          <w:lang w:val="en-US"/>
        </w:rPr>
        <w:t>being sent</w:t>
      </w:r>
      <w:r w:rsidR="00143E8C" w:rsidRPr="005E1F72">
        <w:rPr>
          <w:rFonts w:ascii="GHEA Grapalat" w:hAnsi="GHEA Grapalat" w:cs="Sylfaen"/>
          <w:sz w:val="20"/>
          <w:lang w:val="af-ZA"/>
        </w:rPr>
        <w:t xml:space="preserve"> </w:t>
      </w:r>
      <w:r w:rsidR="00143E8C" w:rsidRPr="0033011B">
        <w:rPr>
          <w:rFonts w:ascii="GHEA Grapalat" w:hAnsi="GHEA Grapalat" w:cs="Sylfaen"/>
          <w:sz w:val="20"/>
          <w:lang w:val="en-US"/>
        </w:rPr>
        <w:t>are</w:t>
      </w:r>
      <w:r w:rsidR="00143E8C" w:rsidRPr="005E1F72">
        <w:rPr>
          <w:rFonts w:ascii="GHEA Grapalat" w:hAnsi="GHEA Grapalat" w:cs="Sylfaen"/>
          <w:sz w:val="20"/>
          <w:lang w:val="af-ZA"/>
        </w:rPr>
        <w:t xml:space="preserve"> </w:t>
      </w:r>
      <w:r w:rsidR="00143E8C" w:rsidRPr="0033011B">
        <w:rPr>
          <w:rFonts w:ascii="GHEA Grapalat" w:hAnsi="GHEA Grapalat" w:cs="Sylfaen"/>
          <w:sz w:val="20"/>
          <w:lang w:val="en-US"/>
        </w:rPr>
        <w:t>system</w:t>
      </w:r>
      <w:r w:rsidR="00143E8C" w:rsidRPr="005E1F72">
        <w:rPr>
          <w:rFonts w:ascii="GHEA Grapalat" w:hAnsi="GHEA Grapalat" w:cs="Sylfaen"/>
          <w:sz w:val="20"/>
          <w:lang w:val="af-ZA"/>
        </w:rPr>
        <w:t xml:space="preserve"> </w:t>
      </w:r>
      <w:r w:rsidR="00143E8C" w:rsidRPr="0033011B">
        <w:rPr>
          <w:rFonts w:ascii="GHEA Grapalat" w:hAnsi="GHEA Grapalat" w:cs="Sylfaen"/>
          <w:sz w:val="20"/>
          <w:lang w:val="en-US"/>
        </w:rPr>
        <w:t xml:space="preserve">through </w:t>
      </w:r>
      <w:r w:rsidR="00143E8C" w:rsidRPr="005E1F72">
        <w:rPr>
          <w:rFonts w:ascii="GHEA Grapalat" w:hAnsi="GHEA Grapalat" w:cs="Sylfaen"/>
          <w:sz w:val="20"/>
          <w:lang w:val="af-ZA"/>
        </w:rPr>
        <w:t>and</w:t>
      </w:r>
      <w:r w:rsidR="00143E8C" w:rsidRPr="0033011B">
        <w:rPr>
          <w:rFonts w:ascii="GHEA Grapalat" w:hAnsi="GHEA Grapalat" w:cs="Sylfaen"/>
          <w:sz w:val="20"/>
          <w:lang w:val="en-US"/>
        </w:rPr>
        <w:t>​</w:t>
      </w:r>
      <w:r w:rsidR="00143E8C" w:rsidRPr="005E1F72">
        <w:rPr>
          <w:rFonts w:ascii="GHEA Grapalat" w:hAnsi="GHEA Grapalat" w:cs="Sylfaen"/>
          <w:sz w:val="20"/>
          <w:lang w:val="af-ZA"/>
        </w:rPr>
        <w:t xml:space="preserve"> </w:t>
      </w:r>
      <w:r w:rsidR="00143E8C" w:rsidRPr="0033011B">
        <w:rPr>
          <w:rFonts w:ascii="GHEA Grapalat" w:hAnsi="GHEA Grapalat" w:cs="Sylfaen"/>
          <w:sz w:val="20"/>
          <w:lang w:val="en-US"/>
        </w:rPr>
        <w:t>to participate</w:t>
      </w:r>
      <w:r w:rsidR="00143E8C" w:rsidRPr="005E1F72">
        <w:rPr>
          <w:rFonts w:ascii="GHEA Grapalat" w:hAnsi="GHEA Grapalat" w:cs="Sylfaen"/>
          <w:sz w:val="20"/>
          <w:lang w:val="af-ZA"/>
        </w:rPr>
        <w:t xml:space="preserve"> </w:t>
      </w:r>
      <w:r w:rsidR="00143E8C" w:rsidRPr="0033011B">
        <w:rPr>
          <w:rFonts w:ascii="GHEA Grapalat" w:hAnsi="GHEA Grapalat" w:cs="Sylfaen"/>
          <w:sz w:val="20"/>
          <w:lang w:val="en-US"/>
        </w:rPr>
        <w:t xml:space="preserve">by </w:t>
      </w:r>
      <w:r w:rsidR="00143E8C" w:rsidRPr="005E1F72">
        <w:rPr>
          <w:rFonts w:ascii="GHEA Grapalat" w:hAnsi="GHEA Grapalat" w:cs="Sylfaen"/>
          <w:sz w:val="20"/>
          <w:lang w:val="af-ZA"/>
        </w:rPr>
        <w:t>his</w:t>
      </w:r>
      <w:r w:rsidR="00143E8C" w:rsidRPr="0033011B">
        <w:rPr>
          <w:rFonts w:ascii="GHEA Grapalat" w:hAnsi="GHEA Grapalat" w:cs="Sylfaen"/>
          <w:sz w:val="20"/>
          <w:lang w:val="en-US"/>
        </w:rPr>
        <w:t>​</w:t>
      </w:r>
      <w:r w:rsidR="00143E8C" w:rsidRPr="005E1F72">
        <w:rPr>
          <w:rFonts w:ascii="GHEA Grapalat" w:hAnsi="GHEA Grapalat" w:cs="Sylfaen"/>
          <w:sz w:val="20"/>
          <w:lang w:val="af-ZA"/>
        </w:rPr>
        <w:t xml:space="preserve"> </w:t>
      </w:r>
      <w:r w:rsidR="00143E8C" w:rsidRPr="0033011B">
        <w:rPr>
          <w:rFonts w:ascii="GHEA Grapalat" w:hAnsi="GHEA Grapalat" w:cs="Sylfaen"/>
          <w:sz w:val="20"/>
          <w:lang w:val="en-US"/>
        </w:rPr>
        <w:t>application</w:t>
      </w:r>
      <w:r w:rsidR="00143E8C" w:rsidRPr="005E1F72">
        <w:rPr>
          <w:rFonts w:ascii="GHEA Grapalat" w:hAnsi="GHEA Grapalat" w:cs="Sylfaen"/>
          <w:sz w:val="20"/>
          <w:lang w:val="af-ZA"/>
        </w:rPr>
        <w:t xml:space="preserve"> </w:t>
      </w:r>
      <w:r w:rsidR="00143E8C" w:rsidRPr="0033011B">
        <w:rPr>
          <w:rFonts w:ascii="GHEA Grapalat" w:hAnsi="GHEA Grapalat" w:cs="Sylfaen"/>
          <w:sz w:val="20"/>
          <w:lang w:val="en-US"/>
        </w:rPr>
        <w:t>specified</w:t>
      </w:r>
      <w:r w:rsidR="00143E8C" w:rsidRPr="005E1F72">
        <w:rPr>
          <w:rFonts w:ascii="GHEA Grapalat" w:hAnsi="GHEA Grapalat" w:cs="Sylfaen"/>
          <w:sz w:val="20"/>
          <w:lang w:val="af-ZA"/>
        </w:rPr>
        <w:t xml:space="preserve"> </w:t>
      </w:r>
      <w:r w:rsidR="00143E8C" w:rsidRPr="0033011B">
        <w:rPr>
          <w:rFonts w:ascii="GHEA Grapalat" w:hAnsi="GHEA Grapalat" w:cs="Sylfaen"/>
          <w:sz w:val="20"/>
          <w:lang w:val="en-US"/>
        </w:rPr>
        <w:t>electronic</w:t>
      </w:r>
      <w:r w:rsidR="00143E8C" w:rsidRPr="005E1F72">
        <w:rPr>
          <w:rFonts w:ascii="GHEA Grapalat" w:hAnsi="GHEA Grapalat" w:cs="Sylfaen"/>
          <w:sz w:val="20"/>
          <w:lang w:val="af-ZA"/>
        </w:rPr>
        <w:t xml:space="preserve"> </w:t>
      </w:r>
      <w:r w:rsidR="00143E8C" w:rsidRPr="0033011B">
        <w:rPr>
          <w:rFonts w:ascii="GHEA Grapalat" w:hAnsi="GHEA Grapalat" w:cs="Sylfaen"/>
          <w:sz w:val="20"/>
          <w:lang w:val="en-US"/>
        </w:rPr>
        <w:t>from the post office</w:t>
      </w:r>
      <w:r w:rsidR="00143E8C" w:rsidRPr="005E1F72">
        <w:rPr>
          <w:rFonts w:ascii="GHEA Grapalat" w:hAnsi="GHEA Grapalat" w:cs="Sylfaen"/>
          <w:sz w:val="20"/>
          <w:lang w:val="af-ZA"/>
        </w:rPr>
        <w:t xml:space="preserve"> </w:t>
      </w:r>
      <w:r w:rsidR="00143E8C" w:rsidRPr="0033011B">
        <w:rPr>
          <w:rFonts w:ascii="GHEA Grapalat" w:hAnsi="GHEA Grapalat" w:cs="Sylfaen"/>
          <w:sz w:val="20"/>
          <w:lang w:val="en-US"/>
        </w:rPr>
        <w:t>hereby</w:t>
      </w:r>
      <w:r w:rsidR="00143E8C" w:rsidRPr="005E1F72">
        <w:rPr>
          <w:rFonts w:ascii="GHEA Grapalat" w:hAnsi="GHEA Grapalat" w:cs="Sylfaen"/>
          <w:sz w:val="20"/>
          <w:lang w:val="af-ZA"/>
        </w:rPr>
        <w:t xml:space="preserve"> </w:t>
      </w:r>
      <w:r w:rsidR="00143E8C" w:rsidRPr="0033011B">
        <w:rPr>
          <w:rFonts w:ascii="GHEA Grapalat" w:hAnsi="GHEA Grapalat" w:cs="Sylfaen"/>
          <w:sz w:val="20"/>
          <w:lang w:val="en-US"/>
        </w:rPr>
        <w:t>in the invitation</w:t>
      </w:r>
      <w:r w:rsidR="00143E8C" w:rsidRPr="005E1F72">
        <w:rPr>
          <w:rFonts w:ascii="GHEA Grapalat" w:hAnsi="GHEA Grapalat" w:cs="Sylfaen"/>
          <w:sz w:val="20"/>
          <w:lang w:val="af-ZA"/>
        </w:rPr>
        <w:t xml:space="preserve"> </w:t>
      </w:r>
      <w:r w:rsidR="00143E8C" w:rsidRPr="0033011B">
        <w:rPr>
          <w:rFonts w:ascii="GHEA Grapalat" w:hAnsi="GHEA Grapalat" w:cs="Sylfaen"/>
          <w:sz w:val="20"/>
          <w:lang w:val="en-US"/>
        </w:rPr>
        <w:t xml:space="preserve">mentioned </w:t>
      </w:r>
      <w:r w:rsidR="00143E8C" w:rsidRPr="005E1F72">
        <w:rPr>
          <w:rFonts w:ascii="GHEA Grapalat" w:hAnsi="GHEA Grapalat" w:cs="Sylfaen"/>
          <w:sz w:val="20"/>
          <w:lang w:val="af-ZA"/>
        </w:rPr>
        <w:t xml:space="preserve">: </w:t>
      </w:r>
      <w:r w:rsidR="00143E8C" w:rsidRPr="0033011B">
        <w:rPr>
          <w:rFonts w:ascii="GHEA Grapalat" w:hAnsi="GHEA Grapalat" w:cs="Sylfaen"/>
          <w:sz w:val="20"/>
          <w:lang w:val="en-US"/>
        </w:rPr>
        <w:t>commission</w:t>
      </w:r>
      <w:r w:rsidR="00143E8C" w:rsidRPr="005E1F72">
        <w:rPr>
          <w:rFonts w:ascii="GHEA Grapalat" w:hAnsi="GHEA Grapalat" w:cs="Sylfaen"/>
          <w:sz w:val="20"/>
          <w:lang w:val="af-ZA"/>
        </w:rPr>
        <w:t xml:space="preserve"> </w:t>
      </w:r>
      <w:r w:rsidR="00143E8C" w:rsidRPr="0033011B">
        <w:rPr>
          <w:rFonts w:ascii="GHEA Grapalat" w:hAnsi="GHEA Grapalat" w:cs="Sylfaen"/>
          <w:sz w:val="20"/>
          <w:lang w:val="en-US"/>
        </w:rPr>
        <w:t>of the secretary</w:t>
      </w:r>
      <w:r w:rsidR="00143E8C" w:rsidRPr="005E1F72">
        <w:rPr>
          <w:rFonts w:ascii="GHEA Grapalat" w:hAnsi="GHEA Grapalat" w:cs="Sylfaen"/>
          <w:sz w:val="20"/>
          <w:lang w:val="af-ZA"/>
        </w:rPr>
        <w:t xml:space="preserve"> </w:t>
      </w:r>
      <w:r w:rsidR="00143E8C" w:rsidRPr="0033011B">
        <w:rPr>
          <w:rFonts w:ascii="GHEA Grapalat" w:hAnsi="GHEA Grapalat" w:cs="Sylfaen"/>
          <w:sz w:val="20"/>
          <w:lang w:val="en-US"/>
        </w:rPr>
        <w:t>electronic</w:t>
      </w:r>
      <w:r w:rsidR="00143E8C" w:rsidRPr="005E1F72">
        <w:rPr>
          <w:rFonts w:ascii="GHEA Grapalat" w:hAnsi="GHEA Grapalat" w:cs="Sylfaen"/>
          <w:sz w:val="20"/>
          <w:lang w:val="af-ZA"/>
        </w:rPr>
        <w:t xml:space="preserve"> </w:t>
      </w:r>
      <w:r w:rsidR="00143E8C" w:rsidRPr="0033011B">
        <w:rPr>
          <w:rFonts w:ascii="GHEA Grapalat" w:hAnsi="GHEA Grapalat" w:cs="Sylfaen"/>
          <w:sz w:val="20"/>
          <w:lang w:val="en-US"/>
        </w:rPr>
        <w:t>to the post office</w:t>
      </w:r>
      <w:r w:rsidR="00143E8C" w:rsidRPr="005E1F72">
        <w:rPr>
          <w:rFonts w:ascii="GHEA Grapalat" w:hAnsi="GHEA Grapalat" w:cs="Sylfaen"/>
          <w:sz w:val="20"/>
          <w:lang w:val="af-ZA"/>
        </w:rPr>
        <w:t xml:space="preserve"> </w:t>
      </w:r>
      <w:r w:rsidR="009B0DA1" w:rsidRPr="005E1F72">
        <w:rPr>
          <w:rFonts w:ascii="GHEA Grapalat" w:hAnsi="GHEA Grapalat"/>
          <w:sz w:val="20"/>
          <w:szCs w:val="20"/>
          <w:lang w:val="af-ZA"/>
        </w:rPr>
        <w:t>by sending.</w:t>
      </w:r>
      <w:r w:rsidR="009B0DA1" w:rsidRPr="005E1F72">
        <w:rPr>
          <w:rFonts w:ascii="GHEA Grapalat" w:hAnsi="GHEA Grapalat" w:cs="Sylfaen"/>
          <w:sz w:val="20"/>
          <w:lang w:val="af-ZA"/>
        </w:rPr>
        <w:t xml:space="preserve"> </w:t>
      </w:r>
    </w:p>
    <w:p w:rsidR="00265D18" w:rsidRPr="005E1F72" w:rsidRDefault="00265D18" w:rsidP="00EF3662">
      <w:pPr>
        <w:ind w:firstLine="567"/>
        <w:jc w:val="both"/>
        <w:rPr>
          <w:rFonts w:ascii="GHEA Grapalat" w:hAnsi="GHEA Grapalat"/>
          <w:sz w:val="20"/>
          <w:szCs w:val="20"/>
          <w:lang w:val="af-ZA"/>
        </w:rPr>
      </w:pPr>
      <w:r w:rsidRPr="005E1F72">
        <w:rPr>
          <w:rFonts w:ascii="GHEA Grapalat" w:hAnsi="GHEA Grapalat"/>
          <w:sz w:val="20"/>
          <w:szCs w:val="20"/>
          <w:lang w:val="af-ZA"/>
        </w:rPr>
        <w:t>In case of electronic exchange of information (documents), the participant confirms the information (documents) with an electronic digital signature, the certificate of which must be inserted in the identification card issued in accordance with the law of the Republic of Armenia "On Identification Cards", or sends the information (documents) printed from the approved original document (scanned) version.</w:t>
      </w:r>
    </w:p>
    <w:p w:rsidR="00096865" w:rsidRPr="005E1F72" w:rsidRDefault="00E02F60" w:rsidP="00EF3662">
      <w:pPr>
        <w:pStyle w:val="23"/>
        <w:spacing w:line="240" w:lineRule="auto"/>
        <w:ind w:firstLine="567"/>
        <w:rPr>
          <w:rFonts w:ascii="GHEA Grapalat" w:hAnsi="GHEA Grapalat" w:cs="Sylfaen"/>
          <w:szCs w:val="24"/>
        </w:rPr>
      </w:pPr>
      <w:r w:rsidRPr="0033011B">
        <w:rPr>
          <w:rFonts w:ascii="GHEA Grapalat" w:hAnsi="GHEA Grapalat" w:cs="Sylfaen"/>
          <w:szCs w:val="24"/>
          <w:lang w:val="en-US"/>
        </w:rPr>
        <w:t>of Armenia</w:t>
      </w:r>
      <w:r w:rsidRPr="005E1F72">
        <w:rPr>
          <w:rFonts w:ascii="GHEA Grapalat" w:hAnsi="GHEA Grapalat" w:cs="Sylfaen"/>
          <w:szCs w:val="24"/>
        </w:rPr>
        <w:t xml:space="preserve"> </w:t>
      </w:r>
      <w:r w:rsidRPr="0033011B">
        <w:rPr>
          <w:rFonts w:ascii="GHEA Grapalat" w:hAnsi="GHEA Grapalat" w:cs="Sylfaen"/>
          <w:szCs w:val="24"/>
          <w:lang w:val="en-US"/>
        </w:rPr>
        <w:t>Republic</w:t>
      </w:r>
      <w:r w:rsidRPr="005E1F72">
        <w:rPr>
          <w:rFonts w:ascii="GHEA Grapalat" w:hAnsi="GHEA Grapalat" w:cs="Sylfaen"/>
          <w:szCs w:val="24"/>
        </w:rPr>
        <w:t xml:space="preserve"> </w:t>
      </w:r>
      <w:r w:rsidRPr="0033011B">
        <w:rPr>
          <w:rFonts w:ascii="GHEA Grapalat" w:hAnsi="GHEA Grapalat" w:cs="Sylfaen"/>
          <w:szCs w:val="24"/>
          <w:lang w:val="en-US"/>
        </w:rPr>
        <w:t>resident</w:t>
      </w:r>
      <w:r w:rsidRPr="005E1F72">
        <w:rPr>
          <w:rFonts w:ascii="GHEA Grapalat" w:hAnsi="GHEA Grapalat" w:cs="Sylfaen"/>
          <w:szCs w:val="24"/>
        </w:rPr>
        <w:t xml:space="preserve"> </w:t>
      </w:r>
      <w:r w:rsidRPr="0033011B">
        <w:rPr>
          <w:rFonts w:ascii="GHEA Grapalat" w:hAnsi="GHEA Grapalat" w:cs="Sylfaen"/>
          <w:szCs w:val="24"/>
          <w:lang w:val="en-US"/>
        </w:rPr>
        <w:t>being</w:t>
      </w:r>
      <w:r w:rsidRPr="005E1F72">
        <w:rPr>
          <w:rFonts w:ascii="GHEA Grapalat" w:hAnsi="GHEA Grapalat" w:cs="Sylfaen"/>
          <w:szCs w:val="24"/>
        </w:rPr>
        <w:t xml:space="preserve"> </w:t>
      </w:r>
      <w:r w:rsidRPr="0033011B">
        <w:rPr>
          <w:rFonts w:ascii="GHEA Grapalat" w:hAnsi="GHEA Grapalat" w:cs="Sylfaen"/>
          <w:szCs w:val="24"/>
          <w:lang w:val="en-US"/>
        </w:rPr>
        <w:t xml:space="preserve">partial </w:t>
      </w:r>
      <w:r w:rsidRPr="005E1F72">
        <w:rPr>
          <w:rFonts w:ascii="GHEA Grapalat" w:hAnsi="GHEA Grapalat" w:cs="Sylfaen"/>
          <w:szCs w:val="24"/>
        </w:rPr>
        <w:softHyphen/>
      </w:r>
      <w:r w:rsidRPr="0033011B">
        <w:rPr>
          <w:rFonts w:ascii="GHEA Grapalat" w:hAnsi="GHEA Grapalat" w:cs="Sylfaen"/>
          <w:szCs w:val="24"/>
          <w:lang w:val="en-US"/>
        </w:rPr>
        <w:t>attachments</w:t>
      </w:r>
      <w:r w:rsidR="00265D18" w:rsidRPr="005E1F72">
        <w:rPr>
          <w:rFonts w:ascii="GHEA Grapalat" w:hAnsi="GHEA Grapalat" w:cs="Sylfaen"/>
          <w:szCs w:val="24"/>
          <w:lang w:val="en-US"/>
        </w:rPr>
        <w:t>​</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application</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 xml:space="preserve">inclusive </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theirs</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by</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confirmable</w:t>
      </w:r>
      <w:r w:rsidR="00265D18" w:rsidRPr="005E1F72">
        <w:rPr>
          <w:rFonts w:ascii="GHEA Grapalat" w:hAnsi="GHEA Grapalat" w:cs="Sylfaen"/>
          <w:szCs w:val="24"/>
        </w:rPr>
        <w:t xml:space="preserve">  </w:t>
      </w:r>
      <w:r w:rsidRPr="0033011B">
        <w:rPr>
          <w:rFonts w:ascii="GHEA Grapalat" w:hAnsi="GHEA Grapalat" w:cs="Sylfaen"/>
          <w:szCs w:val="24"/>
          <w:lang w:val="en-US"/>
        </w:rPr>
        <w:t xml:space="preserve">the actual </w:t>
      </w:r>
      <w:r w:rsidRPr="005E1F72">
        <w:rPr>
          <w:rFonts w:ascii="GHEA Grapalat" w:hAnsi="GHEA Grapalat" w:cs="Sylfaen"/>
          <w:szCs w:val="24"/>
        </w:rPr>
        <w:softHyphen/>
      </w:r>
      <w:r w:rsidRPr="0033011B">
        <w:rPr>
          <w:rFonts w:ascii="GHEA Grapalat" w:hAnsi="GHEA Grapalat" w:cs="Sylfaen"/>
          <w:szCs w:val="24"/>
          <w:lang w:val="en-US"/>
        </w:rPr>
        <w:t>papers</w:t>
      </w:r>
      <w:r w:rsidRPr="005E1F72">
        <w:rPr>
          <w:rFonts w:ascii="GHEA Grapalat" w:hAnsi="GHEA Grapalat" w:cs="Sylfaen"/>
          <w:szCs w:val="24"/>
        </w:rPr>
        <w:t xml:space="preserve"> </w:t>
      </w:r>
      <w:r w:rsidRPr="0033011B">
        <w:rPr>
          <w:rFonts w:ascii="GHEA Grapalat" w:hAnsi="GHEA Grapalat" w:cs="Sylfaen"/>
          <w:szCs w:val="24"/>
          <w:lang w:val="en-US"/>
        </w:rPr>
        <w:t>confirmation</w:t>
      </w:r>
      <w:r w:rsidRPr="005E1F72">
        <w:rPr>
          <w:rFonts w:ascii="GHEA Grapalat" w:hAnsi="GHEA Grapalat" w:cs="Sylfaen"/>
          <w:szCs w:val="24"/>
        </w:rPr>
        <w:t xml:space="preserve"> </w:t>
      </w:r>
      <w:r w:rsidRPr="0033011B">
        <w:rPr>
          <w:rFonts w:ascii="GHEA Grapalat" w:hAnsi="GHEA Grapalat" w:cs="Sylfaen"/>
          <w:szCs w:val="24"/>
          <w:lang w:val="en-US"/>
        </w:rPr>
        <w:t>are</w:t>
      </w:r>
      <w:r w:rsidRPr="005E1F72">
        <w:rPr>
          <w:rFonts w:ascii="GHEA Grapalat" w:hAnsi="GHEA Grapalat" w:cs="Sylfaen"/>
          <w:szCs w:val="24"/>
        </w:rPr>
        <w:t xml:space="preserve"> </w:t>
      </w:r>
      <w:r w:rsidRPr="0033011B">
        <w:rPr>
          <w:rFonts w:ascii="GHEA Grapalat" w:hAnsi="GHEA Grapalat" w:cs="Sylfaen"/>
          <w:szCs w:val="24"/>
          <w:lang w:val="en-US"/>
        </w:rPr>
        <w:t>electronic</w:t>
      </w:r>
      <w:r w:rsidRPr="005E1F72">
        <w:rPr>
          <w:rFonts w:ascii="GHEA Grapalat" w:hAnsi="GHEA Grapalat" w:cs="Sylfaen"/>
          <w:szCs w:val="24"/>
        </w:rPr>
        <w:t xml:space="preserve"> </w:t>
      </w:r>
      <w:r w:rsidRPr="0033011B">
        <w:rPr>
          <w:rFonts w:ascii="GHEA Grapalat" w:hAnsi="GHEA Grapalat" w:cs="Sylfaen"/>
          <w:szCs w:val="24"/>
          <w:lang w:val="en-US"/>
        </w:rPr>
        <w:t>digital</w:t>
      </w:r>
      <w:r w:rsidRPr="005E1F72">
        <w:rPr>
          <w:rFonts w:ascii="GHEA Grapalat" w:hAnsi="GHEA Grapalat" w:cs="Sylfaen"/>
          <w:szCs w:val="24"/>
        </w:rPr>
        <w:t xml:space="preserve"> </w:t>
      </w:r>
      <w:r w:rsidRPr="0033011B">
        <w:rPr>
          <w:rFonts w:ascii="GHEA Grapalat" w:hAnsi="GHEA Grapalat" w:cs="Sylfaen"/>
          <w:szCs w:val="24"/>
          <w:lang w:val="en-US"/>
        </w:rPr>
        <w:t xml:space="preserve">signed </w:t>
      </w:r>
      <w:r w:rsidRPr="005E1F72">
        <w:rPr>
          <w:rFonts w:ascii="GHEA Grapalat" w:hAnsi="GHEA Grapalat" w:cs="Sylfaen"/>
          <w:szCs w:val="24"/>
        </w:rPr>
        <w:t xml:space="preserve">, </w:t>
      </w:r>
      <w:r w:rsidRPr="0033011B">
        <w:rPr>
          <w:rFonts w:ascii="GHEA Grapalat" w:hAnsi="GHEA Grapalat" w:cs="Sylfaen"/>
          <w:szCs w:val="24"/>
          <w:lang w:val="en-US"/>
        </w:rPr>
        <w:t>and</w:t>
      </w:r>
      <w:r w:rsidRPr="005E1F72">
        <w:rPr>
          <w:rFonts w:ascii="GHEA Grapalat" w:hAnsi="GHEA Grapalat" w:cs="Sylfaen"/>
          <w:szCs w:val="24"/>
        </w:rPr>
        <w:t xml:space="preserve"> </w:t>
      </w:r>
      <w:r w:rsidRPr="0033011B">
        <w:rPr>
          <w:rFonts w:ascii="GHEA Grapalat" w:hAnsi="GHEA Grapalat" w:cs="Sylfaen"/>
          <w:szCs w:val="24"/>
          <w:lang w:val="en-US"/>
        </w:rPr>
        <w:t>of Armenia</w:t>
      </w:r>
      <w:r w:rsidRPr="005E1F72">
        <w:rPr>
          <w:rFonts w:ascii="GHEA Grapalat" w:hAnsi="GHEA Grapalat" w:cs="Sylfaen"/>
          <w:szCs w:val="24"/>
        </w:rPr>
        <w:t xml:space="preserve"> </w:t>
      </w:r>
      <w:r w:rsidRPr="0033011B">
        <w:rPr>
          <w:rFonts w:ascii="GHEA Grapalat" w:hAnsi="GHEA Grapalat" w:cs="Sylfaen"/>
          <w:szCs w:val="24"/>
          <w:lang w:val="en-US"/>
        </w:rPr>
        <w:t xml:space="preserve">Public </w:t>
      </w:r>
      <w:r w:rsidRPr="005E1F72">
        <w:rPr>
          <w:rFonts w:ascii="GHEA Grapalat" w:hAnsi="GHEA Grapalat" w:cs="Sylfaen"/>
          <w:szCs w:val="24"/>
        </w:rPr>
        <w:softHyphen/>
      </w:r>
      <w:r w:rsidRPr="0033011B">
        <w:rPr>
          <w:rFonts w:ascii="GHEA Grapalat" w:hAnsi="GHEA Grapalat" w:cs="Sylfaen"/>
          <w:szCs w:val="24"/>
          <w:lang w:val="en-US"/>
        </w:rPr>
        <w:t>state</w:t>
      </w:r>
      <w:r w:rsidRPr="005E1F72">
        <w:rPr>
          <w:rFonts w:ascii="GHEA Grapalat" w:hAnsi="GHEA Grapalat" w:cs="Sylfaen"/>
          <w:szCs w:val="24"/>
        </w:rPr>
        <w:t xml:space="preserve"> </w:t>
      </w:r>
      <w:r w:rsidRPr="0033011B">
        <w:rPr>
          <w:rFonts w:ascii="GHEA Grapalat" w:hAnsi="GHEA Grapalat" w:cs="Sylfaen"/>
          <w:szCs w:val="24"/>
          <w:lang w:val="en-US"/>
        </w:rPr>
        <w:t>resident</w:t>
      </w:r>
      <w:r w:rsidRPr="005E1F72">
        <w:rPr>
          <w:rFonts w:ascii="GHEA Grapalat" w:hAnsi="GHEA Grapalat" w:cs="Sylfaen"/>
          <w:szCs w:val="24"/>
        </w:rPr>
        <w:t xml:space="preserve"> </w:t>
      </w:r>
      <w:r w:rsidRPr="0033011B">
        <w:rPr>
          <w:rFonts w:ascii="GHEA Grapalat" w:hAnsi="GHEA Grapalat" w:cs="Sylfaen"/>
          <w:szCs w:val="24"/>
          <w:lang w:val="en-US"/>
        </w:rPr>
        <w:t>non-existent</w:t>
      </w:r>
      <w:r w:rsidRPr="005E1F72">
        <w:rPr>
          <w:rFonts w:ascii="GHEA Grapalat" w:hAnsi="GHEA Grapalat" w:cs="Sylfaen"/>
          <w:szCs w:val="24"/>
        </w:rPr>
        <w:t xml:space="preserve"> </w:t>
      </w:r>
      <w:r w:rsidRPr="0033011B">
        <w:rPr>
          <w:rFonts w:ascii="GHEA Grapalat" w:hAnsi="GHEA Grapalat" w:cs="Sylfaen"/>
          <w:szCs w:val="24"/>
          <w:lang w:val="en-US"/>
        </w:rPr>
        <w:t xml:space="preserve">participants </w:t>
      </w:r>
      <w:r w:rsidR="00265D18" w:rsidRPr="005E1F72">
        <w:rPr>
          <w:rFonts w:ascii="GHEA Grapalat" w:hAnsi="GHEA Grapalat" w:cs="Sylfaen"/>
          <w:szCs w:val="24"/>
          <w:lang w:val="en-US"/>
        </w:rPr>
        <w:t xml:space="preserve">- </w:t>
      </w:r>
      <w:r w:rsidR="00265D18" w:rsidRPr="005E1F72">
        <w:rPr>
          <w:rFonts w:ascii="GHEA Grapalat" w:hAnsi="GHEA Grapalat" w:cs="Sylfaen"/>
          <w:szCs w:val="24"/>
        </w:rPr>
        <w:t xml:space="preserve">those </w:t>
      </w:r>
      <w:r w:rsidRPr="0033011B">
        <w:rPr>
          <w:rFonts w:ascii="GHEA Grapalat" w:hAnsi="GHEA Grapalat" w:cs="Sylfaen"/>
          <w:szCs w:val="24"/>
          <w:lang w:val="en-US"/>
        </w:rPr>
        <w:t>documents</w:t>
      </w:r>
      <w:r w:rsidRPr="005E1F72">
        <w:rPr>
          <w:rFonts w:ascii="GHEA Grapalat" w:hAnsi="GHEA Grapalat" w:cs="Sylfaen"/>
          <w:szCs w:val="24"/>
        </w:rPr>
        <w:t xml:space="preserve"> </w:t>
      </w:r>
      <w:r w:rsidRPr="0033011B">
        <w:rPr>
          <w:rFonts w:ascii="GHEA Grapalat" w:hAnsi="GHEA Grapalat" w:cs="Sylfaen"/>
          <w:szCs w:val="24"/>
          <w:lang w:val="en-US"/>
        </w:rPr>
        <w:t>present</w:t>
      </w:r>
      <w:r w:rsidRPr="005E1F72">
        <w:rPr>
          <w:rFonts w:ascii="GHEA Grapalat" w:hAnsi="GHEA Grapalat" w:cs="Sylfaen"/>
          <w:szCs w:val="24"/>
        </w:rPr>
        <w:t xml:space="preserve"> </w:t>
      </w:r>
      <w:r w:rsidRPr="0033011B">
        <w:rPr>
          <w:rFonts w:ascii="GHEA Grapalat" w:hAnsi="GHEA Grapalat" w:cs="Sylfaen"/>
          <w:szCs w:val="24"/>
          <w:lang w:val="en-US"/>
        </w:rPr>
        <w:t>are</w:t>
      </w:r>
      <w:r w:rsidRPr="005E1F72">
        <w:rPr>
          <w:rFonts w:ascii="GHEA Grapalat" w:hAnsi="GHEA Grapalat" w:cs="Sylfaen"/>
          <w:szCs w:val="24"/>
        </w:rPr>
        <w:t xml:space="preserve"> </w:t>
      </w:r>
      <w:r w:rsidRPr="0033011B">
        <w:rPr>
          <w:rFonts w:ascii="GHEA Grapalat" w:hAnsi="GHEA Grapalat" w:cs="Sylfaen"/>
          <w:szCs w:val="24"/>
          <w:lang w:val="en-US"/>
        </w:rPr>
        <w:t>approved</w:t>
      </w:r>
      <w:r w:rsidRPr="005E1F72">
        <w:rPr>
          <w:rFonts w:ascii="GHEA Grapalat" w:hAnsi="GHEA Grapalat" w:cs="Sylfaen"/>
          <w:szCs w:val="24"/>
        </w:rPr>
        <w:t xml:space="preserve"> </w:t>
      </w:r>
      <w:r w:rsidRPr="0033011B">
        <w:rPr>
          <w:rFonts w:ascii="GHEA Grapalat" w:hAnsi="GHEA Grapalat" w:cs="Sylfaen"/>
          <w:szCs w:val="24"/>
          <w:lang w:val="en-US"/>
        </w:rPr>
        <w:t>original</w:t>
      </w:r>
      <w:r w:rsidRPr="005E1F72">
        <w:rPr>
          <w:rFonts w:ascii="GHEA Grapalat" w:hAnsi="GHEA Grapalat" w:cs="Sylfaen"/>
          <w:szCs w:val="24"/>
        </w:rPr>
        <w:t xml:space="preserve"> </w:t>
      </w:r>
      <w:r w:rsidRPr="0033011B">
        <w:rPr>
          <w:rFonts w:ascii="GHEA Grapalat" w:hAnsi="GHEA Grapalat" w:cs="Sylfaen"/>
          <w:szCs w:val="24"/>
          <w:lang w:val="en-US"/>
        </w:rPr>
        <w:t>from the document</w:t>
      </w:r>
      <w:r w:rsidRPr="005E1F72">
        <w:rPr>
          <w:rFonts w:ascii="GHEA Grapalat" w:hAnsi="GHEA Grapalat" w:cs="Sylfaen"/>
          <w:szCs w:val="24"/>
        </w:rPr>
        <w:t xml:space="preserve"> </w:t>
      </w:r>
      <w:r w:rsidRPr="0033011B">
        <w:rPr>
          <w:rFonts w:ascii="GHEA Grapalat" w:hAnsi="GHEA Grapalat" w:cs="Sylfaen"/>
          <w:szCs w:val="24"/>
          <w:lang w:val="en-US"/>
        </w:rPr>
        <w:t xml:space="preserve">printed </w:t>
      </w:r>
      <w:r w:rsidRPr="005E1F72">
        <w:rPr>
          <w:rFonts w:ascii="GHEA Grapalat" w:hAnsi="GHEA Grapalat" w:cs="Sylfaen"/>
          <w:szCs w:val="24"/>
        </w:rPr>
        <w:t xml:space="preserve">( </w:t>
      </w:r>
      <w:r w:rsidRPr="0033011B">
        <w:rPr>
          <w:rFonts w:ascii="GHEA Grapalat" w:hAnsi="GHEA Grapalat" w:cs="Sylfaen"/>
          <w:szCs w:val="24"/>
          <w:lang w:val="en-US"/>
        </w:rPr>
        <w:t xml:space="preserve">scanned </w:t>
      </w:r>
      <w:r w:rsidRPr="005E1F72">
        <w:rPr>
          <w:rFonts w:ascii="GHEA Grapalat" w:hAnsi="GHEA Grapalat" w:cs="Sylfaen"/>
          <w:szCs w:val="24"/>
        </w:rPr>
        <w:t xml:space="preserve">) </w:t>
      </w:r>
      <w:r w:rsidRPr="0033011B">
        <w:rPr>
          <w:rFonts w:ascii="GHEA Grapalat" w:hAnsi="GHEA Grapalat" w:cs="Sylfaen"/>
          <w:szCs w:val="24"/>
          <w:lang w:val="en-US"/>
        </w:rPr>
        <w:t xml:space="preserve">version </w:t>
      </w:r>
      <w:r w:rsidRPr="005E1F72">
        <w:rPr>
          <w:rFonts w:ascii="GHEA Grapalat" w:hAnsi="GHEA Grapalat" w:cs="Sylfaen"/>
          <w:szCs w:val="24"/>
        </w:rPr>
        <w:t>.</w:t>
      </w:r>
    </w:p>
    <w:p w:rsidR="003E7941" w:rsidRPr="00C33722" w:rsidRDefault="003E7941" w:rsidP="003E7941">
      <w:pPr>
        <w:pStyle w:val="23"/>
        <w:spacing w:line="240" w:lineRule="auto"/>
        <w:ind w:firstLine="567"/>
        <w:rPr>
          <w:rFonts w:ascii="GHEA Grapalat" w:hAnsi="GHEA Grapalat" w:cs="Sylfaen"/>
          <w:szCs w:val="24"/>
        </w:rPr>
      </w:pPr>
      <w:r w:rsidRPr="00C33722">
        <w:rPr>
          <w:rFonts w:ascii="GHEA Grapalat" w:hAnsi="GHEA Grapalat" w:cs="Sylfaen"/>
          <w:szCs w:val="24"/>
        </w:rPr>
        <w:t>Documents to be included in the application and confirmed by electronic digital signature are not sealed.</w:t>
      </w:r>
    </w:p>
    <w:p w:rsidR="002B103D" w:rsidRPr="005E1F72" w:rsidRDefault="00A150A9" w:rsidP="00EF3662">
      <w:pPr>
        <w:pStyle w:val="23"/>
        <w:spacing w:line="240" w:lineRule="auto"/>
        <w:ind w:firstLine="567"/>
        <w:rPr>
          <w:rFonts w:ascii="GHEA Grapalat" w:hAnsi="GHEA Grapalat"/>
          <w:lang w:val="hy-AM"/>
        </w:rPr>
      </w:pPr>
      <w:proofErr w:type="gramStart"/>
      <w:r w:rsidRPr="005E1F72">
        <w:rPr>
          <w:rFonts w:ascii="GHEA Grapalat" w:hAnsi="GHEA Grapalat"/>
        </w:rPr>
        <w:t xml:space="preserve">8 </w:t>
      </w:r>
      <w:r w:rsidR="00947D03" w:rsidRPr="005E1F72">
        <w:rPr>
          <w:rFonts w:ascii="GHEA Grapalat" w:hAnsi="GHEA Grapalat"/>
          <w:lang w:val="hy-AM"/>
        </w:rPr>
        <w:t>.</w:t>
      </w:r>
      <w:proofErr w:type="gramEnd"/>
      <w:r w:rsidR="00947D03" w:rsidRPr="005E1F72">
        <w:rPr>
          <w:rFonts w:ascii="GHEA Grapalat" w:hAnsi="GHEA Grapalat"/>
          <w:lang w:val="hy-AM"/>
        </w:rPr>
        <w:t xml:space="preserve"> </w:t>
      </w:r>
      <w:r w:rsidR="00AA3CB2" w:rsidRPr="000B4CF4">
        <w:rPr>
          <w:rFonts w:ascii="GHEA Grapalat" w:hAnsi="GHEA Grapalat"/>
        </w:rPr>
        <w:t xml:space="preserve">19 </w:t>
      </w:r>
      <w:r w:rsidR="003F288F" w:rsidRPr="005E1F72">
        <w:rPr>
          <w:rFonts w:ascii="GHEA Grapalat" w:hAnsi="GHEA Grapalat" w:cs="Sylfaen"/>
        </w:rPr>
        <w:t>applications</w:t>
      </w:r>
      <w:r w:rsidR="00571F29" w:rsidRPr="005E1F72">
        <w:rPr>
          <w:rFonts w:ascii="GHEA Grapalat" w:hAnsi="GHEA Grapalat" w:cs="Arial"/>
        </w:rPr>
        <w:t xml:space="preserve"> </w:t>
      </w:r>
      <w:r w:rsidR="00571F29" w:rsidRPr="005E1F72">
        <w:rPr>
          <w:rFonts w:ascii="GHEA Grapalat" w:hAnsi="GHEA Grapalat" w:cs="Sylfaen"/>
        </w:rPr>
        <w:t>assessment</w:t>
      </w:r>
      <w:r w:rsidR="00571F29" w:rsidRPr="005E1F72">
        <w:rPr>
          <w:rFonts w:ascii="GHEA Grapalat" w:hAnsi="GHEA Grapalat" w:cs="Arial"/>
        </w:rPr>
        <w:t xml:space="preserve"> </w:t>
      </w:r>
      <w:r w:rsidR="00571F29" w:rsidRPr="005E1F72">
        <w:rPr>
          <w:rFonts w:ascii="GHEA Grapalat" w:hAnsi="GHEA Grapalat" w:cs="Sylfaen"/>
        </w:rPr>
        <w:t>and:</w:t>
      </w:r>
      <w:r w:rsidR="00571F29" w:rsidRPr="005E1F72">
        <w:rPr>
          <w:rFonts w:ascii="GHEA Grapalat" w:hAnsi="GHEA Grapalat" w:cs="Arial"/>
        </w:rPr>
        <w:t xml:space="preserve"> </w:t>
      </w:r>
      <w:r w:rsidR="00571F29" w:rsidRPr="005E1F72">
        <w:rPr>
          <w:rFonts w:ascii="GHEA Grapalat" w:hAnsi="GHEA Grapalat" w:cs="Sylfaen"/>
        </w:rPr>
        <w:t>the decision of the selected participant</w:t>
      </w:r>
      <w:r w:rsidR="00571F29" w:rsidRPr="005E1F72">
        <w:rPr>
          <w:rFonts w:ascii="GHEA Grapalat" w:hAnsi="GHEA Grapalat" w:cs="Arial"/>
        </w:rPr>
        <w:t xml:space="preserve"> </w:t>
      </w:r>
      <w:r w:rsidR="00571F29" w:rsidRPr="005E1F72">
        <w:rPr>
          <w:rFonts w:ascii="GHEA Grapalat" w:hAnsi="GHEA Grapalat" w:cs="Sylfaen"/>
        </w:rPr>
        <w:t>is being implemented</w:t>
      </w:r>
      <w:r w:rsidR="00571F29" w:rsidRPr="005E1F72">
        <w:rPr>
          <w:rFonts w:ascii="GHEA Grapalat" w:hAnsi="GHEA Grapalat" w:cs="Arial"/>
        </w:rPr>
        <w:t xml:space="preserve"> </w:t>
      </w:r>
      <w:r w:rsidR="00571F29" w:rsidRPr="005E1F72">
        <w:rPr>
          <w:rFonts w:ascii="GHEA Grapalat" w:hAnsi="GHEA Grapalat" w:cs="Sylfaen"/>
        </w:rPr>
        <w:t>is</w:t>
      </w:r>
      <w:r w:rsidR="00571F29" w:rsidRPr="005E1F72">
        <w:rPr>
          <w:rFonts w:ascii="GHEA Grapalat" w:hAnsi="GHEA Grapalat" w:cs="Arial"/>
        </w:rPr>
        <w:t xml:space="preserve"> </w:t>
      </w:r>
      <w:r w:rsidR="00571F29" w:rsidRPr="005E1F72">
        <w:rPr>
          <w:rFonts w:ascii="GHEA Grapalat" w:hAnsi="GHEA Grapalat" w:cs="Sylfaen"/>
        </w:rPr>
        <w:t>according to</w:t>
      </w:r>
      <w:r w:rsidR="00571F29" w:rsidRPr="005E1F72">
        <w:rPr>
          <w:rFonts w:ascii="GHEA Grapalat" w:hAnsi="GHEA Grapalat" w:cs="Arial"/>
        </w:rPr>
        <w:t xml:space="preserve"> </w:t>
      </w:r>
      <w:r w:rsidR="00571F29" w:rsidRPr="005E1F72">
        <w:rPr>
          <w:rFonts w:ascii="GHEA Grapalat" w:hAnsi="GHEA Grapalat" w:cs="Sylfaen"/>
        </w:rPr>
        <w:t>separately</w:t>
      </w:r>
      <w:r w:rsidR="00571F29" w:rsidRPr="005E1F72">
        <w:rPr>
          <w:rFonts w:ascii="GHEA Grapalat" w:hAnsi="GHEA Grapalat" w:cs="Arial"/>
        </w:rPr>
        <w:t xml:space="preserve"> </w:t>
      </w:r>
      <w:r w:rsidR="00571F29" w:rsidRPr="005E1F72">
        <w:rPr>
          <w:rFonts w:ascii="GHEA Grapalat" w:hAnsi="GHEA Grapalat" w:cs="Sylfaen"/>
        </w:rPr>
        <w:t xml:space="preserve">portions </w:t>
      </w:r>
      <w:r w:rsidR="0080329A">
        <w:rPr>
          <w:rStyle w:val="af6"/>
          <w:rFonts w:ascii="GHEA Grapalat" w:hAnsi="GHEA Grapalat" w:cs="Sylfaen"/>
        </w:rPr>
        <w:footnoteReference w:id="4"/>
      </w:r>
      <w:r w:rsidR="00571F29" w:rsidRPr="005E1F72">
        <w:rPr>
          <w:rFonts w:ascii="GHEA Grapalat" w:hAnsi="GHEA Grapalat" w:cs="Tahoma"/>
        </w:rPr>
        <w:t>.</w:t>
      </w:r>
      <w:r w:rsidR="002B103D" w:rsidRPr="005E1F72">
        <w:rPr>
          <w:rFonts w:ascii="GHEA Grapalat" w:hAnsi="GHEA Grapalat" w:cs="Tahoma"/>
          <w:lang w:val="hy-AM"/>
        </w:rPr>
        <w:t xml:space="preserve"> </w:t>
      </w:r>
    </w:p>
    <w:p w:rsidR="00583092" w:rsidRPr="005E1F72" w:rsidRDefault="00A150A9" w:rsidP="00EF3662">
      <w:pPr>
        <w:ind w:firstLine="567"/>
        <w:jc w:val="both"/>
        <w:rPr>
          <w:rFonts w:ascii="GHEA Grapalat" w:hAnsi="GHEA Grapalat"/>
          <w:sz w:val="20"/>
          <w:szCs w:val="20"/>
          <w:lang w:val="af-ZA"/>
        </w:rPr>
      </w:pPr>
      <w:r w:rsidRPr="005E1F72">
        <w:rPr>
          <w:rFonts w:ascii="GHEA Grapalat" w:hAnsi="GHEA Grapalat"/>
          <w:sz w:val="20"/>
          <w:szCs w:val="20"/>
          <w:lang w:val="af-ZA"/>
        </w:rPr>
        <w:t xml:space="preserve">8.20 </w:t>
      </w:r>
      <w:r w:rsidR="003F288F" w:rsidRPr="005E1F72">
        <w:rPr>
          <w:rFonts w:ascii="GHEA Grapalat" w:hAnsi="GHEA Grapalat"/>
          <w:sz w:val="20"/>
          <w:szCs w:val="20"/>
          <w:lang w:val="af-ZA"/>
        </w:rPr>
        <w:t xml:space="preserve">In the event that the selected participant does not sign the contract (refuses) or is deprived of the right to conclude a contract, the selected participant by the decision of the commission shall be recognized as the participant who occupied the next place, </w:t>
      </w:r>
      <w:r w:rsidR="004134BB" w:rsidRPr="00EF2159">
        <w:rPr>
          <w:rFonts w:ascii="GHEA Grapalat" w:hAnsi="GHEA Grapalat"/>
          <w:sz w:val="20"/>
          <w:szCs w:val="20"/>
          <w:lang w:val="hy-AM"/>
        </w:rPr>
        <w:t xml:space="preserve">using </w:t>
      </w:r>
      <w:r w:rsidR="00583092" w:rsidRPr="002A4619">
        <w:rPr>
          <w:rFonts w:ascii="GHEA Grapalat" w:hAnsi="GHEA Grapalat"/>
          <w:sz w:val="20"/>
          <w:szCs w:val="20"/>
          <w:lang w:val="hy-AM"/>
        </w:rPr>
        <w:t xml:space="preserve">the procedure defined in clauses 8.13 to 8.20 of part 1 of this invitation </w:t>
      </w:r>
      <w:r w:rsidR="00583092" w:rsidRPr="005E1F72">
        <w:rPr>
          <w:rFonts w:ascii="GHEA Grapalat" w:hAnsi="GHEA Grapalat"/>
          <w:sz w:val="20"/>
          <w:szCs w:val="20"/>
          <w:lang w:val="af-ZA"/>
        </w:rPr>
        <w:t>.</w:t>
      </w:r>
    </w:p>
    <w:p w:rsidR="00583092" w:rsidRPr="005E1F72" w:rsidRDefault="00A150A9" w:rsidP="00EF3662">
      <w:pPr>
        <w:pStyle w:val="23"/>
        <w:spacing w:line="240" w:lineRule="auto"/>
        <w:ind w:firstLine="567"/>
        <w:rPr>
          <w:rFonts w:ascii="GHEA Grapalat" w:hAnsi="GHEA Grapalat" w:cs="Sylfaen"/>
          <w:szCs w:val="24"/>
        </w:rPr>
      </w:pPr>
      <w:proofErr w:type="gramStart"/>
      <w:r w:rsidRPr="005E1F72">
        <w:rPr>
          <w:rFonts w:ascii="GHEA Grapalat" w:hAnsi="GHEA Grapalat" w:cs="Sylfaen"/>
          <w:szCs w:val="24"/>
        </w:rPr>
        <w:t xml:space="preserve">8 </w:t>
      </w:r>
      <w:r w:rsidR="00201DA0" w:rsidRPr="005E1F72">
        <w:rPr>
          <w:rFonts w:ascii="GHEA Grapalat" w:hAnsi="GHEA Grapalat" w:cs="Sylfaen"/>
          <w:szCs w:val="24"/>
          <w:lang w:val="hy-AM"/>
        </w:rPr>
        <w:t>.</w:t>
      </w:r>
      <w:proofErr w:type="gramEnd"/>
      <w:r w:rsidR="00201DA0" w:rsidRPr="005E1F72">
        <w:rPr>
          <w:rFonts w:ascii="GHEA Grapalat" w:hAnsi="GHEA Grapalat" w:cs="Sylfaen"/>
          <w:szCs w:val="24"/>
          <w:lang w:val="hy-AM"/>
        </w:rPr>
        <w:t xml:space="preserve"> </w:t>
      </w:r>
      <w:r w:rsidR="002E0966" w:rsidRPr="000058C9">
        <w:rPr>
          <w:rFonts w:ascii="GHEA Grapalat" w:hAnsi="GHEA Grapalat" w:cs="Sylfaen"/>
          <w:szCs w:val="24"/>
        </w:rPr>
        <w:t xml:space="preserve">21 </w:t>
      </w:r>
      <w:r w:rsidR="00583092" w:rsidRPr="0033011B">
        <w:rPr>
          <w:rFonts w:ascii="GHEA Grapalat" w:hAnsi="GHEA Grapalat" w:cs="Sylfaen"/>
          <w:szCs w:val="24"/>
          <w:lang w:val="en-US"/>
        </w:rPr>
        <w:t xml:space="preserve">Participant </w:t>
      </w:r>
      <w:r w:rsidR="00196487" w:rsidRPr="005E1F72">
        <w:rPr>
          <w:rFonts w:ascii="GHEA Grapalat" w:hAnsi="GHEA Grapalat" w:cs="Sylfaen"/>
          <w:szCs w:val="24"/>
          <w:lang w:val="en-US"/>
        </w:rPr>
        <w:t>n</w:t>
      </w:r>
      <w:r w:rsidR="00583092" w:rsidRPr="005E1F72">
        <w:rPr>
          <w:rFonts w:ascii="GHEA Grapalat" w:hAnsi="GHEA Grapalat" w:cs="Sylfaen"/>
          <w:szCs w:val="24"/>
        </w:rPr>
        <w:t xml:space="preserve"> </w:t>
      </w:r>
      <w:r w:rsidR="00583092" w:rsidRPr="0033011B">
        <w:rPr>
          <w:rFonts w:ascii="GHEA Grapalat" w:hAnsi="GHEA Grapalat" w:cs="Sylfaen"/>
          <w:szCs w:val="24"/>
          <w:lang w:val="en-US"/>
        </w:rPr>
        <w:t>himself</w:t>
      </w:r>
      <w:r w:rsidR="00583092" w:rsidRPr="005E1F72">
        <w:rPr>
          <w:rFonts w:ascii="GHEA Grapalat" w:hAnsi="GHEA Grapalat" w:cs="Sylfaen"/>
          <w:szCs w:val="24"/>
        </w:rPr>
        <w:t xml:space="preserve"> </w:t>
      </w:r>
      <w:r w:rsidR="00583092" w:rsidRPr="0033011B">
        <w:rPr>
          <w:rFonts w:ascii="GHEA Grapalat" w:hAnsi="GHEA Grapalat" w:cs="Sylfaen"/>
          <w:szCs w:val="24"/>
          <w:lang w:val="en-US"/>
        </w:rPr>
        <w:t>presented</w:t>
      </w:r>
      <w:r w:rsidR="00583092" w:rsidRPr="005E1F72">
        <w:rPr>
          <w:rFonts w:ascii="GHEA Grapalat" w:hAnsi="GHEA Grapalat" w:cs="Sylfaen"/>
          <w:szCs w:val="24"/>
        </w:rPr>
        <w:t xml:space="preserve"> </w:t>
      </w:r>
      <w:r w:rsidR="00583092" w:rsidRPr="0033011B">
        <w:rPr>
          <w:rFonts w:ascii="GHEA Grapalat" w:hAnsi="GHEA Grapalat" w:cs="Sylfaen"/>
          <w:szCs w:val="24"/>
          <w:lang w:val="en-US"/>
        </w:rPr>
        <w:t>requirements</w:t>
      </w:r>
      <w:r w:rsidR="00583092" w:rsidRPr="005E1F72">
        <w:rPr>
          <w:rFonts w:ascii="GHEA Grapalat" w:hAnsi="GHEA Grapalat" w:cs="Sylfaen"/>
          <w:szCs w:val="24"/>
        </w:rPr>
        <w:t xml:space="preserve"> </w:t>
      </w:r>
      <w:r w:rsidR="00583092" w:rsidRPr="0033011B">
        <w:rPr>
          <w:rFonts w:ascii="GHEA Grapalat" w:hAnsi="GHEA Grapalat" w:cs="Sylfaen"/>
          <w:szCs w:val="24"/>
          <w:lang w:val="en-US"/>
        </w:rPr>
        <w:t>compliance</w:t>
      </w:r>
      <w:r w:rsidR="00583092" w:rsidRPr="005E1F72">
        <w:rPr>
          <w:rFonts w:ascii="GHEA Grapalat" w:hAnsi="GHEA Grapalat" w:cs="Sylfaen"/>
          <w:szCs w:val="24"/>
        </w:rPr>
        <w:t xml:space="preserve"> </w:t>
      </w:r>
      <w:r w:rsidR="00583092" w:rsidRPr="0033011B">
        <w:rPr>
          <w:rFonts w:ascii="GHEA Grapalat" w:hAnsi="GHEA Grapalat" w:cs="Sylfaen"/>
          <w:szCs w:val="24"/>
          <w:lang w:val="en-US"/>
        </w:rPr>
        <w:t>justification</w:t>
      </w:r>
      <w:r w:rsidR="00583092" w:rsidRPr="005E1F72">
        <w:rPr>
          <w:rFonts w:ascii="GHEA Grapalat" w:hAnsi="GHEA Grapalat" w:cs="Sylfaen"/>
          <w:szCs w:val="24"/>
        </w:rPr>
        <w:t xml:space="preserve"> </w:t>
      </w:r>
      <w:r w:rsidR="00583092" w:rsidRPr="0033011B">
        <w:rPr>
          <w:rFonts w:ascii="GHEA Grapalat" w:hAnsi="GHEA Grapalat" w:cs="Sylfaen"/>
          <w:szCs w:val="24"/>
          <w:lang w:val="en-US"/>
        </w:rPr>
        <w:t>purpose</w:t>
      </w:r>
      <w:r w:rsidR="00583092" w:rsidRPr="005E1F72">
        <w:rPr>
          <w:rFonts w:ascii="GHEA Grapalat" w:hAnsi="GHEA Grapalat" w:cs="Sylfaen"/>
          <w:szCs w:val="24"/>
        </w:rPr>
        <w:t xml:space="preserve"> </w:t>
      </w:r>
      <w:r w:rsidR="00583092" w:rsidRPr="0033011B">
        <w:rPr>
          <w:rFonts w:ascii="GHEA Grapalat" w:hAnsi="GHEA Grapalat" w:cs="Sylfaen"/>
          <w:szCs w:val="24"/>
          <w:lang w:val="en-US"/>
        </w:rPr>
        <w:t>can</w:t>
      </w:r>
      <w:r w:rsidR="00583092" w:rsidRPr="005E1F72">
        <w:rPr>
          <w:rFonts w:ascii="GHEA Grapalat" w:hAnsi="GHEA Grapalat" w:cs="Sylfaen"/>
          <w:szCs w:val="24"/>
        </w:rPr>
        <w:t xml:space="preserve"> </w:t>
      </w:r>
      <w:r w:rsidR="00583092" w:rsidRPr="0033011B">
        <w:rPr>
          <w:rFonts w:ascii="GHEA Grapalat" w:hAnsi="GHEA Grapalat" w:cs="Sylfaen"/>
          <w:szCs w:val="24"/>
          <w:lang w:val="en-US"/>
        </w:rPr>
        <w:t>is</w:t>
      </w:r>
      <w:r w:rsidR="00583092" w:rsidRPr="005E1F72">
        <w:rPr>
          <w:rFonts w:ascii="GHEA Grapalat" w:hAnsi="GHEA Grapalat" w:cs="Sylfaen"/>
          <w:szCs w:val="24"/>
        </w:rPr>
        <w:t xml:space="preserve"> </w:t>
      </w:r>
      <w:r w:rsidR="00583092" w:rsidRPr="0033011B">
        <w:rPr>
          <w:rFonts w:ascii="GHEA Grapalat" w:hAnsi="GHEA Grapalat" w:cs="Sylfaen"/>
          <w:szCs w:val="24"/>
          <w:lang w:val="en-US"/>
        </w:rPr>
        <w:t>submit</w:t>
      </w:r>
      <w:r w:rsidR="00583092" w:rsidRPr="005E1F72">
        <w:rPr>
          <w:rFonts w:ascii="GHEA Grapalat" w:hAnsi="GHEA Grapalat" w:cs="Sylfaen"/>
          <w:szCs w:val="24"/>
        </w:rPr>
        <w:t xml:space="preserve"> </w:t>
      </w:r>
      <w:r w:rsidR="00583092" w:rsidRPr="0033011B">
        <w:rPr>
          <w:rFonts w:ascii="GHEA Grapalat" w:hAnsi="GHEA Grapalat" w:cs="Sylfaen"/>
          <w:szCs w:val="24"/>
          <w:lang w:val="en-US"/>
        </w:rPr>
        <w:t>extra</w:t>
      </w:r>
      <w:r w:rsidR="00583092" w:rsidRPr="005E1F72">
        <w:rPr>
          <w:rFonts w:ascii="GHEA Grapalat" w:hAnsi="GHEA Grapalat" w:cs="Sylfaen"/>
          <w:szCs w:val="24"/>
        </w:rPr>
        <w:t xml:space="preserve"> </w:t>
      </w:r>
      <w:r w:rsidR="00583092" w:rsidRPr="0033011B">
        <w:rPr>
          <w:rFonts w:ascii="GHEA Grapalat" w:hAnsi="GHEA Grapalat" w:cs="Sylfaen"/>
          <w:szCs w:val="24"/>
          <w:lang w:val="en-US"/>
        </w:rPr>
        <w:t>other</w:t>
      </w:r>
      <w:r w:rsidR="00583092" w:rsidRPr="005E1F72">
        <w:rPr>
          <w:rFonts w:ascii="GHEA Grapalat" w:hAnsi="GHEA Grapalat" w:cs="Sylfaen"/>
          <w:szCs w:val="24"/>
        </w:rPr>
        <w:t xml:space="preserve"> </w:t>
      </w:r>
      <w:proofErr w:type="gramStart"/>
      <w:r w:rsidR="00583092" w:rsidRPr="0033011B">
        <w:rPr>
          <w:rFonts w:ascii="GHEA Grapalat" w:hAnsi="GHEA Grapalat" w:cs="Sylfaen"/>
          <w:szCs w:val="24"/>
          <w:lang w:val="en-US"/>
        </w:rPr>
        <w:t xml:space="preserve">documents </w:t>
      </w:r>
      <w:r w:rsidR="00583092" w:rsidRPr="005E1F72">
        <w:rPr>
          <w:rFonts w:ascii="GHEA Grapalat" w:hAnsi="GHEA Grapalat" w:cs="Sylfaen"/>
          <w:szCs w:val="24"/>
        </w:rPr>
        <w:t>,</w:t>
      </w:r>
      <w:proofErr w:type="gramEnd"/>
      <w:r w:rsidR="00583092" w:rsidRPr="005E1F72">
        <w:rPr>
          <w:rFonts w:ascii="GHEA Grapalat" w:hAnsi="GHEA Grapalat" w:cs="Sylfaen"/>
          <w:szCs w:val="24"/>
        </w:rPr>
        <w:t xml:space="preserve"> </w:t>
      </w:r>
      <w:r w:rsidR="00583092" w:rsidRPr="0033011B">
        <w:rPr>
          <w:rFonts w:ascii="GHEA Grapalat" w:hAnsi="GHEA Grapalat" w:cs="Sylfaen"/>
          <w:szCs w:val="24"/>
          <w:lang w:val="en-US"/>
        </w:rPr>
        <w:t>information</w:t>
      </w:r>
      <w:r w:rsidR="00583092" w:rsidRPr="005E1F72">
        <w:rPr>
          <w:rFonts w:ascii="GHEA Grapalat" w:hAnsi="GHEA Grapalat" w:cs="Sylfaen"/>
          <w:szCs w:val="24"/>
        </w:rPr>
        <w:t xml:space="preserve"> </w:t>
      </w:r>
      <w:r w:rsidR="00583092" w:rsidRPr="0033011B">
        <w:rPr>
          <w:rFonts w:ascii="GHEA Grapalat" w:hAnsi="GHEA Grapalat" w:cs="Sylfaen"/>
          <w:szCs w:val="24"/>
          <w:lang w:val="en-US"/>
        </w:rPr>
        <w:t>and:</w:t>
      </w:r>
      <w:r w:rsidR="00583092" w:rsidRPr="005E1F72">
        <w:rPr>
          <w:rFonts w:ascii="GHEA Grapalat" w:hAnsi="GHEA Grapalat" w:cs="Sylfaen"/>
          <w:szCs w:val="24"/>
        </w:rPr>
        <w:t xml:space="preserve"> </w:t>
      </w:r>
      <w:r w:rsidR="00583092" w:rsidRPr="0033011B">
        <w:rPr>
          <w:rFonts w:ascii="GHEA Grapalat" w:hAnsi="GHEA Grapalat" w:cs="Sylfaen"/>
          <w:szCs w:val="24"/>
          <w:lang w:val="en-US"/>
        </w:rPr>
        <w:t>materials.</w:t>
      </w:r>
    </w:p>
    <w:p w:rsidR="00583092" w:rsidRPr="000058C9" w:rsidRDefault="00583092" w:rsidP="00EF3662">
      <w:pPr>
        <w:pStyle w:val="23"/>
        <w:spacing w:line="240" w:lineRule="auto"/>
        <w:ind w:firstLine="567"/>
        <w:rPr>
          <w:rFonts w:ascii="GHEA Grapalat" w:hAnsi="GHEA Grapalat" w:cs="Sylfaen"/>
          <w:szCs w:val="24"/>
        </w:rPr>
      </w:pPr>
      <w:r w:rsidRPr="0033011B">
        <w:rPr>
          <w:rFonts w:ascii="GHEA Grapalat" w:hAnsi="GHEA Grapalat" w:cs="Sylfaen"/>
          <w:szCs w:val="24"/>
          <w:lang w:val="en-US"/>
        </w:rPr>
        <w:t xml:space="preserve">Committee </w:t>
      </w:r>
      <w:r w:rsidR="00662165" w:rsidRPr="005E1F72">
        <w:rPr>
          <w:rFonts w:ascii="GHEA Grapalat" w:hAnsi="GHEA Grapalat" w:cs="Sylfaen"/>
          <w:szCs w:val="24"/>
          <w:lang w:val="en-US"/>
        </w:rPr>
        <w:t>H</w:t>
      </w:r>
      <w:r w:rsidRPr="005E1F72">
        <w:rPr>
          <w:rFonts w:ascii="GHEA Grapalat" w:hAnsi="GHEA Grapalat" w:cs="Sylfaen"/>
          <w:szCs w:val="24"/>
        </w:rPr>
        <w:t xml:space="preserve"> </w:t>
      </w:r>
      <w:r w:rsidRPr="0033011B">
        <w:rPr>
          <w:rFonts w:ascii="GHEA Grapalat" w:hAnsi="GHEA Grapalat" w:cs="Sylfaen"/>
          <w:szCs w:val="24"/>
          <w:lang w:val="en-US"/>
        </w:rPr>
        <w:t>can</w:t>
      </w:r>
      <w:r w:rsidRPr="005E1F72">
        <w:rPr>
          <w:rFonts w:ascii="GHEA Grapalat" w:hAnsi="GHEA Grapalat" w:cs="Sylfaen"/>
          <w:szCs w:val="24"/>
        </w:rPr>
        <w:t xml:space="preserve"> </w:t>
      </w:r>
      <w:r w:rsidRPr="0033011B">
        <w:rPr>
          <w:rFonts w:ascii="GHEA Grapalat" w:hAnsi="GHEA Grapalat" w:cs="Sylfaen"/>
          <w:szCs w:val="24"/>
          <w:lang w:val="en-US"/>
        </w:rPr>
        <w:t>is</w:t>
      </w:r>
      <w:r w:rsidRPr="005E1F72">
        <w:rPr>
          <w:rFonts w:ascii="GHEA Grapalat" w:hAnsi="GHEA Grapalat" w:cs="Sylfaen"/>
          <w:szCs w:val="24"/>
        </w:rPr>
        <w:t xml:space="preserve"> </w:t>
      </w:r>
      <w:r w:rsidRPr="0033011B">
        <w:rPr>
          <w:rFonts w:ascii="GHEA Grapalat" w:hAnsi="GHEA Grapalat" w:cs="Sylfaen"/>
          <w:szCs w:val="24"/>
          <w:lang w:val="en-US"/>
        </w:rPr>
        <w:t>to check</w:t>
      </w:r>
      <w:r w:rsidRPr="005E1F72">
        <w:rPr>
          <w:rFonts w:ascii="GHEA Grapalat" w:hAnsi="GHEA Grapalat" w:cs="Sylfaen"/>
          <w:szCs w:val="24"/>
        </w:rPr>
        <w:t xml:space="preserve"> </w:t>
      </w:r>
      <w:r w:rsidR="004B383E" w:rsidRPr="005E1F72">
        <w:rPr>
          <w:rFonts w:ascii="GHEA Grapalat" w:hAnsi="GHEA Grapalat" w:cs="Sylfaen"/>
          <w:szCs w:val="24"/>
          <w:lang w:val="en-US"/>
        </w:rPr>
        <w:t xml:space="preserve">my </w:t>
      </w:r>
      <w:r w:rsidRPr="0033011B">
        <w:rPr>
          <w:rFonts w:ascii="GHEA Grapalat" w:hAnsi="GHEA Grapalat" w:cs="Sylfaen"/>
          <w:szCs w:val="24"/>
          <w:lang w:val="en-US"/>
        </w:rPr>
        <w:t>partner</w:t>
      </w:r>
      <w:r w:rsidRPr="005E1F72">
        <w:rPr>
          <w:rFonts w:ascii="GHEA Grapalat" w:hAnsi="GHEA Grapalat" w:cs="Sylfaen"/>
          <w:szCs w:val="24"/>
        </w:rPr>
        <w:t xml:space="preserve"> </w:t>
      </w:r>
      <w:r w:rsidRPr="0033011B">
        <w:rPr>
          <w:rFonts w:ascii="GHEA Grapalat" w:hAnsi="GHEA Grapalat" w:cs="Sylfaen"/>
          <w:szCs w:val="24"/>
          <w:lang w:val="en-US"/>
        </w:rPr>
        <w:t>presented by</w:t>
      </w:r>
      <w:r w:rsidRPr="005E1F72">
        <w:rPr>
          <w:rFonts w:ascii="GHEA Grapalat" w:hAnsi="GHEA Grapalat" w:cs="Sylfaen"/>
          <w:szCs w:val="24"/>
        </w:rPr>
        <w:t xml:space="preserve"> </w:t>
      </w:r>
      <w:r w:rsidRPr="0033011B">
        <w:rPr>
          <w:rFonts w:ascii="GHEA Grapalat" w:hAnsi="GHEA Grapalat" w:cs="Sylfaen"/>
          <w:szCs w:val="24"/>
          <w:lang w:val="en-US"/>
        </w:rPr>
        <w:t>data</w:t>
      </w:r>
      <w:r w:rsidRPr="005E1F72">
        <w:rPr>
          <w:rFonts w:ascii="GHEA Grapalat" w:hAnsi="GHEA Grapalat" w:cs="Sylfaen"/>
          <w:szCs w:val="24"/>
        </w:rPr>
        <w:t xml:space="preserve"> </w:t>
      </w:r>
      <w:r w:rsidRPr="0033011B">
        <w:rPr>
          <w:rFonts w:ascii="GHEA Grapalat" w:hAnsi="GHEA Grapalat" w:cs="Sylfaen"/>
          <w:szCs w:val="24"/>
          <w:lang w:val="en-US"/>
        </w:rPr>
        <w:t xml:space="preserve">authentication </w:t>
      </w:r>
      <w:r w:rsidRPr="005E1F72">
        <w:rPr>
          <w:rFonts w:ascii="GHEA Grapalat" w:hAnsi="GHEA Grapalat" w:cs="Sylfaen"/>
          <w:szCs w:val="24"/>
        </w:rPr>
        <w:t>using</w:t>
      </w:r>
      <w:r w:rsidRPr="0033011B">
        <w:rPr>
          <w:rFonts w:ascii="GHEA Grapalat" w:hAnsi="GHEA Grapalat" w:cs="Sylfaen"/>
          <w:szCs w:val="24"/>
          <w:lang w:val="en-US"/>
        </w:rPr>
        <w:t>​</w:t>
      </w:r>
      <w:r w:rsidRPr="005E1F72">
        <w:rPr>
          <w:rFonts w:ascii="GHEA Grapalat" w:hAnsi="GHEA Grapalat" w:cs="Sylfaen"/>
          <w:szCs w:val="24"/>
        </w:rPr>
        <w:t xml:space="preserve"> </w:t>
      </w:r>
      <w:r w:rsidRPr="0033011B">
        <w:rPr>
          <w:rFonts w:ascii="GHEA Grapalat" w:hAnsi="GHEA Grapalat" w:cs="Sylfaen"/>
          <w:szCs w:val="24"/>
          <w:lang w:val="en-US"/>
        </w:rPr>
        <w:t>official</w:t>
      </w:r>
      <w:r w:rsidRPr="005E1F72">
        <w:rPr>
          <w:rFonts w:ascii="GHEA Grapalat" w:hAnsi="GHEA Grapalat" w:cs="Sylfaen"/>
          <w:szCs w:val="24"/>
        </w:rPr>
        <w:t xml:space="preserve"> </w:t>
      </w:r>
      <w:r w:rsidRPr="0033011B">
        <w:rPr>
          <w:rFonts w:ascii="GHEA Grapalat" w:hAnsi="GHEA Grapalat" w:cs="Sylfaen"/>
          <w:szCs w:val="24"/>
          <w:lang w:val="en-US"/>
        </w:rPr>
        <w:t>from sources</w:t>
      </w:r>
      <w:r w:rsidRPr="005E1F72">
        <w:rPr>
          <w:rFonts w:ascii="GHEA Grapalat" w:hAnsi="GHEA Grapalat" w:cs="Sylfaen"/>
          <w:szCs w:val="24"/>
        </w:rPr>
        <w:t xml:space="preserve"> </w:t>
      </w:r>
      <w:r w:rsidRPr="0033011B">
        <w:rPr>
          <w:rFonts w:ascii="GHEA Grapalat" w:hAnsi="GHEA Grapalat" w:cs="Sylfaen"/>
          <w:szCs w:val="24"/>
          <w:lang w:val="en-US"/>
        </w:rPr>
        <w:t>received</w:t>
      </w:r>
      <w:r w:rsidRPr="005E1F72">
        <w:rPr>
          <w:rFonts w:ascii="GHEA Grapalat" w:hAnsi="GHEA Grapalat" w:cs="Sylfaen"/>
          <w:szCs w:val="24"/>
        </w:rPr>
        <w:t xml:space="preserve"> </w:t>
      </w:r>
      <w:r w:rsidRPr="0033011B">
        <w:rPr>
          <w:rFonts w:ascii="GHEA Grapalat" w:hAnsi="GHEA Grapalat" w:cs="Sylfaen"/>
          <w:szCs w:val="24"/>
          <w:lang w:val="en-US"/>
        </w:rPr>
        <w:t>data</w:t>
      </w:r>
      <w:r w:rsidRPr="005E1F72">
        <w:rPr>
          <w:rFonts w:ascii="GHEA Grapalat" w:hAnsi="GHEA Grapalat" w:cs="Sylfaen"/>
          <w:szCs w:val="24"/>
        </w:rPr>
        <w:t xml:space="preserve"> </w:t>
      </w:r>
      <w:r w:rsidRPr="0033011B">
        <w:rPr>
          <w:rFonts w:ascii="GHEA Grapalat" w:hAnsi="GHEA Grapalat" w:cs="Sylfaen"/>
          <w:szCs w:val="24"/>
          <w:lang w:val="en-US"/>
        </w:rPr>
        <w:t>or</w:t>
      </w:r>
      <w:r w:rsidRPr="005E1F72">
        <w:rPr>
          <w:rFonts w:ascii="GHEA Grapalat" w:hAnsi="GHEA Grapalat" w:cs="Sylfaen"/>
          <w:szCs w:val="24"/>
        </w:rPr>
        <w:t xml:space="preserve"> </w:t>
      </w:r>
      <w:r w:rsidRPr="0033011B">
        <w:rPr>
          <w:rFonts w:ascii="GHEA Grapalat" w:hAnsi="GHEA Grapalat" w:cs="Sylfaen"/>
          <w:szCs w:val="24"/>
          <w:lang w:val="en-US"/>
        </w:rPr>
        <w:t>of it</w:t>
      </w:r>
      <w:r w:rsidRPr="005E1F72">
        <w:rPr>
          <w:rFonts w:ascii="GHEA Grapalat" w:hAnsi="GHEA Grapalat" w:cs="Sylfaen"/>
          <w:szCs w:val="24"/>
        </w:rPr>
        <w:t xml:space="preserve"> </w:t>
      </w:r>
      <w:r w:rsidRPr="0033011B">
        <w:rPr>
          <w:rFonts w:ascii="GHEA Grapalat" w:hAnsi="GHEA Grapalat" w:cs="Sylfaen"/>
          <w:szCs w:val="24"/>
          <w:lang w:val="en-US"/>
        </w:rPr>
        <w:t>about</w:t>
      </w:r>
      <w:r w:rsidRPr="005E1F72">
        <w:rPr>
          <w:rFonts w:ascii="GHEA Grapalat" w:hAnsi="GHEA Grapalat" w:cs="Sylfaen"/>
          <w:szCs w:val="24"/>
        </w:rPr>
        <w:t xml:space="preserve"> </w:t>
      </w:r>
      <w:r w:rsidRPr="0033011B">
        <w:rPr>
          <w:rFonts w:ascii="GHEA Grapalat" w:hAnsi="GHEA Grapalat" w:cs="Sylfaen"/>
          <w:szCs w:val="24"/>
          <w:lang w:val="en-US"/>
        </w:rPr>
        <w:t>receiving</w:t>
      </w:r>
      <w:r w:rsidRPr="005E1F72">
        <w:rPr>
          <w:rFonts w:ascii="GHEA Grapalat" w:hAnsi="GHEA Grapalat" w:cs="Sylfaen"/>
          <w:szCs w:val="24"/>
        </w:rPr>
        <w:t xml:space="preserve"> </w:t>
      </w:r>
      <w:r w:rsidRPr="0033011B">
        <w:rPr>
          <w:rFonts w:ascii="GHEA Grapalat" w:hAnsi="GHEA Grapalat" w:cs="Sylfaen"/>
          <w:szCs w:val="24"/>
          <w:lang w:val="en-US"/>
        </w:rPr>
        <w:t>competent</w:t>
      </w:r>
      <w:r w:rsidRPr="005E1F72">
        <w:rPr>
          <w:rFonts w:ascii="GHEA Grapalat" w:hAnsi="GHEA Grapalat" w:cs="Sylfaen"/>
          <w:szCs w:val="24"/>
        </w:rPr>
        <w:t xml:space="preserve"> </w:t>
      </w:r>
      <w:r w:rsidRPr="0033011B">
        <w:rPr>
          <w:rFonts w:ascii="GHEA Grapalat" w:hAnsi="GHEA Grapalat" w:cs="Sylfaen"/>
          <w:szCs w:val="24"/>
          <w:lang w:val="en-US"/>
        </w:rPr>
        <w:t>bodies</w:t>
      </w:r>
      <w:r w:rsidRPr="005E1F72">
        <w:rPr>
          <w:rFonts w:ascii="GHEA Grapalat" w:hAnsi="GHEA Grapalat" w:cs="Sylfaen"/>
          <w:szCs w:val="24"/>
        </w:rPr>
        <w:t xml:space="preserve"> </w:t>
      </w:r>
      <w:r w:rsidRPr="0033011B">
        <w:rPr>
          <w:rFonts w:ascii="GHEA Grapalat" w:hAnsi="GHEA Grapalat" w:cs="Sylfaen"/>
          <w:szCs w:val="24"/>
          <w:lang w:val="en-US"/>
        </w:rPr>
        <w:t>in writing</w:t>
      </w:r>
      <w:r w:rsidRPr="005E1F72">
        <w:rPr>
          <w:rFonts w:ascii="GHEA Grapalat" w:hAnsi="GHEA Grapalat" w:cs="Sylfaen"/>
          <w:szCs w:val="24"/>
        </w:rPr>
        <w:t xml:space="preserve"> </w:t>
      </w:r>
      <w:r w:rsidRPr="0033011B">
        <w:rPr>
          <w:rFonts w:ascii="GHEA Grapalat" w:hAnsi="GHEA Grapalat" w:cs="Sylfaen"/>
          <w:szCs w:val="24"/>
          <w:lang w:val="en-US"/>
        </w:rPr>
        <w:t xml:space="preserve">the </w:t>
      </w:r>
      <w:proofErr w:type="gramStart"/>
      <w:r w:rsidRPr="0033011B">
        <w:rPr>
          <w:rFonts w:ascii="GHEA Grapalat" w:hAnsi="GHEA Grapalat" w:cs="Sylfaen"/>
          <w:szCs w:val="24"/>
          <w:lang w:val="en-US"/>
        </w:rPr>
        <w:t xml:space="preserve">conclusion </w:t>
      </w:r>
      <w:r w:rsidRPr="005E1F72">
        <w:rPr>
          <w:rFonts w:ascii="GHEA Grapalat" w:hAnsi="GHEA Grapalat" w:cs="Sylfaen"/>
          <w:szCs w:val="24"/>
        </w:rPr>
        <w:t>.</w:t>
      </w:r>
      <w:proofErr w:type="gramEnd"/>
      <w:r w:rsidRPr="005E1F72">
        <w:rPr>
          <w:rFonts w:ascii="GHEA Grapalat" w:hAnsi="GHEA Grapalat" w:cs="Sylfaen"/>
          <w:szCs w:val="24"/>
        </w:rPr>
        <w:t xml:space="preserve"> </w:t>
      </w:r>
      <w:r w:rsidRPr="0033011B">
        <w:rPr>
          <w:rFonts w:ascii="GHEA Grapalat" w:hAnsi="GHEA Grapalat" w:cs="Sylfaen"/>
          <w:szCs w:val="24"/>
          <w:lang w:val="en-US"/>
        </w:rPr>
        <w:t>Similar</w:t>
      </w:r>
      <w:r w:rsidRPr="005E1F72">
        <w:rPr>
          <w:rFonts w:ascii="GHEA Grapalat" w:hAnsi="GHEA Grapalat" w:cs="Sylfaen"/>
          <w:szCs w:val="24"/>
        </w:rPr>
        <w:t xml:space="preserve"> </w:t>
      </w:r>
      <w:r w:rsidRPr="0033011B">
        <w:rPr>
          <w:rFonts w:ascii="GHEA Grapalat" w:hAnsi="GHEA Grapalat" w:cs="Sylfaen"/>
          <w:szCs w:val="24"/>
          <w:lang w:val="en-US"/>
        </w:rPr>
        <w:t>request</w:t>
      </w:r>
      <w:r w:rsidRPr="005E1F72">
        <w:rPr>
          <w:rFonts w:ascii="GHEA Grapalat" w:hAnsi="GHEA Grapalat" w:cs="Sylfaen"/>
          <w:szCs w:val="24"/>
        </w:rPr>
        <w:t xml:space="preserve"> </w:t>
      </w:r>
      <w:r w:rsidRPr="0033011B">
        <w:rPr>
          <w:rFonts w:ascii="GHEA Grapalat" w:hAnsi="GHEA Grapalat" w:cs="Sylfaen"/>
          <w:szCs w:val="24"/>
          <w:lang w:val="en-US"/>
        </w:rPr>
        <w:t>to be sent</w:t>
      </w:r>
      <w:r w:rsidRPr="005E1F72">
        <w:rPr>
          <w:rFonts w:ascii="GHEA Grapalat" w:hAnsi="GHEA Grapalat" w:cs="Sylfaen"/>
          <w:szCs w:val="24"/>
        </w:rPr>
        <w:t xml:space="preserve"> </w:t>
      </w:r>
      <w:r w:rsidRPr="0033011B">
        <w:rPr>
          <w:rFonts w:ascii="GHEA Grapalat" w:hAnsi="GHEA Grapalat" w:cs="Sylfaen"/>
          <w:szCs w:val="24"/>
          <w:lang w:val="en-US"/>
        </w:rPr>
        <w:t>case</w:t>
      </w:r>
      <w:r w:rsidRPr="005E1F72">
        <w:rPr>
          <w:rFonts w:ascii="GHEA Grapalat" w:hAnsi="GHEA Grapalat" w:cs="Sylfaen"/>
          <w:szCs w:val="24"/>
        </w:rPr>
        <w:t xml:space="preserve"> </w:t>
      </w:r>
      <w:r w:rsidRPr="0033011B">
        <w:rPr>
          <w:rFonts w:ascii="GHEA Grapalat" w:hAnsi="GHEA Grapalat" w:cs="Sylfaen"/>
          <w:szCs w:val="24"/>
          <w:lang w:val="en-US"/>
        </w:rPr>
        <w:t>appropriate</w:t>
      </w:r>
      <w:r w:rsidRPr="005E1F72">
        <w:rPr>
          <w:rFonts w:ascii="GHEA Grapalat" w:hAnsi="GHEA Grapalat" w:cs="Sylfaen"/>
          <w:szCs w:val="24"/>
        </w:rPr>
        <w:t xml:space="preserve"> </w:t>
      </w:r>
      <w:r w:rsidRPr="0033011B">
        <w:rPr>
          <w:rFonts w:ascii="GHEA Grapalat" w:hAnsi="GHEA Grapalat" w:cs="Sylfaen"/>
          <w:szCs w:val="24"/>
          <w:lang w:val="en-US"/>
        </w:rPr>
        <w:t>State</w:t>
      </w:r>
      <w:r w:rsidRPr="005E1F72">
        <w:rPr>
          <w:rFonts w:ascii="GHEA Grapalat" w:hAnsi="GHEA Grapalat" w:cs="Sylfaen"/>
          <w:szCs w:val="24"/>
        </w:rPr>
        <w:t xml:space="preserve"> </w:t>
      </w:r>
      <w:r w:rsidRPr="0033011B">
        <w:rPr>
          <w:rFonts w:ascii="GHEA Grapalat" w:hAnsi="GHEA Grapalat" w:cs="Sylfaen"/>
          <w:szCs w:val="24"/>
          <w:lang w:val="en-US"/>
        </w:rPr>
        <w:t>and:</w:t>
      </w:r>
      <w:r w:rsidRPr="005E1F72">
        <w:rPr>
          <w:rFonts w:ascii="GHEA Grapalat" w:hAnsi="GHEA Grapalat" w:cs="Sylfaen"/>
          <w:szCs w:val="24"/>
        </w:rPr>
        <w:t xml:space="preserve"> </w:t>
      </w:r>
      <w:r w:rsidRPr="0033011B">
        <w:rPr>
          <w:rFonts w:ascii="GHEA Grapalat" w:hAnsi="GHEA Grapalat" w:cs="Sylfaen"/>
          <w:szCs w:val="24"/>
          <w:lang w:val="en-US"/>
        </w:rPr>
        <w:t>local</w:t>
      </w:r>
      <w:r w:rsidRPr="005E1F72">
        <w:rPr>
          <w:rFonts w:ascii="GHEA Grapalat" w:hAnsi="GHEA Grapalat" w:cs="Sylfaen"/>
          <w:szCs w:val="24"/>
        </w:rPr>
        <w:t xml:space="preserve"> </w:t>
      </w:r>
      <w:r w:rsidRPr="0033011B">
        <w:rPr>
          <w:rFonts w:ascii="GHEA Grapalat" w:hAnsi="GHEA Grapalat" w:cs="Sylfaen"/>
          <w:szCs w:val="24"/>
          <w:lang w:val="en-US"/>
        </w:rPr>
        <w:t>self-governance</w:t>
      </w:r>
      <w:r w:rsidRPr="005E1F72">
        <w:rPr>
          <w:rFonts w:ascii="GHEA Grapalat" w:hAnsi="GHEA Grapalat" w:cs="Sylfaen"/>
          <w:szCs w:val="24"/>
        </w:rPr>
        <w:t xml:space="preserve"> </w:t>
      </w:r>
      <w:r w:rsidRPr="0033011B">
        <w:rPr>
          <w:rFonts w:ascii="GHEA Grapalat" w:hAnsi="GHEA Grapalat" w:cs="Sylfaen"/>
          <w:szCs w:val="24"/>
          <w:lang w:val="en-US"/>
        </w:rPr>
        <w:t>bodies</w:t>
      </w:r>
      <w:r w:rsidRPr="005E1F72">
        <w:rPr>
          <w:rFonts w:ascii="GHEA Grapalat" w:hAnsi="GHEA Grapalat" w:cs="Sylfaen"/>
          <w:szCs w:val="24"/>
        </w:rPr>
        <w:t xml:space="preserve"> </w:t>
      </w:r>
      <w:r w:rsidRPr="0033011B">
        <w:rPr>
          <w:rFonts w:ascii="GHEA Grapalat" w:hAnsi="GHEA Grapalat" w:cs="Sylfaen"/>
          <w:szCs w:val="24"/>
          <w:lang w:val="en-US"/>
        </w:rPr>
        <w:t>the request</w:t>
      </w:r>
      <w:r w:rsidRPr="005E1F72">
        <w:rPr>
          <w:rFonts w:ascii="GHEA Grapalat" w:hAnsi="GHEA Grapalat" w:cs="Sylfaen"/>
          <w:szCs w:val="24"/>
        </w:rPr>
        <w:t xml:space="preserve"> </w:t>
      </w:r>
      <w:r w:rsidRPr="0033011B">
        <w:rPr>
          <w:rFonts w:ascii="GHEA Grapalat" w:hAnsi="GHEA Grapalat" w:cs="Sylfaen"/>
          <w:szCs w:val="24"/>
          <w:lang w:val="en-US"/>
        </w:rPr>
        <w:t>to receive</w:t>
      </w:r>
      <w:r w:rsidRPr="005E1F72">
        <w:rPr>
          <w:rFonts w:ascii="GHEA Grapalat" w:hAnsi="GHEA Grapalat" w:cs="Sylfaen"/>
          <w:szCs w:val="24"/>
        </w:rPr>
        <w:t xml:space="preserve"> </w:t>
      </w:r>
      <w:r w:rsidRPr="0033011B">
        <w:rPr>
          <w:rFonts w:ascii="GHEA Grapalat" w:hAnsi="GHEA Grapalat" w:cs="Sylfaen"/>
          <w:szCs w:val="24"/>
          <w:lang w:val="en-US"/>
        </w:rPr>
        <w:t>on the day</w:t>
      </w:r>
      <w:r w:rsidRPr="005E1F72">
        <w:rPr>
          <w:rFonts w:ascii="GHEA Grapalat" w:hAnsi="GHEA Grapalat" w:cs="Sylfaen"/>
          <w:szCs w:val="24"/>
        </w:rPr>
        <w:t xml:space="preserve"> </w:t>
      </w:r>
      <w:r w:rsidRPr="0033011B">
        <w:rPr>
          <w:rFonts w:ascii="GHEA Grapalat" w:hAnsi="GHEA Grapalat" w:cs="Sylfaen"/>
          <w:szCs w:val="24"/>
          <w:lang w:val="en-US"/>
        </w:rPr>
        <w:t>next</w:t>
      </w:r>
      <w:r w:rsidRPr="005E1F72">
        <w:rPr>
          <w:rFonts w:ascii="GHEA Grapalat" w:hAnsi="GHEA Grapalat" w:cs="Sylfaen"/>
          <w:szCs w:val="24"/>
        </w:rPr>
        <w:t xml:space="preserve"> </w:t>
      </w:r>
      <w:r w:rsidRPr="0033011B">
        <w:rPr>
          <w:rFonts w:ascii="GHEA Grapalat" w:hAnsi="GHEA Grapalat" w:cs="Sylfaen"/>
          <w:szCs w:val="24"/>
          <w:lang w:val="en-US"/>
        </w:rPr>
        <w:t>two</w:t>
      </w:r>
      <w:r w:rsidRPr="005E1F72">
        <w:rPr>
          <w:rFonts w:ascii="GHEA Grapalat" w:hAnsi="GHEA Grapalat" w:cs="Sylfaen"/>
          <w:szCs w:val="24"/>
        </w:rPr>
        <w:t xml:space="preserve"> </w:t>
      </w:r>
      <w:r w:rsidRPr="0033011B">
        <w:rPr>
          <w:rFonts w:ascii="GHEA Grapalat" w:hAnsi="GHEA Grapalat" w:cs="Sylfaen"/>
          <w:szCs w:val="24"/>
          <w:lang w:val="en-US"/>
        </w:rPr>
        <w:t>working</w:t>
      </w:r>
      <w:r w:rsidRPr="005E1F72">
        <w:rPr>
          <w:rFonts w:ascii="GHEA Grapalat" w:hAnsi="GHEA Grapalat" w:cs="Sylfaen"/>
          <w:szCs w:val="24"/>
        </w:rPr>
        <w:t xml:space="preserve"> </w:t>
      </w:r>
      <w:r w:rsidRPr="0033011B">
        <w:rPr>
          <w:rFonts w:ascii="GHEA Grapalat" w:hAnsi="GHEA Grapalat" w:cs="Sylfaen"/>
          <w:szCs w:val="24"/>
          <w:lang w:val="en-US"/>
        </w:rPr>
        <w:t>of the day</w:t>
      </w:r>
      <w:r w:rsidRPr="005E1F72">
        <w:rPr>
          <w:rFonts w:ascii="GHEA Grapalat" w:hAnsi="GHEA Grapalat" w:cs="Sylfaen"/>
          <w:szCs w:val="24"/>
        </w:rPr>
        <w:t xml:space="preserve"> </w:t>
      </w:r>
      <w:r w:rsidRPr="0033011B">
        <w:rPr>
          <w:rFonts w:ascii="GHEA Grapalat" w:hAnsi="GHEA Grapalat" w:cs="Sylfaen"/>
          <w:szCs w:val="24"/>
          <w:lang w:val="en-US"/>
        </w:rPr>
        <w:t>during</w:t>
      </w:r>
      <w:r w:rsidRPr="005E1F72">
        <w:rPr>
          <w:rFonts w:ascii="GHEA Grapalat" w:hAnsi="GHEA Grapalat" w:cs="Sylfaen"/>
          <w:szCs w:val="24"/>
        </w:rPr>
        <w:t xml:space="preserve"> </w:t>
      </w:r>
      <w:r w:rsidRPr="0033011B">
        <w:rPr>
          <w:rFonts w:ascii="GHEA Grapalat" w:hAnsi="GHEA Grapalat" w:cs="Sylfaen"/>
          <w:szCs w:val="24"/>
          <w:lang w:val="en-US"/>
        </w:rPr>
        <w:t>providing</w:t>
      </w:r>
      <w:r w:rsidRPr="005E1F72">
        <w:rPr>
          <w:rFonts w:ascii="GHEA Grapalat" w:hAnsi="GHEA Grapalat" w:cs="Sylfaen"/>
          <w:szCs w:val="24"/>
        </w:rPr>
        <w:t xml:space="preserve"> </w:t>
      </w:r>
      <w:r w:rsidRPr="0033011B">
        <w:rPr>
          <w:rFonts w:ascii="GHEA Grapalat" w:hAnsi="GHEA Grapalat" w:cs="Sylfaen"/>
          <w:szCs w:val="24"/>
          <w:lang w:val="en-US"/>
        </w:rPr>
        <w:t>are</w:t>
      </w:r>
      <w:r w:rsidRPr="005E1F72">
        <w:rPr>
          <w:rFonts w:ascii="GHEA Grapalat" w:hAnsi="GHEA Grapalat" w:cs="Sylfaen"/>
          <w:szCs w:val="24"/>
        </w:rPr>
        <w:t xml:space="preserve"> </w:t>
      </w:r>
      <w:r w:rsidRPr="0033011B">
        <w:rPr>
          <w:rFonts w:ascii="GHEA Grapalat" w:hAnsi="GHEA Grapalat" w:cs="Sylfaen"/>
          <w:szCs w:val="24"/>
          <w:lang w:val="en-US"/>
        </w:rPr>
        <w:t>in writing</w:t>
      </w:r>
      <w:r w:rsidRPr="005E1F72">
        <w:rPr>
          <w:rFonts w:ascii="GHEA Grapalat" w:hAnsi="GHEA Grapalat" w:cs="Sylfaen"/>
          <w:szCs w:val="24"/>
        </w:rPr>
        <w:t xml:space="preserve"> </w:t>
      </w:r>
      <w:proofErr w:type="gramStart"/>
      <w:r w:rsidRPr="0033011B">
        <w:rPr>
          <w:rFonts w:ascii="GHEA Grapalat" w:hAnsi="GHEA Grapalat" w:cs="Sylfaen"/>
          <w:szCs w:val="24"/>
          <w:lang w:val="en-US"/>
        </w:rPr>
        <w:t xml:space="preserve">conclusion </w:t>
      </w:r>
      <w:r w:rsidRPr="005E1F72">
        <w:rPr>
          <w:rFonts w:ascii="GHEA Grapalat" w:hAnsi="GHEA Grapalat" w:cs="Sylfaen"/>
          <w:szCs w:val="24"/>
        </w:rPr>
        <w:t>:</w:t>
      </w:r>
      <w:proofErr w:type="gramEnd"/>
      <w:r w:rsidRPr="005E1F72">
        <w:rPr>
          <w:rFonts w:ascii="GHEA Grapalat" w:hAnsi="GHEA Grapalat" w:cs="Sylfaen"/>
          <w:szCs w:val="24"/>
        </w:rPr>
        <w:t xml:space="preserve"> </w:t>
      </w:r>
      <w:r w:rsidRPr="0033011B">
        <w:rPr>
          <w:rFonts w:ascii="GHEA Grapalat" w:hAnsi="GHEA Grapalat" w:cs="Sylfaen"/>
          <w:szCs w:val="24"/>
          <w:lang w:val="en-US"/>
        </w:rPr>
        <w:t>If:</w:t>
      </w:r>
      <w:r w:rsidRPr="005E1F72">
        <w:rPr>
          <w:rFonts w:ascii="GHEA Grapalat" w:hAnsi="GHEA Grapalat" w:cs="Sylfaen"/>
          <w:szCs w:val="24"/>
        </w:rPr>
        <w:t xml:space="preserve"> </w:t>
      </w:r>
      <w:r w:rsidR="004B383E" w:rsidRPr="005E1F72">
        <w:rPr>
          <w:rFonts w:ascii="GHEA Grapalat" w:hAnsi="GHEA Grapalat" w:cs="Sylfaen"/>
          <w:szCs w:val="24"/>
          <w:lang w:val="en-US"/>
        </w:rPr>
        <w:t xml:space="preserve">my </w:t>
      </w:r>
      <w:r w:rsidRPr="0033011B">
        <w:rPr>
          <w:rFonts w:ascii="GHEA Grapalat" w:hAnsi="GHEA Grapalat" w:cs="Sylfaen"/>
          <w:szCs w:val="24"/>
          <w:lang w:val="en-US"/>
        </w:rPr>
        <w:t>partner</w:t>
      </w:r>
      <w:r w:rsidRPr="005E1F72">
        <w:rPr>
          <w:rFonts w:ascii="GHEA Grapalat" w:hAnsi="GHEA Grapalat" w:cs="Sylfaen"/>
          <w:szCs w:val="24"/>
        </w:rPr>
        <w:t xml:space="preserve"> </w:t>
      </w:r>
      <w:r w:rsidRPr="0033011B">
        <w:rPr>
          <w:rFonts w:ascii="GHEA Grapalat" w:hAnsi="GHEA Grapalat" w:cs="Sylfaen"/>
          <w:szCs w:val="24"/>
          <w:lang w:val="en-US"/>
        </w:rPr>
        <w:t>presented by</w:t>
      </w:r>
      <w:r w:rsidRPr="005E1F72">
        <w:rPr>
          <w:rFonts w:ascii="GHEA Grapalat" w:hAnsi="GHEA Grapalat" w:cs="Sylfaen"/>
          <w:szCs w:val="24"/>
        </w:rPr>
        <w:t xml:space="preserve"> </w:t>
      </w:r>
      <w:r w:rsidRPr="0033011B">
        <w:rPr>
          <w:rFonts w:ascii="GHEA Grapalat" w:hAnsi="GHEA Grapalat" w:cs="Sylfaen"/>
          <w:szCs w:val="24"/>
          <w:lang w:val="en-US"/>
        </w:rPr>
        <w:t>data</w:t>
      </w:r>
      <w:r w:rsidRPr="005E1F72">
        <w:rPr>
          <w:rFonts w:ascii="GHEA Grapalat" w:hAnsi="GHEA Grapalat" w:cs="Sylfaen"/>
          <w:szCs w:val="24"/>
        </w:rPr>
        <w:t xml:space="preserve"> </w:t>
      </w:r>
      <w:r w:rsidRPr="0033011B">
        <w:rPr>
          <w:rFonts w:ascii="GHEA Grapalat" w:hAnsi="GHEA Grapalat" w:cs="Sylfaen"/>
          <w:szCs w:val="24"/>
          <w:lang w:val="en-US"/>
        </w:rPr>
        <w:t>of authenticity</w:t>
      </w:r>
      <w:r w:rsidRPr="005E1F72">
        <w:rPr>
          <w:rFonts w:ascii="GHEA Grapalat" w:hAnsi="GHEA Grapalat" w:cs="Sylfaen"/>
          <w:szCs w:val="24"/>
        </w:rPr>
        <w:t xml:space="preserve"> </w:t>
      </w:r>
      <w:r w:rsidRPr="0033011B">
        <w:rPr>
          <w:rFonts w:ascii="GHEA Grapalat" w:hAnsi="GHEA Grapalat" w:cs="Sylfaen"/>
          <w:szCs w:val="24"/>
          <w:lang w:val="en-US"/>
        </w:rPr>
        <w:t>check</w:t>
      </w:r>
      <w:r w:rsidRPr="005E1F72">
        <w:rPr>
          <w:rFonts w:ascii="GHEA Grapalat" w:hAnsi="GHEA Grapalat" w:cs="Sylfaen"/>
          <w:szCs w:val="24"/>
        </w:rPr>
        <w:t xml:space="preserve"> </w:t>
      </w:r>
      <w:r w:rsidRPr="0033011B">
        <w:rPr>
          <w:rFonts w:ascii="GHEA Grapalat" w:hAnsi="GHEA Grapalat" w:cs="Sylfaen"/>
          <w:szCs w:val="24"/>
          <w:lang w:val="en-US"/>
        </w:rPr>
        <w:t>as a result</w:t>
      </w:r>
      <w:r w:rsidRPr="005E1F72">
        <w:rPr>
          <w:rFonts w:ascii="GHEA Grapalat" w:hAnsi="GHEA Grapalat" w:cs="Sylfaen"/>
          <w:szCs w:val="24"/>
        </w:rPr>
        <w:t xml:space="preserve"> </w:t>
      </w:r>
      <w:r w:rsidRPr="0033011B">
        <w:rPr>
          <w:rFonts w:ascii="GHEA Grapalat" w:hAnsi="GHEA Grapalat" w:cs="Sylfaen"/>
          <w:szCs w:val="24"/>
          <w:lang w:val="en-US"/>
        </w:rPr>
        <w:t>the data</w:t>
      </w:r>
      <w:r w:rsidRPr="005E1F72">
        <w:rPr>
          <w:rFonts w:ascii="GHEA Grapalat" w:hAnsi="GHEA Grapalat" w:cs="Sylfaen"/>
          <w:szCs w:val="24"/>
        </w:rPr>
        <w:t xml:space="preserve"> </w:t>
      </w:r>
      <w:r w:rsidRPr="0033011B">
        <w:rPr>
          <w:rFonts w:ascii="GHEA Grapalat" w:hAnsi="GHEA Grapalat" w:cs="Sylfaen"/>
          <w:szCs w:val="24"/>
          <w:lang w:val="en-US"/>
        </w:rPr>
        <w:t>qualify</w:t>
      </w:r>
      <w:r w:rsidRPr="005E1F72">
        <w:rPr>
          <w:rFonts w:ascii="GHEA Grapalat" w:hAnsi="GHEA Grapalat" w:cs="Sylfaen"/>
          <w:szCs w:val="24"/>
        </w:rPr>
        <w:t xml:space="preserve"> </w:t>
      </w:r>
      <w:r w:rsidRPr="0033011B">
        <w:rPr>
          <w:rFonts w:ascii="GHEA Grapalat" w:hAnsi="GHEA Grapalat" w:cs="Sylfaen"/>
          <w:szCs w:val="24"/>
          <w:lang w:val="en-US"/>
        </w:rPr>
        <w:t>are</w:t>
      </w:r>
      <w:r w:rsidRPr="005E1F72">
        <w:rPr>
          <w:rFonts w:ascii="GHEA Grapalat" w:hAnsi="GHEA Grapalat" w:cs="Sylfaen"/>
          <w:szCs w:val="24"/>
        </w:rPr>
        <w:t xml:space="preserve"> </w:t>
      </w:r>
      <w:r w:rsidRPr="0033011B">
        <w:rPr>
          <w:rFonts w:ascii="GHEA Grapalat" w:hAnsi="GHEA Grapalat" w:cs="Sylfaen"/>
          <w:szCs w:val="24"/>
          <w:lang w:val="en-US"/>
        </w:rPr>
        <w:t>to reality</w:t>
      </w:r>
      <w:r w:rsidRPr="005E1F72">
        <w:rPr>
          <w:rFonts w:ascii="GHEA Grapalat" w:hAnsi="GHEA Grapalat" w:cs="Sylfaen"/>
          <w:szCs w:val="24"/>
        </w:rPr>
        <w:t xml:space="preserve"> </w:t>
      </w:r>
      <w:r w:rsidRPr="0033011B">
        <w:rPr>
          <w:rFonts w:ascii="GHEA Grapalat" w:hAnsi="GHEA Grapalat" w:cs="Sylfaen"/>
          <w:szCs w:val="24"/>
          <w:lang w:val="en-US"/>
        </w:rPr>
        <w:t xml:space="preserve">if not </w:t>
      </w:r>
      <w:r w:rsidRPr="005E1F72">
        <w:rPr>
          <w:rFonts w:ascii="GHEA Grapalat" w:hAnsi="GHEA Grapalat" w:cs="Sylfaen"/>
          <w:szCs w:val="24"/>
        </w:rPr>
        <w:softHyphen/>
      </w:r>
      <w:r w:rsidRPr="0033011B">
        <w:rPr>
          <w:rFonts w:ascii="GHEA Grapalat" w:hAnsi="GHEA Grapalat" w:cs="Sylfaen"/>
          <w:szCs w:val="24"/>
          <w:lang w:val="en-US"/>
        </w:rPr>
        <w:t xml:space="preserve">relevant </w:t>
      </w:r>
      <w:r w:rsidRPr="005E1F72">
        <w:rPr>
          <w:rFonts w:ascii="GHEA Grapalat" w:hAnsi="GHEA Grapalat" w:cs="Sylfaen"/>
          <w:szCs w:val="24"/>
        </w:rPr>
        <w:t xml:space="preserve">, </w:t>
      </w:r>
      <w:r w:rsidRPr="0033011B">
        <w:rPr>
          <w:rFonts w:ascii="GHEA Grapalat" w:hAnsi="GHEA Grapalat" w:cs="Sylfaen"/>
          <w:szCs w:val="24"/>
          <w:lang w:val="en-US"/>
        </w:rPr>
        <w:t xml:space="preserve">then </w:t>
      </w:r>
      <w:r w:rsidRPr="005E1F72">
        <w:rPr>
          <w:rFonts w:ascii="GHEA Grapalat" w:hAnsi="GHEA Grapalat" w:cs="Sylfaen"/>
          <w:szCs w:val="24"/>
        </w:rPr>
        <w:t>the application of the given participant is rejected.</w:t>
      </w:r>
    </w:p>
    <w:p w:rsidR="00583092" w:rsidRPr="005E1F72" w:rsidRDefault="00A150A9" w:rsidP="00EF3662">
      <w:pPr>
        <w:pStyle w:val="23"/>
        <w:spacing w:line="240" w:lineRule="auto"/>
        <w:ind w:firstLine="567"/>
        <w:rPr>
          <w:rFonts w:ascii="GHEA Grapalat" w:hAnsi="GHEA Grapalat" w:cs="Sylfaen"/>
          <w:szCs w:val="24"/>
        </w:rPr>
      </w:pPr>
      <w:r w:rsidRPr="005E1F72">
        <w:rPr>
          <w:rFonts w:ascii="GHEA Grapalat" w:hAnsi="GHEA Grapalat" w:cs="Sylfaen"/>
          <w:szCs w:val="24"/>
        </w:rPr>
        <w:t xml:space="preserve">8 </w:t>
      </w:r>
      <w:r w:rsidR="00201DA0" w:rsidRPr="005E1F72">
        <w:rPr>
          <w:rFonts w:ascii="GHEA Grapalat" w:hAnsi="GHEA Grapalat" w:cs="Sylfaen"/>
          <w:szCs w:val="24"/>
          <w:lang w:val="hy-AM"/>
        </w:rPr>
        <w:t xml:space="preserve">.2 </w:t>
      </w:r>
      <w:r w:rsidR="00AA3CB2" w:rsidRPr="000B4CF4">
        <w:rPr>
          <w:rFonts w:ascii="GHEA Grapalat" w:hAnsi="GHEA Grapalat" w:cs="Sylfaen"/>
          <w:szCs w:val="24"/>
        </w:rPr>
        <w:t xml:space="preserve">2 </w:t>
      </w:r>
      <w:r w:rsidR="00583092" w:rsidRPr="00EF2159">
        <w:rPr>
          <w:rFonts w:ascii="GHEA Grapalat" w:hAnsi="GHEA Grapalat" w:cs="Sylfaen"/>
          <w:szCs w:val="24"/>
          <w:lang w:val="hy-AM"/>
        </w:rPr>
        <w:t>Herein</w:t>
      </w:r>
      <w:r w:rsidR="00583092" w:rsidRPr="005E1F72">
        <w:rPr>
          <w:rFonts w:ascii="GHEA Grapalat" w:hAnsi="GHEA Grapalat" w:cs="Sylfaen"/>
          <w:szCs w:val="24"/>
        </w:rPr>
        <w:t xml:space="preserve"> </w:t>
      </w:r>
      <w:r w:rsidR="005D3674" w:rsidRPr="005E1F72">
        <w:rPr>
          <w:rFonts w:ascii="GHEA Grapalat" w:hAnsi="GHEA Grapalat" w:cs="Sylfaen"/>
          <w:szCs w:val="24"/>
        </w:rPr>
        <w:t xml:space="preserve">1 </w:t>
      </w:r>
      <w:r w:rsidR="005D3674" w:rsidRPr="00EF2159">
        <w:rPr>
          <w:rFonts w:ascii="GHEA Grapalat" w:hAnsi="GHEA Grapalat" w:cs="Sylfaen"/>
          <w:szCs w:val="24"/>
          <w:lang w:val="hy-AM"/>
        </w:rPr>
        <w:t xml:space="preserve">of </w:t>
      </w:r>
      <w:r w:rsidR="00583092" w:rsidRPr="00EF2159">
        <w:rPr>
          <w:rFonts w:ascii="GHEA Grapalat" w:hAnsi="GHEA Grapalat" w:cs="Sylfaen"/>
          <w:szCs w:val="24"/>
          <w:lang w:val="hy-AM"/>
        </w:rPr>
        <w:t>the invitation</w:t>
      </w:r>
      <w:r w:rsidR="005D3674" w:rsidRPr="005E1F72">
        <w:rPr>
          <w:rFonts w:ascii="GHEA Grapalat" w:hAnsi="GHEA Grapalat" w:cs="Sylfaen"/>
          <w:szCs w:val="24"/>
        </w:rPr>
        <w:t xml:space="preserve"> </w:t>
      </w:r>
      <w:r w:rsidR="005D3674" w:rsidRPr="00EF2159">
        <w:rPr>
          <w:rFonts w:ascii="GHEA Grapalat" w:hAnsi="GHEA Grapalat" w:cs="Sylfaen"/>
          <w:szCs w:val="24"/>
          <w:lang w:val="hy-AM"/>
        </w:rPr>
        <w:t xml:space="preserve">of part </w:t>
      </w:r>
      <w:r w:rsidR="00583092" w:rsidRPr="005E1F72">
        <w:rPr>
          <w:rFonts w:ascii="GHEA Grapalat" w:hAnsi="GHEA Grapalat" w:cs="Sylfaen"/>
          <w:szCs w:val="24"/>
        </w:rPr>
        <w:t xml:space="preserve">8. </w:t>
      </w:r>
      <w:r w:rsidR="00D61B60" w:rsidRPr="005E1F72">
        <w:rPr>
          <w:rFonts w:ascii="GHEA Grapalat" w:hAnsi="GHEA Grapalat" w:cs="Sylfaen"/>
          <w:szCs w:val="24"/>
          <w:lang w:val="hy-AM"/>
        </w:rPr>
        <w:t xml:space="preserve">2 </w:t>
      </w:r>
      <w:r w:rsidR="00583092" w:rsidRPr="00EF2159">
        <w:rPr>
          <w:rFonts w:ascii="GHEA Grapalat" w:hAnsi="GHEA Grapalat" w:cs="Sylfaen"/>
          <w:szCs w:val="24"/>
          <w:lang w:val="hy-AM"/>
        </w:rPr>
        <w:t xml:space="preserve">of clause </w:t>
      </w:r>
      <w:r w:rsidR="00AA3CB2" w:rsidRPr="000B4CF4">
        <w:rPr>
          <w:rFonts w:ascii="GHEA Grapalat" w:hAnsi="GHEA Grapalat" w:cs="Sylfaen"/>
          <w:szCs w:val="24"/>
        </w:rPr>
        <w:t>1</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of application</w:t>
      </w:r>
      <w:r w:rsidR="00583092" w:rsidRPr="005E1F72">
        <w:rPr>
          <w:rFonts w:ascii="GHEA Grapalat" w:hAnsi="GHEA Grapalat" w:cs="Sylfaen"/>
          <w:szCs w:val="24"/>
        </w:rPr>
        <w:t xml:space="preserve"> may be </w:t>
      </w:r>
      <w:r w:rsidR="00583092" w:rsidRPr="000058C9">
        <w:rPr>
          <w:rFonts w:ascii="GHEA Grapalat" w:hAnsi="GHEA Grapalat" w:cs="Sylfaen"/>
          <w:szCs w:val="24"/>
          <w:lang w:val="hy-AM"/>
        </w:rPr>
        <w:t xml:space="preserve">invited to the committee </w:t>
      </w:r>
      <w:r w:rsidR="00583092" w:rsidRPr="00EF2159">
        <w:rPr>
          <w:rFonts w:ascii="GHEA Grapalat" w:hAnsi="GHEA Grapalat" w:cs="Sylfaen"/>
          <w:szCs w:val="24"/>
          <w:lang w:val="hy-AM"/>
        </w:rPr>
        <w:t>for this purpose</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emergency</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session.</w:t>
      </w:r>
    </w:p>
    <w:p w:rsidR="00196487" w:rsidRPr="005E1F72" w:rsidRDefault="00A150A9" w:rsidP="00EF3662">
      <w:pPr>
        <w:pStyle w:val="norm"/>
        <w:spacing w:line="240" w:lineRule="auto"/>
        <w:ind w:firstLine="567"/>
        <w:rPr>
          <w:rFonts w:ascii="GHEA Grapalat" w:hAnsi="GHEA Grapalat"/>
          <w:sz w:val="20"/>
          <w:lang w:val="hy-AM"/>
        </w:rPr>
      </w:pPr>
      <w:r w:rsidRPr="005E1F72">
        <w:rPr>
          <w:rFonts w:ascii="GHEA Grapalat" w:hAnsi="GHEA Grapalat" w:cs="Sylfaen"/>
          <w:sz w:val="20"/>
          <w:lang w:val="af-ZA"/>
        </w:rPr>
        <w:t xml:space="preserve">8 </w:t>
      </w:r>
      <w:r w:rsidR="00201DA0" w:rsidRPr="005E1F72">
        <w:rPr>
          <w:rFonts w:ascii="GHEA Grapalat" w:hAnsi="GHEA Grapalat" w:cs="Sylfaen"/>
          <w:sz w:val="20"/>
          <w:lang w:val="hy-AM"/>
        </w:rPr>
        <w:t xml:space="preserve">. </w:t>
      </w:r>
      <w:r w:rsidR="00F96621" w:rsidRPr="000058C9">
        <w:rPr>
          <w:rFonts w:ascii="GHEA Grapalat" w:hAnsi="GHEA Grapalat" w:cs="Sylfaen"/>
          <w:sz w:val="20"/>
          <w:lang w:val="af-ZA"/>
        </w:rPr>
        <w:t xml:space="preserve">23 </w:t>
      </w:r>
      <w:r w:rsidR="00196487" w:rsidRPr="005E1F72">
        <w:rPr>
          <w:rFonts w:ascii="GHEA Grapalat" w:hAnsi="GHEA Grapalat" w:cs="Tahoma"/>
          <w:sz w:val="20"/>
          <w:lang w:val="hy-AM"/>
        </w:rPr>
        <w:t>Selected</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to the participant</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to decide</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session</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to the end</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next</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working</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the day</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of the commission</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secretary:</w:t>
      </w:r>
    </w:p>
    <w:p w:rsidR="00196487" w:rsidRPr="005E1F72" w:rsidRDefault="00196487" w:rsidP="00EF3662">
      <w:pPr>
        <w:pStyle w:val="norm"/>
        <w:spacing w:line="240" w:lineRule="auto"/>
        <w:ind w:firstLine="706"/>
        <w:rPr>
          <w:rFonts w:ascii="GHEA Grapalat" w:hAnsi="GHEA Grapalat"/>
          <w:sz w:val="20"/>
          <w:lang w:val="hy-AM"/>
        </w:rPr>
      </w:pPr>
      <w:r w:rsidRPr="005E1F72">
        <w:rPr>
          <w:rFonts w:ascii="GHEA Grapalat" w:hAnsi="GHEA Grapalat"/>
          <w:sz w:val="20"/>
          <w:lang w:val="hy-AM"/>
        </w:rPr>
        <w:tab/>
        <w:t xml:space="preserve">1) </w:t>
      </w:r>
      <w:r w:rsidR="006B5588" w:rsidRPr="005E1F72">
        <w:rPr>
          <w:rFonts w:ascii="GHEA Grapalat" w:hAnsi="GHEA Grapalat"/>
          <w:sz w:val="20"/>
          <w:lang w:val="hy-AM"/>
        </w:rPr>
        <w:t xml:space="preserve">H </w:t>
      </w:r>
      <w:r w:rsidRPr="005E1F72">
        <w:rPr>
          <w:rFonts w:ascii="GHEA Grapalat" w:hAnsi="GHEA Grapalat" w:cs="Tahoma"/>
          <w:sz w:val="20"/>
          <w:lang w:val="hy-AM"/>
        </w:rPr>
        <w:t>system</w:t>
      </w:r>
      <w:r w:rsidRPr="005E1F72">
        <w:rPr>
          <w:rFonts w:ascii="GHEA Grapalat" w:hAnsi="GHEA Grapalat" w:cs="Arial Armenian"/>
          <w:sz w:val="20"/>
          <w:lang w:val="hy-AM"/>
        </w:rPr>
        <w:t xml:space="preserve"> </w:t>
      </w:r>
      <w:r w:rsidRPr="005E1F72">
        <w:rPr>
          <w:rFonts w:ascii="GHEA Grapalat" w:hAnsi="GHEA Grapalat" w:cs="Tahoma"/>
          <w:sz w:val="20"/>
          <w:lang w:val="hy-AM"/>
        </w:rPr>
        <w:t>note</w:t>
      </w:r>
      <w:r w:rsidRPr="005E1F72">
        <w:rPr>
          <w:rFonts w:ascii="GHEA Grapalat" w:hAnsi="GHEA Grapalat" w:cs="Arial Armenian"/>
          <w:sz w:val="20"/>
          <w:lang w:val="hy-AM"/>
        </w:rPr>
        <w:t xml:space="preserve"> </w:t>
      </w:r>
      <w:r w:rsidRPr="005E1F72">
        <w:rPr>
          <w:rFonts w:ascii="GHEA Grapalat" w:hAnsi="GHEA Grapalat" w:cs="Tahoma"/>
          <w:sz w:val="20"/>
          <w:lang w:val="hy-AM"/>
        </w:rPr>
        <w:t>is</w:t>
      </w:r>
      <w:r w:rsidRPr="005E1F72">
        <w:rPr>
          <w:rFonts w:ascii="GHEA Grapalat" w:hAnsi="GHEA Grapalat" w:cs="Arial Armenian"/>
          <w:sz w:val="20"/>
          <w:lang w:val="hy-AM"/>
        </w:rPr>
        <w:t xml:space="preserve"> </w:t>
      </w:r>
      <w:r w:rsidRPr="005E1F72">
        <w:rPr>
          <w:rFonts w:ascii="GHEA Grapalat" w:hAnsi="GHEA Grapalat" w:cs="Tahoma"/>
          <w:sz w:val="20"/>
          <w:lang w:val="hy-AM"/>
        </w:rPr>
        <w:t>of the procedure</w:t>
      </w:r>
      <w:r w:rsidRPr="005E1F72">
        <w:rPr>
          <w:rFonts w:ascii="GHEA Grapalat" w:hAnsi="GHEA Grapalat" w:cs="Arial Armenian"/>
          <w:sz w:val="20"/>
          <w:lang w:val="hy-AM"/>
        </w:rPr>
        <w:t xml:space="preserve"> </w:t>
      </w:r>
      <w:r w:rsidRPr="005E1F72">
        <w:rPr>
          <w:rFonts w:ascii="GHEA Grapalat" w:hAnsi="GHEA Grapalat" w:cs="Tahoma"/>
          <w:sz w:val="20"/>
          <w:lang w:val="hy-AM"/>
        </w:rPr>
        <w:t>enough</w:t>
      </w:r>
      <w:r w:rsidRPr="005E1F72">
        <w:rPr>
          <w:rFonts w:ascii="GHEA Grapalat" w:hAnsi="GHEA Grapalat" w:cs="Arial Armenian"/>
          <w:sz w:val="20"/>
          <w:lang w:val="hy-AM"/>
        </w:rPr>
        <w:t xml:space="preserve"> </w:t>
      </w:r>
      <w:r w:rsidRPr="005E1F72">
        <w:rPr>
          <w:rFonts w:ascii="GHEA Grapalat" w:hAnsi="GHEA Grapalat" w:cs="Tahoma"/>
          <w:sz w:val="20"/>
          <w:lang w:val="hy-AM"/>
        </w:rPr>
        <w:t>appreciated</w:t>
      </w:r>
      <w:r w:rsidRPr="005E1F72">
        <w:rPr>
          <w:rFonts w:ascii="GHEA Grapalat" w:hAnsi="GHEA Grapalat" w:cs="Arial Armenian"/>
          <w:sz w:val="20"/>
          <w:lang w:val="hy-AM"/>
        </w:rPr>
        <w:t xml:space="preserve"> to the </w:t>
      </w:r>
      <w:r w:rsidRPr="005E1F72">
        <w:rPr>
          <w:rFonts w:ascii="GHEA Grapalat" w:hAnsi="GHEA Grapalat" w:cs="Tahoma"/>
          <w:sz w:val="20"/>
          <w:lang w:val="hy-AM"/>
        </w:rPr>
        <w:t xml:space="preserve">participants </w:t>
      </w:r>
      <w:r w:rsidRPr="005E1F72">
        <w:rPr>
          <w:rFonts w:ascii="GHEA Grapalat" w:hAnsi="GHEA Grapalat" w:cs="Tahoma"/>
          <w:sz w:val="20"/>
          <w:lang w:val="hy-AM"/>
        </w:rPr>
        <w:softHyphen/>
        <w:t>:</w:t>
      </w:r>
      <w:r w:rsidRPr="005E1F72">
        <w:rPr>
          <w:rFonts w:ascii="GHEA Grapalat" w:hAnsi="GHEA Grapalat" w:cs="Arial Armenian"/>
          <w:sz w:val="20"/>
          <w:lang w:val="hy-AM"/>
        </w:rPr>
        <w:t xml:space="preserve"> </w:t>
      </w:r>
      <w:r w:rsidRPr="005E1F72">
        <w:rPr>
          <w:rFonts w:ascii="GHEA Grapalat" w:hAnsi="GHEA Grapalat" w:cs="Tahoma"/>
          <w:sz w:val="20"/>
          <w:lang w:val="hy-AM"/>
        </w:rPr>
        <w:t>them</w:t>
      </w:r>
      <w:r w:rsidRPr="005E1F72">
        <w:rPr>
          <w:rFonts w:ascii="GHEA Grapalat" w:hAnsi="GHEA Grapalat" w:cs="Arial Armenian"/>
          <w:sz w:val="20"/>
          <w:lang w:val="hy-AM"/>
        </w:rPr>
        <w:t xml:space="preserve"> </w:t>
      </w:r>
      <w:r w:rsidRPr="005E1F72">
        <w:rPr>
          <w:rFonts w:ascii="GHEA Grapalat" w:hAnsi="GHEA Grapalat" w:cs="Tahoma"/>
          <w:sz w:val="20"/>
          <w:lang w:val="hy-AM"/>
        </w:rPr>
        <w:t>classifying</w:t>
      </w:r>
      <w:r w:rsidRPr="005E1F72">
        <w:rPr>
          <w:rFonts w:ascii="GHEA Grapalat" w:hAnsi="GHEA Grapalat" w:cs="Arial Armenian"/>
          <w:sz w:val="20"/>
          <w:lang w:val="hy-AM"/>
        </w:rPr>
        <w:t xml:space="preserve"> </w:t>
      </w:r>
      <w:r w:rsidRPr="005E1F72">
        <w:rPr>
          <w:rFonts w:ascii="GHEA Grapalat" w:hAnsi="GHEA Grapalat" w:cs="Tahoma"/>
          <w:sz w:val="20"/>
          <w:lang w:val="hy-AM"/>
        </w:rPr>
        <w:t>according to</w:t>
      </w:r>
      <w:r w:rsidRPr="005E1F72">
        <w:rPr>
          <w:rFonts w:ascii="GHEA Grapalat" w:hAnsi="GHEA Grapalat" w:cs="Arial Armenian"/>
          <w:sz w:val="20"/>
          <w:lang w:val="hy-AM"/>
        </w:rPr>
        <w:t xml:space="preserve"> </w:t>
      </w:r>
      <w:r w:rsidRPr="005E1F72">
        <w:rPr>
          <w:rFonts w:ascii="GHEA Grapalat" w:hAnsi="GHEA Grapalat" w:cs="Tahoma"/>
          <w:sz w:val="20"/>
          <w:lang w:val="hy-AM"/>
        </w:rPr>
        <w:t>evaluation</w:t>
      </w:r>
      <w:r w:rsidRPr="005E1F72">
        <w:rPr>
          <w:rFonts w:ascii="GHEA Grapalat" w:hAnsi="GHEA Grapalat" w:cs="Arial Armenian"/>
          <w:sz w:val="20"/>
          <w:lang w:val="hy-AM"/>
        </w:rPr>
        <w:t xml:space="preserve"> </w:t>
      </w:r>
      <w:r w:rsidRPr="005E1F72">
        <w:rPr>
          <w:rFonts w:ascii="GHEA Grapalat" w:hAnsi="GHEA Grapalat" w:cs="Tahoma"/>
          <w:sz w:val="20"/>
          <w:lang w:val="hy-AM"/>
        </w:rPr>
        <w:t>results</w:t>
      </w:r>
      <w:r w:rsidRPr="005E1F72">
        <w:rPr>
          <w:rFonts w:ascii="GHEA Grapalat" w:hAnsi="GHEA Grapalat" w:cs="Arial Armenian"/>
          <w:sz w:val="20"/>
          <w:lang w:val="hy-AM"/>
        </w:rPr>
        <w:t xml:space="preserve"> </w:t>
      </w:r>
      <w:r w:rsidRPr="005E1F72">
        <w:rPr>
          <w:rFonts w:ascii="GHEA Grapalat" w:hAnsi="GHEA Grapalat" w:cs="Tahoma"/>
          <w:sz w:val="20"/>
          <w:lang w:val="hy-AM"/>
        </w:rPr>
        <w:t>and:</w:t>
      </w:r>
      <w:r w:rsidRPr="005E1F72">
        <w:rPr>
          <w:rFonts w:ascii="GHEA Grapalat" w:hAnsi="GHEA Grapalat" w:cs="Arial Armenian"/>
          <w:sz w:val="20"/>
          <w:lang w:val="hy-AM"/>
        </w:rPr>
        <w:t xml:space="preserve"> </w:t>
      </w:r>
      <w:r w:rsidRPr="005E1F72">
        <w:rPr>
          <w:rFonts w:ascii="GHEA Grapalat" w:hAnsi="GHEA Grapalat" w:cs="Tahoma"/>
          <w:sz w:val="20"/>
          <w:lang w:val="hy-AM"/>
        </w:rPr>
        <w:t>price</w:t>
      </w:r>
      <w:r w:rsidRPr="005E1F72">
        <w:rPr>
          <w:rFonts w:ascii="GHEA Grapalat" w:hAnsi="GHEA Grapalat" w:cs="Arial Armenian"/>
          <w:sz w:val="20"/>
          <w:lang w:val="hy-AM"/>
        </w:rPr>
        <w:t xml:space="preserve"> </w:t>
      </w:r>
      <w:r w:rsidRPr="005E1F72">
        <w:rPr>
          <w:rFonts w:ascii="GHEA Grapalat" w:hAnsi="GHEA Grapalat" w:cs="Tahoma"/>
          <w:sz w:val="20"/>
          <w:lang w:val="hy-AM"/>
        </w:rPr>
        <w:t xml:space="preserve">of proposals </w:t>
      </w:r>
      <w:r w:rsidRPr="005E1F72">
        <w:rPr>
          <w:rFonts w:ascii="GHEA Grapalat" w:hAnsi="GHEA Grapalat" w:cs="Arial Armenian"/>
          <w:sz w:val="20"/>
          <w:lang w:val="hy-AM"/>
        </w:rPr>
        <w:t>.</w:t>
      </w:r>
    </w:p>
    <w:p w:rsidR="00196487" w:rsidRPr="005E1F72" w:rsidRDefault="00196487" w:rsidP="00EF3662">
      <w:pPr>
        <w:pStyle w:val="norm"/>
        <w:spacing w:line="240" w:lineRule="auto"/>
        <w:ind w:firstLine="706"/>
        <w:rPr>
          <w:rFonts w:ascii="GHEA Grapalat" w:hAnsi="GHEA Grapalat"/>
          <w:spacing w:val="-6"/>
          <w:sz w:val="20"/>
          <w:lang w:val="hy-AM"/>
        </w:rPr>
      </w:pPr>
      <w:r w:rsidRPr="005E1F72">
        <w:rPr>
          <w:rFonts w:ascii="GHEA Grapalat" w:hAnsi="GHEA Grapalat"/>
          <w:sz w:val="20"/>
          <w:lang w:val="hy-AM"/>
        </w:rPr>
        <w:tab/>
        <w:t xml:space="preserve">2) </w:t>
      </w:r>
      <w:r w:rsidR="006B5588" w:rsidRPr="005E1F72">
        <w:rPr>
          <w:rFonts w:ascii="GHEA Grapalat" w:hAnsi="GHEA Grapalat"/>
          <w:sz w:val="20"/>
          <w:lang w:val="hy-AM"/>
        </w:rPr>
        <w:t xml:space="preserve">H </w:t>
      </w:r>
      <w:r w:rsidRPr="005E1F72">
        <w:rPr>
          <w:rFonts w:ascii="GHEA Grapalat" w:hAnsi="GHEA Grapalat" w:cs="Tahoma"/>
          <w:sz w:val="20"/>
          <w:lang w:val="hy-AM"/>
        </w:rPr>
        <w:t>system</w:t>
      </w:r>
      <w:r w:rsidRPr="005E1F72">
        <w:rPr>
          <w:rFonts w:ascii="GHEA Grapalat" w:hAnsi="GHEA Grapalat" w:cs="Arial Armenian"/>
          <w:sz w:val="20"/>
          <w:lang w:val="hy-AM"/>
        </w:rPr>
        <w:t xml:space="preserve"> </w:t>
      </w:r>
      <w:r w:rsidRPr="005E1F72">
        <w:rPr>
          <w:rFonts w:ascii="GHEA Grapalat" w:hAnsi="GHEA Grapalat" w:cs="Tahoma"/>
          <w:sz w:val="20"/>
          <w:lang w:val="hy-AM"/>
        </w:rPr>
        <w:t>through</w:t>
      </w:r>
      <w:r w:rsidRPr="005E1F72">
        <w:rPr>
          <w:rFonts w:ascii="GHEA Grapalat" w:hAnsi="GHEA Grapalat" w:cs="Arial Armenian"/>
          <w:sz w:val="20"/>
          <w:lang w:val="hy-AM"/>
        </w:rPr>
        <w:t xml:space="preserve"> </w:t>
      </w:r>
      <w:r w:rsidRPr="005E1F72">
        <w:rPr>
          <w:rFonts w:ascii="GHEA Grapalat" w:hAnsi="GHEA Grapalat" w:cs="Tahoma"/>
          <w:sz w:val="20"/>
          <w:lang w:val="hy-AM"/>
        </w:rPr>
        <w:t>of the procedure</w:t>
      </w:r>
      <w:r w:rsidRPr="005E1F72">
        <w:rPr>
          <w:rFonts w:ascii="GHEA Grapalat" w:hAnsi="GHEA Grapalat" w:cs="Arial Armenian"/>
          <w:sz w:val="20"/>
          <w:lang w:val="hy-AM"/>
        </w:rPr>
        <w:t xml:space="preserve"> </w:t>
      </w:r>
      <w:r w:rsidRPr="005E1F72">
        <w:rPr>
          <w:rFonts w:ascii="GHEA Grapalat" w:hAnsi="GHEA Grapalat" w:cs="Tahoma"/>
          <w:sz w:val="20"/>
          <w:lang w:val="hy-AM"/>
        </w:rPr>
        <w:t>electronic of participants</w:t>
      </w:r>
      <w:r w:rsidRPr="005E1F72">
        <w:rPr>
          <w:rFonts w:ascii="GHEA Grapalat" w:hAnsi="GHEA Grapalat" w:cs="Arial Armenian"/>
          <w:sz w:val="20"/>
          <w:lang w:val="hy-AM"/>
        </w:rPr>
        <w:t xml:space="preserve"> </w:t>
      </w:r>
      <w:r w:rsidRPr="005E1F72">
        <w:rPr>
          <w:rFonts w:ascii="GHEA Grapalat" w:hAnsi="GHEA Grapalat" w:cs="Tahoma"/>
          <w:sz w:val="20"/>
          <w:lang w:val="hy-AM"/>
        </w:rPr>
        <w:t>to the post office</w:t>
      </w:r>
      <w:r w:rsidRPr="005E1F72">
        <w:rPr>
          <w:rFonts w:ascii="GHEA Grapalat" w:hAnsi="GHEA Grapalat" w:cs="Arial Armenian"/>
          <w:sz w:val="20"/>
          <w:lang w:val="hy-AM"/>
        </w:rPr>
        <w:t xml:space="preserve"> </w:t>
      </w:r>
      <w:r w:rsidRPr="005E1F72">
        <w:rPr>
          <w:rFonts w:ascii="GHEA Grapalat" w:hAnsi="GHEA Grapalat" w:cs="Tahoma"/>
          <w:spacing w:val="-6"/>
          <w:sz w:val="20"/>
          <w:lang w:val="hy-AM"/>
        </w:rPr>
        <w:t>sending</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of evaluation</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results</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about</w:t>
      </w:r>
      <w:r w:rsidRPr="005E1F72">
        <w:rPr>
          <w:rFonts w:ascii="GHEA Grapalat" w:hAnsi="GHEA Grapalat"/>
          <w:spacing w:val="-6"/>
          <w:sz w:val="20"/>
          <w:lang w:val="hy-AM"/>
        </w:rPr>
        <w:t xml:space="preserve"> </w:t>
      </w:r>
      <w:r w:rsidRPr="005E1F72">
        <w:rPr>
          <w:rFonts w:ascii="GHEA Grapalat" w:hAnsi="GHEA Grapalat" w:cs="Tahoma"/>
          <w:spacing w:val="-6"/>
          <w:sz w:val="20"/>
          <w:lang w:val="hy-AM"/>
        </w:rPr>
        <w:t>of the commission</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session</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 xml:space="preserve">record </w:t>
      </w:r>
      <w:r w:rsidRPr="005E1F72">
        <w:rPr>
          <w:rFonts w:ascii="GHEA Grapalat" w:hAnsi="GHEA Grapalat" w:cs="Tahoma"/>
          <w:spacing w:val="-6"/>
          <w:sz w:val="20"/>
          <w:lang w:val="hy-AM"/>
        </w:rPr>
        <w:softHyphen/>
        <w:t xml:space="preserve">date </w:t>
      </w:r>
      <w:r w:rsidRPr="005E1F72">
        <w:rPr>
          <w:rFonts w:ascii="GHEA Grapalat" w:hAnsi="GHEA Grapalat"/>
          <w:spacing w:val="-6"/>
          <w:sz w:val="20"/>
          <w:lang w:val="hy-AM"/>
        </w:rPr>
        <w:t>.</w:t>
      </w:r>
    </w:p>
    <w:p w:rsidR="00E45ACA" w:rsidRPr="005E1F72" w:rsidRDefault="00A150A9" w:rsidP="00EF3662">
      <w:pPr>
        <w:pStyle w:val="norm"/>
        <w:spacing w:line="240" w:lineRule="auto"/>
        <w:ind w:firstLine="567"/>
        <w:rPr>
          <w:rFonts w:ascii="GHEA Grapalat" w:hAnsi="GHEA Grapalat" w:cs="Tahoma"/>
          <w:sz w:val="20"/>
          <w:lang w:val="hy-AM"/>
        </w:rPr>
      </w:pPr>
      <w:r w:rsidRPr="005E1F72">
        <w:rPr>
          <w:rFonts w:ascii="GHEA Grapalat" w:hAnsi="GHEA Grapalat"/>
          <w:spacing w:val="-6"/>
          <w:sz w:val="20"/>
          <w:lang w:val="hy-AM"/>
        </w:rPr>
        <w:t xml:space="preserve">8.24 </w:t>
      </w:r>
      <w:r w:rsidR="00E45ACA" w:rsidRPr="005E1F72">
        <w:rPr>
          <w:rFonts w:ascii="GHEA Grapalat" w:hAnsi="GHEA Grapalat" w:cs="Tahoma"/>
          <w:sz w:val="20"/>
          <w:lang w:val="hy-AM"/>
        </w:rPr>
        <w:t>Before concluding the contract, the client publishes an announcement in the newsletter about the decision to conclude the contract no later than on the first working day following the decision on the selected participant.</w:t>
      </w:r>
      <w:r w:rsidR="00E45ACA" w:rsidRPr="005E1F72">
        <w:rPr>
          <w:rFonts w:ascii="GHEA Grapalat" w:hAnsi="GHEA Grapalat" w:cs="Sylfaen"/>
          <w:lang w:val="hy-AM"/>
        </w:rPr>
        <w:t xml:space="preserve"> </w:t>
      </w:r>
      <w:r w:rsidR="00E45ACA" w:rsidRPr="005E1F72">
        <w:rPr>
          <w:rFonts w:ascii="GHEA Grapalat" w:hAnsi="GHEA Grapalat" w:cs="Tahoma"/>
          <w:sz w:val="20"/>
          <w:lang w:val="hy-AM"/>
        </w:rPr>
        <w:t>The decision on concluding a contract contains summary information about the evaluation of bids and the reasons justifying the choice of the selected participant and a statement about the period of inactivity.</w:t>
      </w:r>
    </w:p>
    <w:p w:rsidR="00583092" w:rsidRPr="005E1F72" w:rsidRDefault="00A150A9" w:rsidP="00EF3662">
      <w:pPr>
        <w:pStyle w:val="23"/>
        <w:spacing w:line="240" w:lineRule="auto"/>
        <w:ind w:firstLine="567"/>
        <w:rPr>
          <w:rFonts w:ascii="GHEA Grapalat" w:hAnsi="GHEA Grapalat" w:cs="Sylfaen"/>
          <w:szCs w:val="24"/>
        </w:rPr>
      </w:pPr>
      <w:r w:rsidRPr="005E1F72">
        <w:rPr>
          <w:rFonts w:ascii="GHEA Grapalat" w:hAnsi="GHEA Grapalat" w:cs="Sylfaen"/>
          <w:szCs w:val="24"/>
          <w:lang w:val="hy-AM"/>
        </w:rPr>
        <w:t>8:25 a.m</w:t>
      </w:r>
      <w:r w:rsidR="00D61B60" w:rsidRPr="005E1F72">
        <w:rPr>
          <w:rFonts w:ascii="GHEA Grapalat" w:hAnsi="GHEA Grapalat" w:cs="Sylfaen"/>
          <w:szCs w:val="24"/>
        </w:rPr>
        <w:t xml:space="preserve"> </w:t>
      </w:r>
      <w:r w:rsidR="00583092" w:rsidRPr="005E1F72">
        <w:rPr>
          <w:rFonts w:ascii="GHEA Grapalat" w:hAnsi="GHEA Grapalat" w:cs="Sylfaen"/>
          <w:szCs w:val="24"/>
          <w:lang w:val="hy-AM"/>
        </w:rPr>
        <w:t>Inactivity</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period</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contract</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to seal</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about</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decision</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statement</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publication</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on the day</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next</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of the day</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 xml:space="preserve">and </w:t>
      </w:r>
      <w:r w:rsidR="00583092" w:rsidRPr="005E1F72">
        <w:rPr>
          <w:rFonts w:ascii="GHEA Grapalat" w:hAnsi="GHEA Grapalat" w:cs="Sylfaen"/>
          <w:szCs w:val="24"/>
        </w:rPr>
        <w:t xml:space="preserve">the </w:t>
      </w:r>
      <w:r w:rsidR="00583092" w:rsidRPr="005E1F72">
        <w:rPr>
          <w:rFonts w:ascii="GHEA Grapalat" w:hAnsi="GHEA Grapalat" w:cs="Sylfaen"/>
          <w:szCs w:val="24"/>
          <w:lang w:val="hy-AM"/>
        </w:rPr>
        <w:t>provider</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by</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the contract</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to seal</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jurisdiction</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occurrence</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of the day</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between</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fallen</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period</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is.</w:t>
      </w:r>
    </w:p>
    <w:p w:rsidR="001E3A7F" w:rsidRDefault="00583092" w:rsidP="00EF3662">
      <w:pPr>
        <w:pStyle w:val="23"/>
        <w:spacing w:line="240" w:lineRule="auto"/>
        <w:ind w:firstLine="567"/>
        <w:rPr>
          <w:rFonts w:ascii="GHEA Grapalat" w:hAnsi="GHEA Grapalat" w:cs="Sylfaen"/>
          <w:lang w:val="hy-AM"/>
        </w:rPr>
      </w:pPr>
      <w:r w:rsidRPr="005E1F72">
        <w:rPr>
          <w:rFonts w:ascii="GHEA Grapalat" w:hAnsi="GHEA Grapalat" w:cs="Sylfaen"/>
          <w:lang w:val="es-ES"/>
        </w:rPr>
        <w:t>Inactivity</w:t>
      </w:r>
      <w:r w:rsidRPr="005E1F72">
        <w:rPr>
          <w:rFonts w:ascii="GHEA Grapalat" w:hAnsi="GHEA Grapalat" w:cs="Arial"/>
          <w:lang w:val="es-ES"/>
        </w:rPr>
        <w:t xml:space="preserve"> </w:t>
      </w:r>
      <w:r w:rsidRPr="005E1F72">
        <w:rPr>
          <w:rFonts w:ascii="GHEA Grapalat" w:hAnsi="GHEA Grapalat" w:cs="Sylfaen"/>
          <w:lang w:val="es-ES"/>
        </w:rPr>
        <w:t>period</w:t>
      </w:r>
      <w:r w:rsidRPr="005E1F72">
        <w:rPr>
          <w:rFonts w:ascii="GHEA Grapalat" w:hAnsi="GHEA Grapalat" w:cs="Arial"/>
          <w:lang w:val="es-ES"/>
        </w:rPr>
        <w:t xml:space="preserve"> </w:t>
      </w:r>
      <w:r w:rsidRPr="005E1F72">
        <w:rPr>
          <w:rFonts w:ascii="GHEA Grapalat" w:hAnsi="GHEA Grapalat" w:cs="Sylfaen"/>
          <w:lang w:val="es-ES"/>
        </w:rPr>
        <w:t>hereby</w:t>
      </w:r>
      <w:r w:rsidRPr="005E1F72">
        <w:rPr>
          <w:rFonts w:ascii="GHEA Grapalat" w:hAnsi="GHEA Grapalat" w:cs="Arial"/>
          <w:lang w:val="es-ES"/>
        </w:rPr>
        <w:t xml:space="preserve"> </w:t>
      </w:r>
      <w:r w:rsidRPr="005E1F72">
        <w:rPr>
          <w:rFonts w:ascii="GHEA Grapalat" w:hAnsi="GHEA Grapalat" w:cs="Sylfaen"/>
          <w:lang w:val="es-ES"/>
        </w:rPr>
        <w:t>of the procedure</w:t>
      </w:r>
      <w:r w:rsidRPr="005E1F72">
        <w:rPr>
          <w:rFonts w:ascii="GHEA Grapalat" w:hAnsi="GHEA Grapalat" w:cs="Arial"/>
          <w:lang w:val="es-ES"/>
        </w:rPr>
        <w:t xml:space="preserve"> </w:t>
      </w:r>
      <w:r w:rsidRPr="005E1F72">
        <w:rPr>
          <w:rFonts w:ascii="GHEA Grapalat" w:hAnsi="GHEA Grapalat" w:cs="Sylfaen"/>
          <w:lang w:val="es-ES"/>
        </w:rPr>
        <w:t>in case "10" calendar</w:t>
      </w:r>
      <w:r w:rsidRPr="005E1F72">
        <w:rPr>
          <w:rFonts w:ascii="GHEA Grapalat" w:hAnsi="GHEA Grapalat" w:cs="Arial"/>
          <w:lang w:val="es-ES"/>
        </w:rPr>
        <w:t xml:space="preserve"> </w:t>
      </w:r>
      <w:r w:rsidRPr="005E1F72">
        <w:rPr>
          <w:rFonts w:ascii="GHEA Grapalat" w:hAnsi="GHEA Grapalat" w:cs="Sylfaen"/>
          <w:lang w:val="es-ES"/>
        </w:rPr>
        <w:t>day</w:t>
      </w:r>
      <w:r w:rsidRPr="005E1F72">
        <w:rPr>
          <w:rFonts w:ascii="GHEA Grapalat" w:hAnsi="GHEA Grapalat" w:cs="Arial"/>
          <w:lang w:val="es-ES"/>
        </w:rPr>
        <w:t xml:space="preserve"> </w:t>
      </w:r>
      <w:r w:rsidRPr="005E1F72">
        <w:rPr>
          <w:rFonts w:ascii="GHEA Grapalat" w:hAnsi="GHEA Grapalat" w:cs="Sylfaen"/>
          <w:lang w:val="es-ES"/>
        </w:rPr>
        <w:t>is</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Inactivity</w:t>
      </w:r>
      <w:r w:rsidRPr="005E1F72">
        <w:rPr>
          <w:rFonts w:ascii="GHEA Grapalat" w:hAnsi="GHEA Grapalat" w:cs="Arial"/>
          <w:lang w:val="es-ES"/>
        </w:rPr>
        <w:t xml:space="preserve"> </w:t>
      </w:r>
      <w:r w:rsidRPr="005E1F72">
        <w:rPr>
          <w:rFonts w:ascii="GHEA Grapalat" w:hAnsi="GHEA Grapalat" w:cs="Sylfaen"/>
          <w:lang w:val="es-ES"/>
        </w:rPr>
        <w:t>period</w:t>
      </w:r>
      <w:r w:rsidRPr="005E1F72">
        <w:rPr>
          <w:rFonts w:ascii="GHEA Grapalat" w:hAnsi="GHEA Grapalat" w:cs="Arial"/>
          <w:lang w:val="es-ES"/>
        </w:rPr>
        <w:t xml:space="preserve"> </w:t>
      </w:r>
      <w:r w:rsidRPr="005E1F72">
        <w:rPr>
          <w:rFonts w:ascii="GHEA Grapalat" w:hAnsi="GHEA Grapalat" w:cs="Sylfaen"/>
          <w:lang w:val="es-ES"/>
        </w:rPr>
        <w:t xml:space="preserve">applicable </w:t>
      </w:r>
      <w:r w:rsidR="001E3A7F">
        <w:rPr>
          <w:rFonts w:ascii="GHEA Grapalat" w:hAnsi="GHEA Grapalat" w:cs="Sylfaen"/>
          <w:lang w:val="hy-AM"/>
        </w:rPr>
        <w:t>.</w:t>
      </w:r>
    </w:p>
    <w:p w:rsidR="001E3A7F" w:rsidRDefault="001E3A7F" w:rsidP="00EF3662">
      <w:pPr>
        <w:pStyle w:val="23"/>
        <w:spacing w:line="240" w:lineRule="auto"/>
        <w:ind w:firstLine="567"/>
        <w:rPr>
          <w:rFonts w:ascii="GHEA Grapalat" w:hAnsi="GHEA Grapalat" w:cs="Arial"/>
          <w:lang w:val="hy-AM"/>
        </w:rPr>
      </w:pPr>
      <w:r>
        <w:rPr>
          <w:rFonts w:ascii="GHEA Grapalat" w:hAnsi="GHEA Grapalat" w:cs="Sylfaen"/>
          <w:lang w:val="hy-AM"/>
        </w:rPr>
        <w:t>-</w:t>
      </w:r>
      <w:r w:rsidR="00583092" w:rsidRPr="005E1F72">
        <w:rPr>
          <w:rFonts w:ascii="GHEA Grapalat" w:hAnsi="GHEA Grapalat" w:cs="Arial"/>
          <w:lang w:val="es-ES"/>
        </w:rPr>
        <w:t xml:space="preserve"> </w:t>
      </w:r>
      <w:r w:rsidR="00583092" w:rsidRPr="005E1F72">
        <w:rPr>
          <w:rFonts w:ascii="GHEA Grapalat" w:hAnsi="GHEA Grapalat" w:cs="Sylfaen"/>
          <w:lang w:val="es-ES"/>
        </w:rPr>
        <w:t xml:space="preserve">not </w:t>
      </w:r>
      <w:r w:rsidR="00583092" w:rsidRPr="005E1F72">
        <w:rPr>
          <w:rFonts w:ascii="GHEA Grapalat" w:hAnsi="GHEA Grapalat" w:cs="Arial"/>
          <w:lang w:val="es-ES"/>
        </w:rPr>
        <w:t>if</w:t>
      </w:r>
      <w:r w:rsidR="00583092" w:rsidRPr="005E1F72">
        <w:rPr>
          <w:rFonts w:ascii="GHEA Grapalat" w:hAnsi="GHEA Grapalat" w:cs="Sylfaen"/>
          <w:lang w:val="es-ES"/>
        </w:rPr>
        <w:t>​</w:t>
      </w:r>
      <w:r w:rsidR="00583092" w:rsidRPr="005E1F72">
        <w:rPr>
          <w:rFonts w:ascii="GHEA Grapalat" w:hAnsi="GHEA Grapalat" w:cs="Arial"/>
          <w:lang w:val="es-ES"/>
        </w:rPr>
        <w:t xml:space="preserve"> </w:t>
      </w:r>
      <w:r w:rsidR="00583092" w:rsidRPr="005E1F72">
        <w:rPr>
          <w:rFonts w:ascii="GHEA Grapalat" w:hAnsi="GHEA Grapalat" w:cs="Sylfaen"/>
          <w:lang w:val="es-ES"/>
        </w:rPr>
        <w:t>only</w:t>
      </w:r>
      <w:r w:rsidR="00583092" w:rsidRPr="005E1F72">
        <w:rPr>
          <w:rFonts w:ascii="GHEA Grapalat" w:hAnsi="GHEA Grapalat" w:cs="Arial"/>
          <w:lang w:val="es-ES"/>
        </w:rPr>
        <w:t xml:space="preserve"> </w:t>
      </w:r>
      <w:r w:rsidR="00583092" w:rsidRPr="005E1F72">
        <w:rPr>
          <w:rFonts w:ascii="GHEA Grapalat" w:hAnsi="GHEA Grapalat" w:cs="Sylfaen"/>
          <w:lang w:val="es-ES"/>
        </w:rPr>
        <w:t xml:space="preserve">one </w:t>
      </w:r>
      <w:r w:rsidR="00583092" w:rsidRPr="005E1F72">
        <w:rPr>
          <w:rFonts w:ascii="GHEA Grapalat" w:hAnsi="GHEA Grapalat" w:cs="Arial"/>
          <w:lang w:val="es-ES"/>
        </w:rPr>
        <w:t xml:space="preserve">participant </w:t>
      </w:r>
      <w:r w:rsidR="00583092" w:rsidRPr="005E1F72">
        <w:rPr>
          <w:rFonts w:ascii="GHEA Grapalat" w:hAnsi="GHEA Grapalat" w:cs="Sylfaen"/>
          <w:lang w:val="es-ES"/>
        </w:rPr>
        <w:t xml:space="preserve">submitted an application </w:t>
      </w:r>
      <w:r w:rsidR="00583092" w:rsidRPr="005E1F72">
        <w:rPr>
          <w:rFonts w:ascii="GHEA Grapalat" w:hAnsi="GHEA Grapalat"/>
          <w:i/>
          <w:lang w:val="es-ES"/>
        </w:rPr>
        <w:t>,</w:t>
      </w:r>
      <w:r w:rsidR="00583092" w:rsidRPr="005E1F72">
        <w:rPr>
          <w:rFonts w:ascii="GHEA Grapalat" w:hAnsi="GHEA Grapalat"/>
          <w:lang w:val="es-ES"/>
        </w:rPr>
        <w:t xml:space="preserve"> </w:t>
      </w:r>
      <w:r w:rsidR="00583092" w:rsidRPr="005E1F72">
        <w:rPr>
          <w:rFonts w:ascii="GHEA Grapalat" w:hAnsi="GHEA Grapalat" w:cs="Sylfaen"/>
          <w:lang w:val="es-ES"/>
        </w:rPr>
        <w:t>whose</w:t>
      </w:r>
      <w:r w:rsidR="00583092" w:rsidRPr="005E1F72">
        <w:rPr>
          <w:rFonts w:ascii="GHEA Grapalat" w:hAnsi="GHEA Grapalat" w:cs="Arial"/>
          <w:lang w:val="es-ES"/>
        </w:rPr>
        <w:t xml:space="preserve"> </w:t>
      </w:r>
      <w:r w:rsidR="00583092" w:rsidRPr="005E1F72">
        <w:rPr>
          <w:rFonts w:ascii="GHEA Grapalat" w:hAnsi="GHEA Grapalat" w:cs="Sylfaen"/>
          <w:lang w:val="es-ES"/>
        </w:rPr>
        <w:t>with</w:t>
      </w:r>
      <w:r w:rsidR="00583092" w:rsidRPr="005E1F72">
        <w:rPr>
          <w:rFonts w:ascii="GHEA Grapalat" w:hAnsi="GHEA Grapalat" w:cs="Arial"/>
          <w:lang w:val="es-ES"/>
        </w:rPr>
        <w:t xml:space="preserve"> </w:t>
      </w:r>
      <w:r w:rsidR="00583092" w:rsidRPr="005E1F72">
        <w:rPr>
          <w:rFonts w:ascii="GHEA Grapalat" w:hAnsi="GHEA Grapalat" w:cs="Sylfaen"/>
          <w:lang w:val="es-ES"/>
        </w:rPr>
        <w:t>being sealed</w:t>
      </w:r>
      <w:r w:rsidR="00583092" w:rsidRPr="005E1F72">
        <w:rPr>
          <w:rFonts w:ascii="GHEA Grapalat" w:hAnsi="GHEA Grapalat" w:cs="Arial"/>
          <w:lang w:val="es-ES"/>
        </w:rPr>
        <w:t xml:space="preserve"> </w:t>
      </w:r>
      <w:r w:rsidR="00583092" w:rsidRPr="005E1F72">
        <w:rPr>
          <w:rFonts w:ascii="GHEA Grapalat" w:hAnsi="GHEA Grapalat" w:cs="Sylfaen"/>
          <w:lang w:val="es-ES"/>
        </w:rPr>
        <w:t>is</w:t>
      </w:r>
      <w:r w:rsidR="00583092" w:rsidRPr="005E1F72">
        <w:rPr>
          <w:rFonts w:ascii="GHEA Grapalat" w:hAnsi="GHEA Grapalat" w:cs="Arial"/>
          <w:lang w:val="es-ES"/>
        </w:rPr>
        <w:t xml:space="preserve"> </w:t>
      </w:r>
      <w:r w:rsidR="00583092" w:rsidRPr="005E1F72">
        <w:rPr>
          <w:rFonts w:ascii="GHEA Grapalat" w:hAnsi="GHEA Grapalat" w:cs="Sylfaen"/>
          <w:lang w:val="es-ES"/>
        </w:rPr>
        <w:t>contract</w:t>
      </w:r>
      <w:r>
        <w:rPr>
          <w:rFonts w:ascii="GHEA Grapalat" w:hAnsi="GHEA Grapalat" w:cs="Arial"/>
          <w:lang w:val="hy-AM"/>
        </w:rPr>
        <w:t>​</w:t>
      </w:r>
    </w:p>
    <w:p w:rsidR="001E3A7F" w:rsidRPr="00BA41C0" w:rsidRDefault="001E3A7F" w:rsidP="001E3A7F">
      <w:pPr>
        <w:pStyle w:val="23"/>
        <w:spacing w:line="240" w:lineRule="auto"/>
        <w:ind w:firstLine="567"/>
        <w:rPr>
          <w:rFonts w:ascii="GHEA Grapalat" w:hAnsi="GHEA Grapalat" w:cs="Sylfaen"/>
          <w:lang w:val="es-ES"/>
        </w:rPr>
      </w:pPr>
      <w:r w:rsidRPr="00BA41C0">
        <w:rPr>
          <w:rFonts w:ascii="GHEA Grapalat" w:hAnsi="GHEA Grapalat" w:cs="Sylfaen"/>
          <w:lang w:val="es-ES"/>
        </w:rPr>
        <w:t>- is also in the case when only one participant submitted a bid and it was rejected. In the case of application of this clause, the period of inactivity is defined by the announcement declaring the purchase procedure to be void.</w:t>
      </w:r>
    </w:p>
    <w:p w:rsidR="00583092" w:rsidRPr="003B135C" w:rsidRDefault="00583092" w:rsidP="00EF3662">
      <w:pPr>
        <w:pStyle w:val="23"/>
        <w:spacing w:line="240" w:lineRule="auto"/>
        <w:ind w:firstLine="567"/>
        <w:rPr>
          <w:rFonts w:ascii="GHEA Grapalat" w:hAnsi="GHEA Grapalat" w:cs="Sylfaen"/>
          <w:szCs w:val="24"/>
          <w:lang w:val="es-ES"/>
        </w:rPr>
      </w:pPr>
      <w:r w:rsidRPr="001F3550">
        <w:rPr>
          <w:rFonts w:ascii="GHEA Grapalat" w:hAnsi="GHEA Grapalat" w:cs="Sylfaen"/>
          <w:szCs w:val="24"/>
          <w:lang w:val="hy-AM"/>
        </w:rPr>
        <w:t>Client:</w:t>
      </w:r>
      <w:r w:rsidRPr="005E1F72">
        <w:rPr>
          <w:rFonts w:ascii="GHEA Grapalat" w:hAnsi="GHEA Grapalat" w:cs="Sylfaen"/>
          <w:szCs w:val="24"/>
          <w:lang w:val="es-ES"/>
        </w:rPr>
        <w:t xml:space="preserve"> </w:t>
      </w:r>
      <w:r w:rsidRPr="001F3550">
        <w:rPr>
          <w:rFonts w:ascii="GHEA Grapalat" w:hAnsi="GHEA Grapalat" w:cs="Sylfaen"/>
          <w:szCs w:val="24"/>
          <w:lang w:val="hy-AM"/>
        </w:rPr>
        <w:t>the contract</w:t>
      </w:r>
      <w:r w:rsidRPr="005E1F72">
        <w:rPr>
          <w:rFonts w:ascii="GHEA Grapalat" w:hAnsi="GHEA Grapalat" w:cs="Sylfaen"/>
          <w:szCs w:val="24"/>
          <w:lang w:val="es-ES"/>
        </w:rPr>
        <w:t xml:space="preserve"> </w:t>
      </w:r>
      <w:r w:rsidRPr="001F3550">
        <w:rPr>
          <w:rFonts w:ascii="GHEA Grapalat" w:hAnsi="GHEA Grapalat" w:cs="Sylfaen"/>
          <w:szCs w:val="24"/>
          <w:lang w:val="hy-AM"/>
        </w:rPr>
        <w:t>sealing</w:t>
      </w:r>
      <w:r w:rsidRPr="005E1F72">
        <w:rPr>
          <w:rFonts w:ascii="GHEA Grapalat" w:hAnsi="GHEA Grapalat" w:cs="Sylfaen"/>
          <w:szCs w:val="24"/>
          <w:lang w:val="es-ES"/>
        </w:rPr>
        <w:t xml:space="preserve"> </w:t>
      </w:r>
      <w:r w:rsidRPr="001F3550">
        <w:rPr>
          <w:rFonts w:ascii="GHEA Grapalat" w:hAnsi="GHEA Grapalat" w:cs="Sylfaen"/>
          <w:szCs w:val="24"/>
          <w:lang w:val="hy-AM"/>
        </w:rPr>
        <w:t xml:space="preserve">is </w:t>
      </w:r>
      <w:r w:rsidRPr="005E1F72">
        <w:rPr>
          <w:rFonts w:ascii="GHEA Grapalat" w:hAnsi="GHEA Grapalat" w:cs="Sylfaen"/>
          <w:szCs w:val="24"/>
          <w:lang w:val="es-ES"/>
        </w:rPr>
        <w:t xml:space="preserve">, </w:t>
      </w:r>
      <w:r w:rsidRPr="001F3550">
        <w:rPr>
          <w:rFonts w:ascii="GHEA Grapalat" w:hAnsi="GHEA Grapalat" w:cs="Sylfaen"/>
          <w:szCs w:val="24"/>
          <w:lang w:val="hy-AM"/>
        </w:rPr>
        <w:t>if</w:t>
      </w:r>
      <w:r w:rsidRPr="005E1F72">
        <w:rPr>
          <w:rFonts w:ascii="GHEA Grapalat" w:hAnsi="GHEA Grapalat" w:cs="Sylfaen"/>
          <w:szCs w:val="24"/>
          <w:lang w:val="es-ES"/>
        </w:rPr>
        <w:t xml:space="preserve"> </w:t>
      </w:r>
      <w:r w:rsidRPr="001F3550">
        <w:rPr>
          <w:rFonts w:ascii="GHEA Grapalat" w:hAnsi="GHEA Grapalat" w:cs="Sylfaen"/>
          <w:szCs w:val="24"/>
          <w:lang w:val="hy-AM"/>
        </w:rPr>
        <w:t>hereby</w:t>
      </w:r>
      <w:r w:rsidRPr="005E1F72">
        <w:rPr>
          <w:rFonts w:ascii="GHEA Grapalat" w:hAnsi="GHEA Grapalat" w:cs="Sylfaen"/>
          <w:szCs w:val="24"/>
          <w:lang w:val="es-ES"/>
        </w:rPr>
        <w:t xml:space="preserve"> </w:t>
      </w:r>
      <w:r w:rsidRPr="001F3550">
        <w:rPr>
          <w:rFonts w:ascii="GHEA Grapalat" w:hAnsi="GHEA Grapalat" w:cs="Sylfaen"/>
          <w:szCs w:val="24"/>
          <w:lang w:val="hy-AM"/>
        </w:rPr>
        <w:t>with a point</w:t>
      </w:r>
      <w:r w:rsidRPr="005E1F72">
        <w:rPr>
          <w:rFonts w:ascii="GHEA Grapalat" w:hAnsi="GHEA Grapalat" w:cs="Sylfaen"/>
          <w:szCs w:val="24"/>
          <w:lang w:val="es-ES"/>
        </w:rPr>
        <w:t xml:space="preserve"> </w:t>
      </w:r>
      <w:r w:rsidRPr="001F3550">
        <w:rPr>
          <w:rFonts w:ascii="GHEA Grapalat" w:hAnsi="GHEA Grapalat" w:cs="Sylfaen"/>
          <w:szCs w:val="24"/>
          <w:lang w:val="hy-AM"/>
        </w:rPr>
        <w:t>planned</w:t>
      </w:r>
      <w:r w:rsidRPr="005E1F72">
        <w:rPr>
          <w:rFonts w:ascii="GHEA Grapalat" w:hAnsi="GHEA Grapalat" w:cs="Sylfaen"/>
          <w:szCs w:val="24"/>
          <w:lang w:val="es-ES"/>
        </w:rPr>
        <w:t xml:space="preserve"> </w:t>
      </w:r>
      <w:r w:rsidRPr="001F3550">
        <w:rPr>
          <w:rFonts w:ascii="GHEA Grapalat" w:hAnsi="GHEA Grapalat" w:cs="Sylfaen"/>
          <w:szCs w:val="24"/>
          <w:lang w:val="hy-AM"/>
        </w:rPr>
        <w:t>of inactivity</w:t>
      </w:r>
      <w:r w:rsidRPr="005E1F72">
        <w:rPr>
          <w:rFonts w:ascii="GHEA Grapalat" w:hAnsi="GHEA Grapalat" w:cs="Sylfaen"/>
          <w:szCs w:val="24"/>
          <w:lang w:val="es-ES"/>
        </w:rPr>
        <w:t xml:space="preserve"> </w:t>
      </w:r>
      <w:r w:rsidRPr="001F3550">
        <w:rPr>
          <w:rFonts w:ascii="GHEA Grapalat" w:hAnsi="GHEA Grapalat" w:cs="Sylfaen"/>
          <w:szCs w:val="24"/>
          <w:lang w:val="hy-AM"/>
        </w:rPr>
        <w:t>within the deadline</w:t>
      </w:r>
      <w:r w:rsidRPr="005E1F72">
        <w:rPr>
          <w:rFonts w:ascii="GHEA Grapalat" w:hAnsi="GHEA Grapalat" w:cs="Sylfaen"/>
          <w:szCs w:val="24"/>
          <w:lang w:val="es-ES"/>
        </w:rPr>
        <w:t xml:space="preserve"> </w:t>
      </w:r>
      <w:r w:rsidRPr="001F3550">
        <w:rPr>
          <w:rFonts w:ascii="GHEA Grapalat" w:hAnsi="GHEA Grapalat" w:cs="Sylfaen"/>
          <w:szCs w:val="24"/>
          <w:lang w:val="hy-AM"/>
        </w:rPr>
        <w:t xml:space="preserve">any </w:t>
      </w:r>
      <w:r w:rsidRPr="005E1F72">
        <w:rPr>
          <w:rFonts w:ascii="GHEA Grapalat" w:hAnsi="GHEA Grapalat" w:cs="Sylfaen"/>
          <w:szCs w:val="24"/>
          <w:lang w:val="es-ES"/>
        </w:rPr>
        <w:t>partner</w:t>
      </w:r>
      <w:r w:rsidRPr="001F3550">
        <w:rPr>
          <w:rFonts w:ascii="GHEA Grapalat" w:hAnsi="GHEA Grapalat" w:cs="Sylfaen"/>
          <w:szCs w:val="24"/>
          <w:lang w:val="hy-AM"/>
        </w:rPr>
        <w:t>​</w:t>
      </w:r>
      <w:r w:rsidRPr="005E1F72">
        <w:rPr>
          <w:rFonts w:ascii="GHEA Grapalat" w:hAnsi="GHEA Grapalat" w:cs="Sylfaen"/>
          <w:szCs w:val="24"/>
          <w:lang w:val="es-ES"/>
        </w:rPr>
        <w:t xml:space="preserve"> </w:t>
      </w:r>
      <w:r w:rsidRPr="001F3550">
        <w:rPr>
          <w:rFonts w:ascii="GHEA Grapalat" w:hAnsi="GHEA Grapalat" w:cs="Sylfaen"/>
          <w:szCs w:val="24"/>
          <w:lang w:val="hy-AM"/>
        </w:rPr>
        <w:t>no</w:t>
      </w:r>
      <w:r w:rsidRPr="005E1F72">
        <w:rPr>
          <w:rFonts w:ascii="GHEA Grapalat" w:hAnsi="GHEA Grapalat" w:cs="Sylfaen"/>
          <w:szCs w:val="24"/>
          <w:lang w:val="es-ES"/>
        </w:rPr>
        <w:t xml:space="preserve"> </w:t>
      </w:r>
      <w:r w:rsidRPr="001F3550">
        <w:rPr>
          <w:rFonts w:ascii="GHEA Grapalat" w:hAnsi="GHEA Grapalat" w:cs="Sylfaen"/>
          <w:szCs w:val="24"/>
          <w:lang w:val="hy-AM"/>
        </w:rPr>
        <w:t>appeal</w:t>
      </w:r>
      <w:r w:rsidRPr="005E1F72">
        <w:rPr>
          <w:rFonts w:ascii="GHEA Grapalat" w:hAnsi="GHEA Grapalat" w:cs="Sylfaen"/>
          <w:szCs w:val="24"/>
          <w:lang w:val="es-ES"/>
        </w:rPr>
        <w:t xml:space="preserve"> </w:t>
      </w:r>
      <w:r w:rsidRPr="001F3550">
        <w:rPr>
          <w:rFonts w:ascii="GHEA Grapalat" w:hAnsi="GHEA Grapalat" w:cs="Sylfaen"/>
          <w:szCs w:val="24"/>
          <w:lang w:val="hy-AM"/>
        </w:rPr>
        <w:t>contract</w:t>
      </w:r>
      <w:r w:rsidRPr="005E1F72">
        <w:rPr>
          <w:rFonts w:ascii="GHEA Grapalat" w:hAnsi="GHEA Grapalat" w:cs="Sylfaen"/>
          <w:szCs w:val="24"/>
          <w:lang w:val="es-ES"/>
        </w:rPr>
        <w:t xml:space="preserve"> </w:t>
      </w:r>
      <w:r w:rsidRPr="001F3550">
        <w:rPr>
          <w:rFonts w:ascii="GHEA Grapalat" w:hAnsi="GHEA Grapalat" w:cs="Sylfaen"/>
          <w:szCs w:val="24"/>
          <w:lang w:val="hy-AM"/>
        </w:rPr>
        <w:t>to seal</w:t>
      </w:r>
      <w:r w:rsidRPr="005E1F72">
        <w:rPr>
          <w:rFonts w:ascii="GHEA Grapalat" w:hAnsi="GHEA Grapalat" w:cs="Sylfaen"/>
          <w:szCs w:val="24"/>
          <w:lang w:val="es-ES"/>
        </w:rPr>
        <w:t xml:space="preserve"> </w:t>
      </w:r>
      <w:r w:rsidRPr="001F3550">
        <w:rPr>
          <w:rFonts w:ascii="GHEA Grapalat" w:hAnsi="GHEA Grapalat" w:cs="Sylfaen"/>
          <w:szCs w:val="24"/>
          <w:lang w:val="hy-AM"/>
        </w:rPr>
        <w:t>about</w:t>
      </w:r>
      <w:r w:rsidRPr="005E1F72">
        <w:rPr>
          <w:rFonts w:ascii="GHEA Grapalat" w:hAnsi="GHEA Grapalat" w:cs="Sylfaen"/>
          <w:szCs w:val="24"/>
          <w:lang w:val="es-ES"/>
        </w:rPr>
        <w:t xml:space="preserve"> </w:t>
      </w:r>
      <w:r w:rsidRPr="001F3550">
        <w:rPr>
          <w:rFonts w:ascii="GHEA Grapalat" w:hAnsi="GHEA Grapalat" w:cs="Sylfaen"/>
          <w:szCs w:val="24"/>
          <w:lang w:val="hy-AM"/>
        </w:rPr>
        <w:t>the decision.</w:t>
      </w:r>
      <w:r w:rsidRPr="005E1F72">
        <w:rPr>
          <w:rFonts w:ascii="GHEA Grapalat" w:hAnsi="GHEA Grapalat" w:cs="Sylfaen"/>
          <w:szCs w:val="24"/>
          <w:lang w:val="es-ES"/>
        </w:rPr>
        <w:t xml:space="preserve"> </w:t>
      </w:r>
      <w:r w:rsidRPr="0033011B">
        <w:rPr>
          <w:rFonts w:ascii="GHEA Grapalat" w:hAnsi="GHEA Grapalat" w:cs="Sylfaen"/>
          <w:szCs w:val="24"/>
          <w:lang w:val="en-US"/>
        </w:rPr>
        <w:t>Until</w:t>
      </w:r>
      <w:r w:rsidRPr="005E1F72">
        <w:rPr>
          <w:rFonts w:ascii="GHEA Grapalat" w:hAnsi="GHEA Grapalat" w:cs="Sylfaen"/>
          <w:szCs w:val="24"/>
          <w:lang w:val="es-ES"/>
        </w:rPr>
        <w:t xml:space="preserve"> </w:t>
      </w:r>
      <w:r w:rsidRPr="0033011B">
        <w:rPr>
          <w:rFonts w:ascii="GHEA Grapalat" w:hAnsi="GHEA Grapalat" w:cs="Sylfaen"/>
          <w:szCs w:val="24"/>
          <w:lang w:val="en-US"/>
        </w:rPr>
        <w:t>of inactivity</w:t>
      </w:r>
      <w:r w:rsidRPr="005E1F72">
        <w:rPr>
          <w:rFonts w:ascii="GHEA Grapalat" w:hAnsi="GHEA Grapalat" w:cs="Sylfaen"/>
          <w:szCs w:val="24"/>
          <w:lang w:val="es-ES"/>
        </w:rPr>
        <w:t xml:space="preserve"> </w:t>
      </w:r>
      <w:r w:rsidRPr="0033011B">
        <w:rPr>
          <w:rFonts w:ascii="GHEA Grapalat" w:hAnsi="GHEA Grapalat" w:cs="Sylfaen"/>
          <w:szCs w:val="24"/>
          <w:lang w:val="en-US"/>
        </w:rPr>
        <w:t>period</w:t>
      </w:r>
      <w:r w:rsidRPr="005E1F72">
        <w:rPr>
          <w:rFonts w:ascii="GHEA Grapalat" w:hAnsi="GHEA Grapalat" w:cs="Sylfaen"/>
          <w:szCs w:val="24"/>
          <w:lang w:val="es-ES"/>
        </w:rPr>
        <w:t xml:space="preserve"> </w:t>
      </w:r>
      <w:r w:rsidRPr="0033011B">
        <w:rPr>
          <w:rFonts w:ascii="GHEA Grapalat" w:hAnsi="GHEA Grapalat" w:cs="Sylfaen"/>
          <w:szCs w:val="24"/>
          <w:lang w:val="en-US"/>
        </w:rPr>
        <w:t>expiration</w:t>
      </w:r>
      <w:r w:rsidRPr="005E1F72">
        <w:rPr>
          <w:rFonts w:ascii="GHEA Grapalat" w:hAnsi="GHEA Grapalat" w:cs="Sylfaen"/>
          <w:szCs w:val="24"/>
          <w:lang w:val="es-ES"/>
        </w:rPr>
        <w:t xml:space="preserve"> </w:t>
      </w:r>
      <w:r w:rsidR="008A120F" w:rsidRPr="0033011B">
        <w:rPr>
          <w:rFonts w:ascii="GHEA Grapalat" w:hAnsi="GHEA Grapalat" w:cs="Sylfaen"/>
          <w:szCs w:val="24"/>
          <w:lang w:val="en-US"/>
        </w:rPr>
        <w:t>or</w:t>
      </w:r>
      <w:r w:rsidR="008A120F" w:rsidRPr="005E1F72">
        <w:rPr>
          <w:rFonts w:ascii="GHEA Grapalat" w:hAnsi="GHEA Grapalat" w:cs="Sylfaen"/>
          <w:szCs w:val="24"/>
          <w:lang w:val="es-ES"/>
        </w:rPr>
        <w:t xml:space="preserve"> </w:t>
      </w:r>
      <w:r w:rsidR="008A120F" w:rsidRPr="0033011B">
        <w:rPr>
          <w:rFonts w:ascii="GHEA Grapalat" w:hAnsi="GHEA Grapalat" w:cs="Sylfaen"/>
          <w:szCs w:val="24"/>
          <w:lang w:val="en-US"/>
        </w:rPr>
        <w:t>without</w:t>
      </w:r>
      <w:r w:rsidR="008A120F" w:rsidRPr="005E1F72">
        <w:rPr>
          <w:rFonts w:ascii="GHEA Grapalat" w:hAnsi="GHEA Grapalat" w:cs="Sylfaen"/>
          <w:szCs w:val="24"/>
          <w:lang w:val="es-ES"/>
        </w:rPr>
        <w:t xml:space="preserve"> </w:t>
      </w:r>
      <w:r w:rsidR="008A120F" w:rsidRPr="0033011B">
        <w:rPr>
          <w:rFonts w:ascii="GHEA Grapalat" w:hAnsi="GHEA Grapalat" w:cs="Sylfaen"/>
          <w:szCs w:val="24"/>
          <w:lang w:val="en-US"/>
        </w:rPr>
        <w:t>contract</w:t>
      </w:r>
      <w:r w:rsidR="008A120F" w:rsidRPr="005E1F72">
        <w:rPr>
          <w:rFonts w:ascii="GHEA Grapalat" w:hAnsi="GHEA Grapalat" w:cs="Sylfaen"/>
          <w:szCs w:val="24"/>
          <w:lang w:val="es-ES"/>
        </w:rPr>
        <w:t xml:space="preserve"> </w:t>
      </w:r>
      <w:r w:rsidR="008A120F" w:rsidRPr="0033011B">
        <w:rPr>
          <w:rFonts w:ascii="GHEA Grapalat" w:hAnsi="GHEA Grapalat" w:cs="Sylfaen"/>
          <w:szCs w:val="24"/>
          <w:lang w:val="en-US"/>
        </w:rPr>
        <w:t>to seal</w:t>
      </w:r>
      <w:r w:rsidR="001E3A7F" w:rsidRPr="007E2C83">
        <w:rPr>
          <w:rFonts w:ascii="GHEA Grapalat" w:hAnsi="GHEA Grapalat" w:cs="Sylfaen"/>
          <w:szCs w:val="24"/>
          <w:lang w:val="es-ES"/>
        </w:rPr>
        <w:t xml:space="preserve"> or </w:t>
      </w:r>
      <w:r w:rsidR="008A120F" w:rsidRPr="0033011B">
        <w:rPr>
          <w:rFonts w:ascii="GHEA Grapalat" w:hAnsi="GHEA Grapalat" w:cs="Sylfaen"/>
          <w:szCs w:val="24"/>
          <w:lang w:val="en-US"/>
        </w:rPr>
        <w:t xml:space="preserve">to </w:t>
      </w:r>
      <w:r w:rsidR="001E3A7F">
        <w:rPr>
          <w:rFonts w:ascii="GHEA Grapalat" w:hAnsi="GHEA Grapalat" w:cs="Sylfaen"/>
          <w:szCs w:val="24"/>
          <w:lang w:val="hy-AM"/>
        </w:rPr>
        <w:t>declare the purchase procedure invalid</w:t>
      </w:r>
      <w:r w:rsidR="008A120F" w:rsidRPr="005E1F72">
        <w:rPr>
          <w:rFonts w:ascii="GHEA Grapalat" w:hAnsi="GHEA Grapalat" w:cs="Sylfaen"/>
          <w:szCs w:val="24"/>
          <w:lang w:val="es-ES"/>
        </w:rPr>
        <w:t xml:space="preserve"> </w:t>
      </w:r>
      <w:r w:rsidR="008A120F" w:rsidRPr="0033011B">
        <w:rPr>
          <w:rFonts w:ascii="GHEA Grapalat" w:hAnsi="GHEA Grapalat" w:cs="Sylfaen"/>
          <w:szCs w:val="24"/>
          <w:lang w:val="en-US"/>
        </w:rPr>
        <w:t>statement</w:t>
      </w:r>
      <w:r w:rsidR="008A120F" w:rsidRPr="005E1F72">
        <w:rPr>
          <w:rFonts w:ascii="GHEA Grapalat" w:hAnsi="GHEA Grapalat" w:cs="Sylfaen"/>
          <w:szCs w:val="24"/>
          <w:lang w:val="es-ES"/>
        </w:rPr>
        <w:t xml:space="preserve"> </w:t>
      </w:r>
      <w:r w:rsidR="008A120F" w:rsidRPr="0033011B">
        <w:rPr>
          <w:rFonts w:ascii="GHEA Grapalat" w:hAnsi="GHEA Grapalat" w:cs="Sylfaen"/>
          <w:szCs w:val="24"/>
          <w:lang w:val="en-US"/>
        </w:rPr>
        <w:t>publication</w:t>
      </w:r>
      <w:r w:rsidR="008A120F" w:rsidRPr="005E1F72">
        <w:rPr>
          <w:rFonts w:ascii="GHEA Grapalat" w:hAnsi="GHEA Grapalat" w:cs="Sylfaen"/>
          <w:szCs w:val="24"/>
          <w:lang w:val="es-ES"/>
        </w:rPr>
        <w:t xml:space="preserve"> </w:t>
      </w:r>
      <w:r w:rsidRPr="0033011B">
        <w:rPr>
          <w:rFonts w:ascii="GHEA Grapalat" w:hAnsi="GHEA Grapalat" w:cs="Sylfaen"/>
          <w:szCs w:val="24"/>
          <w:lang w:val="en-US"/>
        </w:rPr>
        <w:t>sealed</w:t>
      </w:r>
      <w:r w:rsidR="008A120F" w:rsidRPr="005E1F72">
        <w:rPr>
          <w:rFonts w:ascii="GHEA Grapalat" w:hAnsi="GHEA Grapalat" w:cs="Sylfaen"/>
          <w:szCs w:val="24"/>
          <w:lang w:val="en-US"/>
        </w:rPr>
        <w:t>​</w:t>
      </w:r>
      <w:r w:rsidRPr="0033011B">
        <w:rPr>
          <w:rFonts w:ascii="GHEA Grapalat" w:hAnsi="GHEA Grapalat" w:cs="Sylfaen"/>
          <w:szCs w:val="24"/>
          <w:lang w:val="en-US"/>
        </w:rPr>
        <w:t>​</w:t>
      </w:r>
      <w:r w:rsidRPr="005E1F72">
        <w:rPr>
          <w:rFonts w:ascii="GHEA Grapalat" w:hAnsi="GHEA Grapalat" w:cs="Sylfaen"/>
          <w:szCs w:val="24"/>
          <w:lang w:val="es-ES"/>
        </w:rPr>
        <w:t xml:space="preserve"> </w:t>
      </w:r>
      <w:r w:rsidRPr="0033011B">
        <w:rPr>
          <w:rFonts w:ascii="GHEA Grapalat" w:hAnsi="GHEA Grapalat" w:cs="Sylfaen"/>
          <w:szCs w:val="24"/>
          <w:lang w:val="en-US"/>
        </w:rPr>
        <w:t>the contract</w:t>
      </w:r>
      <w:r w:rsidRPr="005E1F72">
        <w:rPr>
          <w:rFonts w:ascii="GHEA Grapalat" w:hAnsi="GHEA Grapalat" w:cs="Sylfaen"/>
          <w:szCs w:val="24"/>
          <w:lang w:val="es-ES"/>
        </w:rPr>
        <w:t xml:space="preserve"> </w:t>
      </w:r>
      <w:r w:rsidRPr="0033011B">
        <w:rPr>
          <w:rFonts w:ascii="GHEA Grapalat" w:hAnsi="GHEA Grapalat" w:cs="Sylfaen"/>
          <w:szCs w:val="24"/>
          <w:lang w:val="en-US"/>
        </w:rPr>
        <w:t>to:</w:t>
      </w:r>
      <w:r w:rsidR="008A120F" w:rsidRPr="005E1F72">
        <w:rPr>
          <w:rFonts w:ascii="GHEA Grapalat" w:hAnsi="GHEA Grapalat" w:cs="Sylfaen"/>
          <w:szCs w:val="24"/>
          <w:lang w:val="es-ES"/>
        </w:rPr>
        <w:t xml:space="preserve"> </w:t>
      </w:r>
      <w:r w:rsidRPr="0033011B">
        <w:rPr>
          <w:rFonts w:ascii="GHEA Grapalat" w:hAnsi="GHEA Grapalat" w:cs="Sylfaen"/>
          <w:szCs w:val="24"/>
          <w:lang w:val="en-US"/>
        </w:rPr>
        <w:t>nothing</w:t>
      </w:r>
      <w:r w:rsidRPr="005E1F72">
        <w:rPr>
          <w:rFonts w:ascii="GHEA Grapalat" w:hAnsi="GHEA Grapalat" w:cs="Sylfaen"/>
          <w:szCs w:val="24"/>
          <w:lang w:val="es-ES"/>
        </w:rPr>
        <w:t xml:space="preserve"> </w:t>
      </w:r>
      <w:r w:rsidRPr="0033011B">
        <w:rPr>
          <w:rFonts w:ascii="GHEA Grapalat" w:hAnsi="GHEA Grapalat" w:cs="Sylfaen"/>
          <w:szCs w:val="24"/>
          <w:lang w:val="en-US"/>
        </w:rPr>
        <w:t>is.</w:t>
      </w:r>
    </w:p>
    <w:p w:rsidR="00037DDE" w:rsidRPr="005E1F72" w:rsidRDefault="00037DDE" w:rsidP="00EF3662">
      <w:pPr>
        <w:ind w:firstLine="567"/>
        <w:jc w:val="center"/>
        <w:rPr>
          <w:rFonts w:ascii="GHEA Grapalat" w:hAnsi="GHEA Grapalat"/>
          <w:b/>
          <w:sz w:val="20"/>
          <w:lang w:val="es-ES"/>
        </w:rPr>
      </w:pPr>
    </w:p>
    <w:p w:rsidR="000313A6" w:rsidRPr="005E1F72" w:rsidRDefault="00AA0AD8" w:rsidP="00EF3662">
      <w:pPr>
        <w:jc w:val="center"/>
        <w:rPr>
          <w:rFonts w:ascii="GHEA Grapalat" w:hAnsi="GHEA Grapalat" w:cs="Arial"/>
          <w:b/>
          <w:iCs/>
          <w:sz w:val="20"/>
          <w:lang w:val="af-ZA"/>
        </w:rPr>
      </w:pPr>
      <w:r w:rsidRPr="005E1F72">
        <w:rPr>
          <w:rFonts w:ascii="GHEA Grapalat" w:hAnsi="GHEA Grapalat"/>
          <w:b/>
          <w:iCs/>
          <w:sz w:val="20"/>
          <w:lang w:val="es-ES"/>
        </w:rPr>
        <w:t xml:space="preserve">9 </w:t>
      </w:r>
      <w:r w:rsidR="008D5016" w:rsidRPr="005E1F72">
        <w:rPr>
          <w:rFonts w:ascii="GHEA Grapalat" w:hAnsi="GHEA Grapalat"/>
          <w:b/>
          <w:iCs/>
          <w:sz w:val="20"/>
          <w:lang w:val="af-ZA"/>
        </w:rPr>
        <w:t xml:space="preserve">. </w:t>
      </w:r>
      <w:r w:rsidR="008D5016" w:rsidRPr="005E1F72">
        <w:rPr>
          <w:rFonts w:ascii="GHEA Grapalat" w:hAnsi="GHEA Grapalat" w:cs="Sylfaen"/>
          <w:b/>
          <w:iCs/>
          <w:sz w:val="20"/>
          <w:lang w:val="af-ZA"/>
        </w:rPr>
        <w:t>CONTRACT</w:t>
      </w:r>
      <w:r w:rsidR="008D5016" w:rsidRPr="005E1F72">
        <w:rPr>
          <w:rFonts w:ascii="GHEA Grapalat" w:hAnsi="GHEA Grapalat" w:cs="Arial"/>
          <w:b/>
          <w:iCs/>
          <w:sz w:val="20"/>
          <w:lang w:val="af-ZA"/>
        </w:rPr>
        <w:t xml:space="preserve"> </w:t>
      </w:r>
      <w:r w:rsidR="008D5016" w:rsidRPr="005E1F72">
        <w:rPr>
          <w:rFonts w:ascii="GHEA Grapalat" w:hAnsi="GHEA Grapalat" w:cs="Sylfaen"/>
          <w:b/>
          <w:iCs/>
          <w:sz w:val="20"/>
          <w:lang w:val="af-ZA"/>
        </w:rPr>
        <w:t>THE SEAL</w:t>
      </w:r>
      <w:r w:rsidR="008D5016" w:rsidRPr="005E1F72">
        <w:rPr>
          <w:rFonts w:ascii="GHEA Grapalat" w:hAnsi="GHEA Grapalat" w:cs="Arial"/>
          <w:b/>
          <w:iCs/>
          <w:sz w:val="20"/>
          <w:lang w:val="af-ZA"/>
        </w:rPr>
        <w:t xml:space="preserve"> </w:t>
      </w:r>
    </w:p>
    <w:p w:rsidR="00096865" w:rsidRPr="005E1F72" w:rsidRDefault="00096865" w:rsidP="00EF3662">
      <w:pPr>
        <w:jc w:val="center"/>
        <w:rPr>
          <w:rFonts w:ascii="GHEA Grapalat" w:hAnsi="GHEA Grapalat"/>
          <w:b/>
          <w:iCs/>
          <w:sz w:val="20"/>
          <w:lang w:val="af-ZA"/>
        </w:rPr>
      </w:pPr>
    </w:p>
    <w:p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iCs/>
          <w:sz w:val="20"/>
          <w:lang w:val="es-ES"/>
        </w:rPr>
        <w:t xml:space="preserve">9 </w:t>
      </w:r>
      <w:r w:rsidR="00096865" w:rsidRPr="005E1F72">
        <w:rPr>
          <w:rFonts w:ascii="GHEA Grapalat" w:hAnsi="GHEA Grapalat"/>
          <w:iCs/>
          <w:sz w:val="20"/>
          <w:lang w:val="af-ZA"/>
        </w:rPr>
        <w:t xml:space="preserve">.1 </w:t>
      </w:r>
      <w:r w:rsidR="00096865" w:rsidRPr="004B7914">
        <w:rPr>
          <w:rFonts w:ascii="GHEA Grapalat" w:hAnsi="GHEA Grapalat" w:cs="Sylfaen"/>
          <w:sz w:val="20"/>
          <w:lang w:val="hy-AM"/>
        </w:rPr>
        <w:t>Agreement</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being sealed</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is</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of the commission</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decision</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based on</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 xml:space="preserve">on </w:t>
      </w:r>
      <w:r w:rsidR="00096865" w:rsidRPr="005E1F72">
        <w:rPr>
          <w:rFonts w:ascii="GHEA Grapalat" w:hAnsi="GHEA Grapalat" w:cs="Sylfaen"/>
          <w:sz w:val="20"/>
          <w:lang w:val="af-ZA"/>
        </w:rPr>
        <w:t xml:space="preserve">the </w:t>
      </w:r>
      <w:r w:rsidRPr="004B7914">
        <w:rPr>
          <w:rFonts w:ascii="GHEA Grapalat" w:hAnsi="GHEA Grapalat" w:cs="Sylfaen"/>
          <w:sz w:val="20"/>
          <w:lang w:val="hy-AM"/>
        </w:rPr>
        <w:t>customer</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by</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The contract</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being sealed</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is</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 xml:space="preserve">pledge </w:t>
      </w:r>
      <w:r w:rsidR="00096865" w:rsidRPr="0033011B">
        <w:rPr>
          <w:rFonts w:ascii="GHEA Grapalat" w:hAnsi="GHEA Grapalat" w:cs="Sylfaen"/>
          <w:sz w:val="20"/>
          <w:lang w:val="en-US"/>
        </w:rPr>
        <w:t xml:space="preserve">that </w:t>
      </w:r>
      <w:r w:rsidR="00096865" w:rsidRPr="005E1F72">
        <w:rPr>
          <w:rFonts w:ascii="GHEA Grapalat" w:hAnsi="GHEA Grapalat" w:cs="Sylfaen"/>
          <w:sz w:val="20"/>
          <w:lang w:val="af-ZA"/>
        </w:rPr>
        <w:t xml:space="preserve">- </w:t>
      </w:r>
      <w:r w:rsidR="00096865" w:rsidRPr="0033011B">
        <w:rPr>
          <w:rFonts w:ascii="GHEA Grapalat" w:hAnsi="GHEA Grapalat" w:cs="Sylfaen"/>
          <w:sz w:val="20"/>
          <w:lang w:val="en-US"/>
        </w:rPr>
        <w:t>one</w:t>
      </w:r>
      <w:r w:rsidR="00096865" w:rsidRPr="005E1F72">
        <w:rPr>
          <w:rFonts w:ascii="GHEA Grapalat" w:hAnsi="GHEA Grapalat" w:cs="Sylfaen"/>
          <w:sz w:val="20"/>
          <w:lang w:val="af-ZA"/>
        </w:rPr>
        <w:t xml:space="preserve"> </w:t>
      </w:r>
      <w:r w:rsidR="00096865" w:rsidRPr="0033011B">
        <w:rPr>
          <w:rFonts w:ascii="GHEA Grapalat" w:hAnsi="GHEA Grapalat" w:cs="Sylfaen"/>
          <w:sz w:val="20"/>
          <w:lang w:val="en-US"/>
        </w:rPr>
        <w:t>document</w:t>
      </w:r>
      <w:r w:rsidR="00096865" w:rsidRPr="005E1F72">
        <w:rPr>
          <w:rFonts w:ascii="GHEA Grapalat" w:hAnsi="GHEA Grapalat" w:cs="Sylfaen"/>
          <w:sz w:val="20"/>
          <w:lang w:val="af-ZA"/>
        </w:rPr>
        <w:t xml:space="preserve"> </w:t>
      </w:r>
      <w:r w:rsidR="00096865" w:rsidRPr="0033011B">
        <w:rPr>
          <w:rFonts w:ascii="GHEA Grapalat" w:hAnsi="GHEA Grapalat" w:cs="Sylfaen"/>
          <w:sz w:val="20"/>
          <w:lang w:val="en-US"/>
        </w:rPr>
        <w:t>to make</w:t>
      </w:r>
      <w:r w:rsidR="00096865" w:rsidRPr="005E1F72">
        <w:rPr>
          <w:rFonts w:ascii="GHEA Grapalat" w:hAnsi="GHEA Grapalat" w:cs="Sylfaen"/>
          <w:sz w:val="20"/>
          <w:lang w:val="af-ZA"/>
        </w:rPr>
        <w:t xml:space="preserve"> </w:t>
      </w:r>
      <w:r w:rsidR="00096865" w:rsidRPr="0033011B">
        <w:rPr>
          <w:rFonts w:ascii="GHEA Grapalat" w:hAnsi="GHEA Grapalat" w:cs="Sylfaen"/>
          <w:sz w:val="20"/>
          <w:lang w:val="en-US"/>
        </w:rPr>
        <w:t>through</w:t>
      </w:r>
    </w:p>
    <w:p w:rsidR="00EB6E54"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9.2 </w:t>
      </w:r>
      <w:r w:rsidR="00EB6E54" w:rsidRPr="0033011B">
        <w:rPr>
          <w:rFonts w:ascii="GHEA Grapalat" w:hAnsi="GHEA Grapalat" w:cs="Sylfaen"/>
          <w:sz w:val="20"/>
          <w:lang w:val="en-US"/>
        </w:rPr>
        <w:t>Herein</w:t>
      </w:r>
      <w:r w:rsidR="00EB6E54" w:rsidRPr="005E1F72">
        <w:rPr>
          <w:rFonts w:ascii="GHEA Grapalat" w:hAnsi="GHEA Grapalat" w:cs="Sylfaen"/>
          <w:sz w:val="20"/>
          <w:lang w:val="af-ZA"/>
        </w:rPr>
        <w:t xml:space="preserve"> 1 </w:t>
      </w:r>
      <w:r w:rsidR="005D3674" w:rsidRPr="005E1F72">
        <w:rPr>
          <w:rFonts w:ascii="GHEA Grapalat" w:hAnsi="GHEA Grapalat" w:cs="Sylfaen"/>
          <w:sz w:val="20"/>
        </w:rPr>
        <w:t xml:space="preserve">of </w:t>
      </w:r>
      <w:r w:rsidR="00EB6E54" w:rsidRPr="0033011B">
        <w:rPr>
          <w:rFonts w:ascii="GHEA Grapalat" w:hAnsi="GHEA Grapalat" w:cs="Sylfaen"/>
          <w:sz w:val="20"/>
          <w:lang w:val="en-US"/>
        </w:rPr>
        <w:t>the invitation</w:t>
      </w:r>
      <w:r w:rsidR="005D3674" w:rsidRPr="005E1F72">
        <w:rPr>
          <w:rFonts w:ascii="GHEA Grapalat" w:hAnsi="GHEA Grapalat" w:cs="Sylfaen"/>
          <w:sz w:val="20"/>
          <w:lang w:val="af-ZA"/>
        </w:rPr>
        <w:t xml:space="preserve"> </w:t>
      </w:r>
      <w:r w:rsidR="005D3674" w:rsidRPr="005E1F72">
        <w:rPr>
          <w:rFonts w:ascii="GHEA Grapalat" w:hAnsi="GHEA Grapalat" w:cs="Sylfaen"/>
          <w:sz w:val="20"/>
        </w:rPr>
        <w:t xml:space="preserve">part </w:t>
      </w:r>
      <w:r w:rsidR="005D3674" w:rsidRPr="005E1F72">
        <w:rPr>
          <w:rFonts w:ascii="GHEA Grapalat" w:hAnsi="GHEA Grapalat" w:cs="Sylfaen"/>
          <w:sz w:val="20"/>
          <w:lang w:val="af-ZA"/>
        </w:rPr>
        <w:t xml:space="preserve">8 </w:t>
      </w:r>
      <w:r w:rsidR="003717D2" w:rsidRPr="005E1F72">
        <w:rPr>
          <w:rFonts w:ascii="GHEA Grapalat" w:hAnsi="GHEA Grapalat" w:cs="Sylfaen"/>
          <w:sz w:val="20"/>
          <w:lang w:val="hy-AM"/>
        </w:rPr>
        <w:t xml:space="preserve">. with </w:t>
      </w:r>
      <w:r w:rsidR="00F96621" w:rsidRPr="00C421A1">
        <w:rPr>
          <w:rFonts w:ascii="GHEA Grapalat" w:hAnsi="GHEA Grapalat" w:cs="Sylfaen"/>
          <w:sz w:val="20"/>
          <w:lang w:val="af-ZA"/>
        </w:rPr>
        <w:t xml:space="preserve">25 </w:t>
      </w:r>
      <w:r w:rsidR="00EB6E54" w:rsidRPr="0033011B">
        <w:rPr>
          <w:rFonts w:ascii="GHEA Grapalat" w:hAnsi="GHEA Grapalat" w:cs="Sylfaen"/>
          <w:sz w:val="20"/>
          <w:lang w:val="en-US"/>
        </w:rPr>
        <w:t>points</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defined</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of inactivity</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period</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to expire</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next</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 xml:space="preserve">dry </w:t>
      </w:r>
      <w:r w:rsidR="002C0D78">
        <w:rPr>
          <w:rFonts w:ascii="GHEA Grapalat" w:hAnsi="GHEA Grapalat" w:cs="Sylfaen"/>
          <w:sz w:val="20"/>
          <w:lang w:val="hy-AM"/>
        </w:rPr>
        <w:t>brother</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working</w:t>
      </w:r>
      <w:r w:rsidR="00EB6E54" w:rsidRPr="005E1F72">
        <w:rPr>
          <w:rFonts w:ascii="GHEA Grapalat" w:hAnsi="GHEA Grapalat" w:cs="Sylfaen"/>
          <w:sz w:val="20"/>
          <w:lang w:val="af-ZA"/>
        </w:rPr>
        <w:t xml:space="preserve"> </w:t>
      </w:r>
      <w:r w:rsidR="002C0D78">
        <w:rPr>
          <w:rFonts w:ascii="GHEA Grapalat" w:hAnsi="GHEA Grapalat" w:cs="Sylfaen"/>
          <w:sz w:val="20"/>
          <w:lang w:val="hy-AM"/>
        </w:rPr>
        <w:t xml:space="preserve">the </w:t>
      </w:r>
      <w:r w:rsidR="00EB6E54" w:rsidRPr="0033011B">
        <w:rPr>
          <w:rFonts w:ascii="GHEA Grapalat" w:hAnsi="GHEA Grapalat" w:cs="Sylfaen"/>
          <w:sz w:val="20"/>
          <w:lang w:val="en-US"/>
        </w:rPr>
        <w:t>day</w:t>
      </w:r>
      <w:r w:rsidR="00EB6E54" w:rsidRPr="005E1F72">
        <w:rPr>
          <w:rFonts w:ascii="GHEA Grapalat" w:hAnsi="GHEA Grapalat" w:cs="Sylfaen"/>
          <w:sz w:val="20"/>
          <w:lang w:val="af-ZA"/>
        </w:rPr>
        <w:t xml:space="preserve"> </w:t>
      </w:r>
      <w:r w:rsidRPr="005E1F72">
        <w:rPr>
          <w:rFonts w:ascii="GHEA Grapalat" w:hAnsi="GHEA Grapalat" w:cs="Sylfaen"/>
          <w:sz w:val="20"/>
        </w:rPr>
        <w:t>p</w:t>
      </w:r>
      <w:r w:rsidR="00EB6E54" w:rsidRPr="0033011B">
        <w:rPr>
          <w:rFonts w:ascii="GHEA Grapalat" w:hAnsi="GHEA Grapalat" w:cs="Sylfaen"/>
          <w:sz w:val="20"/>
          <w:lang w:val="en-US"/>
        </w:rPr>
        <w:t>​</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notification</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is</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selected</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 xml:space="preserve">presenting </w:t>
      </w:r>
      <w:r w:rsidR="00EB6E54" w:rsidRPr="005E1F72">
        <w:rPr>
          <w:rFonts w:ascii="GHEA Grapalat" w:hAnsi="GHEA Grapalat" w:cs="Sylfaen"/>
          <w:sz w:val="20"/>
          <w:lang w:val="af-ZA"/>
        </w:rPr>
        <w:t xml:space="preserve">to </w:t>
      </w:r>
      <w:r w:rsidR="005457B4" w:rsidRPr="005E1F72">
        <w:rPr>
          <w:rFonts w:ascii="GHEA Grapalat" w:hAnsi="GHEA Grapalat" w:cs="Sylfaen"/>
          <w:sz w:val="20"/>
        </w:rPr>
        <w:t xml:space="preserve">the </w:t>
      </w:r>
      <w:r w:rsidR="00EB6E54" w:rsidRPr="0033011B">
        <w:rPr>
          <w:rFonts w:ascii="GHEA Grapalat" w:hAnsi="GHEA Grapalat" w:cs="Sylfaen"/>
          <w:sz w:val="20"/>
          <w:lang w:val="en-US"/>
        </w:rPr>
        <w:t>participant</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contract</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to seal</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the offer</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and:</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of the contract</w:t>
      </w:r>
      <w:r w:rsidR="00EB6E54" w:rsidRPr="005E1F72">
        <w:rPr>
          <w:rFonts w:ascii="GHEA Grapalat" w:hAnsi="GHEA Grapalat" w:cs="Sylfaen"/>
          <w:sz w:val="20"/>
          <w:lang w:val="af-ZA"/>
        </w:rPr>
        <w:t xml:space="preserve"> the </w:t>
      </w:r>
      <w:r w:rsidR="00EB6E54" w:rsidRPr="0033011B">
        <w:rPr>
          <w:rFonts w:ascii="GHEA Grapalat" w:hAnsi="GHEA Grapalat" w:cs="Sylfaen"/>
          <w:sz w:val="20"/>
          <w:lang w:val="en-US"/>
        </w:rPr>
        <w:t xml:space="preserve">project </w:t>
      </w:r>
      <w:r w:rsidR="00EB6E54" w:rsidRPr="0033011B">
        <w:rPr>
          <w:rFonts w:ascii="GHEA Grapalat" w:hAnsi="GHEA Grapalat" w:cs="Sylfaen"/>
          <w:sz w:val="20"/>
          <w:lang w:val="en-US"/>
        </w:rPr>
        <w:lastRenderedPageBreak/>
        <w:t>And</w:t>
      </w:r>
      <w:r w:rsidR="00EB6E54" w:rsidRPr="005E1F72">
        <w:rPr>
          <w:rFonts w:ascii="GHEA Grapalat" w:hAnsi="GHEA Grapalat" w:cs="Sylfaen"/>
          <w:sz w:val="20"/>
          <w:lang w:val="af-ZA"/>
        </w:rPr>
        <w:t xml:space="preserve"> in </w:t>
      </w:r>
      <w:r w:rsidR="00EB6E54" w:rsidRPr="0033011B">
        <w:rPr>
          <w:rFonts w:ascii="GHEA Grapalat" w:hAnsi="GHEA Grapalat" w:cs="Sylfaen"/>
          <w:sz w:val="20"/>
          <w:lang w:val="en-US"/>
        </w:rPr>
        <w:t>which the contract</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can</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is</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to be sealed</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no</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 xml:space="preserve">sooner </w:t>
      </w:r>
      <w:r w:rsidR="00EB6E54" w:rsidRPr="005E1F72">
        <w:rPr>
          <w:rFonts w:ascii="GHEA Grapalat" w:hAnsi="GHEA Grapalat" w:cs="Sylfaen"/>
          <w:sz w:val="20"/>
          <w:lang w:val="af-ZA"/>
        </w:rPr>
        <w:t>than</w:t>
      </w:r>
      <w:r w:rsidR="00EB6E54" w:rsidRPr="0033011B">
        <w:rPr>
          <w:rFonts w:ascii="GHEA Grapalat" w:hAnsi="GHEA Grapalat" w:cs="Sylfaen"/>
          <w:sz w:val="20"/>
          <w:lang w:val="en-US"/>
        </w:rPr>
        <w:t>​</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hereby</w:t>
      </w:r>
      <w:r w:rsidR="00EB6E54" w:rsidRPr="005E1F72">
        <w:rPr>
          <w:rFonts w:ascii="GHEA Grapalat" w:hAnsi="GHEA Grapalat" w:cs="Sylfaen"/>
          <w:sz w:val="20"/>
          <w:lang w:val="af-ZA"/>
        </w:rPr>
        <w:t xml:space="preserve"> 1 </w:t>
      </w:r>
      <w:r w:rsidR="005D3674" w:rsidRPr="005E1F72">
        <w:rPr>
          <w:rFonts w:ascii="GHEA Grapalat" w:hAnsi="GHEA Grapalat" w:cs="Sylfaen"/>
          <w:sz w:val="20"/>
        </w:rPr>
        <w:t xml:space="preserve">of </w:t>
      </w:r>
      <w:r w:rsidR="00EB6E54" w:rsidRPr="0033011B">
        <w:rPr>
          <w:rFonts w:ascii="GHEA Grapalat" w:hAnsi="GHEA Grapalat" w:cs="Sylfaen"/>
          <w:sz w:val="20"/>
          <w:lang w:val="en-US"/>
        </w:rPr>
        <w:t>the invitation</w:t>
      </w:r>
      <w:r w:rsidR="005D3674" w:rsidRPr="005E1F72">
        <w:rPr>
          <w:rFonts w:ascii="GHEA Grapalat" w:hAnsi="GHEA Grapalat" w:cs="Sylfaen"/>
          <w:sz w:val="20"/>
          <w:lang w:val="af-ZA"/>
        </w:rPr>
        <w:t xml:space="preserve"> </w:t>
      </w:r>
      <w:r w:rsidR="005D3674" w:rsidRPr="005E1F72">
        <w:rPr>
          <w:rFonts w:ascii="GHEA Grapalat" w:hAnsi="GHEA Grapalat" w:cs="Sylfaen"/>
          <w:sz w:val="20"/>
        </w:rPr>
        <w:t xml:space="preserve">part </w:t>
      </w:r>
      <w:r w:rsidR="005D3674" w:rsidRPr="005E1F72">
        <w:rPr>
          <w:rFonts w:ascii="GHEA Grapalat" w:hAnsi="GHEA Grapalat" w:cs="Sylfaen"/>
          <w:sz w:val="20"/>
          <w:lang w:val="af-ZA"/>
        </w:rPr>
        <w:t xml:space="preserve">8 </w:t>
      </w:r>
      <w:r w:rsidR="003717D2" w:rsidRPr="005E1F72">
        <w:rPr>
          <w:rFonts w:ascii="GHEA Grapalat" w:hAnsi="GHEA Grapalat" w:cs="Sylfaen"/>
          <w:sz w:val="20"/>
          <w:lang w:val="hy-AM"/>
        </w:rPr>
        <w:t xml:space="preserve">. with </w:t>
      </w:r>
      <w:r w:rsidR="00F96621" w:rsidRPr="00C421A1">
        <w:rPr>
          <w:rFonts w:ascii="GHEA Grapalat" w:hAnsi="GHEA Grapalat" w:cs="Sylfaen"/>
          <w:sz w:val="20"/>
          <w:lang w:val="af-ZA"/>
        </w:rPr>
        <w:t xml:space="preserve">25 </w:t>
      </w:r>
      <w:r w:rsidR="00EB6E54" w:rsidRPr="0033011B">
        <w:rPr>
          <w:rFonts w:ascii="GHEA Grapalat" w:hAnsi="GHEA Grapalat" w:cs="Sylfaen"/>
          <w:sz w:val="20"/>
          <w:lang w:val="en-US"/>
        </w:rPr>
        <w:t>points</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defined</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of inactivity</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period</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to expire</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on the day</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next</w:t>
      </w:r>
      <w:r w:rsidR="00EB6E54" w:rsidRPr="005E1F72">
        <w:rPr>
          <w:rFonts w:ascii="GHEA Grapalat" w:hAnsi="GHEA Grapalat" w:cs="Sylfaen"/>
          <w:sz w:val="20"/>
          <w:lang w:val="af-ZA"/>
        </w:rPr>
        <w:t xml:space="preserve"> </w:t>
      </w:r>
      <w:r w:rsidR="002C0D78">
        <w:rPr>
          <w:rFonts w:ascii="GHEA Grapalat" w:hAnsi="GHEA Grapalat" w:cs="Sylfaen"/>
          <w:sz w:val="20"/>
          <w:lang w:val="hy-AM"/>
        </w:rPr>
        <w:t>fourth</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working</w:t>
      </w:r>
      <w:r w:rsidR="00EB6E54" w:rsidRPr="005E1F72">
        <w:rPr>
          <w:rFonts w:ascii="GHEA Grapalat" w:hAnsi="GHEA Grapalat" w:cs="Sylfaen"/>
          <w:sz w:val="20"/>
          <w:lang w:val="af-ZA"/>
        </w:rPr>
        <w:t xml:space="preserve"> the </w:t>
      </w:r>
      <w:r w:rsidR="00EB6E54" w:rsidRPr="0033011B">
        <w:rPr>
          <w:rFonts w:ascii="GHEA Grapalat" w:hAnsi="GHEA Grapalat" w:cs="Sylfaen"/>
          <w:sz w:val="20"/>
          <w:lang w:val="en-US"/>
        </w:rPr>
        <w:t>day</w:t>
      </w:r>
    </w:p>
    <w:p w:rsidR="00F23A51"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9.3 </w:t>
      </w:r>
      <w:r w:rsidR="003717D2" w:rsidRPr="005E1F72">
        <w:rPr>
          <w:rFonts w:ascii="GHEA Grapalat" w:hAnsi="GHEA Grapalat" w:cs="Sylfaen"/>
          <w:sz w:val="20"/>
          <w:lang w:val="hy-AM"/>
        </w:rPr>
        <w:t>:</w:t>
      </w:r>
      <w:r w:rsidR="00F23A51" w:rsidRPr="005E1F72">
        <w:rPr>
          <w:rFonts w:ascii="GHEA Grapalat" w:hAnsi="GHEA Grapalat" w:cs="Sylfaen"/>
          <w:sz w:val="20"/>
          <w:lang w:val="af-ZA"/>
        </w:rPr>
        <w:t xml:space="preserve"> </w:t>
      </w:r>
      <w:r w:rsidR="00EB6E54" w:rsidRPr="0033011B">
        <w:rPr>
          <w:rFonts w:ascii="GHEA Grapalat" w:hAnsi="GHEA Grapalat" w:cs="Sylfaen"/>
          <w:sz w:val="20"/>
          <w:lang w:val="en-US"/>
        </w:rPr>
        <w:t>Selected</w:t>
      </w:r>
      <w:r w:rsidR="00EB6E54" w:rsidRPr="005E1F72">
        <w:rPr>
          <w:rFonts w:ascii="GHEA Grapalat" w:hAnsi="GHEA Grapalat" w:cs="Sylfaen"/>
          <w:sz w:val="20"/>
          <w:lang w:val="af-ZA"/>
        </w:rPr>
        <w:t xml:space="preserve"> to </w:t>
      </w:r>
      <w:r w:rsidRPr="005E1F72">
        <w:rPr>
          <w:rFonts w:ascii="GHEA Grapalat" w:hAnsi="GHEA Grapalat" w:cs="Sylfaen"/>
          <w:sz w:val="20"/>
        </w:rPr>
        <w:t xml:space="preserve">my </w:t>
      </w:r>
      <w:r w:rsidR="00EB6E54" w:rsidRPr="0033011B">
        <w:rPr>
          <w:rFonts w:ascii="GHEA Grapalat" w:hAnsi="GHEA Grapalat" w:cs="Sylfaen"/>
          <w:sz w:val="20"/>
          <w:lang w:val="en-US"/>
        </w:rPr>
        <w:t>partner</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contract</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to seal</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the offer</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and:</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to be sealed</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of the contract</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the project</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of the commission</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the secretary</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providing</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is</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electronic</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method</w:t>
      </w:r>
      <w:r w:rsidR="00EB6E54" w:rsidRPr="005E1F72">
        <w:rPr>
          <w:rFonts w:ascii="GHEA Grapalat" w:hAnsi="GHEA Grapalat" w:cs="Sylfaen"/>
          <w:sz w:val="20"/>
          <w:lang w:val="af-ZA"/>
        </w:rPr>
        <w:t xml:space="preserve">​ </w:t>
      </w:r>
      <w:r w:rsidR="00443B7A" w:rsidRPr="0033011B">
        <w:rPr>
          <w:rFonts w:ascii="GHEA Grapalat" w:hAnsi="GHEA Grapalat" w:cs="Sylfaen"/>
          <w:sz w:val="20"/>
          <w:lang w:val="en-US"/>
        </w:rPr>
        <w:t>And</w:t>
      </w:r>
      <w:r w:rsidR="00443B7A" w:rsidRPr="005E1F72">
        <w:rPr>
          <w:rFonts w:ascii="GHEA Grapalat" w:hAnsi="GHEA Grapalat" w:cs="Sylfaen"/>
          <w:sz w:val="20"/>
          <w:lang w:val="af-ZA"/>
        </w:rPr>
        <w:t xml:space="preserve"> </w:t>
      </w:r>
      <w:r w:rsidR="00443B7A" w:rsidRPr="0033011B">
        <w:rPr>
          <w:rFonts w:ascii="GHEA Grapalat" w:hAnsi="GHEA Grapalat" w:cs="Sylfaen"/>
          <w:sz w:val="20"/>
          <w:lang w:val="en-US"/>
        </w:rPr>
        <w:t>in which</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in the contract</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be included</w:t>
      </w:r>
      <w:r w:rsidR="00EB6E54" w:rsidRPr="005E1F72">
        <w:rPr>
          <w:rFonts w:ascii="GHEA Grapalat" w:hAnsi="GHEA Grapalat" w:cs="Sylfaen"/>
          <w:sz w:val="20"/>
          <w:lang w:val="af-ZA"/>
        </w:rPr>
        <w:t xml:space="preserve"> </w:t>
      </w:r>
      <w:r w:rsidR="003B585C" w:rsidRPr="005E1F72">
        <w:rPr>
          <w:rFonts w:ascii="GHEA Grapalat" w:hAnsi="GHEA Grapalat" w:cs="Sylfaen"/>
          <w:sz w:val="20"/>
        </w:rPr>
        <w:t>is</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selected</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to participate</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by</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by application</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presented</w:t>
      </w:r>
      <w:r w:rsidR="00EB6E54" w:rsidRPr="005E1F72">
        <w:rPr>
          <w:rFonts w:ascii="GHEA Grapalat" w:hAnsi="GHEA Grapalat" w:cs="Sylfaen"/>
          <w:sz w:val="20"/>
          <w:lang w:val="af-ZA"/>
        </w:rPr>
        <w:t xml:space="preserve"> </w:t>
      </w:r>
      <w:r w:rsidR="00EB6E54" w:rsidRPr="0033011B">
        <w:rPr>
          <w:rFonts w:ascii="GHEA Grapalat" w:hAnsi="GHEA Grapalat" w:cs="Sylfaen"/>
          <w:sz w:val="20"/>
          <w:lang w:val="en-US"/>
        </w:rPr>
        <w:t>of the product</w:t>
      </w:r>
      <w:r w:rsidR="00EB6E54" w:rsidRPr="005E1F72">
        <w:rPr>
          <w:rFonts w:ascii="GHEA Grapalat" w:hAnsi="GHEA Grapalat" w:cs="Sylfaen"/>
          <w:sz w:val="20"/>
          <w:lang w:val="af-ZA"/>
        </w:rPr>
        <w:t xml:space="preserve"> </w:t>
      </w:r>
      <w:r w:rsidR="00137A5C" w:rsidRPr="005E1F72">
        <w:rPr>
          <w:rFonts w:ascii="GHEA Grapalat" w:hAnsi="GHEA Grapalat"/>
          <w:sz w:val="20"/>
          <w:szCs w:val="20"/>
          <w:lang w:val="hy-AM"/>
        </w:rPr>
        <w:t xml:space="preserve">full </w:t>
      </w:r>
      <w:r w:rsidR="00443B7A" w:rsidRPr="005E1F72">
        <w:rPr>
          <w:rFonts w:ascii="GHEA Grapalat" w:hAnsi="GHEA Grapalat" w:cs="Sylfaen"/>
          <w:sz w:val="20"/>
          <w:lang w:val="af-ZA"/>
        </w:rPr>
        <w:t>description</w:t>
      </w:r>
    </w:p>
    <w:p w:rsidR="009365B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9.4 </w:t>
      </w:r>
      <w:r w:rsidR="009365B5" w:rsidRPr="0033011B">
        <w:rPr>
          <w:rFonts w:ascii="GHEA Grapalat" w:hAnsi="GHEA Grapalat" w:cs="Sylfaen"/>
          <w:sz w:val="20"/>
          <w:lang w:val="en-US"/>
        </w:rPr>
        <w:t>Agreement</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to seal</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about</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of the client</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the notification</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selected</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to the participant</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to send</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the day</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of the commission</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the secretary</w:t>
      </w:r>
      <w:r w:rsidR="009365B5" w:rsidRPr="005E1F72">
        <w:rPr>
          <w:rFonts w:ascii="GHEA Grapalat" w:hAnsi="GHEA Grapalat" w:cs="Sylfaen"/>
          <w:sz w:val="20"/>
          <w:lang w:val="af-ZA"/>
        </w:rPr>
        <w:t xml:space="preserve"> </w:t>
      </w:r>
      <w:r w:rsidRPr="005E1F72">
        <w:rPr>
          <w:rFonts w:ascii="GHEA Grapalat" w:hAnsi="GHEA Grapalat" w:cs="Sylfaen"/>
          <w:sz w:val="20"/>
        </w:rPr>
        <w:t xml:space="preserve">h </w:t>
      </w:r>
      <w:r w:rsidR="009365B5" w:rsidRPr="0033011B">
        <w:rPr>
          <w:rFonts w:ascii="GHEA Grapalat" w:hAnsi="GHEA Grapalat" w:cs="Sylfaen"/>
          <w:sz w:val="20"/>
          <w:lang w:val="en-US"/>
        </w:rPr>
        <w:t>system</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through</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selected</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to participate</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electronic</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to the post office</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sending</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is</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 xml:space="preserve">notice </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contract</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to seal</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the offer</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provided</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to be</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about</w:t>
      </w:r>
      <w:r w:rsidR="009365B5" w:rsidRPr="005E1F72">
        <w:rPr>
          <w:rFonts w:ascii="GHEA Grapalat" w:hAnsi="GHEA Grapalat" w:cs="Sylfaen"/>
          <w:sz w:val="20"/>
          <w:lang w:val="af-ZA"/>
        </w:rPr>
        <w:t>​</w:t>
      </w:r>
    </w:p>
    <w:p w:rsidR="00096865" w:rsidRPr="00ED3AD7"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9 </w:t>
      </w:r>
      <w:r w:rsidR="003717D2" w:rsidRPr="005E1F72">
        <w:rPr>
          <w:rFonts w:ascii="GHEA Grapalat" w:hAnsi="GHEA Grapalat" w:cs="Sylfaen"/>
          <w:sz w:val="20"/>
          <w:lang w:val="hy-AM"/>
        </w:rPr>
        <w:t>:5</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If:</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selected</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the participant</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contract</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to seal</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about</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the notification</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and:</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of the contract</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project</w:t>
      </w:r>
      <w:r w:rsidR="00443B7A" w:rsidRPr="005E1F72">
        <w:rPr>
          <w:rFonts w:ascii="GHEA Grapalat" w:hAnsi="GHEA Grapalat" w:cs="Sylfaen"/>
          <w:sz w:val="20"/>
        </w:rPr>
        <w:t>​</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from getting</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 xml:space="preserve">then </w:t>
      </w:r>
      <w:r w:rsidR="002C0D78" w:rsidRPr="00FE7A56">
        <w:rPr>
          <w:rFonts w:ascii="GHEA Grapalat" w:hAnsi="GHEA Grapalat" w:cs="Sylfaen"/>
          <w:sz w:val="20"/>
          <w:lang w:val="af-ZA"/>
        </w:rPr>
        <w:t xml:space="preserve">: </w:t>
      </w:r>
      <w:r w:rsidR="002C0D78" w:rsidRPr="00BA41C0">
        <w:rPr>
          <w:rFonts w:ascii="GHEA Grapalat" w:hAnsi="GHEA Grapalat" w:cs="Sylfaen"/>
          <w:sz w:val="20"/>
          <w:lang w:val="hy-AM"/>
        </w:rPr>
        <w:t xml:space="preserve">10 of this invitation </w:t>
      </w:r>
      <w:r w:rsidR="002C0D78" w:rsidRPr="009D4781">
        <w:rPr>
          <w:rFonts w:ascii="Cambria Math" w:hAnsi="Cambria Math" w:cs="Cambria Math"/>
          <w:sz w:val="20"/>
          <w:lang w:val="hy-AM"/>
        </w:rPr>
        <w:t xml:space="preserve">. within the period provided for </w:t>
      </w:r>
      <w:r w:rsidR="002C0D78" w:rsidRPr="00BA41C0">
        <w:rPr>
          <w:rFonts w:ascii="GHEA Grapalat" w:hAnsi="GHEA Grapalat" w:cs="GHEA Grapalat"/>
          <w:sz w:val="20"/>
          <w:lang w:val="hy-AM"/>
        </w:rPr>
        <w:t xml:space="preserve">in point </w:t>
      </w:r>
      <w:r w:rsidR="002C0D78" w:rsidRPr="009D4781">
        <w:rPr>
          <w:rFonts w:ascii="GHEA Grapalat" w:hAnsi="GHEA Grapalat" w:cs="Sylfaen"/>
          <w:sz w:val="20"/>
          <w:lang w:val="hy-AM"/>
        </w:rPr>
        <w:t xml:space="preserve">1 </w:t>
      </w:r>
      <w:r w:rsidR="002C0D78" w:rsidRPr="00FE7A56">
        <w:rPr>
          <w:rFonts w:ascii="GHEA Grapalat" w:hAnsi="GHEA Grapalat" w:cs="Sylfaen"/>
          <w:sz w:val="20"/>
          <w:lang w:val="hy-AM"/>
        </w:rPr>
        <w:t>, and according to the draft of the contract to be concluded</w:t>
      </w:r>
      <w:r w:rsidR="002C0D78" w:rsidRPr="00BA41C0">
        <w:rPr>
          <w:rFonts w:ascii="Courier New" w:hAnsi="Courier New" w:cs="Courier New"/>
          <w:sz w:val="20"/>
          <w:lang w:val="hy-AM"/>
        </w:rPr>
        <w:t> </w:t>
      </w:r>
      <w:r w:rsidR="002C0D78">
        <w:rPr>
          <w:rFonts w:ascii="GHEA Grapalat" w:hAnsi="GHEA Grapalat" w:cs="Sylfaen"/>
          <w:sz w:val="20"/>
          <w:lang w:val="hy-AM"/>
        </w:rPr>
        <w:t>if advance payment is planned, not within 10 working days</w:t>
      </w:r>
      <w:r w:rsidR="002C0D78" w:rsidRPr="007E2C83">
        <w:rPr>
          <w:rFonts w:ascii="GHEA Grapalat" w:hAnsi="GHEA Grapalat" w:cs="Sylfaen"/>
          <w:sz w:val="20"/>
          <w:lang w:val="af-ZA"/>
        </w:rPr>
        <w:t xml:space="preserve"> </w:t>
      </w:r>
      <w:r w:rsidR="002C0D78" w:rsidRPr="007E2C83">
        <w:rPr>
          <w:rFonts w:ascii="GHEA Grapalat" w:hAnsi="GHEA Grapalat" w:cs="Sylfaen"/>
          <w:sz w:val="20"/>
          <w:lang w:val="hy-AM"/>
        </w:rPr>
        <w:t>signing</w:t>
      </w:r>
      <w:r w:rsidR="002C0D78" w:rsidRPr="007E2C83">
        <w:rPr>
          <w:rFonts w:ascii="GHEA Grapalat" w:hAnsi="GHEA Grapalat" w:cs="Sylfaen"/>
          <w:sz w:val="20"/>
          <w:lang w:val="af-ZA"/>
        </w:rPr>
        <w:t xml:space="preserve"> </w:t>
      </w:r>
      <w:r w:rsidR="002C0D78" w:rsidRPr="007E2C83">
        <w:rPr>
          <w:rFonts w:ascii="GHEA Grapalat" w:hAnsi="GHEA Grapalat" w:cs="Sylfaen"/>
          <w:sz w:val="20"/>
          <w:lang w:val="hy-AM"/>
        </w:rPr>
        <w:t>the contract</w:t>
      </w:r>
      <w:r w:rsidR="002C0D78" w:rsidRPr="007E2C83">
        <w:rPr>
          <w:rFonts w:ascii="GHEA Grapalat" w:hAnsi="GHEA Grapalat" w:cs="Sylfaen"/>
          <w:sz w:val="20"/>
          <w:lang w:val="af-ZA"/>
        </w:rPr>
        <w:t xml:space="preserve"> </w:t>
      </w:r>
      <w:r w:rsidR="002C0D78" w:rsidRPr="007E2C83">
        <w:rPr>
          <w:rFonts w:ascii="GHEA Grapalat" w:hAnsi="GHEA Grapalat" w:cs="Sylfaen"/>
          <w:sz w:val="20"/>
          <w:lang w:val="hy-AM"/>
        </w:rPr>
        <w:t xml:space="preserve">and to </w:t>
      </w:r>
      <w:r w:rsidR="002C0D78" w:rsidRPr="007E2C83">
        <w:rPr>
          <w:rFonts w:ascii="GHEA Grapalat" w:hAnsi="GHEA Grapalat" w:cs="Sylfaen"/>
          <w:sz w:val="20"/>
          <w:lang w:val="af-ZA"/>
        </w:rPr>
        <w:t xml:space="preserve">the </w:t>
      </w:r>
      <w:r w:rsidR="002C0D78" w:rsidRPr="0033011B">
        <w:rPr>
          <w:rFonts w:ascii="GHEA Grapalat" w:hAnsi="GHEA Grapalat" w:cs="Sylfaen"/>
          <w:sz w:val="20"/>
          <w:lang w:val="en-US"/>
        </w:rPr>
        <w:t>provider</w:t>
      </w:r>
      <w:r w:rsidR="002C0D78" w:rsidRPr="007E2C83">
        <w:rPr>
          <w:rFonts w:ascii="GHEA Grapalat" w:hAnsi="GHEA Grapalat" w:cs="Sylfaen"/>
          <w:sz w:val="20"/>
          <w:lang w:val="af-ZA"/>
        </w:rPr>
        <w:t xml:space="preserve"> </w:t>
      </w:r>
      <w:r w:rsidR="002C0D78" w:rsidRPr="0033011B">
        <w:rPr>
          <w:rFonts w:ascii="GHEA Grapalat" w:hAnsi="GHEA Grapalat" w:cs="Sylfaen"/>
          <w:sz w:val="20"/>
          <w:lang w:val="en-US"/>
        </w:rPr>
        <w:t xml:space="preserve">submit </w:t>
      </w:r>
      <w:r w:rsidR="002C0D78" w:rsidRPr="007E2C83">
        <w:rPr>
          <w:rFonts w:ascii="GHEA Grapalat" w:hAnsi="GHEA Grapalat" w:cs="Sylfaen"/>
          <w:sz w:val="20"/>
          <w:lang w:val="af-ZA"/>
        </w:rPr>
        <w:t xml:space="preserve">qualification and </w:t>
      </w:r>
      <w:r w:rsidR="002C0D78" w:rsidRPr="0033011B">
        <w:rPr>
          <w:rFonts w:ascii="GHEA Grapalat" w:hAnsi="GHEA Grapalat" w:cs="Sylfaen"/>
          <w:sz w:val="20"/>
          <w:lang w:val="en-US"/>
        </w:rPr>
        <w:t>contract</w:t>
      </w:r>
      <w:r w:rsidR="002C0D78" w:rsidRPr="007E2C83">
        <w:rPr>
          <w:rFonts w:ascii="GHEA Grapalat" w:hAnsi="GHEA Grapalat" w:cs="Sylfaen"/>
          <w:sz w:val="20"/>
          <w:lang w:val="af-ZA"/>
        </w:rPr>
        <w:t xml:space="preserve"> </w:t>
      </w:r>
      <w:r w:rsidR="002C0D78" w:rsidRPr="007E2C83">
        <w:rPr>
          <w:rFonts w:ascii="GHEA Grapalat" w:hAnsi="GHEA Grapalat" w:cs="Sylfaen"/>
          <w:sz w:val="20"/>
        </w:rPr>
        <w:t xml:space="preserve">provision </w:t>
      </w:r>
      <w:r w:rsidR="002C0D78" w:rsidRPr="007E2C83">
        <w:rPr>
          <w:rFonts w:ascii="GHEA Grapalat" w:hAnsi="GHEA Grapalat" w:cs="Sylfaen"/>
          <w:sz w:val="20"/>
          <w:lang w:val="af-ZA"/>
        </w:rPr>
        <w:t xml:space="preserve">, and in the event </w:t>
      </w:r>
      <w:r w:rsidR="002C0D78">
        <w:rPr>
          <w:rFonts w:ascii="GHEA Grapalat" w:hAnsi="GHEA Grapalat" w:cs="Sylfaen"/>
          <w:sz w:val="20"/>
          <w:lang w:val="hy-AM"/>
        </w:rPr>
        <w:t xml:space="preserve">that the draft contract to be signed stipulates an advance payment and the selected participant accepts that condition, also the provision of the advance payment </w:t>
      </w:r>
      <w:r w:rsidR="002C0D78" w:rsidRPr="007E2C83">
        <w:rPr>
          <w:rFonts w:ascii="GHEA Grapalat" w:hAnsi="GHEA Grapalat" w:cs="Sylfaen"/>
          <w:sz w:val="20"/>
        </w:rPr>
        <w:t>,</w:t>
      </w:r>
      <w:r w:rsidR="002C0D78" w:rsidRPr="007E2C83">
        <w:rPr>
          <w:rFonts w:ascii="GHEA Grapalat" w:hAnsi="GHEA Grapalat" w:cs="Sylfaen"/>
          <w:i/>
          <w:sz w:val="20"/>
          <w:lang w:val="af-ZA"/>
        </w:rPr>
        <w:t xml:space="preserve"> </w:t>
      </w:r>
      <w:r w:rsidR="002C0D78" w:rsidRPr="007E2C83">
        <w:rPr>
          <w:rFonts w:ascii="GHEA Grapalat" w:hAnsi="GHEA Grapalat" w:cs="Sylfaen"/>
          <w:sz w:val="20"/>
          <w:lang w:val="hy-AM"/>
        </w:rPr>
        <w:t>then he is deprived of the right to sign the contract.</w:t>
      </w:r>
      <w:r w:rsidR="002C0D78" w:rsidRPr="007E2C83">
        <w:rPr>
          <w:rFonts w:ascii="GHEA Grapalat" w:hAnsi="GHEA Grapalat" w:cs="Sylfaen"/>
          <w:sz w:val="20"/>
          <w:lang w:val="af-ZA"/>
        </w:rPr>
        <w:t xml:space="preserve"> </w:t>
      </w:r>
    </w:p>
    <w:p w:rsidR="000313A6" w:rsidRPr="005E1F72" w:rsidRDefault="000313A6" w:rsidP="00EF3662">
      <w:pPr>
        <w:ind w:firstLine="567"/>
        <w:jc w:val="both"/>
        <w:rPr>
          <w:rFonts w:ascii="GHEA Grapalat" w:hAnsi="GHEA Grapalat" w:cs="Sylfaen"/>
          <w:sz w:val="20"/>
          <w:lang w:val="af-ZA"/>
        </w:rPr>
      </w:pPr>
      <w:r w:rsidRPr="005E1F72">
        <w:rPr>
          <w:rFonts w:ascii="GHEA Grapalat" w:hAnsi="GHEA Grapalat" w:cs="Sylfaen"/>
          <w:sz w:val="20"/>
          <w:lang w:val="hy-AM"/>
        </w:rPr>
        <w:t>And</w:t>
      </w:r>
      <w:r w:rsidRPr="005E1F72">
        <w:rPr>
          <w:rFonts w:ascii="GHEA Grapalat" w:hAnsi="GHEA Grapalat" w:cs="Sylfaen"/>
          <w:sz w:val="20"/>
          <w:lang w:val="af-ZA"/>
        </w:rPr>
        <w:t xml:space="preserve"> </w:t>
      </w:r>
      <w:r w:rsidRPr="005E1F72">
        <w:rPr>
          <w:rFonts w:ascii="GHEA Grapalat" w:hAnsi="GHEA Grapalat" w:cs="Sylfaen"/>
          <w:sz w:val="20"/>
          <w:lang w:val="hy-AM"/>
        </w:rPr>
        <w:t>in which</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the contract draft approved by the selected participant is submitted to the customer in writing and the written submission is recorded in the customer's document </w:t>
      </w:r>
      <w:r w:rsidR="005F7C1D" w:rsidRPr="005E1F72">
        <w:rPr>
          <w:rFonts w:ascii="GHEA Grapalat" w:hAnsi="GHEA Grapalat" w:cs="Sylfaen"/>
          <w:sz w:val="20"/>
          <w:lang w:val="hy-AM"/>
        </w:rPr>
        <w:t>circulation system. The contract draft is approved by the head of the client within two working days following the occurrence of this authority</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and:</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to approval</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next</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working</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the day</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companion</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in writing</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provided</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is</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selected</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to the participant.</w:t>
      </w:r>
    </w:p>
    <w:p w:rsidR="0033571F"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9.6 </w:t>
      </w:r>
      <w:r w:rsidR="005B1DD6" w:rsidRPr="005E1F72">
        <w:rPr>
          <w:rFonts w:ascii="GHEA Grapalat" w:hAnsi="GHEA Grapalat" w:cs="Sylfaen"/>
          <w:sz w:val="20"/>
          <w:lang w:val="hy-AM"/>
        </w:rPr>
        <w:t>:</w:t>
      </w:r>
      <w:r w:rsidR="0033571F" w:rsidRPr="005E1F72">
        <w:rPr>
          <w:rFonts w:ascii="GHEA Grapalat" w:hAnsi="GHEA Grapalat" w:cs="Sylfaen"/>
          <w:sz w:val="20"/>
          <w:lang w:val="af-ZA"/>
        </w:rPr>
        <w:t xml:space="preserve"> </w:t>
      </w:r>
      <w:r w:rsidR="009365B5" w:rsidRPr="0033011B">
        <w:rPr>
          <w:rFonts w:ascii="GHEA Grapalat" w:hAnsi="GHEA Grapalat" w:cs="Sylfaen"/>
          <w:sz w:val="20"/>
          <w:lang w:val="en-US"/>
        </w:rPr>
        <w:t>Contract:</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to seal</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regarding</w:t>
      </w:r>
      <w:r w:rsidR="009365B5" w:rsidRPr="005E1F72">
        <w:rPr>
          <w:rFonts w:ascii="GHEA Grapalat" w:hAnsi="GHEA Grapalat" w:cs="Sylfaen"/>
          <w:sz w:val="20"/>
          <w:lang w:val="af-ZA"/>
        </w:rPr>
        <w:t xml:space="preserve"> </w:t>
      </w:r>
      <w:r w:rsidR="00A6756D" w:rsidRPr="005E1F72">
        <w:rPr>
          <w:rFonts w:ascii="GHEA Grapalat" w:hAnsi="GHEA Grapalat" w:cs="Sylfaen"/>
          <w:sz w:val="20"/>
        </w:rPr>
        <w:t xml:space="preserve">to </w:t>
      </w:r>
      <w:r w:rsidR="009365B5" w:rsidRPr="0033011B">
        <w:rPr>
          <w:rFonts w:ascii="GHEA Grapalat" w:hAnsi="GHEA Grapalat" w:cs="Sylfaen"/>
          <w:sz w:val="20"/>
          <w:lang w:val="en-US"/>
        </w:rPr>
        <w:t>the donor</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offer</w:t>
      </w:r>
      <w:r w:rsidR="00EA7474" w:rsidRPr="005E1F72">
        <w:rPr>
          <w:rFonts w:ascii="GHEA Grapalat" w:hAnsi="GHEA Grapalat" w:cs="Sylfaen"/>
          <w:sz w:val="20"/>
        </w:rPr>
        <w:t>​</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received</w:t>
      </w:r>
      <w:r w:rsidR="009365B5" w:rsidRPr="005E1F72">
        <w:rPr>
          <w:rFonts w:ascii="GHEA Grapalat" w:hAnsi="GHEA Grapalat" w:cs="Sylfaen"/>
          <w:sz w:val="20"/>
          <w:lang w:val="af-ZA"/>
        </w:rPr>
        <w:t xml:space="preserve"> </w:t>
      </w:r>
      <w:r w:rsidR="00EA7474" w:rsidRPr="005E1F72">
        <w:rPr>
          <w:rFonts w:ascii="GHEA Grapalat" w:hAnsi="GHEA Grapalat" w:cs="Sylfaen"/>
          <w:sz w:val="20"/>
        </w:rPr>
        <w:t>selected</w:t>
      </w:r>
      <w:r w:rsidR="00EA7474" w:rsidRPr="005E1F72">
        <w:rPr>
          <w:rFonts w:ascii="GHEA Grapalat" w:hAnsi="GHEA Grapalat" w:cs="Sylfaen"/>
          <w:sz w:val="20"/>
          <w:lang w:val="af-ZA"/>
        </w:rPr>
        <w:t xml:space="preserve"> </w:t>
      </w:r>
      <w:r w:rsidR="00EA7474" w:rsidRPr="005E1F72">
        <w:rPr>
          <w:rFonts w:ascii="GHEA Grapalat" w:hAnsi="GHEA Grapalat" w:cs="Sylfaen"/>
          <w:sz w:val="20"/>
        </w:rPr>
        <w:t xml:space="preserve">m </w:t>
      </w:r>
      <w:r w:rsidR="00EA7474" w:rsidRPr="0033011B">
        <w:rPr>
          <w:rFonts w:ascii="GHEA Grapalat" w:hAnsi="GHEA Grapalat" w:cs="Sylfaen"/>
          <w:sz w:val="20"/>
          <w:lang w:val="en-US"/>
        </w:rPr>
        <w:t>partner</w:t>
      </w:r>
      <w:r w:rsidR="00EA7474" w:rsidRPr="005E1F72">
        <w:rPr>
          <w:rFonts w:ascii="GHEA Grapalat" w:hAnsi="GHEA Grapalat" w:cs="Sylfaen"/>
          <w:sz w:val="20"/>
          <w:lang w:val="af-ZA"/>
        </w:rPr>
        <w:t xml:space="preserve"> </w:t>
      </w:r>
      <w:r w:rsidR="00EA7474" w:rsidRPr="005E1F72">
        <w:rPr>
          <w:rFonts w:ascii="GHEA Grapalat" w:hAnsi="GHEA Grapalat" w:cs="Sylfaen"/>
          <w:sz w:val="20"/>
        </w:rPr>
        <w:t xml:space="preserve">h </w:t>
      </w:r>
      <w:r w:rsidR="00EA7474" w:rsidRPr="0033011B">
        <w:rPr>
          <w:rFonts w:ascii="GHEA Grapalat" w:hAnsi="GHEA Grapalat" w:cs="Sylfaen"/>
          <w:sz w:val="20"/>
          <w:lang w:val="en-US"/>
        </w:rPr>
        <w:t>system</w:t>
      </w:r>
      <w:r w:rsidR="00EA7474" w:rsidRPr="005E1F72">
        <w:rPr>
          <w:rFonts w:ascii="GHEA Grapalat" w:hAnsi="GHEA Grapalat" w:cs="Sylfaen"/>
          <w:sz w:val="20"/>
          <w:lang w:val="af-ZA"/>
        </w:rPr>
        <w:t xml:space="preserve"> </w:t>
      </w:r>
      <w:r w:rsidR="009365B5" w:rsidRPr="0033011B">
        <w:rPr>
          <w:rFonts w:ascii="GHEA Grapalat" w:hAnsi="GHEA Grapalat" w:cs="Sylfaen"/>
          <w:sz w:val="20"/>
          <w:lang w:val="en-US"/>
        </w:rPr>
        <w:t>through</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acceptance</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or</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refusal</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is</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himself</w:t>
      </w:r>
      <w:r w:rsidR="009365B5" w:rsidRPr="005E1F72">
        <w:rPr>
          <w:rFonts w:ascii="GHEA Grapalat" w:hAnsi="GHEA Grapalat" w:cs="Sylfaen"/>
          <w:sz w:val="20"/>
          <w:lang w:val="af-ZA"/>
        </w:rPr>
        <w:t xml:space="preserve"> </w:t>
      </w:r>
      <w:r w:rsidR="009365B5" w:rsidRPr="0033011B">
        <w:rPr>
          <w:rFonts w:ascii="GHEA Grapalat" w:hAnsi="GHEA Grapalat" w:cs="Sylfaen"/>
          <w:sz w:val="20"/>
          <w:lang w:val="en-US"/>
        </w:rPr>
        <w:t>presented</w:t>
      </w:r>
      <w:r w:rsidR="009365B5" w:rsidRPr="005E1F72">
        <w:rPr>
          <w:rFonts w:ascii="GHEA Grapalat" w:hAnsi="GHEA Grapalat" w:cs="Sylfaen"/>
          <w:sz w:val="20"/>
          <w:lang w:val="af-ZA"/>
        </w:rPr>
        <w:t xml:space="preserve"> the </w:t>
      </w:r>
      <w:r w:rsidR="009365B5" w:rsidRPr="0033011B">
        <w:rPr>
          <w:rFonts w:ascii="GHEA Grapalat" w:hAnsi="GHEA Grapalat" w:cs="Sylfaen"/>
          <w:sz w:val="20"/>
          <w:lang w:val="en-US"/>
        </w:rPr>
        <w:t>proposal</w:t>
      </w:r>
    </w:p>
    <w:p w:rsidR="00D612BC" w:rsidRPr="005E1F72" w:rsidRDefault="00AA0AD8" w:rsidP="00EF3662">
      <w:pPr>
        <w:pStyle w:val="a3"/>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 xml:space="preserve">9. </w:t>
      </w:r>
      <w:r w:rsidR="005B1DD6" w:rsidRPr="005E1F72">
        <w:rPr>
          <w:rFonts w:ascii="GHEA Grapalat" w:hAnsi="GHEA Grapalat" w:cs="Sylfaen"/>
          <w:i w:val="0"/>
          <w:szCs w:val="24"/>
          <w:lang w:val="hy-AM"/>
        </w:rPr>
        <w:t>7:</w:t>
      </w:r>
      <w:r w:rsidR="00D17258"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Until</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hereby</w:t>
      </w:r>
      <w:r w:rsidR="00096865" w:rsidRPr="005E1F72">
        <w:rPr>
          <w:rFonts w:ascii="GHEA Grapalat" w:hAnsi="GHEA Grapalat" w:cs="Sylfaen"/>
          <w:i w:val="0"/>
          <w:szCs w:val="24"/>
          <w:lang w:val="af-ZA"/>
        </w:rPr>
        <w:t xml:space="preserve"> </w:t>
      </w:r>
      <w:r w:rsidR="005B1DD6" w:rsidRPr="005E1F72">
        <w:rPr>
          <w:rFonts w:ascii="GHEA Grapalat" w:hAnsi="GHEA Grapalat" w:cs="Sylfaen"/>
          <w:i w:val="0"/>
          <w:szCs w:val="24"/>
          <w:lang w:val="hy-AM"/>
        </w:rPr>
        <w:t xml:space="preserve">9.5 </w:t>
      </w:r>
      <w:r w:rsidR="00096865" w:rsidRPr="005E1F72">
        <w:rPr>
          <w:rFonts w:ascii="GHEA Grapalat" w:hAnsi="GHEA Grapalat" w:cs="Sylfaen"/>
          <w:i w:val="0"/>
          <w:szCs w:val="24"/>
          <w:lang w:val="af-ZA"/>
        </w:rPr>
        <w:t xml:space="preserve">of part 1 </w:t>
      </w:r>
      <w:r w:rsidR="00096865" w:rsidRPr="0033011B">
        <w:rPr>
          <w:rFonts w:ascii="GHEA Grapalat" w:hAnsi="GHEA Grapalat" w:cs="Sylfaen"/>
          <w:i w:val="0"/>
          <w:szCs w:val="24"/>
          <w:lang w:val="en-US"/>
        </w:rPr>
        <w:t>of the invitation</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with a point</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planned</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period</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 xml:space="preserve">the end </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sides</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 xml:space="preserve">with consent </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can</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are</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of the contract</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design</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performed</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 xml:space="preserve">changes </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however</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them</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they are not</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can</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lead to</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of purchase</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subject</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characteristics</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 xml:space="preserve">to change </w:t>
      </w:r>
      <w:r w:rsidR="00096865" w:rsidRPr="005E1F72">
        <w:rPr>
          <w:rFonts w:ascii="GHEA Grapalat" w:hAnsi="GHEA Grapalat" w:cs="Sylfaen"/>
          <w:i w:val="0"/>
          <w:szCs w:val="24"/>
          <w:lang w:val="af-ZA"/>
        </w:rPr>
        <w:t xml:space="preserve">, </w:t>
      </w:r>
      <w:r w:rsidR="002C0D78">
        <w:rPr>
          <w:rFonts w:ascii="GHEA Grapalat" w:hAnsi="GHEA Grapalat" w:cs="Sylfaen"/>
          <w:i w:val="0"/>
          <w:szCs w:val="24"/>
          <w:lang w:val="hy-AM"/>
        </w:rPr>
        <w:t xml:space="preserve">advance payment amount or </w:t>
      </w:r>
      <w:r w:rsidR="00096865" w:rsidRPr="0033011B">
        <w:rPr>
          <w:rFonts w:ascii="GHEA Grapalat" w:hAnsi="GHEA Grapalat" w:cs="Sylfaen"/>
          <w:i w:val="0"/>
          <w:szCs w:val="24"/>
          <w:lang w:val="en-US"/>
        </w:rPr>
        <w:t>selected</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to participate</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suggested</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price</w:t>
      </w:r>
      <w:r w:rsidR="00096865" w:rsidRPr="005E1F72">
        <w:rPr>
          <w:rFonts w:ascii="GHEA Grapalat" w:hAnsi="GHEA Grapalat" w:cs="Sylfaen"/>
          <w:i w:val="0"/>
          <w:szCs w:val="24"/>
          <w:lang w:val="af-ZA"/>
        </w:rPr>
        <w:t xml:space="preserve"> </w:t>
      </w:r>
      <w:r w:rsidR="00096865" w:rsidRPr="0033011B">
        <w:rPr>
          <w:rFonts w:ascii="GHEA Grapalat" w:hAnsi="GHEA Grapalat" w:cs="Sylfaen"/>
          <w:i w:val="0"/>
          <w:szCs w:val="24"/>
          <w:lang w:val="en-US"/>
        </w:rPr>
        <w:t>to the increase.</w:t>
      </w:r>
      <w:r w:rsidR="00D612BC" w:rsidRPr="005E1F72">
        <w:rPr>
          <w:rFonts w:ascii="GHEA Mariam" w:hAnsi="GHEA Mariam"/>
          <w:spacing w:val="-8"/>
          <w:lang w:val="af-ZA"/>
        </w:rPr>
        <w:t xml:space="preserve"> </w:t>
      </w:r>
    </w:p>
    <w:p w:rsidR="00F23A51" w:rsidRPr="005E1F72" w:rsidRDefault="00AA0AD8" w:rsidP="00EF3662">
      <w:pPr>
        <w:pStyle w:val="a3"/>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 xml:space="preserve">9 </w:t>
      </w:r>
      <w:r w:rsidR="00FC6B2B" w:rsidRPr="005E1F72">
        <w:rPr>
          <w:rFonts w:ascii="GHEA Grapalat" w:hAnsi="GHEA Grapalat" w:cs="Sylfaen"/>
          <w:i w:val="0"/>
          <w:szCs w:val="24"/>
          <w:lang w:val="hy-AM"/>
        </w:rPr>
        <w:t>:8</w:t>
      </w:r>
      <w:r w:rsidR="00534468" w:rsidRPr="005E1F72">
        <w:rPr>
          <w:rFonts w:ascii="GHEA Grapalat" w:hAnsi="GHEA Grapalat" w:cs="Sylfaen"/>
          <w:i w:val="0"/>
          <w:szCs w:val="24"/>
          <w:lang w:val="af-ZA"/>
        </w:rPr>
        <w:t xml:space="preserve"> </w:t>
      </w:r>
      <w:r w:rsidR="00534468" w:rsidRPr="0033011B">
        <w:rPr>
          <w:rFonts w:ascii="GHEA Grapalat" w:hAnsi="GHEA Grapalat" w:cs="Sylfaen"/>
          <w:i w:val="0"/>
          <w:szCs w:val="24"/>
          <w:lang w:val="en-US"/>
        </w:rPr>
        <w:t>The contract</w:t>
      </w:r>
      <w:r w:rsidR="00534468" w:rsidRPr="005E1F72">
        <w:rPr>
          <w:rFonts w:ascii="GHEA Grapalat" w:hAnsi="GHEA Grapalat" w:cs="Sylfaen"/>
          <w:i w:val="0"/>
          <w:szCs w:val="24"/>
          <w:lang w:val="af-ZA"/>
        </w:rPr>
        <w:t xml:space="preserve"> </w:t>
      </w:r>
      <w:r w:rsidR="00534468" w:rsidRPr="0033011B">
        <w:rPr>
          <w:rFonts w:ascii="GHEA Grapalat" w:hAnsi="GHEA Grapalat" w:cs="Sylfaen"/>
          <w:i w:val="0"/>
          <w:szCs w:val="24"/>
          <w:lang w:val="en-US"/>
        </w:rPr>
        <w:t>to be sealed</w:t>
      </w:r>
      <w:r w:rsidR="00534468" w:rsidRPr="005E1F72">
        <w:rPr>
          <w:rFonts w:ascii="GHEA Grapalat" w:hAnsi="GHEA Grapalat" w:cs="Sylfaen"/>
          <w:i w:val="0"/>
          <w:szCs w:val="24"/>
          <w:lang w:val="af-ZA"/>
        </w:rPr>
        <w:t xml:space="preserve"> </w:t>
      </w:r>
      <w:r w:rsidR="00534468" w:rsidRPr="0033011B">
        <w:rPr>
          <w:rFonts w:ascii="GHEA Grapalat" w:hAnsi="GHEA Grapalat" w:cs="Sylfaen"/>
          <w:i w:val="0"/>
          <w:szCs w:val="24"/>
          <w:lang w:val="en-US"/>
        </w:rPr>
        <w:t>next</w:t>
      </w:r>
      <w:r w:rsidR="00534468" w:rsidRPr="005E1F72">
        <w:rPr>
          <w:rFonts w:ascii="GHEA Grapalat" w:hAnsi="GHEA Grapalat" w:cs="Sylfaen"/>
          <w:i w:val="0"/>
          <w:szCs w:val="24"/>
          <w:lang w:val="af-ZA"/>
        </w:rPr>
        <w:t xml:space="preserve"> </w:t>
      </w:r>
      <w:r w:rsidR="00534468" w:rsidRPr="0033011B">
        <w:rPr>
          <w:rFonts w:ascii="GHEA Grapalat" w:hAnsi="GHEA Grapalat" w:cs="Sylfaen"/>
          <w:i w:val="0"/>
          <w:szCs w:val="24"/>
          <w:lang w:val="en-US"/>
        </w:rPr>
        <w:t>working</w:t>
      </w:r>
      <w:r w:rsidR="00534468" w:rsidRPr="005E1F72">
        <w:rPr>
          <w:rFonts w:ascii="GHEA Grapalat" w:hAnsi="GHEA Grapalat" w:cs="Sylfaen"/>
          <w:i w:val="0"/>
          <w:szCs w:val="24"/>
          <w:lang w:val="af-ZA"/>
        </w:rPr>
        <w:t xml:space="preserve"> </w:t>
      </w:r>
      <w:r w:rsidR="00534468" w:rsidRPr="0033011B">
        <w:rPr>
          <w:rFonts w:ascii="GHEA Grapalat" w:hAnsi="GHEA Grapalat" w:cs="Sylfaen"/>
          <w:i w:val="0"/>
          <w:szCs w:val="24"/>
          <w:lang w:val="en-US"/>
        </w:rPr>
        <w:t>the day</w:t>
      </w:r>
      <w:r w:rsidR="00534468" w:rsidRPr="005E1F72">
        <w:rPr>
          <w:rFonts w:ascii="GHEA Grapalat" w:hAnsi="GHEA Grapalat" w:cs="Sylfaen"/>
          <w:i w:val="0"/>
          <w:szCs w:val="24"/>
          <w:lang w:val="af-ZA"/>
        </w:rPr>
        <w:t xml:space="preserve"> </w:t>
      </w:r>
      <w:r w:rsidR="00534468" w:rsidRPr="0033011B">
        <w:rPr>
          <w:rFonts w:ascii="GHEA Grapalat" w:hAnsi="GHEA Grapalat" w:cs="Sylfaen"/>
          <w:i w:val="0"/>
          <w:szCs w:val="24"/>
          <w:lang w:val="en-US"/>
        </w:rPr>
        <w:t>of the commission</w:t>
      </w:r>
      <w:r w:rsidR="00534468" w:rsidRPr="005E1F72">
        <w:rPr>
          <w:rFonts w:ascii="GHEA Grapalat" w:hAnsi="GHEA Grapalat" w:cs="Sylfaen"/>
          <w:i w:val="0"/>
          <w:szCs w:val="24"/>
          <w:lang w:val="af-ZA"/>
        </w:rPr>
        <w:t xml:space="preserve"> </w:t>
      </w:r>
      <w:r w:rsidR="00534468" w:rsidRPr="0033011B">
        <w:rPr>
          <w:rFonts w:ascii="GHEA Grapalat" w:hAnsi="GHEA Grapalat" w:cs="Sylfaen"/>
          <w:i w:val="0"/>
          <w:szCs w:val="24"/>
          <w:lang w:val="en-US"/>
        </w:rPr>
        <w:t>the secretary</w:t>
      </w:r>
      <w:r w:rsidR="00534468" w:rsidRPr="005E1F72">
        <w:rPr>
          <w:rFonts w:ascii="GHEA Grapalat" w:hAnsi="GHEA Grapalat" w:cs="Sylfaen"/>
          <w:i w:val="0"/>
          <w:szCs w:val="24"/>
          <w:lang w:val="af-ZA"/>
        </w:rPr>
        <w:t xml:space="preserve"> </w:t>
      </w:r>
      <w:r w:rsidR="00EA7474" w:rsidRPr="005E1F72">
        <w:rPr>
          <w:rFonts w:ascii="GHEA Grapalat" w:hAnsi="GHEA Grapalat" w:cs="Sylfaen"/>
          <w:i w:val="0"/>
          <w:szCs w:val="24"/>
          <w:lang w:val="en-US"/>
        </w:rPr>
        <w:t xml:space="preserve">h </w:t>
      </w:r>
      <w:r w:rsidR="00EA7474" w:rsidRPr="0033011B">
        <w:rPr>
          <w:rFonts w:ascii="GHEA Grapalat" w:hAnsi="GHEA Grapalat" w:cs="Sylfaen"/>
          <w:i w:val="0"/>
          <w:szCs w:val="24"/>
          <w:lang w:val="en-US"/>
        </w:rPr>
        <w:t>system</w:t>
      </w:r>
      <w:r w:rsidR="00EA7474" w:rsidRPr="005E1F72">
        <w:rPr>
          <w:rFonts w:ascii="GHEA Grapalat" w:hAnsi="GHEA Grapalat" w:cs="Sylfaen"/>
          <w:i w:val="0"/>
          <w:szCs w:val="24"/>
          <w:lang w:val="af-ZA"/>
        </w:rPr>
        <w:t xml:space="preserve"> </w:t>
      </w:r>
      <w:r w:rsidR="00534468" w:rsidRPr="0033011B">
        <w:rPr>
          <w:rFonts w:ascii="GHEA Grapalat" w:hAnsi="GHEA Grapalat" w:cs="Sylfaen"/>
          <w:i w:val="0"/>
          <w:szCs w:val="24"/>
          <w:lang w:val="en-US"/>
        </w:rPr>
        <w:t>completion</w:t>
      </w:r>
      <w:r w:rsidR="00534468" w:rsidRPr="005E1F72">
        <w:rPr>
          <w:rFonts w:ascii="GHEA Grapalat" w:hAnsi="GHEA Grapalat" w:cs="Sylfaen"/>
          <w:i w:val="0"/>
          <w:szCs w:val="24"/>
          <w:lang w:val="af-ZA"/>
        </w:rPr>
        <w:t xml:space="preserve"> </w:t>
      </w:r>
      <w:r w:rsidR="00534468" w:rsidRPr="0033011B">
        <w:rPr>
          <w:rFonts w:ascii="GHEA Grapalat" w:hAnsi="GHEA Grapalat" w:cs="Sylfaen"/>
          <w:i w:val="0"/>
          <w:szCs w:val="24"/>
          <w:lang w:val="en-US"/>
        </w:rPr>
        <w:t>is</w:t>
      </w:r>
      <w:r w:rsidR="00534468" w:rsidRPr="005E1F72">
        <w:rPr>
          <w:rFonts w:ascii="GHEA Grapalat" w:hAnsi="GHEA Grapalat" w:cs="Sylfaen"/>
          <w:i w:val="0"/>
          <w:szCs w:val="24"/>
          <w:lang w:val="af-ZA"/>
        </w:rPr>
        <w:t xml:space="preserve"> </w:t>
      </w:r>
      <w:r w:rsidR="00534468" w:rsidRPr="0033011B">
        <w:rPr>
          <w:rFonts w:ascii="GHEA Grapalat" w:hAnsi="GHEA Grapalat" w:cs="Sylfaen"/>
          <w:i w:val="0"/>
          <w:szCs w:val="24"/>
          <w:lang w:val="en-US"/>
        </w:rPr>
        <w:t xml:space="preserve">the procedure </w:t>
      </w:r>
      <w:r w:rsidR="00F23A51" w:rsidRPr="005E1F72">
        <w:rPr>
          <w:rFonts w:ascii="GHEA Grapalat" w:hAnsi="GHEA Grapalat" w:cs="Sylfaen"/>
          <w:i w:val="0"/>
          <w:szCs w:val="24"/>
          <w:lang w:val="af-ZA"/>
        </w:rPr>
        <w:t>.</w:t>
      </w:r>
    </w:p>
    <w:p w:rsidR="00096865" w:rsidRPr="005E1F72" w:rsidRDefault="00096865" w:rsidP="00EF3662">
      <w:pPr>
        <w:jc w:val="center"/>
        <w:rPr>
          <w:rFonts w:ascii="GHEA Grapalat" w:hAnsi="GHEA Grapalat"/>
          <w:b/>
          <w:iCs/>
          <w:sz w:val="20"/>
          <w:lang w:val="af-ZA"/>
        </w:rPr>
      </w:pPr>
    </w:p>
    <w:p w:rsidR="00096865" w:rsidRPr="005E1F72" w:rsidRDefault="00030D40" w:rsidP="00EF3662">
      <w:pPr>
        <w:jc w:val="center"/>
        <w:rPr>
          <w:rFonts w:ascii="GHEA Grapalat" w:hAnsi="GHEA Grapalat" w:cs="Arial"/>
          <w:b/>
          <w:iCs/>
          <w:sz w:val="20"/>
          <w:lang w:val="af-ZA"/>
        </w:rPr>
      </w:pPr>
      <w:r w:rsidRPr="005E1F72">
        <w:rPr>
          <w:rFonts w:ascii="GHEA Grapalat" w:hAnsi="GHEA Grapalat"/>
          <w:b/>
          <w:iCs/>
          <w:sz w:val="20"/>
          <w:lang w:val="af-ZA"/>
        </w:rPr>
        <w:t xml:space="preserve">10. </w:t>
      </w:r>
      <w:r w:rsidR="00E2245F">
        <w:rPr>
          <w:rFonts w:ascii="GHEA Grapalat" w:hAnsi="GHEA Grapalat" w:cs="Sylfaen"/>
          <w:b/>
          <w:iCs/>
          <w:sz w:val="20"/>
          <w:lang w:val="hy-AM"/>
        </w:rPr>
        <w:t>QUALIFICATION</w:t>
      </w:r>
      <w:r w:rsidR="00E2245F" w:rsidRPr="005E1F72">
        <w:rPr>
          <w:rFonts w:ascii="GHEA Grapalat" w:hAnsi="GHEA Grapalat" w:cs="Arial"/>
          <w:b/>
          <w:iCs/>
          <w:sz w:val="20"/>
          <w:lang w:val="af-ZA"/>
        </w:rPr>
        <w:t xml:space="preserve"> </w:t>
      </w:r>
      <w:r w:rsidR="00E2245F">
        <w:rPr>
          <w:rFonts w:ascii="GHEA Grapalat" w:hAnsi="GHEA Grapalat" w:cs="Sylfaen"/>
          <w:b/>
          <w:iCs/>
          <w:sz w:val="20"/>
          <w:lang w:val="hy-AM"/>
        </w:rPr>
        <w:t xml:space="preserve">AND </w:t>
      </w:r>
      <w:r w:rsidR="00E2245F" w:rsidRPr="005E1F72">
        <w:rPr>
          <w:rFonts w:ascii="GHEA Grapalat" w:hAnsi="GHEA Grapalat" w:cs="Sylfaen"/>
          <w:b/>
          <w:iCs/>
          <w:sz w:val="20"/>
          <w:lang w:val="af-ZA"/>
        </w:rPr>
        <w:t>CONTRACT</w:t>
      </w:r>
      <w:r w:rsidR="00EE0172">
        <w:rPr>
          <w:rFonts w:ascii="GHEA Grapalat" w:hAnsi="GHEA Grapalat" w:cs="Sylfaen"/>
          <w:b/>
          <w:iCs/>
          <w:sz w:val="20"/>
          <w:lang w:val="hy-AM"/>
        </w:rPr>
        <w:t xml:space="preserve"> </w:t>
      </w:r>
      <w:r w:rsidR="008D5016" w:rsidRPr="005E1F72">
        <w:rPr>
          <w:rFonts w:ascii="GHEA Grapalat" w:hAnsi="GHEA Grapalat" w:cs="Sylfaen"/>
          <w:b/>
          <w:iCs/>
          <w:sz w:val="20"/>
          <w:lang w:val="af-ZA"/>
        </w:rPr>
        <w:t>INSURANCE</w:t>
      </w:r>
      <w:r w:rsidR="00E2245F">
        <w:rPr>
          <w:rFonts w:ascii="GHEA Grapalat" w:hAnsi="GHEA Grapalat" w:cs="Sylfaen"/>
          <w:b/>
          <w:iCs/>
          <w:sz w:val="20"/>
          <w:lang w:val="hy-AM"/>
        </w:rPr>
        <w:t>​</w:t>
      </w:r>
      <w:r w:rsidR="008D5016" w:rsidRPr="005E1F72">
        <w:rPr>
          <w:rFonts w:ascii="GHEA Grapalat" w:hAnsi="GHEA Grapalat" w:cs="Sylfaen"/>
          <w:b/>
          <w:iCs/>
          <w:sz w:val="20"/>
          <w:lang w:val="af-ZA"/>
        </w:rPr>
        <w:t>​</w:t>
      </w:r>
      <w:r w:rsidR="008D5016" w:rsidRPr="005E1F72">
        <w:rPr>
          <w:rFonts w:ascii="GHEA Grapalat" w:hAnsi="GHEA Grapalat" w:cs="Arial"/>
          <w:b/>
          <w:iCs/>
          <w:sz w:val="20"/>
          <w:lang w:val="af-ZA"/>
        </w:rPr>
        <w:t xml:space="preserve"> </w:t>
      </w:r>
    </w:p>
    <w:p w:rsidR="00096865" w:rsidRPr="005E1F72" w:rsidRDefault="00096865" w:rsidP="00EF3662">
      <w:pPr>
        <w:jc w:val="center"/>
        <w:rPr>
          <w:rFonts w:ascii="GHEA Grapalat" w:hAnsi="GHEA Grapalat"/>
          <w:b/>
          <w:iCs/>
          <w:sz w:val="20"/>
          <w:lang w:val="af-ZA"/>
        </w:rPr>
      </w:pPr>
    </w:p>
    <w:p w:rsidR="00CF00CF" w:rsidRPr="001F3550" w:rsidRDefault="00CF00CF" w:rsidP="00CF00CF">
      <w:pPr>
        <w:ind w:firstLine="567"/>
        <w:jc w:val="both"/>
        <w:rPr>
          <w:rFonts w:ascii="GHEA Grapalat" w:hAnsi="GHEA Grapalat" w:cs="Sylfaen"/>
          <w:sz w:val="20"/>
          <w:vertAlign w:val="superscript"/>
          <w:lang w:val="af-ZA"/>
        </w:rPr>
      </w:pPr>
      <w:r w:rsidRPr="005E1F72">
        <w:rPr>
          <w:rFonts w:ascii="GHEA Grapalat" w:hAnsi="GHEA Grapalat"/>
          <w:iCs/>
          <w:sz w:val="20"/>
          <w:lang w:val="af-ZA"/>
        </w:rPr>
        <w:t xml:space="preserve">10. </w:t>
      </w:r>
      <w:r w:rsidRPr="005E1F72">
        <w:rPr>
          <w:rFonts w:ascii="GHEA Grapalat" w:hAnsi="GHEA Grapalat" w:cs="Sylfaen"/>
          <w:sz w:val="20"/>
          <w:lang w:val="af-ZA"/>
        </w:rPr>
        <w:t xml:space="preserve">1 </w:t>
      </w:r>
      <w:r>
        <w:rPr>
          <w:rFonts w:ascii="GHEA Grapalat" w:hAnsi="GHEA Grapalat" w:cs="Sylfaen"/>
          <w:sz w:val="20"/>
          <w:lang w:val="hy-AM"/>
        </w:rPr>
        <w:t>Qualification</w:t>
      </w:r>
      <w:r w:rsidRPr="00972668">
        <w:rPr>
          <w:rFonts w:ascii="GHEA Grapalat" w:hAnsi="GHEA Grapalat" w:cs="Sylfaen"/>
          <w:sz w:val="20"/>
          <w:lang w:val="af-ZA"/>
        </w:rPr>
        <w:t xml:space="preserve"> </w:t>
      </w:r>
      <w:r>
        <w:rPr>
          <w:rFonts w:ascii="GHEA Grapalat" w:hAnsi="GHEA Grapalat" w:cs="Sylfaen"/>
          <w:sz w:val="20"/>
          <w:lang w:val="hy-AM"/>
        </w:rPr>
        <w:t>and:</w:t>
      </w:r>
      <w:r w:rsidRPr="00972668">
        <w:rPr>
          <w:rFonts w:ascii="GHEA Grapalat" w:hAnsi="GHEA Grapalat" w:cs="Sylfaen"/>
          <w:sz w:val="20"/>
          <w:lang w:val="af-ZA"/>
        </w:rPr>
        <w:t xml:space="preserve"> </w:t>
      </w:r>
      <w:r>
        <w:rPr>
          <w:rFonts w:ascii="GHEA Grapalat" w:hAnsi="GHEA Grapalat" w:cs="Sylfaen"/>
          <w:sz w:val="20"/>
          <w:lang w:val="hy-AM"/>
        </w:rPr>
        <w:t>p</w:t>
      </w:r>
      <w:r w:rsidRPr="0033011B">
        <w:rPr>
          <w:rFonts w:ascii="GHEA Grapalat" w:hAnsi="GHEA Grapalat" w:cs="Sylfaen"/>
          <w:sz w:val="20"/>
          <w:lang w:val="en-US"/>
        </w:rPr>
        <w:t>​</w:t>
      </w:r>
      <w:r>
        <w:rPr>
          <w:rFonts w:ascii="GHEA Grapalat" w:hAnsi="GHEA Grapalat" w:cs="Sylfaen"/>
          <w:sz w:val="20"/>
          <w:lang w:val="hy-AM"/>
        </w:rPr>
        <w:t xml:space="preserve"> </w:t>
      </w:r>
      <w:r w:rsidRPr="0033011B">
        <w:rPr>
          <w:rFonts w:ascii="GHEA Grapalat" w:hAnsi="GHEA Grapalat" w:cs="Sylfaen"/>
          <w:sz w:val="20"/>
          <w:lang w:val="en-US"/>
        </w:rPr>
        <w:t>provides</w:t>
      </w:r>
      <w:r>
        <w:rPr>
          <w:rFonts w:ascii="GHEA Grapalat" w:hAnsi="GHEA Grapalat" w:cs="Sylfaen"/>
          <w:sz w:val="20"/>
          <w:lang w:val="hy-AM"/>
        </w:rPr>
        <w:t>​</w:t>
      </w:r>
      <w:r w:rsidRPr="005E1F72">
        <w:rPr>
          <w:rFonts w:ascii="GHEA Grapalat" w:hAnsi="GHEA Grapalat" w:cs="Sylfaen"/>
          <w:sz w:val="20"/>
          <w:lang w:val="af-ZA"/>
        </w:rPr>
        <w:t xml:space="preserve"> </w:t>
      </w:r>
      <w:r w:rsidRPr="0033011B">
        <w:rPr>
          <w:rFonts w:ascii="GHEA Grapalat" w:hAnsi="GHEA Grapalat" w:cs="Sylfaen"/>
          <w:sz w:val="20"/>
          <w:lang w:val="en-US"/>
        </w:rPr>
        <w:t>to present</w:t>
      </w:r>
      <w:r w:rsidRPr="005E1F72">
        <w:rPr>
          <w:rFonts w:ascii="GHEA Grapalat" w:hAnsi="GHEA Grapalat" w:cs="Sylfaen"/>
          <w:sz w:val="20"/>
          <w:lang w:val="af-ZA"/>
        </w:rPr>
        <w:t xml:space="preserve"> </w:t>
      </w:r>
      <w:r w:rsidRPr="0033011B">
        <w:rPr>
          <w:rFonts w:ascii="GHEA Grapalat" w:hAnsi="GHEA Grapalat" w:cs="Sylfaen"/>
          <w:sz w:val="20"/>
          <w:lang w:val="en-US"/>
        </w:rPr>
        <w:t>demand</w:t>
      </w:r>
      <w:r w:rsidRPr="005E1F72">
        <w:rPr>
          <w:rFonts w:ascii="GHEA Grapalat" w:hAnsi="GHEA Grapalat" w:cs="Sylfaen"/>
          <w:sz w:val="20"/>
          <w:lang w:val="af-ZA"/>
        </w:rPr>
        <w:t xml:space="preserve"> </w:t>
      </w:r>
      <w:r w:rsidRPr="0033011B">
        <w:rPr>
          <w:rFonts w:ascii="GHEA Grapalat" w:hAnsi="GHEA Grapalat" w:cs="Sylfaen"/>
          <w:sz w:val="20"/>
          <w:lang w:val="en-US"/>
        </w:rPr>
        <w:t>based on</w:t>
      </w:r>
      <w:r w:rsidRPr="005E1F72">
        <w:rPr>
          <w:rFonts w:ascii="GHEA Grapalat" w:hAnsi="GHEA Grapalat" w:cs="Sylfaen"/>
          <w:sz w:val="20"/>
          <w:lang w:val="af-ZA"/>
        </w:rPr>
        <w:t xml:space="preserve"> </w:t>
      </w:r>
      <w:r w:rsidRPr="0033011B">
        <w:rPr>
          <w:rFonts w:ascii="GHEA Grapalat" w:hAnsi="GHEA Grapalat" w:cs="Sylfaen"/>
          <w:sz w:val="20"/>
          <w:lang w:val="en-US"/>
        </w:rPr>
        <w:t xml:space="preserve">on </w:t>
      </w:r>
      <w:r w:rsidRPr="005E1F72">
        <w:rPr>
          <w:rFonts w:ascii="GHEA Grapalat" w:hAnsi="GHEA Grapalat" w:cs="Sylfaen"/>
          <w:sz w:val="20"/>
          <w:lang w:val="af-ZA"/>
        </w:rPr>
        <w:t xml:space="preserve">, </w:t>
      </w:r>
      <w:r w:rsidRPr="0033011B">
        <w:rPr>
          <w:rFonts w:ascii="GHEA Grapalat" w:hAnsi="GHEA Grapalat" w:cs="Sylfaen"/>
          <w:sz w:val="20"/>
          <w:lang w:val="en-US"/>
        </w:rPr>
        <w:t>it</w:t>
      </w:r>
      <w:r w:rsidRPr="005E1F72">
        <w:rPr>
          <w:rFonts w:ascii="GHEA Grapalat" w:hAnsi="GHEA Grapalat" w:cs="Sylfaen"/>
          <w:sz w:val="20"/>
          <w:lang w:val="af-ZA"/>
        </w:rPr>
        <w:t xml:space="preserve"> </w:t>
      </w:r>
      <w:r w:rsidRPr="0033011B">
        <w:rPr>
          <w:rFonts w:ascii="GHEA Grapalat" w:hAnsi="GHEA Grapalat" w:cs="Sylfaen"/>
          <w:sz w:val="20"/>
          <w:lang w:val="en-US"/>
        </w:rPr>
        <w:t>to receive</w:t>
      </w:r>
      <w:r w:rsidRPr="005E1F72">
        <w:rPr>
          <w:rFonts w:ascii="GHEA Grapalat" w:hAnsi="GHEA Grapalat" w:cs="Sylfaen"/>
          <w:sz w:val="20"/>
          <w:lang w:val="af-ZA"/>
        </w:rPr>
        <w:t xml:space="preserve"> </w:t>
      </w:r>
      <w:r w:rsidRPr="0033011B">
        <w:rPr>
          <w:rFonts w:ascii="GHEA Grapalat" w:hAnsi="GHEA Grapalat" w:cs="Sylfaen"/>
          <w:sz w:val="20"/>
          <w:lang w:val="en-US"/>
        </w:rPr>
        <w:t>from the date</w:t>
      </w:r>
      <w:r w:rsidRPr="005E1F72">
        <w:rPr>
          <w:rFonts w:ascii="GHEA Grapalat" w:hAnsi="GHEA Grapalat" w:cs="Sylfaen"/>
          <w:sz w:val="20"/>
          <w:lang w:val="af-ZA"/>
        </w:rPr>
        <w:t xml:space="preserve"> </w:t>
      </w:r>
      <w:r>
        <w:rPr>
          <w:rFonts w:ascii="GHEA Grapalat" w:hAnsi="GHEA Grapalat" w:cs="Sylfaen"/>
          <w:sz w:val="20"/>
          <w:lang w:val="hy-AM"/>
        </w:rPr>
        <w:t xml:space="preserve">after 5 </w:t>
      </w:r>
      <w:r w:rsidRPr="005E1F72">
        <w:rPr>
          <w:rFonts w:ascii="GHEA Grapalat" w:hAnsi="GHEA Grapalat" w:cs="Sylfaen"/>
          <w:sz w:val="20"/>
          <w:lang w:val="af-ZA"/>
        </w:rPr>
        <w:t xml:space="preserve">working </w:t>
      </w:r>
      <w:r w:rsidRPr="0033011B">
        <w:rPr>
          <w:rFonts w:ascii="GHEA Grapalat" w:hAnsi="GHEA Grapalat" w:cs="Sylfaen"/>
          <w:sz w:val="20"/>
          <w:lang w:val="en-US"/>
        </w:rPr>
        <w:t>days</w:t>
      </w:r>
      <w:r w:rsidRPr="005E1F72">
        <w:rPr>
          <w:rFonts w:ascii="GHEA Grapalat" w:hAnsi="GHEA Grapalat" w:cs="Sylfaen"/>
          <w:sz w:val="20"/>
          <w:lang w:val="af-ZA"/>
        </w:rPr>
        <w:t xml:space="preserve"> </w:t>
      </w:r>
      <w:r w:rsidRPr="0033011B">
        <w:rPr>
          <w:rFonts w:ascii="GHEA Grapalat" w:hAnsi="GHEA Grapalat" w:cs="Sylfaen"/>
          <w:sz w:val="20"/>
          <w:lang w:val="en-US"/>
        </w:rPr>
        <w:t xml:space="preserve">during </w:t>
      </w:r>
      <w:r w:rsidRPr="005E1F72">
        <w:rPr>
          <w:rFonts w:ascii="GHEA Grapalat" w:hAnsi="GHEA Grapalat" w:cs="Sylfaen"/>
          <w:sz w:val="20"/>
          <w:lang w:val="af-ZA"/>
        </w:rPr>
        <w:t xml:space="preserve">, </w:t>
      </w:r>
      <w:r w:rsidRPr="0033011B">
        <w:rPr>
          <w:rFonts w:ascii="GHEA Grapalat" w:hAnsi="GHEA Grapalat" w:cs="Sylfaen"/>
          <w:sz w:val="20"/>
          <w:lang w:val="en-US"/>
        </w:rPr>
        <w:t>selected</w:t>
      </w:r>
      <w:r w:rsidRPr="005E1F72">
        <w:rPr>
          <w:rFonts w:ascii="GHEA Grapalat" w:hAnsi="GHEA Grapalat" w:cs="Sylfaen"/>
          <w:sz w:val="20"/>
          <w:lang w:val="af-ZA"/>
        </w:rPr>
        <w:t xml:space="preserve"> </w:t>
      </w:r>
      <w:r w:rsidRPr="0033011B">
        <w:rPr>
          <w:rFonts w:ascii="GHEA Grapalat" w:hAnsi="GHEA Grapalat" w:cs="Sylfaen"/>
          <w:sz w:val="20"/>
          <w:lang w:val="en-US"/>
        </w:rPr>
        <w:t>the participant</w:t>
      </w:r>
      <w:r w:rsidRPr="005E1F72">
        <w:rPr>
          <w:rFonts w:ascii="GHEA Grapalat" w:hAnsi="GHEA Grapalat" w:cs="Sylfaen"/>
          <w:sz w:val="20"/>
          <w:lang w:val="af-ZA"/>
        </w:rPr>
        <w:t xml:space="preserve"> </w:t>
      </w:r>
      <w:r w:rsidRPr="0033011B">
        <w:rPr>
          <w:rFonts w:ascii="GHEA Grapalat" w:hAnsi="GHEA Grapalat" w:cs="Sylfaen"/>
          <w:sz w:val="20"/>
          <w:lang w:val="en-US"/>
        </w:rPr>
        <w:t>must</w:t>
      </w:r>
      <w:r w:rsidRPr="005E1F72">
        <w:rPr>
          <w:rFonts w:ascii="GHEA Grapalat" w:hAnsi="GHEA Grapalat" w:cs="Sylfaen"/>
          <w:sz w:val="20"/>
          <w:lang w:val="af-ZA"/>
        </w:rPr>
        <w:t xml:space="preserve"> </w:t>
      </w:r>
      <w:r w:rsidRPr="0033011B">
        <w:rPr>
          <w:rFonts w:ascii="GHEA Grapalat" w:hAnsi="GHEA Grapalat" w:cs="Sylfaen"/>
          <w:sz w:val="20"/>
          <w:lang w:val="en-US"/>
        </w:rPr>
        <w:t>is</w:t>
      </w:r>
      <w:r w:rsidRPr="005E1F72">
        <w:rPr>
          <w:rFonts w:ascii="GHEA Grapalat" w:hAnsi="GHEA Grapalat" w:cs="Sylfaen"/>
          <w:sz w:val="20"/>
          <w:lang w:val="af-ZA"/>
        </w:rPr>
        <w:t xml:space="preserve"> </w:t>
      </w:r>
      <w:r w:rsidRPr="0033011B">
        <w:rPr>
          <w:rFonts w:ascii="GHEA Grapalat" w:hAnsi="GHEA Grapalat" w:cs="Sylfaen"/>
          <w:sz w:val="20"/>
          <w:lang w:val="en-US"/>
        </w:rPr>
        <w:t>submit</w:t>
      </w:r>
      <w:r w:rsidRPr="005E1F72">
        <w:rPr>
          <w:rFonts w:ascii="GHEA Grapalat" w:hAnsi="GHEA Grapalat" w:cs="Sylfaen"/>
          <w:sz w:val="20"/>
          <w:lang w:val="af-ZA"/>
        </w:rPr>
        <w:t xml:space="preserve"> </w:t>
      </w:r>
      <w:r>
        <w:rPr>
          <w:rFonts w:ascii="GHEA Grapalat" w:hAnsi="GHEA Grapalat" w:cs="Sylfaen"/>
          <w:sz w:val="20"/>
          <w:lang w:val="hy-AM"/>
        </w:rPr>
        <w:t>qualification</w:t>
      </w:r>
      <w:r w:rsidRPr="000B4CF4">
        <w:rPr>
          <w:rFonts w:ascii="GHEA Grapalat" w:hAnsi="GHEA Grapalat" w:cs="Sylfaen"/>
          <w:sz w:val="20"/>
          <w:lang w:val="af-ZA"/>
        </w:rPr>
        <w:t xml:space="preserve"> </w:t>
      </w:r>
      <w:r>
        <w:rPr>
          <w:rFonts w:ascii="GHEA Grapalat" w:hAnsi="GHEA Grapalat" w:cs="Sylfaen"/>
          <w:sz w:val="20"/>
          <w:lang w:val="hy-AM"/>
        </w:rPr>
        <w:t>and:</w:t>
      </w:r>
      <w:r w:rsidRPr="00972668">
        <w:rPr>
          <w:rFonts w:ascii="GHEA Grapalat" w:hAnsi="GHEA Grapalat" w:cs="Sylfaen"/>
          <w:sz w:val="20"/>
          <w:lang w:val="af-ZA"/>
        </w:rPr>
        <w:t xml:space="preserve"> </w:t>
      </w:r>
      <w:r w:rsidRPr="0033011B">
        <w:rPr>
          <w:rFonts w:ascii="GHEA Grapalat" w:hAnsi="GHEA Grapalat" w:cs="Sylfaen"/>
          <w:sz w:val="20"/>
          <w:lang w:val="en-US"/>
        </w:rPr>
        <w:t>of the contract</w:t>
      </w:r>
      <w:r>
        <w:rPr>
          <w:rFonts w:ascii="GHEA Grapalat" w:hAnsi="GHEA Grapalat" w:cs="Sylfaen"/>
          <w:sz w:val="20"/>
          <w:lang w:val="hy-AM"/>
        </w:rPr>
        <w:t xml:space="preserve"> </w:t>
      </w:r>
      <w:r w:rsidRPr="0033011B">
        <w:rPr>
          <w:rFonts w:ascii="GHEA Grapalat" w:hAnsi="GHEA Grapalat" w:cs="Sylfaen"/>
          <w:sz w:val="20"/>
          <w:lang w:val="en-US"/>
        </w:rPr>
        <w:t>provides</w:t>
      </w:r>
      <w:r>
        <w:rPr>
          <w:rFonts w:ascii="GHEA Grapalat" w:hAnsi="GHEA Grapalat" w:cs="Sylfaen"/>
          <w:sz w:val="20"/>
          <w:lang w:val="hy-AM"/>
        </w:rPr>
        <w:t>​</w:t>
      </w:r>
      <w:r w:rsidRPr="0033011B">
        <w:rPr>
          <w:rFonts w:ascii="GHEA Grapalat" w:hAnsi="GHEA Grapalat" w:cs="Sylfaen"/>
          <w:sz w:val="20"/>
          <w:lang w:val="en-US"/>
        </w:rPr>
        <w:t>​</w:t>
      </w:r>
      <w:r w:rsidRPr="005E1F72">
        <w:rPr>
          <w:rFonts w:ascii="GHEA Grapalat" w:hAnsi="GHEA Grapalat" w:cs="Sylfaen"/>
          <w:sz w:val="20"/>
          <w:lang w:val="af-ZA"/>
        </w:rPr>
        <w:t xml:space="preserve"> </w:t>
      </w:r>
      <w:r>
        <w:rPr>
          <w:rFonts w:ascii="GHEA Grapalat" w:hAnsi="GHEA Grapalat" w:cs="Sylfaen"/>
          <w:sz w:val="20"/>
          <w:lang w:val="hy-AM"/>
        </w:rPr>
        <w:t>Selected</w:t>
      </w:r>
      <w:r w:rsidRPr="005E1F72">
        <w:rPr>
          <w:rFonts w:ascii="GHEA Grapalat" w:hAnsi="GHEA Grapalat" w:cs="Sylfaen"/>
          <w:sz w:val="20"/>
          <w:lang w:val="af-ZA"/>
        </w:rPr>
        <w:t xml:space="preserve"> </w:t>
      </w:r>
      <w:r w:rsidRPr="001F3550">
        <w:rPr>
          <w:rFonts w:ascii="GHEA Grapalat" w:hAnsi="GHEA Grapalat" w:cs="Sylfaen"/>
          <w:sz w:val="20"/>
          <w:lang w:val="hy-AM"/>
        </w:rPr>
        <w:t>to participate</w:t>
      </w:r>
      <w:r w:rsidRPr="005E1F72">
        <w:rPr>
          <w:rFonts w:ascii="GHEA Grapalat" w:hAnsi="GHEA Grapalat" w:cs="Sylfaen"/>
          <w:sz w:val="20"/>
          <w:lang w:val="af-ZA"/>
        </w:rPr>
        <w:t xml:space="preserve"> </w:t>
      </w:r>
      <w:r w:rsidRPr="001F3550">
        <w:rPr>
          <w:rFonts w:ascii="GHEA Grapalat" w:hAnsi="GHEA Grapalat" w:cs="Sylfaen"/>
          <w:sz w:val="20"/>
          <w:lang w:val="hy-AM"/>
        </w:rPr>
        <w:t>with</w:t>
      </w:r>
      <w:r w:rsidRPr="005E1F72">
        <w:rPr>
          <w:rFonts w:ascii="GHEA Grapalat" w:hAnsi="GHEA Grapalat" w:cs="Sylfaen"/>
          <w:sz w:val="20"/>
          <w:lang w:val="af-ZA"/>
        </w:rPr>
        <w:t xml:space="preserve"> </w:t>
      </w:r>
      <w:r w:rsidRPr="001F3550">
        <w:rPr>
          <w:rFonts w:ascii="GHEA Grapalat" w:hAnsi="GHEA Grapalat" w:cs="Sylfaen"/>
          <w:sz w:val="20"/>
          <w:lang w:val="hy-AM"/>
        </w:rPr>
        <w:t>contract</w:t>
      </w:r>
      <w:r w:rsidRPr="005E1F72">
        <w:rPr>
          <w:rFonts w:ascii="GHEA Grapalat" w:hAnsi="GHEA Grapalat" w:cs="Sylfaen"/>
          <w:sz w:val="20"/>
          <w:lang w:val="af-ZA"/>
        </w:rPr>
        <w:t xml:space="preserve"> </w:t>
      </w:r>
      <w:r w:rsidRPr="001F3550">
        <w:rPr>
          <w:rFonts w:ascii="GHEA Grapalat" w:hAnsi="GHEA Grapalat" w:cs="Sylfaen"/>
          <w:sz w:val="20"/>
          <w:lang w:val="hy-AM"/>
        </w:rPr>
        <w:t>being sealed</w:t>
      </w:r>
      <w:r w:rsidRPr="005E1F72">
        <w:rPr>
          <w:rFonts w:ascii="GHEA Grapalat" w:hAnsi="GHEA Grapalat" w:cs="Sylfaen"/>
          <w:sz w:val="20"/>
          <w:lang w:val="af-ZA"/>
        </w:rPr>
        <w:t xml:space="preserve"> </w:t>
      </w:r>
      <w:r w:rsidRPr="001F3550">
        <w:rPr>
          <w:rFonts w:ascii="GHEA Grapalat" w:hAnsi="GHEA Grapalat" w:cs="Sylfaen"/>
          <w:sz w:val="20"/>
          <w:lang w:val="hy-AM"/>
        </w:rPr>
        <w:t xml:space="preserve">is </w:t>
      </w:r>
      <w:r w:rsidRPr="005E1F72">
        <w:rPr>
          <w:rFonts w:ascii="GHEA Grapalat" w:hAnsi="GHEA Grapalat" w:cs="Sylfaen"/>
          <w:sz w:val="20"/>
          <w:lang w:val="af-ZA"/>
        </w:rPr>
        <w:t xml:space="preserve">, </w:t>
      </w:r>
      <w:r w:rsidRPr="001F3550">
        <w:rPr>
          <w:rFonts w:ascii="GHEA Grapalat" w:hAnsi="GHEA Grapalat" w:cs="Sylfaen"/>
          <w:sz w:val="20"/>
          <w:lang w:val="hy-AM"/>
        </w:rPr>
        <w:t>if</w:t>
      </w:r>
      <w:r w:rsidRPr="005E1F72">
        <w:rPr>
          <w:rFonts w:ascii="GHEA Grapalat" w:hAnsi="GHEA Grapalat" w:cs="Sylfaen"/>
          <w:sz w:val="20"/>
          <w:lang w:val="af-ZA"/>
        </w:rPr>
        <w:t xml:space="preserve"> </w:t>
      </w:r>
      <w:r w:rsidRPr="001F3550">
        <w:rPr>
          <w:rFonts w:ascii="GHEA Grapalat" w:hAnsi="GHEA Grapalat" w:cs="Sylfaen"/>
          <w:sz w:val="20"/>
          <w:lang w:val="hy-AM"/>
        </w:rPr>
        <w:t>the latter</w:t>
      </w:r>
      <w:r w:rsidRPr="005E1F72">
        <w:rPr>
          <w:rFonts w:ascii="GHEA Grapalat" w:hAnsi="GHEA Grapalat" w:cs="Sylfaen"/>
          <w:sz w:val="20"/>
          <w:lang w:val="af-ZA"/>
        </w:rPr>
        <w:t xml:space="preserve"> </w:t>
      </w:r>
      <w:r w:rsidRPr="001F3550">
        <w:rPr>
          <w:rFonts w:ascii="GHEA Grapalat" w:hAnsi="GHEA Grapalat" w:cs="Sylfaen"/>
          <w:sz w:val="20"/>
          <w:lang w:val="hy-AM"/>
        </w:rPr>
        <w:t>present</w:t>
      </w:r>
      <w:r w:rsidRPr="005E1F72">
        <w:rPr>
          <w:rFonts w:ascii="GHEA Grapalat" w:hAnsi="GHEA Grapalat" w:cs="Sylfaen"/>
          <w:sz w:val="20"/>
          <w:lang w:val="af-ZA"/>
        </w:rPr>
        <w:t xml:space="preserve"> </w:t>
      </w:r>
      <w:r w:rsidRPr="001F3550">
        <w:rPr>
          <w:rFonts w:ascii="GHEA Grapalat" w:hAnsi="GHEA Grapalat" w:cs="Sylfaen"/>
          <w:sz w:val="20"/>
          <w:lang w:val="hy-AM"/>
        </w:rPr>
        <w:t>is</w:t>
      </w:r>
      <w:r w:rsidRPr="005E1F72">
        <w:rPr>
          <w:rFonts w:ascii="GHEA Grapalat" w:hAnsi="GHEA Grapalat" w:cs="Sylfaen"/>
          <w:sz w:val="20"/>
          <w:lang w:val="af-ZA"/>
        </w:rPr>
        <w:t xml:space="preserve"> </w:t>
      </w:r>
      <w:r>
        <w:rPr>
          <w:rFonts w:ascii="GHEA Grapalat" w:hAnsi="GHEA Grapalat" w:cs="Sylfaen"/>
          <w:sz w:val="20"/>
          <w:lang w:val="hy-AM"/>
        </w:rPr>
        <w:t>qualification and</w:t>
      </w:r>
      <w:r w:rsidRPr="00972668">
        <w:rPr>
          <w:rFonts w:ascii="GHEA Grapalat" w:hAnsi="GHEA Grapalat" w:cs="Sylfaen"/>
          <w:sz w:val="20"/>
          <w:lang w:val="af-ZA"/>
        </w:rPr>
        <w:t xml:space="preserve"> </w:t>
      </w:r>
      <w:r>
        <w:rPr>
          <w:rFonts w:ascii="GHEA Grapalat" w:hAnsi="GHEA Grapalat" w:cs="Sylfaen"/>
          <w:sz w:val="20"/>
          <w:lang w:val="hy-AM"/>
        </w:rPr>
        <w:t xml:space="preserve">provisions </w:t>
      </w:r>
      <w:r w:rsidRPr="001F3550">
        <w:rPr>
          <w:rFonts w:ascii="GHEA Grapalat" w:hAnsi="GHEA Grapalat" w:cs="Sylfaen"/>
          <w:sz w:val="20"/>
          <w:lang w:val="hy-AM"/>
        </w:rPr>
        <w:t xml:space="preserve">of the contract </w:t>
      </w:r>
      <w:r w:rsidRPr="003017C6">
        <w:rPr>
          <w:rFonts w:ascii="GHEA Grapalat" w:hAnsi="GHEA Grapalat" w:cs="Sylfaen"/>
          <w:sz w:val="20"/>
          <w:lang w:val="af-ZA"/>
        </w:rPr>
        <w:t xml:space="preserve">( </w:t>
      </w:r>
      <w:r w:rsidRPr="001F3550">
        <w:rPr>
          <w:rFonts w:ascii="GHEA Grapalat" w:hAnsi="GHEA Grapalat" w:cs="Sylfaen"/>
          <w:sz w:val="20"/>
          <w:lang w:val="hy-AM"/>
        </w:rPr>
        <w:t xml:space="preserve">advance payment </w:t>
      </w:r>
      <w:r w:rsidRPr="003017C6">
        <w:rPr>
          <w:rFonts w:ascii="GHEA Grapalat" w:hAnsi="GHEA Grapalat" w:cs="Sylfaen"/>
          <w:sz w:val="20"/>
          <w:lang w:val="af-ZA"/>
        </w:rPr>
        <w:t xml:space="preserve">) </w:t>
      </w:r>
      <w:r w:rsidRPr="001F3550">
        <w:rPr>
          <w:rFonts w:ascii="GHEA Grapalat" w:hAnsi="GHEA Grapalat" w:cs="Sylfaen"/>
          <w:sz w:val="20"/>
          <w:vertAlign w:val="superscript"/>
          <w:lang w:val="hy-AM"/>
        </w:rPr>
        <w:t>.</w:t>
      </w:r>
    </w:p>
    <w:p w:rsidR="00CF00CF" w:rsidRPr="00F06231" w:rsidRDefault="00CF00CF" w:rsidP="00CF00CF">
      <w:pPr>
        <w:ind w:firstLine="567"/>
        <w:jc w:val="both"/>
        <w:rPr>
          <w:lang w:val="af-ZA"/>
        </w:rPr>
      </w:pPr>
      <w:r>
        <w:rPr>
          <w:rFonts w:ascii="GHEA Grapalat" w:hAnsi="GHEA Grapalat" w:cs="Sylfaen"/>
          <w:sz w:val="20"/>
          <w:lang w:val="hy-AM"/>
        </w:rPr>
        <w:t>10.2:</w:t>
      </w:r>
      <w:r w:rsidRPr="007F147C">
        <w:rPr>
          <w:rFonts w:ascii="GHEA Grapalat" w:hAnsi="GHEA Grapalat" w:cs="Sylfaen"/>
          <w:sz w:val="20"/>
          <w:lang w:val="af-ZA"/>
        </w:rPr>
        <w:t xml:space="preserve"> </w:t>
      </w:r>
      <w:r w:rsidRPr="001F3550">
        <w:rPr>
          <w:rFonts w:ascii="GHEA Grapalat" w:hAnsi="GHEA Grapalat" w:cs="Sylfaen"/>
          <w:sz w:val="20"/>
          <w:lang w:val="hy-AM"/>
        </w:rPr>
        <w:t>Qualification:</w:t>
      </w:r>
      <w:r w:rsidRPr="007F147C">
        <w:rPr>
          <w:rFonts w:ascii="GHEA Grapalat" w:hAnsi="GHEA Grapalat" w:cs="Sylfaen"/>
          <w:sz w:val="20"/>
          <w:lang w:val="af-ZA"/>
        </w:rPr>
        <w:t xml:space="preserve"> </w:t>
      </w:r>
      <w:r w:rsidRPr="001F3550">
        <w:rPr>
          <w:rFonts w:ascii="GHEA Grapalat" w:hAnsi="GHEA Grapalat" w:cs="Sylfaen"/>
          <w:sz w:val="20"/>
          <w:lang w:val="hy-AM"/>
        </w:rPr>
        <w:t>provision</w:t>
      </w:r>
      <w:r w:rsidRPr="007F147C">
        <w:rPr>
          <w:rFonts w:ascii="GHEA Grapalat" w:hAnsi="GHEA Grapalat" w:cs="Sylfaen"/>
          <w:sz w:val="20"/>
          <w:lang w:val="af-ZA"/>
        </w:rPr>
        <w:t xml:space="preserve"> </w:t>
      </w:r>
      <w:r w:rsidRPr="001F3550">
        <w:rPr>
          <w:rFonts w:ascii="GHEA Grapalat" w:hAnsi="GHEA Grapalat" w:cs="Sylfaen"/>
          <w:sz w:val="20"/>
          <w:lang w:val="hy-AM"/>
        </w:rPr>
        <w:t>size</w:t>
      </w:r>
      <w:r w:rsidRPr="007F147C">
        <w:rPr>
          <w:rFonts w:ascii="GHEA Grapalat" w:hAnsi="GHEA Grapalat" w:cs="Sylfaen"/>
          <w:sz w:val="20"/>
          <w:lang w:val="af-ZA"/>
        </w:rPr>
        <w:t xml:space="preserve"> </w:t>
      </w:r>
      <w:r w:rsidRPr="001F3550">
        <w:rPr>
          <w:rFonts w:ascii="GHEA Grapalat" w:hAnsi="GHEA Grapalat" w:cs="Sylfaen"/>
          <w:sz w:val="20"/>
          <w:lang w:val="hy-AM"/>
        </w:rPr>
        <w:t>equal</w:t>
      </w:r>
      <w:r w:rsidRPr="007F147C">
        <w:rPr>
          <w:rFonts w:ascii="GHEA Grapalat" w:hAnsi="GHEA Grapalat" w:cs="Sylfaen"/>
          <w:sz w:val="20"/>
          <w:lang w:val="af-ZA"/>
        </w:rPr>
        <w:t xml:space="preserve"> </w:t>
      </w:r>
      <w:r w:rsidRPr="001F3550">
        <w:rPr>
          <w:rFonts w:ascii="GHEA Grapalat" w:hAnsi="GHEA Grapalat" w:cs="Sylfaen"/>
          <w:sz w:val="20"/>
          <w:lang w:val="hy-AM"/>
        </w:rPr>
        <w:t>is</w:t>
      </w:r>
      <w:r w:rsidRPr="007F147C">
        <w:rPr>
          <w:rFonts w:ascii="GHEA Grapalat" w:hAnsi="GHEA Grapalat" w:cs="Sylfaen"/>
          <w:sz w:val="20"/>
          <w:lang w:val="af-ZA"/>
        </w:rPr>
        <w:t xml:space="preserve"> </w:t>
      </w:r>
      <w:r>
        <w:rPr>
          <w:rFonts w:ascii="GHEA Grapalat" w:hAnsi="GHEA Grapalat" w:cs="Sylfaen"/>
          <w:sz w:val="20"/>
          <w:lang w:val="hy-AM"/>
        </w:rPr>
        <w:t xml:space="preserve">to 15 percent of the purchase price of the product to be purchased within the scope of this procedure </w:t>
      </w:r>
      <w:r w:rsidRPr="007F147C">
        <w:rPr>
          <w:rFonts w:ascii="GHEA Grapalat" w:hAnsi="GHEA Grapalat" w:cs="Sylfaen"/>
          <w:sz w:val="20"/>
          <w:lang w:val="af-ZA"/>
        </w:rPr>
        <w:t xml:space="preserve">. </w:t>
      </w:r>
      <w:r>
        <w:rPr>
          <w:rFonts w:ascii="GHEA Grapalat" w:hAnsi="GHEA Grapalat" w:cs="Sylfaen"/>
          <w:sz w:val="20"/>
          <w:lang w:val="hy-AM"/>
        </w:rPr>
        <w:t>If the purchase price of the product is less than the price of the contract to be concluded, the amount of the qualification security is calculated in relation to the contract price.</w:t>
      </w:r>
      <w:r w:rsidRPr="007F147C">
        <w:rPr>
          <w:rFonts w:ascii="GHEA Grapalat" w:hAnsi="GHEA Grapalat" w:cs="Sylfaen"/>
          <w:sz w:val="20"/>
          <w:lang w:val="af-ZA"/>
        </w:rPr>
        <w:t xml:space="preserve"> </w:t>
      </w:r>
      <w:r>
        <w:rPr>
          <w:rFonts w:ascii="GHEA Grapalat" w:hAnsi="GHEA Grapalat" w:cs="Sylfaen"/>
          <w:sz w:val="20"/>
        </w:rPr>
        <w:t>Qualification:</w:t>
      </w:r>
      <w:r w:rsidRPr="007F147C">
        <w:rPr>
          <w:rFonts w:ascii="GHEA Grapalat" w:hAnsi="GHEA Grapalat" w:cs="Sylfaen"/>
          <w:sz w:val="20"/>
          <w:lang w:val="af-ZA"/>
        </w:rPr>
        <w:t xml:space="preserve"> </w:t>
      </w:r>
      <w:r>
        <w:rPr>
          <w:rFonts w:ascii="GHEA Grapalat" w:hAnsi="GHEA Grapalat" w:cs="Sylfaen"/>
          <w:sz w:val="20"/>
        </w:rPr>
        <w:t>provision</w:t>
      </w:r>
      <w:r w:rsidRPr="007F147C">
        <w:rPr>
          <w:rFonts w:ascii="GHEA Grapalat" w:hAnsi="GHEA Grapalat" w:cs="Sylfaen"/>
          <w:sz w:val="20"/>
          <w:lang w:val="af-ZA"/>
        </w:rPr>
        <w:t xml:space="preserve"> </w:t>
      </w:r>
      <w:r>
        <w:rPr>
          <w:rFonts w:ascii="GHEA Grapalat" w:hAnsi="GHEA Grapalat" w:cs="Sylfaen"/>
          <w:sz w:val="20"/>
        </w:rPr>
        <w:t>is introduced</w:t>
      </w:r>
      <w:r w:rsidRPr="007F147C">
        <w:rPr>
          <w:rFonts w:ascii="GHEA Grapalat" w:hAnsi="GHEA Grapalat" w:cs="Sylfaen"/>
          <w:sz w:val="20"/>
          <w:lang w:val="af-ZA"/>
        </w:rPr>
        <w:t xml:space="preserve"> </w:t>
      </w:r>
      <w:r>
        <w:rPr>
          <w:rFonts w:ascii="GHEA Grapalat" w:hAnsi="GHEA Grapalat" w:cs="Sylfaen"/>
          <w:sz w:val="20"/>
        </w:rPr>
        <w:t>is</w:t>
      </w:r>
      <w:r w:rsidRPr="007F147C">
        <w:rPr>
          <w:rFonts w:ascii="GHEA Grapalat" w:hAnsi="GHEA Grapalat" w:cs="Sylfaen"/>
          <w:sz w:val="20"/>
          <w:lang w:val="af-ZA"/>
        </w:rPr>
        <w:t xml:space="preserve"> </w:t>
      </w:r>
      <w:r w:rsidRPr="00D533CD">
        <w:rPr>
          <w:rFonts w:ascii="GHEA Grapalat" w:hAnsi="GHEA Grapalat" w:cs="Sylfaen"/>
          <w:sz w:val="20"/>
        </w:rPr>
        <w:t>of suffering</w:t>
      </w:r>
      <w:r>
        <w:rPr>
          <w:rFonts w:ascii="GHEA Grapalat" w:hAnsi="GHEA Grapalat" w:cs="Sylfaen"/>
          <w:sz w:val="20"/>
          <w:lang w:val="hy-AM"/>
        </w:rPr>
        <w:t xml:space="preserve"> </w:t>
      </w:r>
      <w:proofErr w:type="gramStart"/>
      <w:r w:rsidRPr="005A7C6E">
        <w:rPr>
          <w:rFonts w:ascii="GHEA Grapalat" w:hAnsi="GHEA Grapalat" w:cs="Sylfaen"/>
          <w:b/>
          <w:sz w:val="20"/>
          <w:lang w:val="af-ZA"/>
        </w:rPr>
        <w:t xml:space="preserve">( </w:t>
      </w:r>
      <w:r w:rsidRPr="005A7C6E">
        <w:rPr>
          <w:rFonts w:ascii="GHEA Grapalat" w:hAnsi="GHEA Grapalat" w:cs="Sylfaen"/>
          <w:b/>
          <w:sz w:val="20"/>
          <w:lang w:val="hy-AM"/>
        </w:rPr>
        <w:t>appendix</w:t>
      </w:r>
      <w:proofErr w:type="gramEnd"/>
      <w:r w:rsidRPr="005A7C6E">
        <w:rPr>
          <w:rFonts w:ascii="GHEA Grapalat" w:hAnsi="GHEA Grapalat" w:cs="Sylfaen"/>
          <w:b/>
          <w:sz w:val="20"/>
          <w:lang w:val="hy-AM"/>
        </w:rPr>
        <w:t xml:space="preserve"> </w:t>
      </w:r>
      <w:r w:rsidRPr="005A7C6E">
        <w:rPr>
          <w:rFonts w:ascii="Cambria Math" w:hAnsi="Cambria Math" w:cs="Cambria Math"/>
          <w:b/>
          <w:sz w:val="20"/>
          <w:lang w:val="hy-AM"/>
        </w:rPr>
        <w:t xml:space="preserve">4.1 </w:t>
      </w:r>
      <w:r w:rsidRPr="005A7C6E">
        <w:rPr>
          <w:rFonts w:ascii="GHEA Grapalat" w:hAnsi="GHEA Grapalat" w:cs="Sylfaen"/>
          <w:b/>
          <w:sz w:val="20"/>
          <w:lang w:val="af-ZA"/>
        </w:rPr>
        <w:t>)</w:t>
      </w:r>
      <w:r>
        <w:rPr>
          <w:rFonts w:ascii="GHEA Grapalat" w:hAnsi="GHEA Grapalat" w:cs="Sylfaen"/>
          <w:b/>
          <w:sz w:val="20"/>
          <w:lang w:val="hy-AM"/>
        </w:rPr>
        <w:t>​</w:t>
      </w:r>
      <w:r w:rsidRPr="005A7C6E">
        <w:rPr>
          <w:rFonts w:ascii="GHEA Grapalat" w:hAnsi="GHEA Grapalat" w:cs="Sylfaen"/>
          <w:b/>
          <w:sz w:val="20"/>
          <w:lang w:val="hy-AM"/>
        </w:rPr>
        <w:t xml:space="preserve"> </w:t>
      </w:r>
      <w:r w:rsidRPr="00D533CD">
        <w:rPr>
          <w:rFonts w:ascii="GHEA Grapalat" w:hAnsi="GHEA Grapalat" w:cs="Sylfaen"/>
          <w:sz w:val="20"/>
          <w:lang w:val="af-ZA"/>
        </w:rPr>
        <w:t xml:space="preserve"> </w:t>
      </w:r>
      <w:r w:rsidRPr="00D533CD">
        <w:rPr>
          <w:rFonts w:ascii="GHEA Grapalat" w:hAnsi="GHEA Grapalat" w:cs="Sylfaen"/>
          <w:sz w:val="20"/>
        </w:rPr>
        <w:t>or</w:t>
      </w:r>
      <w:r w:rsidRPr="00D533CD">
        <w:rPr>
          <w:rFonts w:ascii="GHEA Grapalat" w:hAnsi="GHEA Grapalat" w:cs="Sylfaen"/>
          <w:sz w:val="20"/>
          <w:lang w:val="af-ZA"/>
        </w:rPr>
        <w:t xml:space="preserve"> </w:t>
      </w:r>
      <w:r w:rsidRPr="00D533CD">
        <w:rPr>
          <w:rFonts w:ascii="GHEA Grapalat" w:hAnsi="GHEA Grapalat" w:cs="Sylfaen"/>
          <w:sz w:val="20"/>
        </w:rPr>
        <w:t>cash</w:t>
      </w:r>
      <w:r w:rsidRPr="00D533CD">
        <w:rPr>
          <w:rFonts w:ascii="GHEA Grapalat" w:hAnsi="GHEA Grapalat" w:cs="Sylfaen"/>
          <w:sz w:val="20"/>
          <w:lang w:val="af-ZA"/>
        </w:rPr>
        <w:t xml:space="preserve"> in the form </w:t>
      </w:r>
      <w:r w:rsidRPr="00D533CD">
        <w:rPr>
          <w:rFonts w:ascii="GHEA Grapalat" w:hAnsi="GHEA Grapalat" w:cs="Sylfaen"/>
          <w:sz w:val="20"/>
        </w:rPr>
        <w:t xml:space="preserve">of money </w:t>
      </w:r>
      <w:r>
        <w:rPr>
          <w:rFonts w:ascii="GHEA Grapalat" w:hAnsi="GHEA Grapalat" w:cs="Sylfaen"/>
          <w:sz w:val="20"/>
          <w:lang w:val="af-ZA"/>
        </w:rPr>
        <w:t>.</w:t>
      </w:r>
    </w:p>
    <w:p w:rsidR="00131772" w:rsidRPr="005F1873" w:rsidRDefault="00501A05" w:rsidP="00131772">
      <w:pPr>
        <w:ind w:firstLine="567"/>
        <w:jc w:val="both"/>
        <w:rPr>
          <w:rFonts w:ascii="GHEA Grapalat" w:hAnsi="GHEA Grapalat" w:cs="Arial"/>
          <w:sz w:val="20"/>
          <w:lang w:val="hy-AM"/>
        </w:rPr>
      </w:pPr>
      <w:r w:rsidRPr="005F1873">
        <w:rPr>
          <w:rFonts w:ascii="GHEA Grapalat" w:hAnsi="GHEA Grapalat" w:cs="Arial"/>
          <w:sz w:val="20"/>
        </w:rPr>
        <w:t>If:</w:t>
      </w:r>
      <w:r w:rsidRPr="005F1873">
        <w:rPr>
          <w:rFonts w:ascii="GHEA Grapalat" w:hAnsi="GHEA Grapalat" w:cs="Arial"/>
          <w:sz w:val="20"/>
          <w:lang w:val="af-ZA"/>
        </w:rPr>
        <w:t xml:space="preserve"> </w:t>
      </w:r>
      <w:r w:rsidRPr="005F1873">
        <w:rPr>
          <w:rFonts w:ascii="GHEA Grapalat" w:hAnsi="GHEA Grapalat" w:cs="Arial"/>
          <w:sz w:val="20"/>
          <w:lang w:val="hy-AM"/>
        </w:rPr>
        <w:t xml:space="preserve">the procurement procedure is organized by tranches and the participant is recognized as a selected participant for more than one tranche </w:t>
      </w:r>
      <w:r w:rsidR="008F4407" w:rsidRPr="005F1873">
        <w:rPr>
          <w:rFonts w:ascii="GHEA Grapalat" w:hAnsi="GHEA Grapalat" w:cs="Sylfaen"/>
          <w:sz w:val="20"/>
          <w:lang w:val="hy-AM"/>
        </w:rPr>
        <w:t>and may submit either a separate qualification for each tranche or a single qualification for all tranches. In case of submission of one qualification guarantee, its amount is calculated against the sum of the purchase prices of the presented portions, taking into account the requirements of paragraph "c" of sub-item 1 of Clause 32 of the Order.</w:t>
      </w:r>
      <w:r w:rsidR="009D4781" w:rsidRPr="005F1873">
        <w:rPr>
          <w:rFonts w:ascii="GHEA Grapalat" w:hAnsi="GHEA Grapalat" w:cs="Arial"/>
          <w:sz w:val="20"/>
          <w:lang w:val="hy-AM"/>
        </w:rPr>
        <w:t xml:space="preserve"> </w:t>
      </w:r>
      <w:r w:rsidR="008F4407" w:rsidRPr="005F1873">
        <w:rPr>
          <w:rFonts w:ascii="GHEA Grapalat" w:hAnsi="GHEA Grapalat" w:cs="Sylfaen"/>
          <w:sz w:val="20"/>
          <w:lang w:val="hy-AM"/>
        </w:rPr>
        <w:t xml:space="preserve"> </w:t>
      </w:r>
      <w:r w:rsidR="00131772" w:rsidRPr="005F1873">
        <w:rPr>
          <w:rFonts w:ascii="GHEA Grapalat" w:hAnsi="GHEA Grapalat"/>
          <w:sz w:val="20"/>
          <w:szCs w:val="20"/>
          <w:lang w:val="hy-AM"/>
        </w:rPr>
        <w:t>Cash:</w:t>
      </w:r>
      <w:r w:rsidR="00131772" w:rsidRPr="005F1873">
        <w:rPr>
          <w:rFonts w:ascii="GHEA Grapalat" w:hAnsi="GHEA Grapalat"/>
          <w:sz w:val="20"/>
          <w:szCs w:val="20"/>
          <w:lang w:val="af-ZA"/>
        </w:rPr>
        <w:t xml:space="preserve"> </w:t>
      </w:r>
      <w:r w:rsidR="00131772" w:rsidRPr="005F1873">
        <w:rPr>
          <w:rFonts w:ascii="GHEA Grapalat" w:hAnsi="GHEA Grapalat"/>
          <w:sz w:val="20"/>
          <w:szCs w:val="20"/>
          <w:lang w:val="hy-AM"/>
        </w:rPr>
        <w:t>of money</w:t>
      </w:r>
      <w:r w:rsidR="00131772" w:rsidRPr="005F1873">
        <w:rPr>
          <w:rFonts w:ascii="GHEA Grapalat" w:hAnsi="GHEA Grapalat"/>
          <w:sz w:val="20"/>
          <w:szCs w:val="20"/>
          <w:lang w:val="af-ZA"/>
        </w:rPr>
        <w:t xml:space="preserve"> </w:t>
      </w:r>
      <w:r w:rsidR="00131772" w:rsidRPr="005F1873">
        <w:rPr>
          <w:rFonts w:ascii="GHEA Grapalat" w:hAnsi="GHEA Grapalat"/>
          <w:sz w:val="20"/>
          <w:szCs w:val="20"/>
          <w:lang w:val="hy-AM"/>
        </w:rPr>
        <w:t>form</w:t>
      </w:r>
      <w:r w:rsidR="00131772" w:rsidRPr="005F1873">
        <w:rPr>
          <w:rFonts w:ascii="GHEA Grapalat" w:hAnsi="GHEA Grapalat"/>
          <w:sz w:val="20"/>
          <w:szCs w:val="20"/>
          <w:lang w:val="af-ZA"/>
        </w:rPr>
        <w:t xml:space="preserve"> </w:t>
      </w:r>
      <w:r w:rsidR="00131772" w:rsidRPr="005F1873">
        <w:rPr>
          <w:rFonts w:ascii="GHEA Grapalat" w:hAnsi="GHEA Grapalat"/>
          <w:sz w:val="20"/>
          <w:szCs w:val="20"/>
          <w:lang w:val="hy-AM"/>
        </w:rPr>
        <w:t>presented</w:t>
      </w:r>
      <w:r w:rsidR="00131772" w:rsidRPr="005F1873">
        <w:rPr>
          <w:rFonts w:ascii="GHEA Grapalat" w:hAnsi="GHEA Grapalat"/>
          <w:sz w:val="20"/>
          <w:szCs w:val="20"/>
          <w:lang w:val="af-ZA"/>
        </w:rPr>
        <w:t xml:space="preserve"> </w:t>
      </w:r>
      <w:r w:rsidR="00131772" w:rsidRPr="005F1873">
        <w:rPr>
          <w:rFonts w:ascii="GHEA Grapalat" w:hAnsi="GHEA Grapalat" w:cs="Arial"/>
          <w:sz w:val="20"/>
          <w:lang w:val="hy-AM"/>
        </w:rPr>
        <w:t>qualification assurance should be transferred to the treasury account "900008000698" opened in the name of the authorized body in the Central Treasury.</w:t>
      </w:r>
    </w:p>
    <w:p w:rsidR="00CF00CF" w:rsidRPr="000F6770" w:rsidRDefault="00CF00CF" w:rsidP="00CF00CF">
      <w:pPr>
        <w:pStyle w:val="af4"/>
        <w:shd w:val="clear" w:color="auto" w:fill="FFFFFF"/>
        <w:spacing w:before="0" w:beforeAutospacing="0" w:after="0" w:afterAutospacing="0"/>
        <w:ind w:firstLine="567"/>
        <w:jc w:val="both"/>
        <w:rPr>
          <w:rFonts w:ascii="GHEA Grapalat" w:hAnsi="GHEA Grapalat" w:cs="Arial"/>
          <w:sz w:val="20"/>
          <w:lang w:val="hy-AM"/>
        </w:rPr>
      </w:pPr>
      <w:r w:rsidRPr="00E22FD4">
        <w:rPr>
          <w:rFonts w:ascii="GHEA Grapalat" w:hAnsi="GHEA Grapalat" w:cs="Arial"/>
          <w:sz w:val="20"/>
          <w:lang w:val="hy-AM"/>
        </w:rPr>
        <w:t>The assurance of qualification shall be returned to the submitter within five working days following the full acceptance of the result of the contract by the client.</w:t>
      </w:r>
    </w:p>
    <w:p w:rsidR="00CF00CF" w:rsidRPr="007E2C83" w:rsidRDefault="00CF00CF" w:rsidP="00CF00CF">
      <w:pPr>
        <w:ind w:firstLine="567"/>
        <w:jc w:val="both"/>
        <w:rPr>
          <w:rFonts w:ascii="GHEA Grapalat" w:hAnsi="GHEA Grapalat" w:cs="Arial"/>
          <w:sz w:val="20"/>
          <w:lang w:val="hy-AM"/>
        </w:rPr>
      </w:pPr>
      <w:r w:rsidRPr="00E22FD4">
        <w:rPr>
          <w:rFonts w:ascii="GHEA Grapalat" w:hAnsi="GHEA Grapalat" w:cs="Arial"/>
          <w:color w:val="FF0000"/>
          <w:sz w:val="20"/>
          <w:lang w:val="hy-AM"/>
        </w:rPr>
        <w:t xml:space="preserve">   </w:t>
      </w:r>
      <w:r w:rsidRPr="00337B83">
        <w:rPr>
          <w:rFonts w:ascii="GHEA Grapalat" w:hAnsi="GHEA Grapalat" w:cs="Arial"/>
          <w:sz w:val="20"/>
          <w:lang w:val="hy-AM"/>
        </w:rPr>
        <w:t>Moreover, if the contracts for the purchase of goods are concluded on the basis of part 6 of Article 15 of the Law, then the provision of qualification presented in the part of the agreement (agreements) concluded for the given year within the framework of the existing financial allocations is subject to return by the person executing that agreement (agreements) in full. in case of proper execution and its result is fully accepted by the customer.</w:t>
      </w:r>
    </w:p>
    <w:p w:rsidR="00CF00CF" w:rsidRPr="00E2073B" w:rsidRDefault="00CF00CF" w:rsidP="00CF00CF">
      <w:pPr>
        <w:ind w:firstLine="567"/>
        <w:jc w:val="both"/>
        <w:rPr>
          <w:rFonts w:ascii="GHEA Grapalat" w:hAnsi="GHEA Grapalat" w:cs="Arial"/>
          <w:sz w:val="20"/>
          <w:lang w:val="hy-AM"/>
        </w:rPr>
      </w:pPr>
      <w:r w:rsidRPr="00E2073B">
        <w:rPr>
          <w:rFonts w:ascii="GHEA Grapalat" w:hAnsi="GHEA Grapalat" w:cs="Arial"/>
          <w:sz w:val="20"/>
          <w:lang w:val="hy-AM"/>
        </w:rPr>
        <w:t>The qualification security is not returned if the person who submitted it violates an obligation stipulated in the contract, which leads to the unilateral termination of the contract by the client.</w:t>
      </w:r>
    </w:p>
    <w:p w:rsidR="00CF00CF" w:rsidRPr="00755F9C" w:rsidRDefault="00CF00CF" w:rsidP="00CF00CF">
      <w:pPr>
        <w:ind w:firstLine="567"/>
        <w:jc w:val="both"/>
        <w:rPr>
          <w:rFonts w:ascii="GHEA Grapalat" w:hAnsi="GHEA Grapalat" w:cs="Sylfaen"/>
          <w:sz w:val="20"/>
          <w:vertAlign w:val="superscript"/>
          <w:lang w:val="hy-AM"/>
        </w:rPr>
      </w:pPr>
      <w:r w:rsidRPr="0049023D">
        <w:rPr>
          <w:rFonts w:ascii="GHEA Grapalat" w:hAnsi="GHEA Grapalat" w:cs="Sylfaen"/>
          <w:sz w:val="20"/>
          <w:lang w:val="hy-AM"/>
        </w:rPr>
        <w:t>10.3. of the contract</w:t>
      </w:r>
      <w:r w:rsidRPr="005E1F72">
        <w:rPr>
          <w:rFonts w:ascii="GHEA Grapalat" w:hAnsi="GHEA Grapalat" w:cs="Sylfaen"/>
          <w:sz w:val="20"/>
          <w:lang w:val="af-ZA"/>
        </w:rPr>
        <w:t xml:space="preserve"> </w:t>
      </w:r>
      <w:r w:rsidRPr="00972668">
        <w:rPr>
          <w:rFonts w:ascii="GHEA Grapalat" w:hAnsi="GHEA Grapalat" w:cs="Sylfaen"/>
          <w:sz w:val="20"/>
          <w:lang w:val="hy-AM"/>
        </w:rPr>
        <w:t>provision</w:t>
      </w:r>
      <w:r w:rsidRPr="005E1F72">
        <w:rPr>
          <w:rFonts w:ascii="GHEA Grapalat" w:hAnsi="GHEA Grapalat" w:cs="Sylfaen"/>
          <w:sz w:val="20"/>
          <w:lang w:val="af-ZA"/>
        </w:rPr>
        <w:t xml:space="preserve"> </w:t>
      </w:r>
      <w:r w:rsidRPr="00972668">
        <w:rPr>
          <w:rFonts w:ascii="GHEA Grapalat" w:hAnsi="GHEA Grapalat" w:cs="Sylfaen"/>
          <w:sz w:val="20"/>
          <w:lang w:val="hy-AM"/>
        </w:rPr>
        <w:t>size</w:t>
      </w:r>
      <w:r w:rsidRPr="005E1F72">
        <w:rPr>
          <w:rFonts w:ascii="GHEA Grapalat" w:hAnsi="GHEA Grapalat" w:cs="Sylfaen"/>
          <w:sz w:val="20"/>
          <w:lang w:val="af-ZA"/>
        </w:rPr>
        <w:t xml:space="preserve"> </w:t>
      </w:r>
      <w:r w:rsidRPr="00972668">
        <w:rPr>
          <w:rFonts w:ascii="GHEA Grapalat" w:hAnsi="GHEA Grapalat" w:cs="Sylfaen"/>
          <w:sz w:val="20"/>
          <w:lang w:val="hy-AM"/>
        </w:rPr>
        <w:t>make up</w:t>
      </w:r>
      <w:r w:rsidRPr="005E1F72">
        <w:rPr>
          <w:rFonts w:ascii="GHEA Grapalat" w:hAnsi="GHEA Grapalat" w:cs="Sylfaen"/>
          <w:sz w:val="20"/>
          <w:lang w:val="af-ZA"/>
        </w:rPr>
        <w:t xml:space="preserve"> </w:t>
      </w:r>
      <w:r w:rsidRPr="00972668">
        <w:rPr>
          <w:rFonts w:ascii="GHEA Grapalat" w:hAnsi="GHEA Grapalat" w:cs="Sylfaen"/>
          <w:sz w:val="20"/>
          <w:lang w:val="hy-AM"/>
        </w:rPr>
        <w:t>is</w:t>
      </w:r>
      <w:r w:rsidRPr="005E1F72">
        <w:rPr>
          <w:rFonts w:ascii="GHEA Grapalat" w:hAnsi="GHEA Grapalat" w:cs="Sylfaen"/>
          <w:sz w:val="20"/>
          <w:lang w:val="af-ZA"/>
        </w:rPr>
        <w:t xml:space="preserve"> 10 percent of </w:t>
      </w:r>
      <w:r>
        <w:rPr>
          <w:rFonts w:ascii="GHEA Grapalat" w:hAnsi="GHEA Grapalat" w:cs="Sylfaen"/>
          <w:sz w:val="20"/>
          <w:lang w:val="hy-AM"/>
        </w:rPr>
        <w:t xml:space="preserve">the purchase price </w:t>
      </w:r>
      <w:r w:rsidRPr="00972668">
        <w:rPr>
          <w:rFonts w:ascii="GHEA Grapalat" w:hAnsi="GHEA Grapalat" w:cs="Sylfaen"/>
          <w:sz w:val="20"/>
          <w:lang w:val="hy-AM"/>
        </w:rPr>
        <w:t xml:space="preserve">. If the purchase price of the goods provided by the draft contract is less than the price of the contract to be concluded, then the amount of the contract security is calculated in relation to the contract price. The security of the contract is presented in the form of a unilaterally approved declaration of damages </w:t>
      </w:r>
      <w:r w:rsidRPr="009557C0">
        <w:rPr>
          <w:rFonts w:ascii="GHEA Grapalat" w:hAnsi="GHEA Grapalat" w:cs="Sylfaen"/>
          <w:b/>
          <w:sz w:val="20"/>
          <w:lang w:val="hy-AM"/>
        </w:rPr>
        <w:t xml:space="preserve">(appendix 5.1) </w:t>
      </w:r>
      <w:r w:rsidRPr="009557C0">
        <w:rPr>
          <w:rFonts w:ascii="GHEA Grapalat" w:hAnsi="GHEA Grapalat" w:cs="Sylfaen"/>
          <w:sz w:val="20"/>
          <w:lang w:val="hy-AM"/>
        </w:rPr>
        <w:t>or cash.</w:t>
      </w:r>
    </w:p>
    <w:p w:rsidR="00CF00CF" w:rsidRPr="00124CC4" w:rsidRDefault="00CF00CF" w:rsidP="00CF00CF">
      <w:pPr>
        <w:shd w:val="clear" w:color="auto" w:fill="FFFFFF"/>
        <w:ind w:firstLine="375"/>
        <w:jc w:val="both"/>
        <w:rPr>
          <w:rFonts w:ascii="GHEA Grapalat" w:hAnsi="GHEA Grapalat"/>
          <w:color w:val="000000"/>
          <w:lang w:val="hy-AM"/>
        </w:rPr>
      </w:pPr>
      <w:r w:rsidRPr="000B4CF4">
        <w:rPr>
          <w:rFonts w:ascii="GHEA Grapalat" w:hAnsi="GHEA Grapalat" w:cs="Arial"/>
          <w:sz w:val="20"/>
          <w:lang w:val="hy-AM"/>
        </w:rPr>
        <w:t xml:space="preserve">If the procurement procedure is organized in installments and the participant is recognized as the selected participant for more than one installment, he </w:t>
      </w:r>
      <w:r w:rsidRPr="00D533CD">
        <w:rPr>
          <w:rFonts w:ascii="GHEA Grapalat" w:hAnsi="GHEA Grapalat" w:cs="Sylfaen"/>
          <w:sz w:val="20"/>
          <w:lang w:val="hy-AM"/>
        </w:rPr>
        <w:t xml:space="preserve">can submit both separately for each installment and the provision of one contract for all installments. In case of submission of one contract security, its amount is calculated in relation to the </w:t>
      </w:r>
      <w:r w:rsidRPr="00D533CD">
        <w:rPr>
          <w:rFonts w:ascii="GHEA Grapalat" w:hAnsi="GHEA Grapalat" w:cs="Sylfaen"/>
          <w:sz w:val="20"/>
          <w:lang w:val="hy-AM"/>
        </w:rPr>
        <w:lastRenderedPageBreak/>
        <w:t>sum of the purchase prices of the presented portions, taking into account the requirements of Sub-Clause 9 of Clause 32 of the Order.</w:t>
      </w:r>
      <w:r w:rsidRPr="00124CC4">
        <w:rPr>
          <w:rFonts w:ascii="GHEA Grapalat" w:hAnsi="GHEA Grapalat"/>
          <w:color w:val="000000"/>
          <w:lang w:val="hy-AM"/>
        </w:rPr>
        <w:t xml:space="preserve"> </w:t>
      </w:r>
    </w:p>
    <w:p w:rsidR="00CF00CF" w:rsidRDefault="00CF00CF" w:rsidP="00CF00CF">
      <w:pPr>
        <w:ind w:firstLine="567"/>
        <w:jc w:val="both"/>
        <w:rPr>
          <w:rFonts w:ascii="GHEA Grapalat" w:hAnsi="GHEA Grapalat"/>
          <w:sz w:val="20"/>
          <w:szCs w:val="20"/>
          <w:lang w:val="hy-AM"/>
        </w:rPr>
      </w:pPr>
      <w:r w:rsidRPr="00D533CD">
        <w:rPr>
          <w:rFonts w:ascii="GHEA Grapalat" w:hAnsi="GHEA Grapalat" w:cs="Sylfaen"/>
          <w:sz w:val="20"/>
          <w:lang w:val="hy-AM"/>
        </w:rPr>
        <w:t xml:space="preserve">The provision of the contract must be valid at least until the 20th working day following the last day of full performance of the obligations defined by the contract to be concluded. </w:t>
      </w:r>
      <w:r w:rsidRPr="00F16EF4">
        <w:rPr>
          <w:rFonts w:ascii="GHEA Grapalat" w:hAnsi="GHEA Grapalat"/>
          <w:sz w:val="20"/>
          <w:szCs w:val="20"/>
          <w:lang w:val="hy-AM"/>
        </w:rPr>
        <w:t>The security of the contract is returned to the person who submitted it in case of full fulfillment of the obligations assumed under the concluded contract, within 5 working days following the expiration of the period of full fulfillment of obligations.</w:t>
      </w:r>
    </w:p>
    <w:p w:rsidR="00CF00CF" w:rsidRDefault="00CF00CF" w:rsidP="00CF00CF">
      <w:pPr>
        <w:ind w:firstLine="567"/>
        <w:jc w:val="both"/>
        <w:rPr>
          <w:rFonts w:ascii="GHEA Grapalat" w:hAnsi="GHEA Grapalat" w:cs="Arial"/>
          <w:sz w:val="20"/>
          <w:lang w:val="hy-AM"/>
        </w:rPr>
      </w:pPr>
      <w:r w:rsidRPr="00C35F70">
        <w:rPr>
          <w:rFonts w:ascii="GHEA Grapalat" w:hAnsi="GHEA Grapalat"/>
          <w:sz w:val="20"/>
          <w:szCs w:val="20"/>
          <w:lang w:val="hy-AM"/>
        </w:rPr>
        <w:t>Cash:</w:t>
      </w:r>
      <w:r w:rsidRPr="00C35F70">
        <w:rPr>
          <w:rFonts w:ascii="GHEA Grapalat" w:hAnsi="GHEA Grapalat"/>
          <w:sz w:val="20"/>
          <w:szCs w:val="20"/>
          <w:lang w:val="af-ZA"/>
        </w:rPr>
        <w:t xml:space="preserve"> </w:t>
      </w:r>
      <w:r w:rsidRPr="00790F0D">
        <w:rPr>
          <w:rFonts w:ascii="GHEA Grapalat" w:hAnsi="GHEA Grapalat"/>
          <w:sz w:val="20"/>
          <w:szCs w:val="20"/>
          <w:lang w:val="hy-AM"/>
        </w:rPr>
        <w:t>of money</w:t>
      </w:r>
      <w:r w:rsidRPr="00790F0D">
        <w:rPr>
          <w:rFonts w:ascii="GHEA Grapalat" w:hAnsi="GHEA Grapalat"/>
          <w:sz w:val="20"/>
          <w:szCs w:val="20"/>
          <w:lang w:val="af-ZA"/>
        </w:rPr>
        <w:t xml:space="preserve"> </w:t>
      </w:r>
      <w:r w:rsidRPr="00790F0D">
        <w:rPr>
          <w:rFonts w:ascii="GHEA Grapalat" w:hAnsi="GHEA Grapalat"/>
          <w:sz w:val="20"/>
          <w:szCs w:val="20"/>
          <w:lang w:val="hy-AM"/>
        </w:rPr>
        <w:t>form</w:t>
      </w:r>
      <w:r w:rsidRPr="00790F0D">
        <w:rPr>
          <w:rFonts w:ascii="GHEA Grapalat" w:hAnsi="GHEA Grapalat"/>
          <w:sz w:val="20"/>
          <w:szCs w:val="20"/>
          <w:lang w:val="af-ZA"/>
        </w:rPr>
        <w:t xml:space="preserve"> </w:t>
      </w:r>
      <w:r w:rsidRPr="00790F0D">
        <w:rPr>
          <w:rFonts w:ascii="GHEA Grapalat" w:hAnsi="GHEA Grapalat"/>
          <w:sz w:val="20"/>
          <w:szCs w:val="20"/>
          <w:lang w:val="hy-AM"/>
        </w:rPr>
        <w:t>presented</w:t>
      </w:r>
      <w:r w:rsidRPr="00790F0D">
        <w:rPr>
          <w:rFonts w:ascii="GHEA Grapalat" w:hAnsi="GHEA Grapalat"/>
          <w:sz w:val="20"/>
          <w:szCs w:val="20"/>
          <w:lang w:val="af-ZA"/>
        </w:rPr>
        <w:t xml:space="preserve"> </w:t>
      </w:r>
      <w:r w:rsidRPr="00790F0D">
        <w:rPr>
          <w:rFonts w:ascii="GHEA Grapalat" w:hAnsi="GHEA Grapalat" w:cs="Arial"/>
          <w:sz w:val="20"/>
          <w:lang w:val="hy-AM"/>
        </w:rPr>
        <w:t>the security of the contract should be transferred to the treasury account "900008000664" opened in the name of the authorized body in the Central Treasury.</w:t>
      </w:r>
    </w:p>
    <w:p w:rsidR="00F96621" w:rsidRPr="006A626F" w:rsidRDefault="00281740" w:rsidP="00CF00CF">
      <w:pPr>
        <w:ind w:firstLine="567"/>
        <w:jc w:val="both"/>
        <w:rPr>
          <w:rFonts w:ascii="GHEA Grapalat" w:hAnsi="GHEA Grapalat" w:cs="Arial"/>
          <w:sz w:val="20"/>
          <w:lang w:val="hy-AM"/>
        </w:rPr>
      </w:pPr>
      <w:r w:rsidRPr="007F147C">
        <w:rPr>
          <w:rFonts w:ascii="GHEA Grapalat" w:hAnsi="GHEA Grapalat" w:cs="Sylfaen"/>
          <w:sz w:val="20"/>
          <w:lang w:val="hy-AM"/>
        </w:rPr>
        <w:t xml:space="preserve">10.4 </w:t>
      </w:r>
      <w:r w:rsidR="00441C20" w:rsidRPr="007F147C">
        <w:rPr>
          <w:rFonts w:ascii="GHEA Grapalat" w:hAnsi="GHEA Grapalat" w:cs="Arial"/>
          <w:sz w:val="20"/>
          <w:lang w:val="hy-AM"/>
        </w:rPr>
        <w:t>If the procurement procedure is organized on the basis of Article 15, Part 6 of the Law, and at the time of the emergence of the right to conclude the contract, financial resources are not provided, then the qualification and contract guarantees are submitted in the form of a unilaterally approved statement of damages or cash. If at the time of the emergence of the right to conclude the contract:</w:t>
      </w:r>
    </w:p>
    <w:p w:rsidR="00671C5B" w:rsidRDefault="00F96621" w:rsidP="00EF3662">
      <w:pPr>
        <w:ind w:firstLine="567"/>
        <w:jc w:val="both"/>
        <w:rPr>
          <w:rFonts w:ascii="GHEA Grapalat" w:hAnsi="GHEA Grapalat" w:cs="Arial"/>
          <w:sz w:val="20"/>
          <w:lang w:val="hy-AM"/>
        </w:rPr>
      </w:pPr>
      <w:r w:rsidRPr="00E2073B">
        <w:rPr>
          <w:rFonts w:ascii="GHEA Grapalat" w:hAnsi="GHEA Grapalat" w:cs="Arial"/>
          <w:sz w:val="20"/>
          <w:lang w:val="hy-AM"/>
        </w:rPr>
        <w:t>- planned financial resources exceed 25 mln. AMD, but financial resources are required for the full execution of the contract, then the contract and qualification guarantees, in terms of allocated financial resources, are presented in the form of a bank guarantee or cash, and in terms of required financial resources, in the form of a unilaterally approved declaration of damages or cash.</w:t>
      </w:r>
    </w:p>
    <w:p w:rsidR="00096865" w:rsidRPr="001F3550" w:rsidRDefault="00030D40" w:rsidP="00671C5B">
      <w:pPr>
        <w:ind w:firstLine="567"/>
        <w:jc w:val="both"/>
        <w:rPr>
          <w:rFonts w:ascii="GHEA Grapalat" w:hAnsi="GHEA Grapalat" w:cs="Sylfaen"/>
          <w:sz w:val="20"/>
          <w:lang w:val="af-ZA"/>
        </w:rPr>
      </w:pPr>
      <w:r w:rsidRPr="005E1F72">
        <w:rPr>
          <w:rFonts w:ascii="GHEA Grapalat" w:hAnsi="GHEA Grapalat" w:cs="Sylfaen"/>
          <w:sz w:val="20"/>
          <w:lang w:val="af-ZA"/>
        </w:rPr>
        <w:t xml:space="preserve">10.6 </w:t>
      </w:r>
      <w:r w:rsidR="005162B1" w:rsidRPr="005E1F72">
        <w:rPr>
          <w:rFonts w:ascii="GHEA Grapalat" w:hAnsi="GHEA Grapalat" w:cs="Sylfaen"/>
          <w:sz w:val="20"/>
          <w:lang w:val="af-ZA"/>
        </w:rPr>
        <w:t>If the contract concluded within the framework of the installment purchase procedure is terminated due to non-fulfillment or improper fulfillment of any portion, then the qualification and contract guarantees are paid only in the amount calculated for that portion.</w:t>
      </w:r>
    </w:p>
    <w:p w:rsidR="000046F6" w:rsidRPr="00CC3A07" w:rsidRDefault="000046F6" w:rsidP="000046F6">
      <w:pPr>
        <w:pStyle w:val="af4"/>
        <w:shd w:val="clear" w:color="auto" w:fill="FFFFFF"/>
        <w:spacing w:before="0" w:beforeAutospacing="0" w:after="0" w:afterAutospacing="0"/>
        <w:ind w:firstLine="375"/>
        <w:jc w:val="both"/>
        <w:rPr>
          <w:rFonts w:ascii="GHEA Grapalat" w:hAnsi="GHEA Grapalat" w:cs="Sylfaen"/>
          <w:sz w:val="20"/>
          <w:lang w:val="af-ZA"/>
        </w:rPr>
      </w:pPr>
      <w:r w:rsidRPr="00CC3A07">
        <w:rPr>
          <w:rFonts w:ascii="GHEA Grapalat" w:hAnsi="GHEA Grapalat" w:cs="Sylfaen"/>
          <w:sz w:val="20"/>
          <w:lang w:val="af-ZA"/>
        </w:rPr>
        <w:t xml:space="preserve">10.7 The head of the client submits the request for payment of the contract and qualification security to the bank, and in the case of security provided in the form of cash, </w:t>
      </w:r>
      <w:r w:rsidR="00B410A2" w:rsidRPr="00CC3A07">
        <w:rPr>
          <w:rFonts w:ascii="GHEA Grapalat" w:hAnsi="GHEA Grapalat" w:cs="Sylfaen"/>
          <w:sz w:val="20"/>
          <w:lang w:val="hy-AM"/>
        </w:rPr>
        <w:t xml:space="preserve">to the RA Ministry of Finance </w:t>
      </w:r>
      <w:r w:rsidRPr="00CC3A07">
        <w:rPr>
          <w:rFonts w:ascii="GHEA Grapalat" w:hAnsi="GHEA Grapalat" w:cs="Sylfaen"/>
          <w:sz w:val="20"/>
          <w:lang w:val="af-ZA"/>
        </w:rPr>
        <w:t xml:space="preserve">, in </w:t>
      </w:r>
      <w:r w:rsidR="00A42297" w:rsidRPr="00CC3A07">
        <w:rPr>
          <w:rFonts w:ascii="GHEA Grapalat" w:hAnsi="GHEA Grapalat" w:cs="Sylfaen"/>
          <w:sz w:val="20"/>
          <w:lang w:val="hy-AM"/>
        </w:rPr>
        <w:t xml:space="preserve">writing within </w:t>
      </w:r>
      <w:r w:rsidR="0098440E" w:rsidRPr="00CC3A07">
        <w:rPr>
          <w:rFonts w:ascii="GHEA Grapalat" w:hAnsi="GHEA Grapalat" w:cs="Sylfaen"/>
          <w:sz w:val="20"/>
          <w:lang w:val="hy-AM"/>
        </w:rPr>
        <w:t xml:space="preserve">five working days </w:t>
      </w:r>
      <w:r w:rsidRPr="00CC3A07">
        <w:rPr>
          <w:rFonts w:ascii="GHEA Grapalat" w:hAnsi="GHEA Grapalat" w:cs="Sylfaen"/>
          <w:sz w:val="20"/>
          <w:lang w:val="af-ZA"/>
        </w:rPr>
        <w:t xml:space="preserve">following the date of the security payment . If the demand for security payment is rejected </w:t>
      </w:r>
      <w:r w:rsidR="00561377" w:rsidRPr="00CC3A07">
        <w:rPr>
          <w:rFonts w:ascii="GHEA Grapalat" w:hAnsi="GHEA Grapalat" w:cs="Sylfaen"/>
          <w:sz w:val="20"/>
          <w:lang w:val="hy-AM"/>
        </w:rPr>
        <w:t xml:space="preserve">by the bank or the Ministry of Finance of the Republic of Armenia </w:t>
      </w:r>
      <w:r w:rsidRPr="00CC3A07">
        <w:rPr>
          <w:rFonts w:ascii="GHEA Grapalat" w:hAnsi="GHEA Grapalat" w:cs="Sylfaen"/>
          <w:sz w:val="20"/>
          <w:lang w:val="af-ZA"/>
        </w:rPr>
        <w:t xml:space="preserve">on the basis that the claim or the documents attached to it are incompletely submitted, the head of the client submits a new claim </w:t>
      </w:r>
      <w:r w:rsidR="00561377" w:rsidRPr="00CC3A07">
        <w:rPr>
          <w:rFonts w:ascii="GHEA Grapalat" w:hAnsi="GHEA Grapalat" w:cs="Sylfaen"/>
          <w:sz w:val="20"/>
          <w:lang w:val="hy-AM"/>
        </w:rPr>
        <w:t xml:space="preserve">in writing </w:t>
      </w:r>
      <w:r w:rsidRPr="00CC3A07">
        <w:rPr>
          <w:rFonts w:ascii="GHEA Grapalat" w:hAnsi="GHEA Grapalat" w:cs="Sylfaen"/>
          <w:sz w:val="20"/>
          <w:lang w:val="af-ZA"/>
        </w:rPr>
        <w:t>within two working days after receiving the rejection.</w:t>
      </w:r>
    </w:p>
    <w:p w:rsidR="0098440E" w:rsidRPr="00CC3A07" w:rsidRDefault="0098440E" w:rsidP="0098440E">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xml:space="preserve">10.8 </w:t>
      </w:r>
      <w:r w:rsidRPr="00CC3A07">
        <w:rPr>
          <w:rFonts w:ascii="GHEA Grapalat" w:hAnsi="GHEA Grapalat" w:cs="Sylfaen"/>
          <w:sz w:val="20"/>
          <w:lang w:val="af-ZA"/>
        </w:rPr>
        <w:t xml:space="preserve">The head of the client </w:t>
      </w:r>
      <w:r w:rsidRPr="00CC3A07">
        <w:rPr>
          <w:rFonts w:ascii="GHEA Grapalat" w:hAnsi="GHEA Grapalat" w:cs="Sylfaen"/>
          <w:sz w:val="20"/>
          <w:lang w:val="hy-AM"/>
        </w:rPr>
        <w:t xml:space="preserve">informs in writing about the return of </w:t>
      </w:r>
      <w:r w:rsidR="00561377" w:rsidRPr="00CC3A07">
        <w:rPr>
          <w:rFonts w:ascii="GHEA Grapalat" w:hAnsi="GHEA Grapalat" w:cs="Sylfaen"/>
          <w:sz w:val="20"/>
          <w:lang w:val="hy-AM"/>
        </w:rPr>
        <w:t xml:space="preserve">the contract or qualification </w:t>
      </w:r>
      <w:r w:rsidRPr="00CC3A07">
        <w:rPr>
          <w:rFonts w:ascii="GHEA Grapalat" w:hAnsi="GHEA Grapalat" w:cs="Sylfaen"/>
          <w:sz w:val="20"/>
          <w:lang w:val="af-ZA"/>
        </w:rPr>
        <w:t>assurance :</w:t>
      </w:r>
    </w:p>
    <w:p w:rsidR="0098440E" w:rsidRPr="00CC3A07" w:rsidRDefault="0098440E" w:rsidP="0098440E">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xml:space="preserve">- in the case of security presented in the form of cash, to the Ministry of Finance of the RA within </w:t>
      </w:r>
      <w:r w:rsidR="00DE503B" w:rsidRPr="00CC3A07">
        <w:rPr>
          <w:rFonts w:ascii="GHEA Grapalat" w:hAnsi="GHEA Grapalat" w:cs="Sylfaen"/>
          <w:sz w:val="20"/>
          <w:lang w:val="hy-AM"/>
        </w:rPr>
        <w:t xml:space="preserve">five </w:t>
      </w:r>
      <w:r w:rsidR="00DE503B" w:rsidRPr="00CC3A07">
        <w:rPr>
          <w:rFonts w:ascii="GHEA Grapalat" w:hAnsi="GHEA Grapalat" w:cs="Sylfaen"/>
          <w:sz w:val="20"/>
          <w:lang w:val="af-ZA"/>
        </w:rPr>
        <w:t xml:space="preserve">working days following the day when the basis </w:t>
      </w:r>
      <w:r w:rsidR="00DE503B" w:rsidRPr="00CC3A07">
        <w:rPr>
          <w:rFonts w:ascii="GHEA Grapalat" w:hAnsi="GHEA Grapalat" w:cs="Sylfaen"/>
          <w:sz w:val="20"/>
          <w:lang w:val="hy-AM"/>
        </w:rPr>
        <w:t xml:space="preserve">for returning </w:t>
      </w:r>
      <w:r w:rsidR="00DE503B" w:rsidRPr="00CC3A07">
        <w:rPr>
          <w:rFonts w:ascii="GHEA Grapalat" w:hAnsi="GHEA Grapalat" w:cs="Sylfaen"/>
          <w:sz w:val="20"/>
          <w:lang w:val="af-ZA"/>
        </w:rPr>
        <w:t xml:space="preserve">the security arises </w:t>
      </w:r>
      <w:r w:rsidR="00DE503B" w:rsidRPr="00CC3A07">
        <w:rPr>
          <w:rFonts w:ascii="GHEA Grapalat" w:hAnsi="GHEA Grapalat" w:cs="Sylfaen"/>
          <w:sz w:val="20"/>
          <w:lang w:val="hy-AM"/>
        </w:rPr>
        <w:t>, attaching a copy of the document submitted with the application justifying the payment;</w:t>
      </w:r>
    </w:p>
    <w:p w:rsidR="0098440E" w:rsidRPr="00CC3A07" w:rsidRDefault="0098440E" w:rsidP="0098440E">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xml:space="preserve">- in the case of security presented in the form of a bank guarantee, to the bank that issued the guarantee, within </w:t>
      </w:r>
      <w:r w:rsidR="00286D98" w:rsidRPr="00CC3A07">
        <w:rPr>
          <w:rFonts w:ascii="GHEA Grapalat" w:hAnsi="GHEA Grapalat" w:cs="Sylfaen"/>
          <w:sz w:val="20"/>
          <w:lang w:val="hy-AM"/>
        </w:rPr>
        <w:t xml:space="preserve">five </w:t>
      </w:r>
      <w:r w:rsidR="00286D98" w:rsidRPr="00CC3A07">
        <w:rPr>
          <w:rFonts w:ascii="GHEA Grapalat" w:hAnsi="GHEA Grapalat" w:cs="Sylfaen"/>
          <w:sz w:val="20"/>
          <w:lang w:val="af-ZA"/>
        </w:rPr>
        <w:t xml:space="preserve">working days following the day when the basis </w:t>
      </w:r>
      <w:r w:rsidR="00286D98" w:rsidRPr="00CC3A07">
        <w:rPr>
          <w:rFonts w:ascii="GHEA Grapalat" w:hAnsi="GHEA Grapalat" w:cs="Sylfaen"/>
          <w:sz w:val="20"/>
          <w:lang w:val="hy-AM"/>
        </w:rPr>
        <w:t xml:space="preserve">for returning </w:t>
      </w:r>
      <w:r w:rsidR="00286D98" w:rsidRPr="00CC3A07">
        <w:rPr>
          <w:rFonts w:ascii="GHEA Grapalat" w:hAnsi="GHEA Grapalat" w:cs="Sylfaen"/>
          <w:sz w:val="20"/>
          <w:lang w:val="af-ZA"/>
        </w:rPr>
        <w:t xml:space="preserve">the security arises </w:t>
      </w:r>
      <w:r w:rsidR="00286D98" w:rsidRPr="00CC3A07">
        <w:rPr>
          <w:rFonts w:ascii="GHEA Grapalat" w:hAnsi="GHEA Grapalat" w:cs="Sylfaen"/>
          <w:sz w:val="20"/>
          <w:lang w:val="hy-AM"/>
        </w:rPr>
        <w:t>,</w:t>
      </w:r>
    </w:p>
    <w:p w:rsidR="0098440E" w:rsidRPr="007C7FCA" w:rsidRDefault="0098440E" w:rsidP="0098440E">
      <w:pPr>
        <w:shd w:val="clear" w:color="auto" w:fill="FFFFFF"/>
        <w:ind w:firstLine="375"/>
        <w:jc w:val="both"/>
        <w:rPr>
          <w:rFonts w:asciiTheme="minorHAnsi" w:hAnsiTheme="minorHAnsi"/>
          <w:sz w:val="20"/>
          <w:szCs w:val="20"/>
          <w:lang w:val="hy-AM"/>
        </w:rPr>
      </w:pPr>
      <w:r w:rsidRPr="00CC3A07">
        <w:rPr>
          <w:rFonts w:ascii="GHEA Grapalat" w:hAnsi="GHEA Grapalat" w:cs="Sylfaen"/>
          <w:sz w:val="20"/>
          <w:lang w:val="hy-AM"/>
        </w:rPr>
        <w:t xml:space="preserve">- in the case of security presented in the form of damages, to the participant who presented it, within </w:t>
      </w:r>
      <w:r w:rsidR="00286D98" w:rsidRPr="00CC3A07">
        <w:rPr>
          <w:rFonts w:ascii="GHEA Grapalat" w:hAnsi="GHEA Grapalat" w:cs="Sylfaen"/>
          <w:sz w:val="20"/>
          <w:lang w:val="hy-AM"/>
        </w:rPr>
        <w:t xml:space="preserve">five </w:t>
      </w:r>
      <w:r w:rsidR="00286D98" w:rsidRPr="00CC3A07">
        <w:rPr>
          <w:rFonts w:ascii="GHEA Grapalat" w:hAnsi="GHEA Grapalat" w:cs="Sylfaen"/>
          <w:sz w:val="20"/>
          <w:lang w:val="af-ZA"/>
        </w:rPr>
        <w:t xml:space="preserve">working days following the day on which the basis </w:t>
      </w:r>
      <w:r w:rsidR="00286D98" w:rsidRPr="00CC3A07">
        <w:rPr>
          <w:rFonts w:ascii="GHEA Grapalat" w:hAnsi="GHEA Grapalat" w:cs="Sylfaen"/>
          <w:sz w:val="20"/>
          <w:lang w:val="hy-AM"/>
        </w:rPr>
        <w:t xml:space="preserve">for returning </w:t>
      </w:r>
      <w:r w:rsidR="00286D98" w:rsidRPr="00CC3A07">
        <w:rPr>
          <w:rFonts w:ascii="GHEA Grapalat" w:hAnsi="GHEA Grapalat" w:cs="Sylfaen"/>
          <w:sz w:val="20"/>
          <w:lang w:val="af-ZA"/>
        </w:rPr>
        <w:t xml:space="preserve">the security arises </w:t>
      </w:r>
      <w:r w:rsidRPr="00CC3A07">
        <w:rPr>
          <w:rFonts w:ascii="GHEA Grapalat" w:hAnsi="GHEA Grapalat" w:cs="Sylfaen"/>
          <w:sz w:val="20"/>
          <w:lang w:val="hy-AM"/>
        </w:rPr>
        <w:t>.</w:t>
      </w:r>
    </w:p>
    <w:p w:rsidR="000046F6" w:rsidRDefault="000046F6" w:rsidP="00671C5B">
      <w:pPr>
        <w:ind w:firstLine="567"/>
        <w:jc w:val="both"/>
        <w:rPr>
          <w:rFonts w:ascii="GHEA Grapalat" w:hAnsi="GHEA Grapalat" w:cs="Sylfaen"/>
          <w:sz w:val="20"/>
          <w:lang w:val="af-ZA"/>
        </w:rPr>
      </w:pPr>
    </w:p>
    <w:p w:rsidR="00096865" w:rsidRPr="005E1F72" w:rsidRDefault="008D5016" w:rsidP="00EF3662">
      <w:pPr>
        <w:jc w:val="center"/>
        <w:rPr>
          <w:rFonts w:ascii="GHEA Grapalat" w:hAnsi="GHEA Grapalat" w:cs="Arial"/>
          <w:b/>
          <w:sz w:val="20"/>
          <w:lang w:val="af-ZA"/>
        </w:rPr>
      </w:pPr>
      <w:r w:rsidRPr="005E1F72">
        <w:rPr>
          <w:rFonts w:ascii="GHEA Grapalat" w:hAnsi="GHEA Grapalat"/>
          <w:b/>
          <w:sz w:val="20"/>
          <w:lang w:val="af-ZA"/>
        </w:rPr>
        <w:t xml:space="preserve">11. </w:t>
      </w:r>
      <w:r w:rsidRPr="005E1F72">
        <w:rPr>
          <w:rFonts w:ascii="GHEA Grapalat" w:hAnsi="GHEA Grapalat" w:cs="Sylfaen"/>
          <w:b/>
          <w:sz w:val="20"/>
          <w:lang w:val="af-ZA"/>
        </w:rPr>
        <w:t>PROCEDURE</w:t>
      </w:r>
      <w:r w:rsidRPr="005E1F72">
        <w:rPr>
          <w:rFonts w:ascii="GHEA Grapalat" w:hAnsi="GHEA Grapalat" w:cs="Arial"/>
          <w:b/>
          <w:sz w:val="20"/>
          <w:lang w:val="af-ZA"/>
        </w:rPr>
        <w:t xml:space="preserve"> </w:t>
      </w:r>
      <w:r w:rsidRPr="005E1F72">
        <w:rPr>
          <w:rFonts w:ascii="GHEA Grapalat" w:hAnsi="GHEA Grapalat" w:cs="Sylfaen"/>
          <w:b/>
          <w:sz w:val="20"/>
          <w:lang w:val="af-ZA"/>
        </w:rPr>
        <w:t>NOT ESTABLISHED</w:t>
      </w:r>
      <w:r w:rsidRPr="005E1F72">
        <w:rPr>
          <w:rFonts w:ascii="GHEA Grapalat" w:hAnsi="GHEA Grapalat" w:cs="Arial"/>
          <w:b/>
          <w:sz w:val="20"/>
          <w:lang w:val="af-ZA"/>
        </w:rPr>
        <w:t xml:space="preserve"> </w:t>
      </w:r>
      <w:r w:rsidRPr="005E1F72">
        <w:rPr>
          <w:rFonts w:ascii="GHEA Grapalat" w:hAnsi="GHEA Grapalat" w:cs="Sylfaen"/>
          <w:b/>
          <w:sz w:val="20"/>
          <w:lang w:val="af-ZA"/>
        </w:rPr>
        <w:t>DECLARE</w:t>
      </w:r>
    </w:p>
    <w:p w:rsidR="00096865" w:rsidRPr="005E1F72" w:rsidRDefault="00096865" w:rsidP="00EF3662">
      <w:pPr>
        <w:jc w:val="center"/>
        <w:rPr>
          <w:rFonts w:ascii="GHEA Grapalat" w:hAnsi="GHEA Grapalat"/>
          <w:b/>
          <w:sz w:val="20"/>
          <w:lang w:val="af-ZA"/>
        </w:rPr>
      </w:pPr>
    </w:p>
    <w:p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sz w:val="20"/>
          <w:lang w:val="af-ZA"/>
        </w:rPr>
        <w:t xml:space="preserve">11. </w:t>
      </w:r>
      <w:r w:rsidRPr="003B135C">
        <w:rPr>
          <w:rFonts w:ascii="GHEA Grapalat" w:hAnsi="GHEA Grapalat" w:cs="Sylfaen"/>
          <w:sz w:val="20"/>
          <w:lang w:val="hy-AM"/>
        </w:rPr>
        <w:t xml:space="preserve">Article </w:t>
      </w:r>
      <w:r w:rsidRPr="005E1F72">
        <w:rPr>
          <w:rFonts w:ascii="GHEA Grapalat" w:hAnsi="GHEA Grapalat" w:cs="Sylfaen"/>
          <w:sz w:val="20"/>
          <w:lang w:val="af-ZA"/>
        </w:rPr>
        <w:t xml:space="preserve">37 of 1 </w:t>
      </w:r>
      <w:r w:rsidRPr="003B135C">
        <w:rPr>
          <w:rFonts w:ascii="GHEA Grapalat" w:hAnsi="GHEA Grapalat" w:cs="Sylfaen"/>
          <w:sz w:val="20"/>
          <w:lang w:val="hy-AM"/>
        </w:rPr>
        <w:t>Law</w:t>
      </w:r>
      <w:r w:rsidRPr="005E1F72">
        <w:rPr>
          <w:rFonts w:ascii="GHEA Grapalat" w:hAnsi="GHEA Grapalat" w:cs="Sylfaen"/>
          <w:sz w:val="20"/>
          <w:lang w:val="af-ZA"/>
        </w:rPr>
        <w:t xml:space="preserve"> </w:t>
      </w:r>
      <w:r w:rsidRPr="003B135C">
        <w:rPr>
          <w:rFonts w:ascii="GHEA Grapalat" w:hAnsi="GHEA Grapalat" w:cs="Sylfaen"/>
          <w:sz w:val="20"/>
          <w:lang w:val="hy-AM"/>
        </w:rPr>
        <w:t>of the article</w:t>
      </w:r>
      <w:r w:rsidRPr="005E1F72">
        <w:rPr>
          <w:rFonts w:ascii="GHEA Grapalat" w:hAnsi="GHEA Grapalat" w:cs="Sylfaen"/>
          <w:sz w:val="20"/>
          <w:lang w:val="af-ZA"/>
        </w:rPr>
        <w:t xml:space="preserve"> </w:t>
      </w:r>
      <w:r w:rsidRPr="003B135C">
        <w:rPr>
          <w:rFonts w:ascii="GHEA Grapalat" w:hAnsi="GHEA Grapalat" w:cs="Sylfaen"/>
          <w:sz w:val="20"/>
          <w:lang w:val="hy-AM"/>
        </w:rPr>
        <w:t xml:space="preserve">according to </w:t>
      </w:r>
      <w:r w:rsidRPr="005E1F72">
        <w:rPr>
          <w:rFonts w:ascii="GHEA Grapalat" w:hAnsi="GHEA Grapalat" w:cs="Sylfaen"/>
          <w:sz w:val="20"/>
          <w:lang w:val="af-ZA"/>
        </w:rPr>
        <w:t xml:space="preserve">the </w:t>
      </w:r>
      <w:r w:rsidRPr="003B135C">
        <w:rPr>
          <w:rFonts w:ascii="GHEA Grapalat" w:hAnsi="GHEA Grapalat" w:cs="Sylfaen"/>
          <w:sz w:val="20"/>
          <w:lang w:val="hy-AM"/>
        </w:rPr>
        <w:t>commission</w:t>
      </w:r>
      <w:r w:rsidRPr="005E1F72">
        <w:rPr>
          <w:rFonts w:ascii="GHEA Grapalat" w:hAnsi="GHEA Grapalat" w:cs="Sylfaen"/>
          <w:sz w:val="20"/>
          <w:lang w:val="af-ZA"/>
        </w:rPr>
        <w:t xml:space="preserve"> </w:t>
      </w:r>
      <w:r w:rsidRPr="003B135C">
        <w:rPr>
          <w:rFonts w:ascii="GHEA Grapalat" w:hAnsi="GHEA Grapalat" w:cs="Sylfaen"/>
          <w:sz w:val="20"/>
          <w:lang w:val="hy-AM"/>
        </w:rPr>
        <w:t>hereby</w:t>
      </w:r>
      <w:r w:rsidRPr="005E1F72">
        <w:rPr>
          <w:rFonts w:ascii="GHEA Grapalat" w:hAnsi="GHEA Grapalat" w:cs="Sylfaen"/>
          <w:sz w:val="20"/>
          <w:lang w:val="af-ZA"/>
        </w:rPr>
        <w:t xml:space="preserve"> </w:t>
      </w:r>
      <w:r w:rsidRPr="003B135C">
        <w:rPr>
          <w:rFonts w:ascii="GHEA Grapalat" w:hAnsi="GHEA Grapalat" w:cs="Sylfaen"/>
          <w:sz w:val="20"/>
          <w:lang w:val="hy-AM"/>
        </w:rPr>
        <w:t>the procedure</w:t>
      </w:r>
      <w:r w:rsidRPr="005E1F72">
        <w:rPr>
          <w:rFonts w:ascii="GHEA Grapalat" w:hAnsi="GHEA Grapalat" w:cs="Sylfaen"/>
          <w:sz w:val="20"/>
          <w:lang w:val="af-ZA"/>
        </w:rPr>
        <w:t xml:space="preserve"> </w:t>
      </w:r>
      <w:r w:rsidRPr="003B135C">
        <w:rPr>
          <w:rFonts w:ascii="GHEA Grapalat" w:hAnsi="GHEA Grapalat" w:cs="Sylfaen"/>
          <w:sz w:val="20"/>
          <w:lang w:val="hy-AM"/>
        </w:rPr>
        <w:t>non-existent</w:t>
      </w:r>
      <w:r w:rsidRPr="005E1F72">
        <w:rPr>
          <w:rFonts w:ascii="GHEA Grapalat" w:hAnsi="GHEA Grapalat" w:cs="Sylfaen"/>
          <w:sz w:val="20"/>
          <w:lang w:val="af-ZA"/>
        </w:rPr>
        <w:t xml:space="preserve"> </w:t>
      </w:r>
      <w:r w:rsidRPr="003B135C">
        <w:rPr>
          <w:rFonts w:ascii="GHEA Grapalat" w:hAnsi="GHEA Grapalat" w:cs="Sylfaen"/>
          <w:sz w:val="20"/>
          <w:lang w:val="hy-AM"/>
        </w:rPr>
        <w:t>is</w:t>
      </w:r>
      <w:r w:rsidRPr="005E1F72">
        <w:rPr>
          <w:rFonts w:ascii="GHEA Grapalat" w:hAnsi="GHEA Grapalat" w:cs="Sylfaen"/>
          <w:sz w:val="20"/>
          <w:lang w:val="af-ZA"/>
        </w:rPr>
        <w:t xml:space="preserve"> </w:t>
      </w:r>
      <w:r w:rsidRPr="003B135C">
        <w:rPr>
          <w:rFonts w:ascii="GHEA Grapalat" w:hAnsi="GHEA Grapalat" w:cs="Sylfaen"/>
          <w:sz w:val="20"/>
          <w:lang w:val="hy-AM"/>
        </w:rPr>
        <w:t xml:space="preserve">declaring if </w:t>
      </w:r>
      <w:r w:rsidRPr="005E1F72">
        <w:rPr>
          <w:rFonts w:ascii="GHEA Grapalat" w:hAnsi="GHEA Grapalat" w:cs="Sylfaen"/>
          <w:sz w:val="20"/>
          <w:lang w:val="af-ZA"/>
        </w:rPr>
        <w:t>:​</w:t>
      </w:r>
    </w:p>
    <w:p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33011B">
        <w:rPr>
          <w:rFonts w:ascii="GHEA Grapalat" w:hAnsi="GHEA Grapalat" w:cs="Sylfaen"/>
          <w:sz w:val="20"/>
          <w:lang w:val="en-US"/>
        </w:rPr>
        <w:t>from applications</w:t>
      </w:r>
      <w:r w:rsidRPr="005E1F72">
        <w:rPr>
          <w:rFonts w:ascii="GHEA Grapalat" w:hAnsi="GHEA Grapalat" w:cs="Sylfaen"/>
          <w:sz w:val="20"/>
          <w:lang w:val="af-ZA"/>
        </w:rPr>
        <w:t xml:space="preserve"> </w:t>
      </w:r>
      <w:r w:rsidRPr="0033011B">
        <w:rPr>
          <w:rFonts w:ascii="GHEA Grapalat" w:hAnsi="GHEA Grapalat" w:cs="Sylfaen"/>
          <w:sz w:val="20"/>
          <w:lang w:val="en-US"/>
        </w:rPr>
        <w:t>no</w:t>
      </w:r>
      <w:r w:rsidRPr="005E1F72">
        <w:rPr>
          <w:rFonts w:ascii="GHEA Grapalat" w:hAnsi="GHEA Grapalat" w:cs="Sylfaen"/>
          <w:sz w:val="20"/>
          <w:lang w:val="af-ZA"/>
        </w:rPr>
        <w:t xml:space="preserve"> </w:t>
      </w:r>
      <w:r w:rsidRPr="0033011B">
        <w:rPr>
          <w:rFonts w:ascii="GHEA Grapalat" w:hAnsi="GHEA Grapalat" w:cs="Sylfaen"/>
          <w:sz w:val="20"/>
          <w:lang w:val="en-US"/>
        </w:rPr>
        <w:t>one</w:t>
      </w:r>
      <w:r w:rsidRPr="005E1F72">
        <w:rPr>
          <w:rFonts w:ascii="GHEA Grapalat" w:hAnsi="GHEA Grapalat" w:cs="Sylfaen"/>
          <w:sz w:val="20"/>
          <w:lang w:val="af-ZA"/>
        </w:rPr>
        <w:t xml:space="preserve"> </w:t>
      </w:r>
      <w:r w:rsidRPr="0033011B">
        <w:rPr>
          <w:rFonts w:ascii="GHEA Grapalat" w:hAnsi="GHEA Grapalat" w:cs="Sylfaen"/>
          <w:sz w:val="20"/>
          <w:lang w:val="en-US"/>
        </w:rPr>
        <w:t>no</w:t>
      </w:r>
      <w:r w:rsidRPr="005E1F72">
        <w:rPr>
          <w:rFonts w:ascii="GHEA Grapalat" w:hAnsi="GHEA Grapalat" w:cs="Sylfaen"/>
          <w:sz w:val="20"/>
          <w:lang w:val="af-ZA"/>
        </w:rPr>
        <w:t xml:space="preserve"> </w:t>
      </w:r>
      <w:r w:rsidRPr="0033011B">
        <w:rPr>
          <w:rFonts w:ascii="GHEA Grapalat" w:hAnsi="GHEA Grapalat" w:cs="Sylfaen"/>
          <w:sz w:val="20"/>
          <w:lang w:val="en-US"/>
        </w:rPr>
        <w:t>match</w:t>
      </w:r>
      <w:r w:rsidRPr="005E1F72">
        <w:rPr>
          <w:rFonts w:ascii="GHEA Grapalat" w:hAnsi="GHEA Grapalat" w:cs="Sylfaen"/>
          <w:sz w:val="20"/>
          <w:lang w:val="af-ZA"/>
        </w:rPr>
        <w:t xml:space="preserve"> </w:t>
      </w:r>
      <w:r w:rsidRPr="0033011B">
        <w:rPr>
          <w:rFonts w:ascii="GHEA Grapalat" w:hAnsi="GHEA Grapalat" w:cs="Sylfaen"/>
          <w:sz w:val="20"/>
          <w:lang w:val="en-US"/>
        </w:rPr>
        <w:t>of invitation</w:t>
      </w:r>
      <w:r w:rsidRPr="005E1F72">
        <w:rPr>
          <w:rFonts w:ascii="GHEA Grapalat" w:hAnsi="GHEA Grapalat" w:cs="Sylfaen"/>
          <w:sz w:val="20"/>
          <w:lang w:val="af-ZA"/>
        </w:rPr>
        <w:t xml:space="preserve"> </w:t>
      </w:r>
      <w:r w:rsidRPr="0033011B">
        <w:rPr>
          <w:rFonts w:ascii="GHEA Grapalat" w:hAnsi="GHEA Grapalat" w:cs="Sylfaen"/>
          <w:sz w:val="20"/>
          <w:lang w:val="en-US"/>
        </w:rPr>
        <w:t xml:space="preserve">to the conditions </w:t>
      </w:r>
      <w:r w:rsidRPr="005E1F72">
        <w:rPr>
          <w:rFonts w:ascii="GHEA Grapalat" w:hAnsi="GHEA Grapalat" w:cs="Sylfaen"/>
          <w:sz w:val="20"/>
          <w:lang w:val="af-ZA"/>
        </w:rPr>
        <w:t>.</w:t>
      </w:r>
    </w:p>
    <w:p w:rsidR="00096865" w:rsidRPr="001B131A" w:rsidRDefault="00096865" w:rsidP="00EF3662">
      <w:pPr>
        <w:ind w:firstLine="567"/>
        <w:jc w:val="both"/>
        <w:rPr>
          <w:rFonts w:ascii="GHEA Grapalat" w:hAnsi="GHEA Grapalat" w:cs="Sylfaen"/>
          <w:sz w:val="20"/>
          <w:vertAlign w:val="superscript"/>
          <w:lang w:val="hy-AM"/>
        </w:rPr>
      </w:pPr>
      <w:r w:rsidRPr="005E1F72">
        <w:rPr>
          <w:rFonts w:ascii="GHEA Grapalat" w:hAnsi="GHEA Grapalat" w:cs="Sylfaen"/>
          <w:sz w:val="20"/>
          <w:lang w:val="af-ZA"/>
        </w:rPr>
        <w:t xml:space="preserve">2) </w:t>
      </w:r>
      <w:r w:rsidRPr="0033011B">
        <w:rPr>
          <w:rFonts w:ascii="GHEA Grapalat" w:hAnsi="GHEA Grapalat" w:cs="Sylfaen"/>
          <w:sz w:val="20"/>
          <w:lang w:val="en-US"/>
        </w:rPr>
        <w:t>pause</w:t>
      </w:r>
      <w:r w:rsidRPr="005E1F72">
        <w:rPr>
          <w:rFonts w:ascii="GHEA Grapalat" w:hAnsi="GHEA Grapalat" w:cs="Sylfaen"/>
          <w:sz w:val="20"/>
          <w:lang w:val="af-ZA"/>
        </w:rPr>
        <w:t xml:space="preserve"> </w:t>
      </w:r>
      <w:r w:rsidRPr="0033011B">
        <w:rPr>
          <w:rFonts w:ascii="GHEA Grapalat" w:hAnsi="GHEA Grapalat" w:cs="Sylfaen"/>
          <w:sz w:val="20"/>
          <w:lang w:val="en-US"/>
        </w:rPr>
        <w:t>is</w:t>
      </w:r>
      <w:r w:rsidRPr="005E1F72">
        <w:rPr>
          <w:rFonts w:ascii="GHEA Grapalat" w:hAnsi="GHEA Grapalat" w:cs="Sylfaen"/>
          <w:sz w:val="20"/>
          <w:lang w:val="af-ZA"/>
        </w:rPr>
        <w:t xml:space="preserve"> </w:t>
      </w:r>
      <w:r w:rsidRPr="0033011B">
        <w:rPr>
          <w:rFonts w:ascii="GHEA Grapalat" w:hAnsi="GHEA Grapalat" w:cs="Sylfaen"/>
          <w:sz w:val="20"/>
          <w:lang w:val="en-US"/>
        </w:rPr>
        <w:t>exist</w:t>
      </w:r>
      <w:r w:rsidRPr="005E1F72">
        <w:rPr>
          <w:rFonts w:ascii="GHEA Grapalat" w:hAnsi="GHEA Grapalat" w:cs="Sylfaen"/>
          <w:sz w:val="20"/>
          <w:lang w:val="af-ZA"/>
        </w:rPr>
        <w:t xml:space="preserve"> </w:t>
      </w:r>
      <w:r w:rsidRPr="0033011B">
        <w:rPr>
          <w:rFonts w:ascii="GHEA Grapalat" w:hAnsi="GHEA Grapalat" w:cs="Sylfaen"/>
          <w:sz w:val="20"/>
          <w:lang w:val="en-US"/>
        </w:rPr>
        <w:t>to have</w:t>
      </w:r>
      <w:r w:rsidRPr="005E1F72">
        <w:rPr>
          <w:rFonts w:ascii="GHEA Grapalat" w:hAnsi="GHEA Grapalat" w:cs="Sylfaen"/>
          <w:sz w:val="20"/>
          <w:lang w:val="af-ZA"/>
        </w:rPr>
        <w:t xml:space="preserve"> </w:t>
      </w:r>
      <w:r w:rsidRPr="0033011B">
        <w:rPr>
          <w:rFonts w:ascii="GHEA Grapalat" w:hAnsi="GHEA Grapalat" w:cs="Sylfaen"/>
          <w:sz w:val="20"/>
          <w:lang w:val="en-US"/>
        </w:rPr>
        <w:t>of purchase</w:t>
      </w:r>
      <w:r w:rsidRPr="005E1F72">
        <w:rPr>
          <w:rFonts w:ascii="GHEA Grapalat" w:hAnsi="GHEA Grapalat" w:cs="Sylfaen"/>
          <w:sz w:val="20"/>
          <w:lang w:val="af-ZA"/>
        </w:rPr>
        <w:t xml:space="preserve"> </w:t>
      </w:r>
      <w:r w:rsidR="00FF0FE2" w:rsidRPr="005E1F72">
        <w:rPr>
          <w:rFonts w:ascii="GHEA Grapalat" w:hAnsi="GHEA Grapalat" w:cs="Sylfaen"/>
          <w:sz w:val="20"/>
          <w:lang w:val="hy-AM"/>
        </w:rPr>
        <w:t xml:space="preserve">the </w:t>
      </w:r>
      <w:r w:rsidRPr="0033011B">
        <w:rPr>
          <w:rFonts w:ascii="GHEA Grapalat" w:hAnsi="GHEA Grapalat" w:cs="Sylfaen"/>
          <w:sz w:val="20"/>
          <w:lang w:val="en-US"/>
        </w:rPr>
        <w:t xml:space="preserve">requirement </w:t>
      </w:r>
      <w:r w:rsidR="00FF0FE2" w:rsidRPr="005E1F72">
        <w:rPr>
          <w:rFonts w:ascii="GHEA Grapalat" w:hAnsi="GHEA Grapalat" w:cs="Sylfaen"/>
          <w:sz w:val="20"/>
          <w:lang w:val="hy-AM"/>
        </w:rPr>
        <w:t xml:space="preserve">At the same time, </w:t>
      </w:r>
      <w:r w:rsidR="00FF0FE2" w:rsidRPr="0033011B">
        <w:rPr>
          <w:rFonts w:ascii="GHEA Grapalat" w:hAnsi="GHEA Grapalat" w:cs="Sylfaen"/>
          <w:sz w:val="20"/>
          <w:lang w:val="en-US"/>
        </w:rPr>
        <w:t>father</w:t>
      </w:r>
      <w:r w:rsidR="00FF0FE2" w:rsidRPr="005E1F72">
        <w:rPr>
          <w:rFonts w:ascii="GHEA Grapalat" w:hAnsi="GHEA Grapalat" w:cs="Sylfaen"/>
          <w:sz w:val="20"/>
          <w:lang w:val="af-ZA"/>
        </w:rPr>
        <w:t xml:space="preserve"> </w:t>
      </w:r>
      <w:r w:rsidR="00FF0FE2" w:rsidRPr="0033011B">
        <w:rPr>
          <w:rFonts w:ascii="GHEA Grapalat" w:hAnsi="GHEA Grapalat" w:cs="Sylfaen"/>
          <w:sz w:val="20"/>
          <w:lang w:val="en-US"/>
        </w:rPr>
        <w:t>or</w:t>
      </w:r>
      <w:r w:rsidR="00FF0FE2" w:rsidRPr="005E1F72">
        <w:rPr>
          <w:rFonts w:ascii="GHEA Grapalat" w:hAnsi="GHEA Grapalat" w:cs="Sylfaen"/>
          <w:sz w:val="20"/>
          <w:lang w:val="af-ZA"/>
        </w:rPr>
        <w:t xml:space="preserve"> </w:t>
      </w:r>
      <w:r w:rsidR="00FF0FE2" w:rsidRPr="0033011B">
        <w:rPr>
          <w:rFonts w:ascii="GHEA Grapalat" w:hAnsi="GHEA Grapalat" w:cs="Sylfaen"/>
          <w:sz w:val="20"/>
          <w:lang w:val="en-US"/>
        </w:rPr>
        <w:t>communities</w:t>
      </w:r>
      <w:r w:rsidR="00FF0FE2" w:rsidRPr="005E1F72">
        <w:rPr>
          <w:rFonts w:ascii="GHEA Grapalat" w:hAnsi="GHEA Grapalat" w:cs="Sylfaen"/>
          <w:sz w:val="20"/>
          <w:lang w:val="af-ZA"/>
        </w:rPr>
        <w:t xml:space="preserve"> </w:t>
      </w:r>
      <w:r w:rsidR="00FF0FE2" w:rsidRPr="0033011B">
        <w:rPr>
          <w:rFonts w:ascii="GHEA Grapalat" w:hAnsi="GHEA Grapalat" w:cs="Sylfaen"/>
          <w:sz w:val="20"/>
          <w:lang w:val="en-US"/>
        </w:rPr>
        <w:t>needs</w:t>
      </w:r>
      <w:r w:rsidR="00FF0FE2" w:rsidRPr="005E1F72">
        <w:rPr>
          <w:rFonts w:ascii="GHEA Grapalat" w:hAnsi="GHEA Grapalat" w:cs="Sylfaen"/>
          <w:sz w:val="20"/>
          <w:lang w:val="af-ZA"/>
        </w:rPr>
        <w:t xml:space="preserve"> </w:t>
      </w:r>
      <w:r w:rsidR="00FF0FE2" w:rsidRPr="0033011B">
        <w:rPr>
          <w:rFonts w:ascii="GHEA Grapalat" w:hAnsi="GHEA Grapalat" w:cs="Sylfaen"/>
          <w:sz w:val="20"/>
          <w:lang w:val="en-US"/>
        </w:rPr>
        <w:t>for</w:t>
      </w:r>
      <w:r w:rsidR="00FF0FE2" w:rsidRPr="005E1F72">
        <w:rPr>
          <w:rFonts w:ascii="GHEA Grapalat" w:hAnsi="GHEA Grapalat" w:cs="Sylfaen"/>
          <w:sz w:val="20"/>
          <w:lang w:val="af-ZA"/>
        </w:rPr>
        <w:t xml:space="preserve"> </w:t>
      </w:r>
      <w:r w:rsidR="00FF0FE2" w:rsidRPr="0033011B">
        <w:rPr>
          <w:rFonts w:ascii="GHEA Grapalat" w:hAnsi="GHEA Grapalat" w:cs="Sylfaen"/>
          <w:sz w:val="20"/>
          <w:lang w:val="en-US"/>
        </w:rPr>
        <w:t>organized</w:t>
      </w:r>
      <w:r w:rsidR="00FF0FE2" w:rsidRPr="005E1F72">
        <w:rPr>
          <w:rFonts w:ascii="GHEA Grapalat" w:hAnsi="GHEA Grapalat" w:cs="Sylfaen"/>
          <w:sz w:val="20"/>
          <w:lang w:val="af-ZA"/>
        </w:rPr>
        <w:t xml:space="preserve"> </w:t>
      </w:r>
      <w:r w:rsidR="00FF0FE2" w:rsidRPr="0033011B">
        <w:rPr>
          <w:rFonts w:ascii="GHEA Grapalat" w:hAnsi="GHEA Grapalat" w:cs="Sylfaen"/>
          <w:sz w:val="20"/>
          <w:lang w:val="en-US"/>
        </w:rPr>
        <w:t>of purchase</w:t>
      </w:r>
      <w:r w:rsidR="00FF0FE2" w:rsidRPr="005E1F72">
        <w:rPr>
          <w:rFonts w:ascii="GHEA Grapalat" w:hAnsi="GHEA Grapalat" w:cs="Sylfaen"/>
          <w:sz w:val="20"/>
          <w:lang w:val="af-ZA"/>
        </w:rPr>
        <w:t xml:space="preserve"> </w:t>
      </w:r>
      <w:r w:rsidR="00FF0FE2" w:rsidRPr="0033011B">
        <w:rPr>
          <w:rFonts w:ascii="GHEA Grapalat" w:hAnsi="GHEA Grapalat" w:cs="Sylfaen"/>
          <w:sz w:val="20"/>
          <w:lang w:val="en-US"/>
        </w:rPr>
        <w:t>the procedure</w:t>
      </w:r>
      <w:r w:rsidR="00FF0FE2" w:rsidRPr="005E1F72">
        <w:rPr>
          <w:rFonts w:ascii="GHEA Grapalat" w:hAnsi="GHEA Grapalat" w:cs="Sylfaen"/>
          <w:sz w:val="20"/>
          <w:lang w:val="af-ZA"/>
        </w:rPr>
        <w:t xml:space="preserve"> </w:t>
      </w:r>
      <w:r w:rsidR="00FF0FE2" w:rsidRPr="0033011B">
        <w:rPr>
          <w:rFonts w:ascii="GHEA Grapalat" w:hAnsi="GHEA Grapalat" w:cs="Sylfaen"/>
          <w:sz w:val="20"/>
          <w:lang w:val="en-US"/>
        </w:rPr>
        <w:t>can</w:t>
      </w:r>
      <w:r w:rsidR="00FF0FE2" w:rsidRPr="005E1F72">
        <w:rPr>
          <w:rFonts w:ascii="GHEA Grapalat" w:hAnsi="GHEA Grapalat" w:cs="Sylfaen"/>
          <w:sz w:val="20"/>
          <w:lang w:val="af-ZA"/>
        </w:rPr>
        <w:t xml:space="preserve"> </w:t>
      </w:r>
      <w:r w:rsidR="00FF0FE2" w:rsidRPr="0033011B">
        <w:rPr>
          <w:rFonts w:ascii="GHEA Grapalat" w:hAnsi="GHEA Grapalat" w:cs="Sylfaen"/>
          <w:sz w:val="20"/>
          <w:lang w:val="en-US"/>
        </w:rPr>
        <w:t>is</w:t>
      </w:r>
      <w:r w:rsidR="00FF0FE2" w:rsidRPr="005E1F72">
        <w:rPr>
          <w:rFonts w:ascii="GHEA Grapalat" w:hAnsi="GHEA Grapalat" w:cs="Sylfaen"/>
          <w:sz w:val="20"/>
          <w:lang w:val="af-ZA"/>
        </w:rPr>
        <w:t xml:space="preserve"> </w:t>
      </w:r>
      <w:r w:rsidR="00FF0FE2" w:rsidRPr="0033011B">
        <w:rPr>
          <w:rFonts w:ascii="GHEA Grapalat" w:hAnsi="GHEA Grapalat" w:cs="Sylfaen"/>
          <w:sz w:val="20"/>
          <w:lang w:val="en-US"/>
        </w:rPr>
        <w:t>completely</w:t>
      </w:r>
      <w:r w:rsidR="00FF0FE2" w:rsidRPr="005E1F72">
        <w:rPr>
          <w:rFonts w:ascii="GHEA Grapalat" w:hAnsi="GHEA Grapalat" w:cs="Sylfaen"/>
          <w:sz w:val="20"/>
          <w:lang w:val="af-ZA"/>
        </w:rPr>
        <w:t xml:space="preserve"> </w:t>
      </w:r>
      <w:r w:rsidR="00FF0FE2" w:rsidRPr="0033011B">
        <w:rPr>
          <w:rFonts w:ascii="GHEA Grapalat" w:hAnsi="GHEA Grapalat" w:cs="Sylfaen"/>
          <w:sz w:val="20"/>
          <w:lang w:val="en-US"/>
        </w:rPr>
        <w:t>or</w:t>
      </w:r>
      <w:r w:rsidR="00FF0FE2" w:rsidRPr="005E1F72">
        <w:rPr>
          <w:rFonts w:ascii="GHEA Grapalat" w:hAnsi="GHEA Grapalat" w:cs="Sylfaen"/>
          <w:sz w:val="20"/>
          <w:lang w:val="af-ZA"/>
        </w:rPr>
        <w:t xml:space="preserve"> </w:t>
      </w:r>
      <w:r w:rsidR="00FF0FE2" w:rsidRPr="0033011B">
        <w:rPr>
          <w:rFonts w:ascii="GHEA Grapalat" w:hAnsi="GHEA Grapalat" w:cs="Sylfaen"/>
          <w:sz w:val="20"/>
          <w:lang w:val="en-US"/>
        </w:rPr>
        <w:t>partial</w:t>
      </w:r>
      <w:r w:rsidR="00FF0FE2" w:rsidRPr="005E1F72">
        <w:rPr>
          <w:rFonts w:ascii="GHEA Grapalat" w:hAnsi="GHEA Grapalat" w:cs="Sylfaen"/>
          <w:sz w:val="20"/>
          <w:lang w:val="af-ZA"/>
        </w:rPr>
        <w:t xml:space="preserve"> </w:t>
      </w:r>
      <w:r w:rsidR="00FF0FE2" w:rsidRPr="0033011B">
        <w:rPr>
          <w:rFonts w:ascii="GHEA Grapalat" w:hAnsi="GHEA Grapalat" w:cs="Sylfaen"/>
          <w:sz w:val="20"/>
          <w:lang w:val="en-US"/>
        </w:rPr>
        <w:t>non-existent</w:t>
      </w:r>
      <w:r w:rsidR="00FF0FE2" w:rsidRPr="005E1F72">
        <w:rPr>
          <w:rFonts w:ascii="GHEA Grapalat" w:hAnsi="GHEA Grapalat" w:cs="Sylfaen"/>
          <w:sz w:val="20"/>
          <w:lang w:val="af-ZA"/>
        </w:rPr>
        <w:t xml:space="preserve"> </w:t>
      </w:r>
      <w:r w:rsidR="00FF0FE2" w:rsidRPr="0033011B">
        <w:rPr>
          <w:rFonts w:ascii="GHEA Grapalat" w:hAnsi="GHEA Grapalat" w:cs="Sylfaen"/>
          <w:sz w:val="20"/>
          <w:lang w:val="en-US"/>
        </w:rPr>
        <w:t>be announced</w:t>
      </w:r>
      <w:r w:rsidR="00FF0FE2" w:rsidRPr="005E1F72">
        <w:rPr>
          <w:rFonts w:ascii="GHEA Grapalat" w:hAnsi="GHEA Grapalat" w:cs="Sylfaen"/>
          <w:sz w:val="20"/>
          <w:lang w:val="af-ZA"/>
        </w:rPr>
        <w:t xml:space="preserve"> </w:t>
      </w:r>
      <w:r w:rsidR="00FF0FE2" w:rsidRPr="0033011B">
        <w:rPr>
          <w:rFonts w:ascii="GHEA Grapalat" w:hAnsi="GHEA Grapalat" w:cs="Sylfaen"/>
          <w:sz w:val="20"/>
          <w:lang w:val="en-US"/>
        </w:rPr>
        <w:t>respectively</w:t>
      </w:r>
      <w:r w:rsidR="00FF0FE2" w:rsidRPr="005E1F72">
        <w:rPr>
          <w:rFonts w:ascii="GHEA Grapalat" w:hAnsi="GHEA Grapalat" w:cs="Sylfaen"/>
          <w:sz w:val="20"/>
          <w:lang w:val="af-ZA"/>
        </w:rPr>
        <w:t xml:space="preserve"> </w:t>
      </w:r>
      <w:r w:rsidR="00FF0FE2" w:rsidRPr="0033011B">
        <w:rPr>
          <w:rFonts w:ascii="GHEA Grapalat" w:hAnsi="GHEA Grapalat" w:cs="Sylfaen"/>
          <w:sz w:val="20"/>
          <w:lang w:val="en-US"/>
        </w:rPr>
        <w:t>of Armenia</w:t>
      </w:r>
      <w:r w:rsidR="00FF0FE2" w:rsidRPr="005E1F72">
        <w:rPr>
          <w:rFonts w:ascii="GHEA Grapalat" w:hAnsi="GHEA Grapalat" w:cs="Sylfaen"/>
          <w:sz w:val="20"/>
          <w:lang w:val="af-ZA"/>
        </w:rPr>
        <w:t xml:space="preserve"> </w:t>
      </w:r>
      <w:r w:rsidR="00FF0FE2" w:rsidRPr="0033011B">
        <w:rPr>
          <w:rFonts w:ascii="GHEA Grapalat" w:hAnsi="GHEA Grapalat" w:cs="Sylfaen"/>
          <w:sz w:val="20"/>
          <w:lang w:val="en-US"/>
        </w:rPr>
        <w:t>Republic</w:t>
      </w:r>
      <w:r w:rsidR="00FF0FE2" w:rsidRPr="005E1F72">
        <w:rPr>
          <w:rFonts w:ascii="GHEA Grapalat" w:hAnsi="GHEA Grapalat" w:cs="Sylfaen"/>
          <w:sz w:val="20"/>
          <w:lang w:val="af-ZA"/>
        </w:rPr>
        <w:t xml:space="preserve"> </w:t>
      </w:r>
      <w:r w:rsidR="00FF0FE2" w:rsidRPr="0033011B">
        <w:rPr>
          <w:rFonts w:ascii="GHEA Grapalat" w:hAnsi="GHEA Grapalat" w:cs="Sylfaen"/>
          <w:sz w:val="20"/>
          <w:lang w:val="en-US"/>
        </w:rPr>
        <w:t>of the government</w:t>
      </w:r>
      <w:r w:rsidR="00FF0FE2" w:rsidRPr="005E1F72">
        <w:rPr>
          <w:rFonts w:ascii="GHEA Grapalat" w:hAnsi="GHEA Grapalat" w:cs="Sylfaen"/>
          <w:sz w:val="20"/>
          <w:lang w:val="af-ZA"/>
        </w:rPr>
        <w:t xml:space="preserve"> </w:t>
      </w:r>
      <w:r w:rsidR="00A10D1E" w:rsidRPr="001B131A">
        <w:rPr>
          <w:rFonts w:ascii="GHEA Grapalat" w:hAnsi="GHEA Grapalat" w:cs="Sylfaen"/>
          <w:sz w:val="20"/>
        </w:rPr>
        <w:t>decision</w:t>
      </w:r>
      <w:r w:rsidR="00A10D1E" w:rsidRPr="001B131A">
        <w:rPr>
          <w:rFonts w:ascii="GHEA Grapalat" w:hAnsi="GHEA Grapalat" w:cs="Sylfaen"/>
          <w:sz w:val="20"/>
          <w:lang w:val="af-ZA"/>
        </w:rPr>
        <w:t xml:space="preserve"> </w:t>
      </w:r>
      <w:r w:rsidR="00A10D1E" w:rsidRPr="001B131A">
        <w:rPr>
          <w:rFonts w:ascii="GHEA Grapalat" w:hAnsi="GHEA Grapalat" w:cs="Sylfaen"/>
          <w:sz w:val="20"/>
        </w:rPr>
        <w:t>based on</w:t>
      </w:r>
      <w:r w:rsidR="00A10D1E" w:rsidRPr="001B131A">
        <w:rPr>
          <w:rFonts w:ascii="GHEA Grapalat" w:hAnsi="GHEA Grapalat" w:cs="Sylfaen"/>
          <w:sz w:val="20"/>
          <w:lang w:val="af-ZA"/>
        </w:rPr>
        <w:t xml:space="preserve"> </w:t>
      </w:r>
      <w:r w:rsidR="00A10D1E" w:rsidRPr="001B131A">
        <w:rPr>
          <w:rFonts w:ascii="GHEA Grapalat" w:hAnsi="GHEA Grapalat" w:cs="Sylfaen"/>
          <w:sz w:val="20"/>
        </w:rPr>
        <w:t>on</w:t>
      </w:r>
      <w:r w:rsidR="001B131A" w:rsidRPr="001B131A">
        <w:rPr>
          <w:rFonts w:ascii="GHEA Grapalat" w:hAnsi="GHEA Grapalat" w:cs="Sylfaen"/>
          <w:sz w:val="20"/>
          <w:lang w:val="hy-AM"/>
        </w:rPr>
        <w:t>​</w:t>
      </w:r>
    </w:p>
    <w:p w:rsidR="00096865" w:rsidRPr="001B131A" w:rsidRDefault="00096865" w:rsidP="00EF3662">
      <w:pPr>
        <w:ind w:firstLine="567"/>
        <w:jc w:val="both"/>
        <w:rPr>
          <w:rFonts w:ascii="GHEA Grapalat" w:hAnsi="GHEA Grapalat" w:cs="Sylfaen"/>
          <w:sz w:val="20"/>
          <w:lang w:val="af-ZA"/>
        </w:rPr>
      </w:pPr>
      <w:r w:rsidRPr="001B131A">
        <w:rPr>
          <w:rFonts w:ascii="GHEA Grapalat" w:hAnsi="GHEA Grapalat" w:cs="Sylfaen"/>
          <w:sz w:val="20"/>
          <w:lang w:val="af-ZA"/>
        </w:rPr>
        <w:t xml:space="preserve">3) </w:t>
      </w:r>
      <w:r w:rsidRPr="001B131A">
        <w:rPr>
          <w:rFonts w:ascii="GHEA Grapalat" w:hAnsi="GHEA Grapalat" w:cs="Sylfaen"/>
          <w:sz w:val="20"/>
          <w:lang w:val="hy-AM"/>
        </w:rPr>
        <w:t>no</w:t>
      </w:r>
      <w:r w:rsidRPr="001B131A">
        <w:rPr>
          <w:rFonts w:ascii="GHEA Grapalat" w:hAnsi="GHEA Grapalat" w:cs="Sylfaen"/>
          <w:sz w:val="20"/>
          <w:lang w:val="af-ZA"/>
        </w:rPr>
        <w:t xml:space="preserve"> </w:t>
      </w:r>
      <w:r w:rsidRPr="001B131A">
        <w:rPr>
          <w:rFonts w:ascii="GHEA Grapalat" w:hAnsi="GHEA Grapalat" w:cs="Sylfaen"/>
          <w:sz w:val="20"/>
          <w:lang w:val="hy-AM"/>
        </w:rPr>
        <w:t>don't</w:t>
      </w:r>
      <w:r w:rsidRPr="001B131A">
        <w:rPr>
          <w:rFonts w:ascii="GHEA Grapalat" w:hAnsi="GHEA Grapalat" w:cs="Sylfaen"/>
          <w:sz w:val="20"/>
          <w:lang w:val="af-ZA"/>
        </w:rPr>
        <w:t xml:space="preserve"> </w:t>
      </w:r>
      <w:r w:rsidRPr="001B131A">
        <w:rPr>
          <w:rFonts w:ascii="GHEA Grapalat" w:hAnsi="GHEA Grapalat" w:cs="Sylfaen"/>
          <w:sz w:val="20"/>
          <w:lang w:val="hy-AM"/>
        </w:rPr>
        <w:t>application</w:t>
      </w:r>
      <w:r w:rsidRPr="001B131A">
        <w:rPr>
          <w:rFonts w:ascii="GHEA Grapalat" w:hAnsi="GHEA Grapalat" w:cs="Sylfaen"/>
          <w:sz w:val="20"/>
          <w:lang w:val="af-ZA"/>
        </w:rPr>
        <w:t xml:space="preserve"> </w:t>
      </w:r>
      <w:r w:rsidRPr="001B131A">
        <w:rPr>
          <w:rFonts w:ascii="GHEA Grapalat" w:hAnsi="GHEA Grapalat" w:cs="Sylfaen"/>
          <w:sz w:val="20"/>
          <w:lang w:val="hy-AM"/>
        </w:rPr>
        <w:t>no</w:t>
      </w:r>
      <w:r w:rsidRPr="001B131A">
        <w:rPr>
          <w:rFonts w:ascii="GHEA Grapalat" w:hAnsi="GHEA Grapalat" w:cs="Sylfaen"/>
          <w:sz w:val="20"/>
          <w:lang w:val="af-ZA"/>
        </w:rPr>
        <w:t xml:space="preserve"> </w:t>
      </w:r>
      <w:r w:rsidRPr="001B131A">
        <w:rPr>
          <w:rFonts w:ascii="GHEA Grapalat" w:hAnsi="GHEA Grapalat" w:cs="Sylfaen"/>
          <w:sz w:val="20"/>
          <w:lang w:val="hy-AM"/>
        </w:rPr>
        <w:t xml:space="preserve">submitted </w:t>
      </w:r>
      <w:r w:rsidRPr="001B131A">
        <w:rPr>
          <w:rFonts w:ascii="GHEA Grapalat" w:hAnsi="GHEA Grapalat" w:cs="Sylfaen"/>
          <w:sz w:val="20"/>
          <w:lang w:val="af-ZA"/>
        </w:rPr>
        <w:t>.</w:t>
      </w:r>
    </w:p>
    <w:p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4) </w:t>
      </w:r>
      <w:r w:rsidRPr="0033011B">
        <w:rPr>
          <w:rFonts w:ascii="GHEA Grapalat" w:hAnsi="GHEA Grapalat" w:cs="Sylfaen"/>
          <w:sz w:val="20"/>
          <w:lang w:val="en-US"/>
        </w:rPr>
        <w:t>contract</w:t>
      </w:r>
      <w:r w:rsidRPr="005E1F72">
        <w:rPr>
          <w:rFonts w:ascii="GHEA Grapalat" w:hAnsi="GHEA Grapalat" w:cs="Sylfaen"/>
          <w:sz w:val="20"/>
          <w:lang w:val="af-ZA"/>
        </w:rPr>
        <w:t xml:space="preserve"> </w:t>
      </w:r>
      <w:r w:rsidRPr="0033011B">
        <w:rPr>
          <w:rFonts w:ascii="GHEA Grapalat" w:hAnsi="GHEA Grapalat" w:cs="Sylfaen"/>
          <w:sz w:val="20"/>
          <w:lang w:val="en-US"/>
        </w:rPr>
        <w:t>no</w:t>
      </w:r>
      <w:r w:rsidRPr="005E1F72">
        <w:rPr>
          <w:rFonts w:ascii="GHEA Grapalat" w:hAnsi="GHEA Grapalat" w:cs="Sylfaen"/>
          <w:sz w:val="20"/>
          <w:lang w:val="af-ZA"/>
        </w:rPr>
        <w:t xml:space="preserve"> </w:t>
      </w:r>
      <w:r w:rsidRPr="0033011B">
        <w:rPr>
          <w:rFonts w:ascii="GHEA Grapalat" w:hAnsi="GHEA Grapalat" w:cs="Sylfaen"/>
          <w:sz w:val="20"/>
          <w:lang w:val="en-US"/>
        </w:rPr>
        <w:t>being sealed.</w:t>
      </w:r>
    </w:p>
    <w:p w:rsidR="00B027EF" w:rsidRDefault="00B027EF" w:rsidP="00B027EF">
      <w:pPr>
        <w:ind w:firstLine="567"/>
        <w:jc w:val="both"/>
        <w:rPr>
          <w:rFonts w:ascii="GHEA Grapalat" w:hAnsi="GHEA Grapalat" w:cs="Sylfaen"/>
          <w:sz w:val="20"/>
          <w:lang w:val="af-ZA"/>
        </w:rPr>
      </w:pPr>
      <w:r>
        <w:rPr>
          <w:rFonts w:ascii="GHEA Grapalat" w:hAnsi="GHEA Grapalat" w:cs="Sylfaen"/>
          <w:sz w:val="20"/>
        </w:rPr>
        <w:t>Present</w:t>
      </w:r>
      <w:r w:rsidRPr="002A4619">
        <w:rPr>
          <w:rFonts w:ascii="GHEA Grapalat" w:hAnsi="GHEA Grapalat" w:cs="Sylfaen"/>
          <w:sz w:val="20"/>
          <w:lang w:val="af-ZA"/>
        </w:rPr>
        <w:t xml:space="preserve"> </w:t>
      </w:r>
      <w:r>
        <w:rPr>
          <w:rFonts w:ascii="GHEA Grapalat" w:hAnsi="GHEA Grapalat" w:cs="Sylfaen"/>
          <w:sz w:val="20"/>
        </w:rPr>
        <w:t>the procedure</w:t>
      </w:r>
      <w:r w:rsidRPr="002A4619">
        <w:rPr>
          <w:rFonts w:ascii="GHEA Grapalat" w:hAnsi="GHEA Grapalat" w:cs="Sylfaen"/>
          <w:sz w:val="20"/>
          <w:lang w:val="af-ZA"/>
        </w:rPr>
        <w:t xml:space="preserve"> 3 </w:t>
      </w:r>
      <w:r w:rsidR="000A0950">
        <w:rPr>
          <w:rFonts w:ascii="GHEA Grapalat" w:hAnsi="GHEA Grapalat" w:cs="Sylfaen"/>
          <w:sz w:val="20"/>
          <w:lang w:val="hy-AM"/>
        </w:rPr>
        <w:t xml:space="preserve">7 </w:t>
      </w:r>
      <w:r w:rsidRPr="002A4619">
        <w:rPr>
          <w:rFonts w:ascii="GHEA Grapalat" w:hAnsi="GHEA Grapalat" w:cs="Sylfaen"/>
          <w:sz w:val="20"/>
          <w:lang w:val="af-ZA"/>
        </w:rPr>
        <w:t xml:space="preserve">of </w:t>
      </w:r>
      <w:r>
        <w:rPr>
          <w:rFonts w:ascii="GHEA Grapalat" w:hAnsi="GHEA Grapalat" w:cs="Sylfaen"/>
          <w:sz w:val="20"/>
        </w:rPr>
        <w:t>the Law</w:t>
      </w:r>
      <w:r w:rsidRPr="002A4619">
        <w:rPr>
          <w:rFonts w:ascii="GHEA Grapalat" w:hAnsi="GHEA Grapalat" w:cs="Sylfaen"/>
          <w:sz w:val="20"/>
          <w:lang w:val="af-ZA"/>
        </w:rPr>
        <w:t xml:space="preserve"> 1 </w:t>
      </w:r>
      <w:r>
        <w:rPr>
          <w:rFonts w:ascii="GHEA Grapalat" w:hAnsi="GHEA Grapalat" w:cs="Sylfaen"/>
          <w:sz w:val="20"/>
        </w:rPr>
        <w:t>of the article</w:t>
      </w:r>
      <w:r w:rsidRPr="002A4619">
        <w:rPr>
          <w:rFonts w:ascii="GHEA Grapalat" w:hAnsi="GHEA Grapalat" w:cs="Sylfaen"/>
          <w:sz w:val="20"/>
          <w:lang w:val="af-ZA"/>
        </w:rPr>
        <w:t xml:space="preserve"> </w:t>
      </w:r>
      <w:r>
        <w:rPr>
          <w:rFonts w:ascii="GHEA Grapalat" w:hAnsi="GHEA Grapalat" w:cs="Sylfaen"/>
          <w:sz w:val="20"/>
        </w:rPr>
        <w:t xml:space="preserve">part </w:t>
      </w:r>
      <w:r w:rsidRPr="002A4619">
        <w:rPr>
          <w:rFonts w:ascii="GHEA Grapalat" w:hAnsi="GHEA Grapalat" w:cs="Sylfaen"/>
          <w:sz w:val="20"/>
          <w:lang w:val="af-ZA"/>
        </w:rPr>
        <w:t>4</w:t>
      </w:r>
      <w:r>
        <w:rPr>
          <w:rFonts w:ascii="GHEA Grapalat" w:hAnsi="GHEA Grapalat" w:cs="Sylfaen"/>
          <w:sz w:val="20"/>
        </w:rPr>
        <w:t>​</w:t>
      </w:r>
      <w:r w:rsidRPr="002A4619">
        <w:rPr>
          <w:rFonts w:ascii="GHEA Grapalat" w:hAnsi="GHEA Grapalat" w:cs="Sylfaen"/>
          <w:sz w:val="20"/>
          <w:lang w:val="af-ZA"/>
        </w:rPr>
        <w:t xml:space="preserve"> </w:t>
      </w:r>
      <w:r>
        <w:rPr>
          <w:rFonts w:ascii="GHEA Grapalat" w:hAnsi="GHEA Grapalat" w:cs="Sylfaen"/>
          <w:sz w:val="20"/>
        </w:rPr>
        <w:t>point</w:t>
      </w:r>
      <w:r w:rsidRPr="002A4619">
        <w:rPr>
          <w:rFonts w:ascii="GHEA Grapalat" w:hAnsi="GHEA Grapalat" w:cs="Sylfaen"/>
          <w:sz w:val="20"/>
          <w:lang w:val="af-ZA"/>
        </w:rPr>
        <w:t xml:space="preserve"> </w:t>
      </w:r>
      <w:r>
        <w:rPr>
          <w:rFonts w:ascii="GHEA Grapalat" w:hAnsi="GHEA Grapalat" w:cs="Sylfaen"/>
          <w:sz w:val="20"/>
        </w:rPr>
        <w:t>based on</w:t>
      </w:r>
      <w:r w:rsidRPr="002A4619">
        <w:rPr>
          <w:rFonts w:ascii="GHEA Grapalat" w:hAnsi="GHEA Grapalat" w:cs="Sylfaen"/>
          <w:sz w:val="20"/>
          <w:lang w:val="af-ZA"/>
        </w:rPr>
        <w:t xml:space="preserve"> </w:t>
      </w:r>
      <w:r>
        <w:rPr>
          <w:rFonts w:ascii="GHEA Grapalat" w:hAnsi="GHEA Grapalat" w:cs="Sylfaen"/>
          <w:sz w:val="20"/>
        </w:rPr>
        <w:t>on</w:t>
      </w:r>
      <w:r w:rsidRPr="002A4619">
        <w:rPr>
          <w:rFonts w:ascii="GHEA Grapalat" w:hAnsi="GHEA Grapalat" w:cs="Sylfaen"/>
          <w:sz w:val="20"/>
          <w:lang w:val="af-ZA"/>
        </w:rPr>
        <w:t xml:space="preserve"> </w:t>
      </w:r>
      <w:r>
        <w:rPr>
          <w:rFonts w:ascii="GHEA Grapalat" w:hAnsi="GHEA Grapalat" w:cs="Sylfaen"/>
          <w:sz w:val="20"/>
        </w:rPr>
        <w:t>announced</w:t>
      </w:r>
      <w:r w:rsidRPr="002A4619">
        <w:rPr>
          <w:rFonts w:ascii="GHEA Grapalat" w:hAnsi="GHEA Grapalat" w:cs="Sylfaen"/>
          <w:sz w:val="20"/>
          <w:lang w:val="af-ZA"/>
        </w:rPr>
        <w:t xml:space="preserve"> </w:t>
      </w:r>
      <w:r>
        <w:rPr>
          <w:rFonts w:ascii="GHEA Grapalat" w:hAnsi="GHEA Grapalat" w:cs="Sylfaen"/>
          <w:sz w:val="20"/>
        </w:rPr>
        <w:t>is</w:t>
      </w:r>
      <w:r w:rsidRPr="002A4619">
        <w:rPr>
          <w:rFonts w:ascii="GHEA Grapalat" w:hAnsi="GHEA Grapalat" w:cs="Sylfaen"/>
          <w:sz w:val="20"/>
          <w:lang w:val="af-ZA"/>
        </w:rPr>
        <w:t xml:space="preserve"> </w:t>
      </w:r>
      <w:r>
        <w:rPr>
          <w:rFonts w:ascii="GHEA Grapalat" w:hAnsi="GHEA Grapalat" w:cs="Sylfaen"/>
          <w:sz w:val="20"/>
        </w:rPr>
        <w:t xml:space="preserve">absent </w:t>
      </w:r>
      <w:r w:rsidRPr="002A4619">
        <w:rPr>
          <w:rFonts w:ascii="GHEA Grapalat" w:hAnsi="GHEA Grapalat" w:cs="Sylfaen"/>
          <w:sz w:val="20"/>
          <w:lang w:val="af-ZA"/>
        </w:rPr>
        <w:t>if</w:t>
      </w:r>
      <w:r>
        <w:rPr>
          <w:rFonts w:ascii="GHEA Grapalat" w:hAnsi="GHEA Grapalat" w:cs="Sylfaen"/>
          <w:sz w:val="20"/>
        </w:rPr>
        <w:t>​</w:t>
      </w:r>
      <w:r w:rsidRPr="002A4619">
        <w:rPr>
          <w:rFonts w:ascii="GHEA Grapalat" w:hAnsi="GHEA Grapalat" w:cs="Sylfaen"/>
          <w:sz w:val="20"/>
          <w:lang w:val="af-ZA"/>
        </w:rPr>
        <w:t xml:space="preserve"> </w:t>
      </w:r>
      <w:r>
        <w:rPr>
          <w:rFonts w:ascii="GHEA Grapalat" w:hAnsi="GHEA Grapalat" w:cs="Sylfaen"/>
          <w:sz w:val="20"/>
        </w:rPr>
        <w:t>hereby</w:t>
      </w:r>
      <w:r w:rsidRPr="002A4619">
        <w:rPr>
          <w:rFonts w:ascii="GHEA Grapalat" w:hAnsi="GHEA Grapalat" w:cs="Sylfaen"/>
          <w:sz w:val="20"/>
          <w:lang w:val="af-ZA"/>
        </w:rPr>
        <w:t xml:space="preserve"> </w:t>
      </w:r>
      <w:r>
        <w:rPr>
          <w:rFonts w:ascii="GHEA Grapalat" w:hAnsi="GHEA Grapalat" w:cs="Sylfaen"/>
          <w:sz w:val="20"/>
        </w:rPr>
        <w:t>of the procedure</w:t>
      </w:r>
      <w:r w:rsidRPr="002A4619">
        <w:rPr>
          <w:rFonts w:ascii="GHEA Grapalat" w:hAnsi="GHEA Grapalat" w:cs="Sylfaen"/>
          <w:sz w:val="20"/>
          <w:lang w:val="af-ZA"/>
        </w:rPr>
        <w:t xml:space="preserve"> </w:t>
      </w:r>
      <w:r>
        <w:rPr>
          <w:rFonts w:ascii="GHEA Grapalat" w:hAnsi="GHEA Grapalat" w:cs="Sylfaen"/>
          <w:sz w:val="20"/>
        </w:rPr>
        <w:t>in the frame</w:t>
      </w:r>
      <w:r w:rsidRPr="002A4619">
        <w:rPr>
          <w:rFonts w:ascii="GHEA Grapalat" w:hAnsi="GHEA Grapalat" w:cs="Sylfaen"/>
          <w:sz w:val="20"/>
          <w:lang w:val="af-ZA"/>
        </w:rPr>
        <w:t xml:space="preserve"> </w:t>
      </w:r>
      <w:r>
        <w:rPr>
          <w:rFonts w:ascii="GHEA Grapalat" w:hAnsi="GHEA Grapalat" w:cs="Sylfaen"/>
          <w:sz w:val="20"/>
        </w:rPr>
        <w:t>defined</w:t>
      </w:r>
      <w:r w:rsidRPr="002A4619">
        <w:rPr>
          <w:rFonts w:ascii="GHEA Grapalat" w:hAnsi="GHEA Grapalat" w:cs="Sylfaen"/>
          <w:sz w:val="20"/>
          <w:lang w:val="af-ZA"/>
        </w:rPr>
        <w:t xml:space="preserve"> </w:t>
      </w:r>
      <w:r>
        <w:rPr>
          <w:rFonts w:ascii="GHEA Grapalat" w:hAnsi="GHEA Grapalat" w:cs="Sylfaen"/>
          <w:sz w:val="20"/>
        </w:rPr>
        <w:t>applications</w:t>
      </w:r>
      <w:r w:rsidRPr="002A4619">
        <w:rPr>
          <w:rFonts w:ascii="GHEA Grapalat" w:hAnsi="GHEA Grapalat" w:cs="Sylfaen"/>
          <w:sz w:val="20"/>
          <w:lang w:val="af-ZA"/>
        </w:rPr>
        <w:t xml:space="preserve"> </w:t>
      </w:r>
      <w:r>
        <w:rPr>
          <w:rFonts w:ascii="GHEA Grapalat" w:hAnsi="GHEA Grapalat" w:cs="Sylfaen"/>
          <w:sz w:val="20"/>
        </w:rPr>
        <w:t>presentation</w:t>
      </w:r>
      <w:r w:rsidRPr="002A4619">
        <w:rPr>
          <w:rFonts w:ascii="GHEA Grapalat" w:hAnsi="GHEA Grapalat" w:cs="Sylfaen"/>
          <w:sz w:val="20"/>
          <w:lang w:val="af-ZA"/>
        </w:rPr>
        <w:t xml:space="preserve"> </w:t>
      </w:r>
      <w:r>
        <w:rPr>
          <w:rFonts w:ascii="GHEA Grapalat" w:hAnsi="GHEA Grapalat" w:cs="Sylfaen"/>
          <w:sz w:val="20"/>
        </w:rPr>
        <w:t>deadline</w:t>
      </w:r>
      <w:r w:rsidRPr="002A4619">
        <w:rPr>
          <w:rFonts w:ascii="GHEA Grapalat" w:hAnsi="GHEA Grapalat" w:cs="Sylfaen"/>
          <w:sz w:val="20"/>
          <w:lang w:val="af-ZA"/>
        </w:rPr>
        <w:t xml:space="preserve"> </w:t>
      </w:r>
      <w:r>
        <w:rPr>
          <w:rFonts w:ascii="GHEA Grapalat" w:hAnsi="GHEA Grapalat" w:cs="Sylfaen"/>
          <w:sz w:val="20"/>
        </w:rPr>
        <w:t>to expire</w:t>
      </w:r>
      <w:r w:rsidRPr="002A4619">
        <w:rPr>
          <w:rFonts w:ascii="GHEA Grapalat" w:hAnsi="GHEA Grapalat" w:cs="Sylfaen"/>
          <w:sz w:val="20"/>
          <w:lang w:val="af-ZA"/>
        </w:rPr>
        <w:t xml:space="preserve"> </w:t>
      </w:r>
      <w:r>
        <w:rPr>
          <w:rFonts w:ascii="GHEA Grapalat" w:hAnsi="GHEA Grapalat" w:cs="Sylfaen"/>
          <w:sz w:val="20"/>
        </w:rPr>
        <w:t>moment</w:t>
      </w:r>
      <w:r w:rsidRPr="002A4619">
        <w:rPr>
          <w:rFonts w:ascii="GHEA Grapalat" w:hAnsi="GHEA Grapalat" w:cs="Sylfaen"/>
          <w:sz w:val="20"/>
          <w:lang w:val="af-ZA"/>
        </w:rPr>
        <w:t xml:space="preserve"> </w:t>
      </w:r>
      <w:r>
        <w:rPr>
          <w:rFonts w:ascii="GHEA Grapalat" w:hAnsi="GHEA Grapalat" w:cs="Sylfaen"/>
          <w:sz w:val="20"/>
        </w:rPr>
        <w:t>as of</w:t>
      </w:r>
      <w:r w:rsidRPr="002A4619">
        <w:rPr>
          <w:rFonts w:ascii="GHEA Grapalat" w:hAnsi="GHEA Grapalat" w:cs="Sylfaen"/>
          <w:sz w:val="20"/>
          <w:lang w:val="af-ZA"/>
        </w:rPr>
        <w:t xml:space="preserve"> </w:t>
      </w:r>
      <w:r>
        <w:rPr>
          <w:rFonts w:ascii="GHEA Grapalat" w:hAnsi="GHEA Grapalat" w:cs="Sylfaen"/>
          <w:sz w:val="20"/>
        </w:rPr>
        <w:t>electronic</w:t>
      </w:r>
      <w:r w:rsidRPr="002A4619">
        <w:rPr>
          <w:rFonts w:ascii="GHEA Grapalat" w:hAnsi="GHEA Grapalat" w:cs="Sylfaen"/>
          <w:sz w:val="20"/>
          <w:lang w:val="af-ZA"/>
        </w:rPr>
        <w:t xml:space="preserve"> </w:t>
      </w:r>
      <w:r>
        <w:rPr>
          <w:rFonts w:ascii="GHEA Grapalat" w:hAnsi="GHEA Grapalat" w:cs="Sylfaen"/>
          <w:sz w:val="20"/>
        </w:rPr>
        <w:t>shopping</w:t>
      </w:r>
      <w:r w:rsidRPr="002A4619">
        <w:rPr>
          <w:rFonts w:ascii="GHEA Grapalat" w:hAnsi="GHEA Grapalat" w:cs="Sylfaen"/>
          <w:sz w:val="20"/>
          <w:lang w:val="af-ZA"/>
        </w:rPr>
        <w:t xml:space="preserve"> </w:t>
      </w:r>
      <w:r>
        <w:rPr>
          <w:rFonts w:ascii="GHEA Grapalat" w:hAnsi="GHEA Grapalat" w:cs="Sylfaen"/>
          <w:sz w:val="20"/>
        </w:rPr>
        <w:t>the system</w:t>
      </w:r>
      <w:r w:rsidRPr="002A4619">
        <w:rPr>
          <w:rFonts w:ascii="GHEA Grapalat" w:hAnsi="GHEA Grapalat" w:cs="Sylfaen"/>
          <w:sz w:val="20"/>
          <w:lang w:val="af-ZA"/>
        </w:rPr>
        <w:t xml:space="preserve"> </w:t>
      </w:r>
      <w:r>
        <w:rPr>
          <w:rFonts w:ascii="GHEA Grapalat" w:hAnsi="GHEA Grapalat" w:cs="Sylfaen"/>
          <w:sz w:val="20"/>
        </w:rPr>
        <w:t>broken down</w:t>
      </w:r>
      <w:r w:rsidRPr="002A4619">
        <w:rPr>
          <w:rFonts w:ascii="GHEA Grapalat" w:hAnsi="GHEA Grapalat" w:cs="Sylfaen"/>
          <w:sz w:val="20"/>
          <w:lang w:val="af-ZA"/>
        </w:rPr>
        <w:t xml:space="preserve"> </w:t>
      </w:r>
      <w:r>
        <w:rPr>
          <w:rFonts w:ascii="GHEA Grapalat" w:hAnsi="GHEA Grapalat" w:cs="Sylfaen"/>
          <w:sz w:val="20"/>
        </w:rPr>
        <w:t>is</w:t>
      </w:r>
      <w:r w:rsidRPr="002A4619">
        <w:rPr>
          <w:rFonts w:ascii="GHEA Grapalat" w:hAnsi="GHEA Grapalat" w:cs="Sylfaen"/>
          <w:sz w:val="20"/>
          <w:lang w:val="af-ZA"/>
        </w:rPr>
        <w:t>​</w:t>
      </w:r>
    </w:p>
    <w:p w:rsidR="00CA1C11" w:rsidRPr="005E1F72" w:rsidRDefault="00CA1C11" w:rsidP="00EF3662">
      <w:pPr>
        <w:ind w:firstLine="567"/>
        <w:jc w:val="both"/>
        <w:rPr>
          <w:rFonts w:ascii="GHEA Grapalat" w:hAnsi="GHEA Grapalat" w:cs="Sylfaen"/>
          <w:sz w:val="20"/>
          <w:lang w:val="af-ZA"/>
        </w:rPr>
      </w:pPr>
      <w:r w:rsidRPr="0033011B">
        <w:rPr>
          <w:rFonts w:ascii="GHEA Grapalat" w:hAnsi="GHEA Grapalat" w:cs="Sylfaen"/>
          <w:sz w:val="20"/>
          <w:lang w:val="en-US"/>
        </w:rPr>
        <w:t xml:space="preserve">Similar to </w:t>
      </w:r>
      <w:r w:rsidR="00731D26" w:rsidRPr="005E1F72">
        <w:rPr>
          <w:rFonts w:ascii="GHEA Grapalat" w:hAnsi="GHEA Grapalat" w:cs="Sylfaen"/>
          <w:sz w:val="20"/>
          <w:lang w:val="af-ZA"/>
        </w:rPr>
        <w:t>11.2 C</w:t>
      </w:r>
      <w:r w:rsidRPr="005E1F72">
        <w:rPr>
          <w:rFonts w:ascii="GHEA Grapalat" w:hAnsi="GHEA Grapalat" w:cs="Sylfaen"/>
          <w:sz w:val="20"/>
          <w:lang w:val="af-ZA"/>
        </w:rPr>
        <w:t xml:space="preserve"> </w:t>
      </w:r>
      <w:r w:rsidRPr="0033011B">
        <w:rPr>
          <w:rFonts w:ascii="GHEA Grapalat" w:hAnsi="GHEA Grapalat" w:cs="Sylfaen"/>
          <w:sz w:val="20"/>
          <w:lang w:val="en-US"/>
        </w:rPr>
        <w:t>the procedure</w:t>
      </w:r>
      <w:r w:rsidRPr="005E1F72">
        <w:rPr>
          <w:rFonts w:ascii="GHEA Grapalat" w:hAnsi="GHEA Grapalat" w:cs="Sylfaen"/>
          <w:sz w:val="20"/>
          <w:lang w:val="af-ZA"/>
        </w:rPr>
        <w:t xml:space="preserve"> </w:t>
      </w:r>
      <w:r w:rsidRPr="0033011B">
        <w:rPr>
          <w:rFonts w:ascii="GHEA Grapalat" w:hAnsi="GHEA Grapalat" w:cs="Sylfaen"/>
          <w:sz w:val="20"/>
          <w:lang w:val="en-US"/>
        </w:rPr>
        <w:t>non-existent</w:t>
      </w:r>
      <w:r w:rsidRPr="005E1F72">
        <w:rPr>
          <w:rFonts w:ascii="GHEA Grapalat" w:hAnsi="GHEA Grapalat" w:cs="Sylfaen"/>
          <w:sz w:val="20"/>
          <w:lang w:val="af-ZA"/>
        </w:rPr>
        <w:t xml:space="preserve"> </w:t>
      </w:r>
      <w:r w:rsidR="00A747D4" w:rsidRPr="005E1F72">
        <w:rPr>
          <w:rFonts w:ascii="GHEA Grapalat" w:hAnsi="GHEA Grapalat" w:cs="Sylfaen"/>
          <w:sz w:val="20"/>
        </w:rPr>
        <w:t xml:space="preserve">to </w:t>
      </w:r>
      <w:r w:rsidRPr="0033011B">
        <w:rPr>
          <w:rFonts w:ascii="GHEA Grapalat" w:hAnsi="GHEA Grapalat" w:cs="Sylfaen"/>
          <w:sz w:val="20"/>
          <w:lang w:val="en-US"/>
        </w:rPr>
        <w:t>be announced</w:t>
      </w:r>
      <w:r w:rsidR="00A747D4" w:rsidRPr="005E1F72">
        <w:rPr>
          <w:rFonts w:ascii="GHEA Grapalat" w:hAnsi="GHEA Grapalat" w:cs="Sylfaen"/>
          <w:sz w:val="20"/>
          <w:lang w:val="af-ZA"/>
        </w:rPr>
        <w:t xml:space="preserve"> </w:t>
      </w:r>
      <w:r w:rsidR="00A747D4" w:rsidRPr="005E1F72">
        <w:rPr>
          <w:rFonts w:ascii="GHEA Grapalat" w:hAnsi="GHEA Grapalat" w:cs="Sylfaen"/>
          <w:sz w:val="20"/>
        </w:rPr>
        <w:t>next</w:t>
      </w:r>
      <w:r w:rsidR="00A747D4" w:rsidRPr="005E1F72">
        <w:rPr>
          <w:rFonts w:ascii="GHEA Grapalat" w:hAnsi="GHEA Grapalat" w:cs="Sylfaen"/>
          <w:sz w:val="20"/>
          <w:lang w:val="af-ZA"/>
        </w:rPr>
        <w:t xml:space="preserve"> </w:t>
      </w:r>
      <w:r w:rsidR="00A747D4" w:rsidRPr="005E1F72">
        <w:rPr>
          <w:rFonts w:ascii="GHEA Grapalat" w:hAnsi="GHEA Grapalat" w:cs="Sylfaen"/>
          <w:sz w:val="20"/>
        </w:rPr>
        <w:t>working</w:t>
      </w:r>
      <w:r w:rsidRPr="005E1F72">
        <w:rPr>
          <w:rFonts w:ascii="GHEA Grapalat" w:hAnsi="GHEA Grapalat" w:cs="Sylfaen"/>
          <w:sz w:val="20"/>
          <w:lang w:val="af-ZA"/>
        </w:rPr>
        <w:t xml:space="preserve"> </w:t>
      </w:r>
      <w:r w:rsidRPr="0033011B">
        <w:rPr>
          <w:rFonts w:ascii="GHEA Grapalat" w:hAnsi="GHEA Grapalat" w:cs="Sylfaen"/>
          <w:sz w:val="20"/>
          <w:lang w:val="en-US"/>
        </w:rPr>
        <w:t>of the day</w:t>
      </w:r>
      <w:r w:rsidRPr="005E1F72">
        <w:rPr>
          <w:rFonts w:ascii="GHEA Grapalat" w:hAnsi="GHEA Grapalat" w:cs="Sylfaen"/>
          <w:sz w:val="20"/>
          <w:lang w:val="af-ZA"/>
        </w:rPr>
        <w:t xml:space="preserve"> </w:t>
      </w:r>
      <w:r w:rsidRPr="0033011B">
        <w:rPr>
          <w:rFonts w:ascii="GHEA Grapalat" w:hAnsi="GHEA Grapalat" w:cs="Sylfaen"/>
          <w:sz w:val="20"/>
          <w:lang w:val="en-US"/>
        </w:rPr>
        <w:t xml:space="preserve">during this period </w:t>
      </w:r>
      <w:r w:rsidRPr="005E1F72">
        <w:rPr>
          <w:rFonts w:ascii="GHEA Grapalat" w:hAnsi="GHEA Grapalat" w:cs="Sylfaen"/>
          <w:sz w:val="20"/>
          <w:lang w:val="af-ZA"/>
        </w:rPr>
        <w:t xml:space="preserve">, the </w:t>
      </w:r>
      <w:r w:rsidRPr="0033011B">
        <w:rPr>
          <w:rFonts w:ascii="GHEA Grapalat" w:hAnsi="GHEA Grapalat" w:cs="Sylfaen"/>
          <w:sz w:val="20"/>
          <w:lang w:val="en-US"/>
        </w:rPr>
        <w:t xml:space="preserve">employer </w:t>
      </w:r>
      <w:r w:rsidRPr="005E1F72">
        <w:rPr>
          <w:rFonts w:ascii="GHEA Grapalat" w:hAnsi="GHEA Grapalat" w:cs="Sylfaen"/>
          <w:sz w:val="20"/>
          <w:lang w:val="af-ZA"/>
        </w:rPr>
        <w:t xml:space="preserve">publishes </w:t>
      </w:r>
      <w:r w:rsidRPr="0033011B">
        <w:rPr>
          <w:rFonts w:ascii="GHEA Grapalat" w:hAnsi="GHEA Grapalat" w:cs="Sylfaen"/>
          <w:sz w:val="20"/>
          <w:lang w:val="en-US"/>
        </w:rPr>
        <w:t xml:space="preserve">an announcement in the newsletter </w:t>
      </w:r>
      <w:r w:rsidRPr="005E1F72">
        <w:rPr>
          <w:rFonts w:ascii="GHEA Grapalat" w:hAnsi="GHEA Grapalat" w:cs="Sylfaen"/>
          <w:sz w:val="20"/>
          <w:lang w:val="af-ZA"/>
        </w:rPr>
        <w:t xml:space="preserve">, </w:t>
      </w:r>
      <w:r w:rsidRPr="0033011B">
        <w:rPr>
          <w:rFonts w:ascii="GHEA Grapalat" w:hAnsi="GHEA Grapalat" w:cs="Sylfaen"/>
          <w:sz w:val="20"/>
          <w:lang w:val="en-US"/>
        </w:rPr>
        <w:t>in which</w:t>
      </w:r>
      <w:r w:rsidRPr="005E1F72">
        <w:rPr>
          <w:rFonts w:ascii="GHEA Grapalat" w:hAnsi="GHEA Grapalat" w:cs="Sylfaen"/>
          <w:sz w:val="20"/>
          <w:lang w:val="af-ZA"/>
        </w:rPr>
        <w:t xml:space="preserve"> </w:t>
      </w:r>
      <w:r w:rsidRPr="0033011B">
        <w:rPr>
          <w:rFonts w:ascii="GHEA Grapalat" w:hAnsi="GHEA Grapalat" w:cs="Sylfaen"/>
          <w:sz w:val="20"/>
          <w:lang w:val="en-US"/>
        </w:rPr>
        <w:t>noted</w:t>
      </w:r>
      <w:r w:rsidRPr="005E1F72">
        <w:rPr>
          <w:rFonts w:ascii="GHEA Grapalat" w:hAnsi="GHEA Grapalat" w:cs="Sylfaen"/>
          <w:sz w:val="20"/>
          <w:lang w:val="af-ZA"/>
        </w:rPr>
        <w:t xml:space="preserve"> </w:t>
      </w:r>
      <w:r w:rsidRPr="0033011B">
        <w:rPr>
          <w:rFonts w:ascii="GHEA Grapalat" w:hAnsi="GHEA Grapalat" w:cs="Sylfaen"/>
          <w:sz w:val="20"/>
          <w:lang w:val="en-US"/>
        </w:rPr>
        <w:t>is</w:t>
      </w:r>
      <w:r w:rsidRPr="005E1F72">
        <w:rPr>
          <w:rFonts w:ascii="GHEA Grapalat" w:hAnsi="GHEA Grapalat" w:cs="Sylfaen"/>
          <w:sz w:val="20"/>
          <w:lang w:val="af-ZA"/>
        </w:rPr>
        <w:t xml:space="preserve"> </w:t>
      </w:r>
      <w:r w:rsidRPr="0033011B">
        <w:rPr>
          <w:rFonts w:ascii="GHEA Grapalat" w:hAnsi="GHEA Grapalat" w:cs="Sylfaen"/>
          <w:sz w:val="20"/>
          <w:lang w:val="en-US"/>
        </w:rPr>
        <w:t>of purchase</w:t>
      </w:r>
      <w:r w:rsidRPr="005E1F72">
        <w:rPr>
          <w:rFonts w:ascii="GHEA Grapalat" w:hAnsi="GHEA Grapalat" w:cs="Sylfaen"/>
          <w:sz w:val="20"/>
          <w:lang w:val="af-ZA"/>
        </w:rPr>
        <w:t xml:space="preserve"> </w:t>
      </w:r>
      <w:r w:rsidRPr="0033011B">
        <w:rPr>
          <w:rFonts w:ascii="GHEA Grapalat" w:hAnsi="GHEA Grapalat" w:cs="Sylfaen"/>
          <w:sz w:val="20"/>
          <w:lang w:val="en-US"/>
        </w:rPr>
        <w:t>the procedure</w:t>
      </w:r>
      <w:r w:rsidRPr="005E1F72">
        <w:rPr>
          <w:rFonts w:ascii="GHEA Grapalat" w:hAnsi="GHEA Grapalat" w:cs="Sylfaen"/>
          <w:sz w:val="20"/>
          <w:lang w:val="af-ZA"/>
        </w:rPr>
        <w:t xml:space="preserve"> </w:t>
      </w:r>
      <w:r w:rsidRPr="0033011B">
        <w:rPr>
          <w:rFonts w:ascii="GHEA Grapalat" w:hAnsi="GHEA Grapalat" w:cs="Sylfaen"/>
          <w:sz w:val="20"/>
          <w:lang w:val="en-US"/>
        </w:rPr>
        <w:t>non-existent</w:t>
      </w:r>
      <w:r w:rsidRPr="005E1F72">
        <w:rPr>
          <w:rFonts w:ascii="GHEA Grapalat" w:hAnsi="GHEA Grapalat" w:cs="Sylfaen"/>
          <w:sz w:val="20"/>
          <w:lang w:val="af-ZA"/>
        </w:rPr>
        <w:t xml:space="preserve"> </w:t>
      </w:r>
      <w:r w:rsidRPr="0033011B">
        <w:rPr>
          <w:rFonts w:ascii="GHEA Grapalat" w:hAnsi="GHEA Grapalat" w:cs="Sylfaen"/>
          <w:sz w:val="20"/>
          <w:lang w:val="en-US"/>
        </w:rPr>
        <w:t>to be announced</w:t>
      </w:r>
      <w:r w:rsidRPr="005E1F72">
        <w:rPr>
          <w:rFonts w:ascii="GHEA Grapalat" w:hAnsi="GHEA Grapalat" w:cs="Sylfaen"/>
          <w:sz w:val="20"/>
          <w:lang w:val="af-ZA"/>
        </w:rPr>
        <w:t xml:space="preserve"> </w:t>
      </w:r>
      <w:r w:rsidRPr="0033011B">
        <w:rPr>
          <w:rFonts w:ascii="GHEA Grapalat" w:hAnsi="GHEA Grapalat" w:cs="Sylfaen"/>
          <w:sz w:val="20"/>
          <w:lang w:val="en-US"/>
        </w:rPr>
        <w:t>the justification.</w:t>
      </w:r>
      <w:r w:rsidRPr="005E1F72">
        <w:rPr>
          <w:rFonts w:ascii="GHEA Grapalat" w:hAnsi="GHEA Grapalat" w:cs="Sylfaen"/>
          <w:sz w:val="20"/>
          <w:lang w:val="af-ZA"/>
        </w:rPr>
        <w:t xml:space="preserve"> </w:t>
      </w:r>
    </w:p>
    <w:p w:rsidR="00CA1C11" w:rsidRPr="005E1F72" w:rsidRDefault="00CA1C11" w:rsidP="00EF3662">
      <w:pPr>
        <w:ind w:firstLine="567"/>
        <w:jc w:val="both"/>
        <w:rPr>
          <w:rFonts w:ascii="GHEA Grapalat" w:hAnsi="GHEA Grapalat" w:cs="Sylfaen"/>
          <w:sz w:val="20"/>
          <w:lang w:val="af-ZA"/>
        </w:rPr>
      </w:pPr>
    </w:p>
    <w:p w:rsidR="00096865" w:rsidRPr="005E1F72" w:rsidRDefault="00096865" w:rsidP="00EF3662">
      <w:pPr>
        <w:pStyle w:val="a3"/>
        <w:spacing w:line="240" w:lineRule="auto"/>
        <w:rPr>
          <w:rFonts w:ascii="GHEA Grapalat" w:hAnsi="GHEA Grapalat"/>
          <w:i w:val="0"/>
          <w:sz w:val="18"/>
          <w:szCs w:val="18"/>
          <w:u w:val="single"/>
          <w:lang w:val="af-ZA"/>
        </w:rPr>
      </w:pPr>
    </w:p>
    <w:p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12. ACTIONS RELATED TO THE PURCHASE PROCESS AND (OR)</w:t>
      </w:r>
    </w:p>
    <w:p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A PARTICIPANT TO APPEAL DECISIONS MADE</w:t>
      </w:r>
    </w:p>
    <w:p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LAW AND ORDER</w:t>
      </w:r>
    </w:p>
    <w:p w:rsidR="00996C19" w:rsidRPr="005E1F72" w:rsidRDefault="00996C19" w:rsidP="00EF3662">
      <w:pPr>
        <w:jc w:val="center"/>
        <w:rPr>
          <w:rFonts w:ascii="GHEA Grapalat" w:hAnsi="GHEA Grapalat"/>
          <w:b/>
          <w:sz w:val="20"/>
          <w:lang w:val="af-ZA"/>
        </w:rPr>
      </w:pPr>
    </w:p>
    <w:p w:rsidR="000A1464" w:rsidRPr="001F3550" w:rsidRDefault="000A1464" w:rsidP="000A1464">
      <w:pPr>
        <w:pStyle w:val="af4"/>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lastRenderedPageBreak/>
        <w:t xml:space="preserve">12 </w:t>
      </w:r>
      <w:r w:rsidRPr="001F3550">
        <w:rPr>
          <w:rFonts w:ascii="Cambria Math" w:hAnsi="Cambria Math" w:cs="Cambria Math"/>
          <w:sz w:val="20"/>
          <w:szCs w:val="20"/>
          <w:lang w:val="es-ES"/>
        </w:rPr>
        <w:t xml:space="preserve">. </w:t>
      </w:r>
      <w:r w:rsidRPr="001F3550">
        <w:rPr>
          <w:rFonts w:ascii="GHEA Grapalat" w:hAnsi="GHEA Grapalat"/>
          <w:sz w:val="20"/>
          <w:szCs w:val="20"/>
          <w:lang w:val="es-ES"/>
        </w:rPr>
        <w:t xml:space="preserve">1 </w:t>
      </w:r>
      <w:r w:rsidRPr="00BA41C0">
        <w:rPr>
          <w:rFonts w:ascii="GHEA Grapalat" w:hAnsi="GHEA Grapalat"/>
          <w:sz w:val="20"/>
          <w:szCs w:val="20"/>
        </w:rPr>
        <w:t>each</w:t>
      </w:r>
      <w:r w:rsidRPr="001F3550">
        <w:rPr>
          <w:rFonts w:ascii="GHEA Grapalat" w:hAnsi="GHEA Grapalat"/>
          <w:sz w:val="20"/>
          <w:szCs w:val="20"/>
          <w:lang w:val="es-ES"/>
        </w:rPr>
        <w:t xml:space="preserve"> </w:t>
      </w:r>
      <w:r w:rsidRPr="00BA41C0">
        <w:rPr>
          <w:rFonts w:ascii="GHEA Grapalat" w:hAnsi="GHEA Grapalat"/>
          <w:sz w:val="20"/>
          <w:szCs w:val="20"/>
        </w:rPr>
        <w:t>interested</w:t>
      </w:r>
      <w:r w:rsidRPr="001F3550">
        <w:rPr>
          <w:rFonts w:ascii="GHEA Grapalat" w:hAnsi="GHEA Grapalat"/>
          <w:sz w:val="20"/>
          <w:szCs w:val="20"/>
          <w:lang w:val="es-ES"/>
        </w:rPr>
        <w:t xml:space="preserve"> </w:t>
      </w:r>
      <w:r w:rsidRPr="00BA41C0">
        <w:rPr>
          <w:rFonts w:ascii="GHEA Grapalat" w:hAnsi="GHEA Grapalat"/>
          <w:sz w:val="20"/>
          <w:szCs w:val="20"/>
        </w:rPr>
        <w:t>person</w:t>
      </w:r>
      <w:r w:rsidRPr="001F3550">
        <w:rPr>
          <w:rFonts w:ascii="GHEA Grapalat" w:hAnsi="GHEA Grapalat"/>
          <w:sz w:val="20"/>
          <w:szCs w:val="20"/>
          <w:lang w:val="es-ES"/>
        </w:rPr>
        <w:t xml:space="preserve"> </w:t>
      </w:r>
      <w:r w:rsidRPr="00BA41C0">
        <w:rPr>
          <w:rFonts w:ascii="GHEA Grapalat" w:hAnsi="GHEA Grapalat"/>
          <w:sz w:val="20"/>
          <w:szCs w:val="20"/>
        </w:rPr>
        <w:t>right</w:t>
      </w:r>
      <w:r w:rsidRPr="001F3550">
        <w:rPr>
          <w:rFonts w:ascii="GHEA Grapalat" w:hAnsi="GHEA Grapalat"/>
          <w:sz w:val="20"/>
          <w:szCs w:val="20"/>
          <w:lang w:val="es-ES"/>
        </w:rPr>
        <w:t xml:space="preserve"> </w:t>
      </w:r>
      <w:r w:rsidRPr="00BA41C0">
        <w:rPr>
          <w:rFonts w:ascii="GHEA Grapalat" w:hAnsi="GHEA Grapalat"/>
          <w:sz w:val="20"/>
          <w:szCs w:val="20"/>
        </w:rPr>
        <w:t>has</w:t>
      </w:r>
      <w:r w:rsidRPr="001F3550">
        <w:rPr>
          <w:rFonts w:ascii="GHEA Grapalat" w:hAnsi="GHEA Grapalat"/>
          <w:sz w:val="20"/>
          <w:szCs w:val="20"/>
          <w:lang w:val="es-ES"/>
        </w:rPr>
        <w:t xml:space="preserve"> </w:t>
      </w:r>
      <w:r w:rsidRPr="00BA41C0">
        <w:rPr>
          <w:rFonts w:ascii="GHEA Grapalat" w:hAnsi="GHEA Grapalat"/>
          <w:sz w:val="20"/>
          <w:szCs w:val="20"/>
        </w:rPr>
        <w:t>to appeal</w:t>
      </w:r>
      <w:r w:rsidRPr="001F3550">
        <w:rPr>
          <w:rFonts w:ascii="GHEA Grapalat" w:hAnsi="GHEA Grapalat"/>
          <w:sz w:val="20"/>
          <w:szCs w:val="20"/>
          <w:lang w:val="es-ES"/>
        </w:rPr>
        <w:t xml:space="preserve"> </w:t>
      </w:r>
      <w:r w:rsidRPr="00BA41C0">
        <w:rPr>
          <w:rFonts w:ascii="GHEA Grapalat" w:hAnsi="GHEA Grapalat"/>
          <w:sz w:val="20"/>
          <w:szCs w:val="20"/>
        </w:rPr>
        <w:t xml:space="preserve">of the customer </w:t>
      </w:r>
      <w:r w:rsidRPr="001F3550">
        <w:rPr>
          <w:rFonts w:ascii="GHEA Grapalat" w:hAnsi="GHEA Grapalat"/>
          <w:sz w:val="20"/>
          <w:szCs w:val="20"/>
          <w:lang w:val="es-ES"/>
        </w:rPr>
        <w:t xml:space="preserve">, </w:t>
      </w:r>
      <w:r w:rsidRPr="00BA41C0">
        <w:rPr>
          <w:rFonts w:ascii="GHEA Grapalat" w:hAnsi="GHEA Grapalat"/>
          <w:sz w:val="20"/>
          <w:szCs w:val="20"/>
        </w:rPr>
        <w:t>appraiser</w:t>
      </w:r>
      <w:r w:rsidRPr="001F3550">
        <w:rPr>
          <w:rFonts w:ascii="GHEA Grapalat" w:hAnsi="GHEA Grapalat"/>
          <w:sz w:val="20"/>
          <w:szCs w:val="20"/>
          <w:lang w:val="es-ES"/>
        </w:rPr>
        <w:t xml:space="preserve"> </w:t>
      </w:r>
      <w:r w:rsidRPr="00BA41C0">
        <w:rPr>
          <w:rFonts w:ascii="GHEA Grapalat" w:hAnsi="GHEA Grapalat"/>
          <w:sz w:val="20"/>
          <w:szCs w:val="20"/>
        </w:rPr>
        <w:t>of the commission</w:t>
      </w:r>
      <w:r w:rsidRPr="001F3550">
        <w:rPr>
          <w:rFonts w:ascii="GHEA Grapalat" w:hAnsi="GHEA Grapalat"/>
          <w:sz w:val="20"/>
          <w:szCs w:val="20"/>
          <w:lang w:val="es-ES"/>
        </w:rPr>
        <w:t xml:space="preserve"> </w:t>
      </w:r>
      <w:r w:rsidRPr="00BA41C0">
        <w:rPr>
          <w:rFonts w:ascii="GHEA Grapalat" w:hAnsi="GHEA Grapalat"/>
          <w:sz w:val="20"/>
          <w:szCs w:val="20"/>
        </w:rPr>
        <w:t xml:space="preserve">actions </w:t>
      </w:r>
      <w:r w:rsidRPr="001F3550">
        <w:rPr>
          <w:rFonts w:ascii="GHEA Grapalat" w:hAnsi="GHEA Grapalat"/>
          <w:sz w:val="20"/>
          <w:szCs w:val="20"/>
          <w:lang w:val="es-ES"/>
        </w:rPr>
        <w:t xml:space="preserve">( </w:t>
      </w:r>
      <w:r w:rsidRPr="00BA41C0">
        <w:rPr>
          <w:rFonts w:ascii="GHEA Grapalat" w:hAnsi="GHEA Grapalat"/>
          <w:sz w:val="20"/>
          <w:szCs w:val="20"/>
        </w:rPr>
        <w:t xml:space="preserve">inaction </w:t>
      </w:r>
      <w:r w:rsidRPr="001F3550">
        <w:rPr>
          <w:rFonts w:ascii="GHEA Grapalat" w:hAnsi="GHEA Grapalat"/>
          <w:sz w:val="20"/>
          <w:szCs w:val="20"/>
          <w:lang w:val="es-ES"/>
        </w:rPr>
        <w:t xml:space="preserve">) </w:t>
      </w:r>
      <w:r w:rsidRPr="00BA41C0">
        <w:rPr>
          <w:rFonts w:ascii="GHEA Grapalat" w:hAnsi="GHEA Grapalat"/>
          <w:sz w:val="20"/>
          <w:szCs w:val="20"/>
        </w:rPr>
        <w:t>and</w:t>
      </w:r>
      <w:r w:rsidRPr="001F3550">
        <w:rPr>
          <w:rFonts w:ascii="GHEA Grapalat" w:hAnsi="GHEA Grapalat"/>
          <w:sz w:val="20"/>
          <w:szCs w:val="20"/>
          <w:lang w:val="es-ES"/>
        </w:rPr>
        <w:t xml:space="preserve"> </w:t>
      </w:r>
      <w:r w:rsidRPr="00BA41C0">
        <w:rPr>
          <w:rFonts w:ascii="GHEA Grapalat" w:hAnsi="GHEA Grapalat"/>
          <w:sz w:val="20"/>
          <w:szCs w:val="20"/>
        </w:rPr>
        <w:t>the decisions</w:t>
      </w:r>
      <w:r w:rsidRPr="001F3550">
        <w:rPr>
          <w:rFonts w:ascii="GHEA Grapalat" w:hAnsi="GHEA Grapalat"/>
          <w:sz w:val="20"/>
          <w:szCs w:val="20"/>
          <w:lang w:val="es-ES"/>
        </w:rPr>
        <w:t xml:space="preserve"> </w:t>
      </w:r>
      <w:r w:rsidRPr="00BA41C0">
        <w:rPr>
          <w:rFonts w:ascii="GHEA Grapalat" w:hAnsi="GHEA Grapalat"/>
          <w:sz w:val="20"/>
          <w:szCs w:val="20"/>
        </w:rPr>
        <w:t>of Armenia</w:t>
      </w:r>
      <w:r w:rsidRPr="001F3550">
        <w:rPr>
          <w:rFonts w:ascii="GHEA Grapalat" w:hAnsi="GHEA Grapalat"/>
          <w:sz w:val="20"/>
          <w:szCs w:val="20"/>
          <w:lang w:val="es-ES"/>
        </w:rPr>
        <w:t xml:space="preserve"> </w:t>
      </w:r>
      <w:r w:rsidRPr="00BA41C0">
        <w:rPr>
          <w:rFonts w:ascii="GHEA Grapalat" w:hAnsi="GHEA Grapalat"/>
          <w:sz w:val="20"/>
          <w:szCs w:val="20"/>
        </w:rPr>
        <w:t>Republic</w:t>
      </w:r>
      <w:r w:rsidRPr="001F3550">
        <w:rPr>
          <w:rFonts w:ascii="GHEA Grapalat" w:hAnsi="GHEA Grapalat"/>
          <w:sz w:val="20"/>
          <w:szCs w:val="20"/>
          <w:lang w:val="es-ES"/>
        </w:rPr>
        <w:t xml:space="preserve"> </w:t>
      </w:r>
      <w:r w:rsidRPr="00BA41C0">
        <w:rPr>
          <w:rFonts w:ascii="GHEA Grapalat" w:hAnsi="GHEA Grapalat"/>
          <w:sz w:val="20"/>
          <w:szCs w:val="20"/>
        </w:rPr>
        <w:t>civilian</w:t>
      </w:r>
      <w:r w:rsidRPr="001F3550">
        <w:rPr>
          <w:rFonts w:ascii="GHEA Grapalat" w:hAnsi="GHEA Grapalat"/>
          <w:sz w:val="20"/>
          <w:szCs w:val="20"/>
          <w:lang w:val="es-ES"/>
        </w:rPr>
        <w:t xml:space="preserve"> </w:t>
      </w:r>
      <w:r w:rsidRPr="00BA41C0">
        <w:rPr>
          <w:rFonts w:ascii="GHEA Grapalat" w:hAnsi="GHEA Grapalat"/>
          <w:sz w:val="20"/>
          <w:szCs w:val="20"/>
        </w:rPr>
        <w:t>of trial</w:t>
      </w:r>
      <w:r w:rsidRPr="001F3550">
        <w:rPr>
          <w:rFonts w:ascii="GHEA Grapalat" w:hAnsi="GHEA Grapalat"/>
          <w:sz w:val="20"/>
          <w:szCs w:val="20"/>
          <w:lang w:val="es-ES"/>
        </w:rPr>
        <w:t xml:space="preserve"> </w:t>
      </w:r>
      <w:r w:rsidRPr="00BA41C0">
        <w:rPr>
          <w:rFonts w:ascii="GHEA Grapalat" w:hAnsi="GHEA Grapalat"/>
          <w:sz w:val="20"/>
          <w:szCs w:val="20"/>
        </w:rPr>
        <w:t xml:space="preserve">by the Code </w:t>
      </w:r>
      <w:r w:rsidRPr="001F3550">
        <w:rPr>
          <w:rFonts w:ascii="GHEA Grapalat" w:hAnsi="GHEA Grapalat"/>
          <w:sz w:val="20"/>
          <w:szCs w:val="20"/>
          <w:lang w:val="es-ES"/>
        </w:rPr>
        <w:t xml:space="preserve">( </w:t>
      </w:r>
      <w:r w:rsidRPr="00BA41C0">
        <w:rPr>
          <w:rFonts w:ascii="GHEA Grapalat" w:hAnsi="GHEA Grapalat"/>
          <w:sz w:val="20"/>
          <w:szCs w:val="20"/>
        </w:rPr>
        <w:t>hereinafter:</w:t>
      </w:r>
      <w:r w:rsidRPr="001F3550">
        <w:rPr>
          <w:rFonts w:ascii="GHEA Grapalat" w:hAnsi="GHEA Grapalat"/>
          <w:sz w:val="20"/>
          <w:szCs w:val="20"/>
          <w:lang w:val="es-ES"/>
        </w:rPr>
        <w:t xml:space="preserve"> </w:t>
      </w:r>
      <w:r w:rsidRPr="00BA41C0">
        <w:rPr>
          <w:rFonts w:ascii="GHEA Grapalat" w:hAnsi="GHEA Grapalat"/>
          <w:sz w:val="20"/>
          <w:szCs w:val="20"/>
        </w:rPr>
        <w:t xml:space="preserve">Code </w:t>
      </w:r>
      <w:r w:rsidRPr="001F3550">
        <w:rPr>
          <w:rFonts w:ascii="GHEA Grapalat" w:hAnsi="GHEA Grapalat"/>
          <w:sz w:val="20"/>
          <w:szCs w:val="20"/>
          <w:lang w:val="es-ES"/>
        </w:rPr>
        <w:t xml:space="preserve">) </w:t>
      </w:r>
      <w:r w:rsidRPr="00BA41C0">
        <w:rPr>
          <w:rFonts w:ascii="GHEA Grapalat" w:hAnsi="GHEA Grapalat"/>
          <w:sz w:val="20"/>
          <w:szCs w:val="20"/>
        </w:rPr>
        <w:t>defined</w:t>
      </w:r>
      <w:r w:rsidRPr="001F3550">
        <w:rPr>
          <w:rFonts w:ascii="GHEA Grapalat" w:hAnsi="GHEA Grapalat"/>
          <w:sz w:val="20"/>
          <w:szCs w:val="20"/>
          <w:lang w:val="es-ES"/>
        </w:rPr>
        <w:t xml:space="preserve"> </w:t>
      </w:r>
      <w:r w:rsidRPr="00BA41C0">
        <w:rPr>
          <w:rFonts w:ascii="GHEA Grapalat" w:hAnsi="GHEA Grapalat"/>
          <w:sz w:val="20"/>
          <w:szCs w:val="20"/>
        </w:rPr>
        <w:t xml:space="preserve">in </w:t>
      </w:r>
      <w:r w:rsidRPr="001F3550">
        <w:rPr>
          <w:rFonts w:ascii="GHEA Grapalat" w:hAnsi="GHEA Grapalat"/>
          <w:sz w:val="20"/>
          <w:szCs w:val="20"/>
          <w:lang w:val="es-ES"/>
        </w:rPr>
        <w:t>order</w:t>
      </w:r>
    </w:p>
    <w:p w:rsidR="000A1464" w:rsidRPr="001F3550" w:rsidRDefault="000A1464" w:rsidP="000A1464">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Each</w:t>
      </w:r>
      <w:r w:rsidRPr="001F3550">
        <w:rPr>
          <w:rFonts w:ascii="GHEA Grapalat" w:hAnsi="GHEA Grapalat"/>
          <w:sz w:val="20"/>
          <w:szCs w:val="20"/>
          <w:lang w:val="es-ES"/>
        </w:rPr>
        <w:t xml:space="preserve"> </w:t>
      </w:r>
      <w:r w:rsidRPr="00BA41C0">
        <w:rPr>
          <w:rFonts w:ascii="GHEA Grapalat" w:hAnsi="GHEA Grapalat"/>
          <w:sz w:val="20"/>
          <w:szCs w:val="20"/>
        </w:rPr>
        <w:t>who?</w:t>
      </w:r>
      <w:r w:rsidRPr="001F3550">
        <w:rPr>
          <w:rFonts w:ascii="GHEA Grapalat" w:hAnsi="GHEA Grapalat"/>
          <w:sz w:val="20"/>
          <w:szCs w:val="20"/>
          <w:lang w:val="es-ES"/>
        </w:rPr>
        <w:t xml:space="preserve"> </w:t>
      </w:r>
      <w:r w:rsidRPr="00BA41C0">
        <w:rPr>
          <w:rFonts w:ascii="GHEA Grapalat" w:hAnsi="GHEA Grapalat"/>
          <w:sz w:val="20"/>
          <w:szCs w:val="20"/>
        </w:rPr>
        <w:t>right</w:t>
      </w:r>
      <w:r w:rsidRPr="001F3550">
        <w:rPr>
          <w:rFonts w:ascii="GHEA Grapalat" w:hAnsi="GHEA Grapalat"/>
          <w:sz w:val="20"/>
          <w:szCs w:val="20"/>
          <w:lang w:val="es-ES"/>
        </w:rPr>
        <w:t xml:space="preserve"> </w:t>
      </w:r>
      <w:r w:rsidRPr="00BA41C0">
        <w:rPr>
          <w:rFonts w:ascii="GHEA Grapalat" w:hAnsi="GHEA Grapalat"/>
          <w:sz w:val="20"/>
          <w:szCs w:val="20"/>
        </w:rPr>
        <w:t>has</w:t>
      </w:r>
      <w:r w:rsidRPr="001F3550">
        <w:rPr>
          <w:rFonts w:ascii="GHEA Grapalat" w:hAnsi="GHEA Grapalat"/>
          <w:sz w:val="20"/>
          <w:szCs w:val="20"/>
          <w:lang w:val="es-ES"/>
        </w:rPr>
        <w:t xml:space="preserve"> </w:t>
      </w:r>
      <w:proofErr w:type="gramStart"/>
      <w:r w:rsidRPr="00BA41C0">
        <w:rPr>
          <w:rFonts w:ascii="GHEA Grapalat" w:hAnsi="GHEA Grapalat"/>
          <w:sz w:val="20"/>
          <w:szCs w:val="20"/>
        </w:rPr>
        <w:t>By</w:t>
      </w:r>
      <w:proofErr w:type="gramEnd"/>
      <w:r w:rsidRPr="00BA41C0">
        <w:rPr>
          <w:rFonts w:ascii="GHEA Grapalat" w:hAnsi="GHEA Grapalat"/>
          <w:sz w:val="20"/>
          <w:szCs w:val="20"/>
        </w:rPr>
        <w:t xml:space="preserve"> the Code</w:t>
      </w:r>
      <w:r w:rsidRPr="001F3550">
        <w:rPr>
          <w:rFonts w:ascii="GHEA Grapalat" w:hAnsi="GHEA Grapalat"/>
          <w:sz w:val="20"/>
          <w:szCs w:val="20"/>
          <w:lang w:val="es-ES"/>
        </w:rPr>
        <w:t xml:space="preserve"> </w:t>
      </w:r>
      <w:r w:rsidRPr="00BA41C0">
        <w:rPr>
          <w:rFonts w:ascii="GHEA Grapalat" w:hAnsi="GHEA Grapalat"/>
          <w:sz w:val="20"/>
          <w:szCs w:val="20"/>
        </w:rPr>
        <w:t>defined</w:t>
      </w:r>
      <w:r w:rsidRPr="001F3550">
        <w:rPr>
          <w:rFonts w:ascii="GHEA Grapalat" w:hAnsi="GHEA Grapalat"/>
          <w:sz w:val="20"/>
          <w:szCs w:val="20"/>
          <w:lang w:val="es-ES"/>
        </w:rPr>
        <w:t xml:space="preserve"> </w:t>
      </w:r>
      <w:r w:rsidRPr="00BA41C0">
        <w:rPr>
          <w:rFonts w:ascii="GHEA Grapalat" w:hAnsi="GHEA Grapalat"/>
          <w:sz w:val="20"/>
          <w:szCs w:val="20"/>
        </w:rPr>
        <w:t>in order</w:t>
      </w:r>
      <w:r w:rsidRPr="001F3550">
        <w:rPr>
          <w:rFonts w:ascii="GHEA Grapalat" w:hAnsi="GHEA Grapalat"/>
          <w:sz w:val="20"/>
          <w:szCs w:val="20"/>
          <w:lang w:val="es-ES"/>
        </w:rPr>
        <w:t xml:space="preserve"> </w:t>
      </w:r>
      <w:r w:rsidRPr="00BA41C0">
        <w:rPr>
          <w:rFonts w:ascii="GHEA Grapalat" w:hAnsi="GHEA Grapalat"/>
          <w:sz w:val="20"/>
          <w:szCs w:val="20"/>
        </w:rPr>
        <w:t>until</w:t>
      </w:r>
      <w:r w:rsidRPr="001F3550">
        <w:rPr>
          <w:rFonts w:ascii="GHEA Grapalat" w:hAnsi="GHEA Grapalat"/>
          <w:sz w:val="20"/>
          <w:szCs w:val="20"/>
          <w:lang w:val="es-ES"/>
        </w:rPr>
        <w:t xml:space="preserve"> </w:t>
      </w:r>
      <w:r w:rsidRPr="00BA41C0">
        <w:rPr>
          <w:rFonts w:ascii="GHEA Grapalat" w:hAnsi="GHEA Grapalat"/>
          <w:sz w:val="20"/>
          <w:szCs w:val="20"/>
        </w:rPr>
        <w:t>applications</w:t>
      </w:r>
      <w:r w:rsidRPr="001F3550">
        <w:rPr>
          <w:rFonts w:ascii="GHEA Grapalat" w:hAnsi="GHEA Grapalat"/>
          <w:sz w:val="20"/>
          <w:szCs w:val="20"/>
          <w:lang w:val="es-ES"/>
        </w:rPr>
        <w:t xml:space="preserve"> </w:t>
      </w:r>
      <w:r w:rsidRPr="00BA41C0">
        <w:rPr>
          <w:rFonts w:ascii="GHEA Grapalat" w:hAnsi="GHEA Grapalat"/>
          <w:sz w:val="20"/>
          <w:szCs w:val="20"/>
        </w:rPr>
        <w:t>presentation</w:t>
      </w:r>
      <w:r w:rsidRPr="001F3550">
        <w:rPr>
          <w:rFonts w:ascii="GHEA Grapalat" w:hAnsi="GHEA Grapalat"/>
          <w:sz w:val="20"/>
          <w:szCs w:val="20"/>
          <w:lang w:val="es-ES"/>
        </w:rPr>
        <w:t xml:space="preserve"> </w:t>
      </w:r>
      <w:r w:rsidRPr="00BA41C0">
        <w:rPr>
          <w:rFonts w:ascii="GHEA Grapalat" w:hAnsi="GHEA Grapalat"/>
          <w:sz w:val="20"/>
          <w:szCs w:val="20"/>
        </w:rPr>
        <w:t>deadline</w:t>
      </w:r>
      <w:r w:rsidRPr="001F3550">
        <w:rPr>
          <w:rFonts w:ascii="GHEA Grapalat" w:hAnsi="GHEA Grapalat"/>
          <w:sz w:val="20"/>
          <w:szCs w:val="20"/>
          <w:lang w:val="es-ES"/>
        </w:rPr>
        <w:t xml:space="preserve"> </w:t>
      </w:r>
      <w:r w:rsidRPr="00BA41C0">
        <w:rPr>
          <w:rFonts w:ascii="GHEA Grapalat" w:hAnsi="GHEA Grapalat"/>
          <w:sz w:val="20"/>
          <w:szCs w:val="20"/>
        </w:rPr>
        <w:t>to appeal</w:t>
      </w:r>
      <w:r w:rsidRPr="001F3550">
        <w:rPr>
          <w:rFonts w:ascii="GHEA Grapalat" w:hAnsi="GHEA Grapalat"/>
          <w:sz w:val="20"/>
          <w:szCs w:val="20"/>
          <w:lang w:val="es-ES"/>
        </w:rPr>
        <w:t xml:space="preserve"> </w:t>
      </w:r>
      <w:r w:rsidRPr="00BA41C0">
        <w:rPr>
          <w:rFonts w:ascii="GHEA Grapalat" w:hAnsi="GHEA Grapalat"/>
          <w:sz w:val="20"/>
          <w:szCs w:val="20"/>
        </w:rPr>
        <w:t>of purchase</w:t>
      </w:r>
      <w:r w:rsidRPr="001F3550">
        <w:rPr>
          <w:rFonts w:ascii="GHEA Grapalat" w:hAnsi="GHEA Grapalat"/>
          <w:sz w:val="20"/>
          <w:szCs w:val="20"/>
          <w:lang w:val="es-ES"/>
        </w:rPr>
        <w:t xml:space="preserve"> </w:t>
      </w:r>
      <w:r w:rsidRPr="00BA41C0">
        <w:rPr>
          <w:rFonts w:ascii="GHEA Grapalat" w:hAnsi="GHEA Grapalat"/>
          <w:sz w:val="20"/>
          <w:szCs w:val="20"/>
        </w:rPr>
        <w:t>subject</w:t>
      </w:r>
      <w:r w:rsidRPr="001F3550">
        <w:rPr>
          <w:rFonts w:ascii="GHEA Grapalat" w:hAnsi="GHEA Grapalat"/>
          <w:sz w:val="20"/>
          <w:szCs w:val="20"/>
          <w:lang w:val="es-ES"/>
        </w:rPr>
        <w:t xml:space="preserve"> </w:t>
      </w:r>
      <w:r w:rsidRPr="00BA41C0">
        <w:rPr>
          <w:rFonts w:ascii="GHEA Grapalat" w:hAnsi="GHEA Grapalat"/>
          <w:sz w:val="20"/>
          <w:szCs w:val="20"/>
        </w:rPr>
        <w:t>characteristics</w:t>
      </w:r>
      <w:r w:rsidRPr="001F3550">
        <w:rPr>
          <w:rFonts w:ascii="GHEA Grapalat" w:hAnsi="GHEA Grapalat"/>
          <w:sz w:val="20"/>
          <w:szCs w:val="20"/>
          <w:lang w:val="es-ES"/>
        </w:rPr>
        <w:t xml:space="preserve"> </w:t>
      </w:r>
      <w:r w:rsidRPr="00BA41C0">
        <w:rPr>
          <w:rFonts w:ascii="GHEA Grapalat" w:hAnsi="GHEA Grapalat"/>
          <w:sz w:val="20"/>
          <w:szCs w:val="20"/>
        </w:rPr>
        <w:t>or</w:t>
      </w:r>
      <w:r w:rsidRPr="001F3550">
        <w:rPr>
          <w:rFonts w:ascii="GHEA Grapalat" w:hAnsi="GHEA Grapalat"/>
          <w:sz w:val="20"/>
          <w:szCs w:val="20"/>
          <w:lang w:val="es-ES"/>
        </w:rPr>
        <w:t xml:space="preserve"> </w:t>
      </w:r>
      <w:r w:rsidRPr="00BA41C0">
        <w:rPr>
          <w:rFonts w:ascii="GHEA Grapalat" w:hAnsi="GHEA Grapalat"/>
          <w:sz w:val="20"/>
          <w:szCs w:val="20"/>
        </w:rPr>
        <w:t>of invitation</w:t>
      </w:r>
      <w:r w:rsidRPr="001F3550">
        <w:rPr>
          <w:rFonts w:ascii="GHEA Grapalat" w:hAnsi="GHEA Grapalat"/>
          <w:sz w:val="20"/>
          <w:szCs w:val="20"/>
          <w:lang w:val="es-ES"/>
        </w:rPr>
        <w:t xml:space="preserve"> the </w:t>
      </w:r>
      <w:r w:rsidRPr="00BA41C0">
        <w:rPr>
          <w:rFonts w:ascii="GHEA Grapalat" w:hAnsi="GHEA Grapalat"/>
          <w:sz w:val="20"/>
          <w:szCs w:val="20"/>
        </w:rPr>
        <w:t>requirements</w:t>
      </w:r>
    </w:p>
    <w:p w:rsidR="000A1464" w:rsidRPr="001F3550" w:rsidRDefault="000A1464" w:rsidP="000A1464">
      <w:pPr>
        <w:pStyle w:val="af4"/>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 xml:space="preserve">12 </w:t>
      </w:r>
      <w:r w:rsidRPr="001F3550">
        <w:rPr>
          <w:rFonts w:ascii="Cambria Math" w:hAnsi="Cambria Math" w:cs="Cambria Math"/>
          <w:sz w:val="20"/>
          <w:szCs w:val="20"/>
          <w:lang w:val="es-ES"/>
        </w:rPr>
        <w:t xml:space="preserve">. </w:t>
      </w:r>
      <w:r w:rsidRPr="001F3550">
        <w:rPr>
          <w:rFonts w:ascii="GHEA Grapalat" w:hAnsi="GHEA Grapalat"/>
          <w:sz w:val="20"/>
          <w:szCs w:val="20"/>
          <w:lang w:val="es-ES"/>
        </w:rPr>
        <w:t xml:space="preserve">2. </w:t>
      </w:r>
      <w:r w:rsidRPr="00BA41C0">
        <w:rPr>
          <w:rFonts w:ascii="GHEA Grapalat" w:hAnsi="GHEA Grapalat"/>
          <w:sz w:val="20"/>
          <w:szCs w:val="20"/>
        </w:rPr>
        <w:t>Herein</w:t>
      </w:r>
      <w:r w:rsidRPr="001F3550">
        <w:rPr>
          <w:rFonts w:ascii="GHEA Grapalat" w:hAnsi="GHEA Grapalat"/>
          <w:sz w:val="20"/>
          <w:szCs w:val="20"/>
          <w:lang w:val="es-ES"/>
        </w:rPr>
        <w:t xml:space="preserve"> </w:t>
      </w:r>
      <w:r w:rsidRPr="00BA41C0">
        <w:rPr>
          <w:rFonts w:ascii="GHEA Grapalat" w:hAnsi="GHEA Grapalat"/>
          <w:sz w:val="20"/>
          <w:szCs w:val="20"/>
        </w:rPr>
        <w:t>of the procedure</w:t>
      </w:r>
      <w:r w:rsidRPr="001F3550">
        <w:rPr>
          <w:rFonts w:ascii="GHEA Grapalat" w:hAnsi="GHEA Grapalat"/>
          <w:sz w:val="20"/>
          <w:szCs w:val="20"/>
          <w:lang w:val="es-ES"/>
        </w:rPr>
        <w:t xml:space="preserve"> </w:t>
      </w:r>
      <w:r w:rsidRPr="00BA41C0">
        <w:rPr>
          <w:rFonts w:ascii="GHEA Grapalat" w:hAnsi="GHEA Grapalat"/>
          <w:sz w:val="20"/>
          <w:szCs w:val="20"/>
        </w:rPr>
        <w:t>with</w:t>
      </w:r>
      <w:r w:rsidRPr="001F3550">
        <w:rPr>
          <w:rFonts w:ascii="GHEA Grapalat" w:hAnsi="GHEA Grapalat"/>
          <w:sz w:val="20"/>
          <w:szCs w:val="20"/>
          <w:lang w:val="es-ES"/>
        </w:rPr>
        <w:t xml:space="preserve"> </w:t>
      </w:r>
      <w:r w:rsidRPr="00BA41C0">
        <w:rPr>
          <w:rFonts w:ascii="GHEA Grapalat" w:hAnsi="GHEA Grapalat"/>
          <w:sz w:val="20"/>
          <w:szCs w:val="20"/>
        </w:rPr>
        <w:t>connected</w:t>
      </w:r>
      <w:r w:rsidRPr="001F3550">
        <w:rPr>
          <w:rFonts w:ascii="GHEA Grapalat" w:hAnsi="GHEA Grapalat"/>
          <w:sz w:val="20"/>
          <w:szCs w:val="20"/>
          <w:lang w:val="es-ES"/>
        </w:rPr>
        <w:t xml:space="preserve"> </w:t>
      </w:r>
      <w:r w:rsidRPr="00BA41C0">
        <w:rPr>
          <w:rFonts w:ascii="GHEA Grapalat" w:hAnsi="GHEA Grapalat"/>
          <w:sz w:val="20"/>
          <w:szCs w:val="20"/>
        </w:rPr>
        <w:t>the relationship</w:t>
      </w:r>
      <w:r w:rsidRPr="001F3550">
        <w:rPr>
          <w:rFonts w:ascii="GHEA Grapalat" w:hAnsi="GHEA Grapalat"/>
          <w:sz w:val="20"/>
          <w:szCs w:val="20"/>
          <w:lang w:val="es-ES"/>
        </w:rPr>
        <w:t xml:space="preserve"> </w:t>
      </w:r>
      <w:r w:rsidRPr="00BA41C0">
        <w:rPr>
          <w:rFonts w:ascii="GHEA Grapalat" w:hAnsi="GHEA Grapalat"/>
          <w:sz w:val="20"/>
          <w:szCs w:val="20"/>
        </w:rPr>
        <w:t>administrative</w:t>
      </w:r>
      <w:r w:rsidRPr="001F3550">
        <w:rPr>
          <w:rFonts w:ascii="GHEA Grapalat" w:hAnsi="GHEA Grapalat"/>
          <w:sz w:val="20"/>
          <w:szCs w:val="20"/>
          <w:lang w:val="es-ES"/>
        </w:rPr>
        <w:t xml:space="preserve"> </w:t>
      </w:r>
      <w:r w:rsidRPr="00BA41C0">
        <w:rPr>
          <w:rFonts w:ascii="GHEA Grapalat" w:hAnsi="GHEA Grapalat"/>
          <w:sz w:val="20"/>
          <w:szCs w:val="20"/>
        </w:rPr>
        <w:t>relationship</w:t>
      </w:r>
      <w:r w:rsidRPr="001F3550">
        <w:rPr>
          <w:rFonts w:ascii="GHEA Grapalat" w:hAnsi="GHEA Grapalat"/>
          <w:sz w:val="20"/>
          <w:szCs w:val="20"/>
          <w:lang w:val="es-ES"/>
        </w:rPr>
        <w:t xml:space="preserve"> </w:t>
      </w:r>
      <w:r w:rsidRPr="00BA41C0">
        <w:rPr>
          <w:rFonts w:ascii="GHEA Grapalat" w:hAnsi="GHEA Grapalat"/>
          <w:sz w:val="20"/>
          <w:szCs w:val="20"/>
        </w:rPr>
        <w:t xml:space="preserve">are </w:t>
      </w:r>
      <w:proofErr w:type="gramStart"/>
      <w:r w:rsidRPr="00BA41C0">
        <w:rPr>
          <w:rFonts w:ascii="GHEA Grapalat" w:hAnsi="GHEA Grapalat"/>
          <w:sz w:val="20"/>
          <w:szCs w:val="20"/>
        </w:rPr>
        <w:t xml:space="preserve">not </w:t>
      </w:r>
      <w:r w:rsidRPr="001F3550">
        <w:rPr>
          <w:rFonts w:ascii="GHEA Grapalat" w:hAnsi="GHEA Grapalat"/>
          <w:sz w:val="20"/>
          <w:szCs w:val="20"/>
          <w:lang w:val="es-ES"/>
        </w:rPr>
        <w:t>,</w:t>
      </w:r>
      <w:proofErr w:type="gramEnd"/>
      <w:r w:rsidRPr="001F3550">
        <w:rPr>
          <w:rFonts w:ascii="GHEA Grapalat" w:hAnsi="GHEA Grapalat"/>
          <w:sz w:val="20"/>
          <w:szCs w:val="20"/>
          <w:lang w:val="es-ES"/>
        </w:rPr>
        <w:t xml:space="preserve"> </w:t>
      </w:r>
      <w:r w:rsidRPr="00BA41C0">
        <w:rPr>
          <w:rFonts w:ascii="GHEA Grapalat" w:hAnsi="GHEA Grapalat"/>
          <w:sz w:val="20"/>
          <w:szCs w:val="20"/>
        </w:rPr>
        <w:t>and</w:t>
      </w:r>
      <w:r w:rsidRPr="001F3550">
        <w:rPr>
          <w:rFonts w:ascii="GHEA Grapalat" w:hAnsi="GHEA Grapalat"/>
          <w:sz w:val="20"/>
          <w:szCs w:val="20"/>
          <w:lang w:val="es-ES"/>
        </w:rPr>
        <w:t xml:space="preserve"> </w:t>
      </w:r>
      <w:r w:rsidRPr="00BA41C0">
        <w:rPr>
          <w:rFonts w:ascii="GHEA Grapalat" w:hAnsi="GHEA Grapalat"/>
          <w:sz w:val="20"/>
          <w:szCs w:val="20"/>
        </w:rPr>
        <w:t>them</w:t>
      </w:r>
      <w:r w:rsidRPr="001F3550">
        <w:rPr>
          <w:rFonts w:ascii="GHEA Grapalat" w:hAnsi="GHEA Grapalat"/>
          <w:sz w:val="20"/>
          <w:szCs w:val="20"/>
          <w:lang w:val="es-ES"/>
        </w:rPr>
        <w:t xml:space="preserve"> </w:t>
      </w:r>
      <w:r w:rsidRPr="00BA41C0">
        <w:rPr>
          <w:rFonts w:ascii="GHEA Grapalat" w:hAnsi="GHEA Grapalat"/>
          <w:sz w:val="20"/>
          <w:szCs w:val="20"/>
        </w:rPr>
        <w:t>being regulated</w:t>
      </w:r>
      <w:r w:rsidRPr="001F3550">
        <w:rPr>
          <w:rFonts w:ascii="GHEA Grapalat" w:hAnsi="GHEA Grapalat"/>
          <w:sz w:val="20"/>
          <w:szCs w:val="20"/>
          <w:lang w:val="es-ES"/>
        </w:rPr>
        <w:t xml:space="preserve"> </w:t>
      </w:r>
      <w:r w:rsidRPr="00BA41C0">
        <w:rPr>
          <w:rFonts w:ascii="GHEA Grapalat" w:hAnsi="GHEA Grapalat"/>
          <w:sz w:val="20"/>
          <w:szCs w:val="20"/>
        </w:rPr>
        <w:t>are</w:t>
      </w:r>
      <w:r w:rsidRPr="001F3550">
        <w:rPr>
          <w:rFonts w:ascii="GHEA Grapalat" w:hAnsi="GHEA Grapalat"/>
          <w:sz w:val="20"/>
          <w:szCs w:val="20"/>
          <w:lang w:val="es-ES"/>
        </w:rPr>
        <w:t xml:space="preserve"> </w:t>
      </w:r>
      <w:r w:rsidRPr="00BA41C0">
        <w:rPr>
          <w:rFonts w:ascii="GHEA Grapalat" w:hAnsi="GHEA Grapalat"/>
          <w:sz w:val="20"/>
          <w:szCs w:val="20"/>
        </w:rPr>
        <w:t>of Armenia</w:t>
      </w:r>
      <w:r w:rsidRPr="001F3550">
        <w:rPr>
          <w:rFonts w:ascii="GHEA Grapalat" w:hAnsi="GHEA Grapalat"/>
          <w:sz w:val="20"/>
          <w:szCs w:val="20"/>
          <w:lang w:val="es-ES"/>
        </w:rPr>
        <w:t xml:space="preserve"> </w:t>
      </w:r>
      <w:r w:rsidRPr="00BA41C0">
        <w:rPr>
          <w:rFonts w:ascii="GHEA Grapalat" w:hAnsi="GHEA Grapalat"/>
          <w:sz w:val="20"/>
          <w:szCs w:val="20"/>
        </w:rPr>
        <w:t>Republic</w:t>
      </w:r>
      <w:r w:rsidRPr="001F3550">
        <w:rPr>
          <w:rFonts w:ascii="GHEA Grapalat" w:hAnsi="GHEA Grapalat"/>
          <w:sz w:val="20"/>
          <w:szCs w:val="20"/>
          <w:lang w:val="es-ES"/>
        </w:rPr>
        <w:t xml:space="preserve"> </w:t>
      </w:r>
      <w:r w:rsidRPr="00BA41C0">
        <w:rPr>
          <w:rFonts w:ascii="GHEA Grapalat" w:hAnsi="GHEA Grapalat"/>
          <w:sz w:val="20"/>
          <w:szCs w:val="20"/>
        </w:rPr>
        <w:t>civil law</w:t>
      </w:r>
      <w:r w:rsidRPr="001F3550">
        <w:rPr>
          <w:rFonts w:ascii="GHEA Grapalat" w:hAnsi="GHEA Grapalat"/>
          <w:sz w:val="20"/>
          <w:szCs w:val="20"/>
          <w:lang w:val="es-ES"/>
        </w:rPr>
        <w:t xml:space="preserve"> </w:t>
      </w:r>
      <w:r w:rsidRPr="00BA41C0">
        <w:rPr>
          <w:rFonts w:ascii="GHEA Grapalat" w:hAnsi="GHEA Grapalat"/>
          <w:sz w:val="20"/>
          <w:szCs w:val="20"/>
        </w:rPr>
        <w:t>the relationship</w:t>
      </w:r>
      <w:r w:rsidRPr="001F3550">
        <w:rPr>
          <w:rFonts w:ascii="GHEA Grapalat" w:hAnsi="GHEA Grapalat"/>
          <w:sz w:val="20"/>
          <w:szCs w:val="20"/>
          <w:lang w:val="es-ES"/>
        </w:rPr>
        <w:t xml:space="preserve"> </w:t>
      </w:r>
      <w:r w:rsidRPr="00BA41C0">
        <w:rPr>
          <w:rFonts w:ascii="GHEA Grapalat" w:hAnsi="GHEA Grapalat"/>
          <w:sz w:val="20"/>
          <w:szCs w:val="20"/>
        </w:rPr>
        <w:t>regulator</w:t>
      </w:r>
      <w:r w:rsidRPr="001F3550">
        <w:rPr>
          <w:rFonts w:ascii="GHEA Grapalat" w:hAnsi="GHEA Grapalat"/>
          <w:sz w:val="20"/>
          <w:szCs w:val="20"/>
          <w:lang w:val="es-ES"/>
        </w:rPr>
        <w:t xml:space="preserve"> </w:t>
      </w:r>
      <w:r w:rsidRPr="00BA41C0">
        <w:rPr>
          <w:rFonts w:ascii="GHEA Grapalat" w:hAnsi="GHEA Grapalat"/>
          <w:sz w:val="20"/>
          <w:szCs w:val="20"/>
        </w:rPr>
        <w:t xml:space="preserve">by legislation </w:t>
      </w:r>
      <w:r w:rsidRPr="001F3550">
        <w:rPr>
          <w:rFonts w:ascii="GHEA Grapalat" w:hAnsi="GHEA Grapalat"/>
          <w:sz w:val="20"/>
          <w:szCs w:val="20"/>
          <w:lang w:val="es-ES"/>
        </w:rPr>
        <w:t>.</w:t>
      </w:r>
    </w:p>
    <w:p w:rsidR="000A1464" w:rsidRPr="001F3550" w:rsidRDefault="000A1464" w:rsidP="000A1464">
      <w:pPr>
        <w:pStyle w:val="af4"/>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 xml:space="preserve">12 </w:t>
      </w:r>
      <w:r w:rsidRPr="001F3550">
        <w:rPr>
          <w:rFonts w:ascii="Cambria Math" w:hAnsi="Cambria Math" w:cs="Cambria Math"/>
          <w:sz w:val="20"/>
          <w:szCs w:val="20"/>
          <w:lang w:val="es-ES"/>
        </w:rPr>
        <w:t xml:space="preserve">. </w:t>
      </w:r>
      <w:r w:rsidRPr="001F3550">
        <w:rPr>
          <w:rFonts w:ascii="GHEA Grapalat" w:hAnsi="GHEA Grapalat"/>
          <w:sz w:val="20"/>
          <w:szCs w:val="20"/>
          <w:lang w:val="es-ES"/>
        </w:rPr>
        <w:t xml:space="preserve">3. </w:t>
      </w:r>
      <w:r w:rsidRPr="00BA41C0">
        <w:rPr>
          <w:rFonts w:ascii="GHEA Grapalat" w:hAnsi="GHEA Grapalat"/>
          <w:sz w:val="20"/>
          <w:szCs w:val="20"/>
        </w:rPr>
        <w:t xml:space="preserve">Client </w:t>
      </w:r>
      <w:r w:rsidRPr="001F3550">
        <w:rPr>
          <w:rFonts w:ascii="GHEA Grapalat" w:hAnsi="GHEA Grapalat"/>
          <w:sz w:val="20"/>
          <w:szCs w:val="20"/>
          <w:lang w:val="es-ES"/>
        </w:rPr>
        <w:t xml:space="preserve">, </w:t>
      </w:r>
      <w:r w:rsidRPr="00BA41C0">
        <w:rPr>
          <w:rFonts w:ascii="GHEA Grapalat" w:hAnsi="GHEA Grapalat"/>
          <w:sz w:val="20"/>
          <w:szCs w:val="20"/>
        </w:rPr>
        <w:t>assessor</w:t>
      </w:r>
      <w:r w:rsidRPr="001F3550">
        <w:rPr>
          <w:rFonts w:ascii="GHEA Grapalat" w:hAnsi="GHEA Grapalat"/>
          <w:sz w:val="20"/>
          <w:szCs w:val="20"/>
          <w:lang w:val="es-ES"/>
        </w:rPr>
        <w:t xml:space="preserve"> </w:t>
      </w:r>
      <w:r w:rsidRPr="00BA41C0">
        <w:rPr>
          <w:rFonts w:ascii="GHEA Grapalat" w:hAnsi="GHEA Grapalat"/>
          <w:sz w:val="20"/>
          <w:szCs w:val="20"/>
        </w:rPr>
        <w:t>of the commission</w:t>
      </w:r>
      <w:r w:rsidRPr="001F3550">
        <w:rPr>
          <w:rFonts w:ascii="GHEA Grapalat" w:hAnsi="GHEA Grapalat"/>
          <w:sz w:val="20"/>
          <w:szCs w:val="20"/>
          <w:lang w:val="es-ES"/>
        </w:rPr>
        <w:t xml:space="preserve"> </w:t>
      </w:r>
      <w:r w:rsidRPr="00BA41C0">
        <w:rPr>
          <w:rFonts w:ascii="GHEA Grapalat" w:hAnsi="GHEA Grapalat"/>
          <w:sz w:val="20"/>
          <w:szCs w:val="20"/>
        </w:rPr>
        <w:t>done</w:t>
      </w:r>
      <w:r w:rsidRPr="001F3550">
        <w:rPr>
          <w:rFonts w:ascii="GHEA Grapalat" w:hAnsi="GHEA Grapalat"/>
          <w:sz w:val="20"/>
          <w:szCs w:val="20"/>
          <w:lang w:val="es-ES"/>
        </w:rPr>
        <w:t xml:space="preserve"> </w:t>
      </w:r>
      <w:r w:rsidRPr="00BA41C0">
        <w:rPr>
          <w:rFonts w:ascii="GHEA Grapalat" w:hAnsi="GHEA Grapalat"/>
          <w:sz w:val="20"/>
          <w:szCs w:val="20"/>
        </w:rPr>
        <w:t>of action</w:t>
      </w:r>
      <w:r w:rsidRPr="001F3550">
        <w:rPr>
          <w:rFonts w:ascii="GHEA Grapalat" w:hAnsi="GHEA Grapalat"/>
          <w:sz w:val="20"/>
          <w:szCs w:val="20"/>
          <w:lang w:val="es-ES"/>
        </w:rPr>
        <w:t xml:space="preserve"> </w:t>
      </w:r>
      <w:r w:rsidRPr="00BA41C0">
        <w:rPr>
          <w:rFonts w:ascii="GHEA Grapalat" w:hAnsi="GHEA Grapalat"/>
          <w:sz w:val="20"/>
          <w:szCs w:val="20"/>
        </w:rPr>
        <w:t>or</w:t>
      </w:r>
      <w:r w:rsidRPr="001F3550">
        <w:rPr>
          <w:rFonts w:ascii="GHEA Grapalat" w:hAnsi="GHEA Grapalat"/>
          <w:sz w:val="20"/>
          <w:szCs w:val="20"/>
          <w:lang w:val="es-ES"/>
        </w:rPr>
        <w:t xml:space="preserve"> </w:t>
      </w:r>
      <w:r w:rsidRPr="00BA41C0">
        <w:rPr>
          <w:rFonts w:ascii="GHEA Grapalat" w:hAnsi="GHEA Grapalat"/>
          <w:sz w:val="20"/>
          <w:szCs w:val="20"/>
        </w:rPr>
        <w:t>of inactivity</w:t>
      </w:r>
      <w:r w:rsidRPr="001F3550">
        <w:rPr>
          <w:rFonts w:ascii="GHEA Grapalat" w:hAnsi="GHEA Grapalat"/>
          <w:sz w:val="20"/>
          <w:szCs w:val="20"/>
          <w:lang w:val="es-ES"/>
        </w:rPr>
        <w:t xml:space="preserve"> </w:t>
      </w:r>
      <w:r w:rsidRPr="00BA41C0">
        <w:rPr>
          <w:rFonts w:ascii="GHEA Grapalat" w:hAnsi="GHEA Grapalat"/>
          <w:sz w:val="20"/>
          <w:szCs w:val="20"/>
        </w:rPr>
        <w:t>as a result</w:t>
      </w:r>
      <w:r w:rsidRPr="001F3550">
        <w:rPr>
          <w:rFonts w:ascii="GHEA Grapalat" w:hAnsi="GHEA Grapalat"/>
          <w:sz w:val="20"/>
          <w:szCs w:val="20"/>
          <w:lang w:val="es-ES"/>
        </w:rPr>
        <w:t xml:space="preserve"> </w:t>
      </w:r>
      <w:r w:rsidRPr="00BA41C0">
        <w:rPr>
          <w:rFonts w:ascii="GHEA Grapalat" w:hAnsi="GHEA Grapalat"/>
          <w:sz w:val="20"/>
          <w:szCs w:val="20"/>
        </w:rPr>
        <w:t>caused by</w:t>
      </w:r>
      <w:r w:rsidRPr="001F3550">
        <w:rPr>
          <w:rFonts w:ascii="GHEA Grapalat" w:hAnsi="GHEA Grapalat"/>
          <w:sz w:val="20"/>
          <w:szCs w:val="20"/>
          <w:lang w:val="es-ES"/>
        </w:rPr>
        <w:t xml:space="preserve"> </w:t>
      </w:r>
      <w:r w:rsidRPr="00BA41C0">
        <w:rPr>
          <w:rFonts w:ascii="GHEA Grapalat" w:hAnsi="GHEA Grapalat"/>
          <w:sz w:val="20"/>
          <w:szCs w:val="20"/>
        </w:rPr>
        <w:t>damages</w:t>
      </w:r>
      <w:r w:rsidRPr="001F3550">
        <w:rPr>
          <w:rFonts w:ascii="GHEA Grapalat" w:hAnsi="GHEA Grapalat"/>
          <w:sz w:val="20"/>
          <w:szCs w:val="20"/>
          <w:lang w:val="es-ES"/>
        </w:rPr>
        <w:t xml:space="preserve"> </w:t>
      </w:r>
      <w:r w:rsidRPr="00BA41C0">
        <w:rPr>
          <w:rFonts w:ascii="GHEA Grapalat" w:hAnsi="GHEA Grapalat"/>
          <w:sz w:val="20"/>
          <w:szCs w:val="20"/>
        </w:rPr>
        <w:t>compensated</w:t>
      </w:r>
      <w:r w:rsidRPr="001F3550">
        <w:rPr>
          <w:rFonts w:ascii="GHEA Grapalat" w:hAnsi="GHEA Grapalat"/>
          <w:sz w:val="20"/>
          <w:szCs w:val="20"/>
          <w:lang w:val="es-ES"/>
        </w:rPr>
        <w:t xml:space="preserve"> </w:t>
      </w:r>
      <w:r w:rsidRPr="00BA41C0">
        <w:rPr>
          <w:rFonts w:ascii="GHEA Grapalat" w:hAnsi="GHEA Grapalat"/>
          <w:sz w:val="20"/>
          <w:szCs w:val="20"/>
        </w:rPr>
        <w:t>are</w:t>
      </w:r>
      <w:r w:rsidRPr="001F3550">
        <w:rPr>
          <w:rFonts w:ascii="GHEA Grapalat" w:hAnsi="GHEA Grapalat"/>
          <w:sz w:val="20"/>
          <w:szCs w:val="20"/>
          <w:lang w:val="es-ES"/>
        </w:rPr>
        <w:t xml:space="preserve"> </w:t>
      </w:r>
      <w:r w:rsidRPr="00BA41C0">
        <w:rPr>
          <w:rFonts w:ascii="GHEA Grapalat" w:hAnsi="GHEA Grapalat"/>
          <w:sz w:val="20"/>
          <w:szCs w:val="20"/>
        </w:rPr>
        <w:t>of Armenia</w:t>
      </w:r>
      <w:r w:rsidRPr="001F3550">
        <w:rPr>
          <w:rFonts w:ascii="GHEA Grapalat" w:hAnsi="GHEA Grapalat"/>
          <w:sz w:val="20"/>
          <w:szCs w:val="20"/>
          <w:lang w:val="es-ES"/>
        </w:rPr>
        <w:t xml:space="preserve"> </w:t>
      </w:r>
      <w:r w:rsidRPr="00BA41C0">
        <w:rPr>
          <w:rFonts w:ascii="GHEA Grapalat" w:hAnsi="GHEA Grapalat"/>
          <w:sz w:val="20"/>
          <w:szCs w:val="20"/>
        </w:rPr>
        <w:t>Republic</w:t>
      </w:r>
      <w:r w:rsidRPr="001F3550">
        <w:rPr>
          <w:rFonts w:ascii="GHEA Grapalat" w:hAnsi="GHEA Grapalat"/>
          <w:sz w:val="20"/>
          <w:szCs w:val="20"/>
          <w:lang w:val="es-ES"/>
        </w:rPr>
        <w:t xml:space="preserve"> </w:t>
      </w:r>
      <w:r w:rsidRPr="00BA41C0">
        <w:rPr>
          <w:rFonts w:ascii="GHEA Grapalat" w:hAnsi="GHEA Grapalat"/>
          <w:sz w:val="20"/>
          <w:szCs w:val="20"/>
        </w:rPr>
        <w:t>civilian</w:t>
      </w:r>
      <w:r w:rsidRPr="001F3550">
        <w:rPr>
          <w:rFonts w:ascii="GHEA Grapalat" w:hAnsi="GHEA Grapalat"/>
          <w:sz w:val="20"/>
          <w:szCs w:val="20"/>
          <w:lang w:val="es-ES"/>
        </w:rPr>
        <w:t xml:space="preserve"> </w:t>
      </w:r>
      <w:r w:rsidRPr="00BA41C0">
        <w:rPr>
          <w:rFonts w:ascii="GHEA Grapalat" w:hAnsi="GHEA Grapalat"/>
          <w:sz w:val="20"/>
          <w:szCs w:val="20"/>
        </w:rPr>
        <w:t>by the code</w:t>
      </w:r>
      <w:r w:rsidRPr="001F3550">
        <w:rPr>
          <w:rFonts w:ascii="GHEA Grapalat" w:hAnsi="GHEA Grapalat"/>
          <w:sz w:val="20"/>
          <w:szCs w:val="20"/>
          <w:lang w:val="es-ES"/>
        </w:rPr>
        <w:t xml:space="preserve"> </w:t>
      </w:r>
      <w:r w:rsidRPr="00BA41C0">
        <w:rPr>
          <w:rFonts w:ascii="GHEA Grapalat" w:hAnsi="GHEA Grapalat"/>
          <w:sz w:val="20"/>
          <w:szCs w:val="20"/>
        </w:rPr>
        <w:t>defined</w:t>
      </w:r>
      <w:r w:rsidRPr="001F3550">
        <w:rPr>
          <w:rFonts w:ascii="GHEA Grapalat" w:hAnsi="GHEA Grapalat"/>
          <w:sz w:val="20"/>
          <w:szCs w:val="20"/>
          <w:lang w:val="es-ES"/>
        </w:rPr>
        <w:t xml:space="preserve"> </w:t>
      </w:r>
      <w:r w:rsidRPr="00BA41C0">
        <w:rPr>
          <w:rFonts w:ascii="GHEA Grapalat" w:hAnsi="GHEA Grapalat"/>
          <w:sz w:val="20"/>
          <w:szCs w:val="20"/>
        </w:rPr>
        <w:t xml:space="preserve">in </w:t>
      </w:r>
      <w:r w:rsidRPr="001F3550">
        <w:rPr>
          <w:rFonts w:ascii="GHEA Grapalat" w:hAnsi="GHEA Grapalat"/>
          <w:sz w:val="20"/>
          <w:szCs w:val="20"/>
          <w:lang w:val="es-ES"/>
        </w:rPr>
        <w:t>order</w:t>
      </w:r>
    </w:p>
    <w:p w:rsidR="000A1464" w:rsidRPr="001F3550" w:rsidRDefault="000A1464" w:rsidP="000A1464">
      <w:pPr>
        <w:pStyle w:val="af4"/>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 xml:space="preserve">12 </w:t>
      </w:r>
      <w:r w:rsidRPr="001F3550">
        <w:rPr>
          <w:rFonts w:ascii="Cambria Math" w:hAnsi="Cambria Math" w:cs="Cambria Math"/>
          <w:sz w:val="20"/>
          <w:szCs w:val="20"/>
          <w:lang w:val="es-ES"/>
        </w:rPr>
        <w:t xml:space="preserve">. </w:t>
      </w:r>
      <w:r w:rsidRPr="001F3550">
        <w:rPr>
          <w:rFonts w:ascii="GHEA Grapalat" w:hAnsi="GHEA Grapalat"/>
          <w:sz w:val="20"/>
          <w:szCs w:val="20"/>
          <w:lang w:val="es-ES"/>
        </w:rPr>
        <w:t xml:space="preserve">4. </w:t>
      </w:r>
      <w:r w:rsidRPr="00BA41C0">
        <w:rPr>
          <w:rFonts w:ascii="GHEA Grapalat" w:hAnsi="GHEA Grapalat"/>
          <w:sz w:val="20"/>
          <w:szCs w:val="20"/>
        </w:rPr>
        <w:t>Herein</w:t>
      </w:r>
      <w:r w:rsidRPr="001F3550">
        <w:rPr>
          <w:rFonts w:ascii="GHEA Grapalat" w:hAnsi="GHEA Grapalat"/>
          <w:sz w:val="20"/>
          <w:szCs w:val="20"/>
          <w:lang w:val="es-ES"/>
        </w:rPr>
        <w:t xml:space="preserve"> </w:t>
      </w:r>
      <w:r w:rsidRPr="00BA41C0">
        <w:rPr>
          <w:rFonts w:ascii="GHEA Grapalat" w:hAnsi="GHEA Grapalat"/>
          <w:sz w:val="20"/>
          <w:szCs w:val="20"/>
        </w:rPr>
        <w:t>by invitation</w:t>
      </w:r>
      <w:r w:rsidRPr="001F3550">
        <w:rPr>
          <w:rFonts w:ascii="GHEA Grapalat" w:hAnsi="GHEA Grapalat"/>
          <w:sz w:val="20"/>
          <w:szCs w:val="20"/>
          <w:lang w:val="es-ES"/>
        </w:rPr>
        <w:t xml:space="preserve"> </w:t>
      </w:r>
      <w:r w:rsidRPr="00BA41C0">
        <w:rPr>
          <w:rFonts w:ascii="GHEA Grapalat" w:hAnsi="GHEA Grapalat"/>
          <w:sz w:val="20"/>
          <w:szCs w:val="20"/>
        </w:rPr>
        <w:t>defined</w:t>
      </w:r>
      <w:r w:rsidRPr="001F3550">
        <w:rPr>
          <w:rFonts w:ascii="GHEA Grapalat" w:hAnsi="GHEA Grapalat"/>
          <w:sz w:val="20"/>
          <w:szCs w:val="20"/>
          <w:lang w:val="es-ES"/>
        </w:rPr>
        <w:t xml:space="preserve"> </w:t>
      </w:r>
      <w:r w:rsidRPr="00BA41C0">
        <w:rPr>
          <w:rFonts w:ascii="GHEA Grapalat" w:hAnsi="GHEA Grapalat"/>
          <w:sz w:val="20"/>
          <w:szCs w:val="20"/>
        </w:rPr>
        <w:t>of inactivity</w:t>
      </w:r>
      <w:r w:rsidRPr="001F3550">
        <w:rPr>
          <w:rFonts w:ascii="GHEA Grapalat" w:hAnsi="GHEA Grapalat"/>
          <w:sz w:val="20"/>
          <w:szCs w:val="20"/>
          <w:lang w:val="es-ES"/>
        </w:rPr>
        <w:t xml:space="preserve"> </w:t>
      </w:r>
      <w:r w:rsidRPr="00BA41C0">
        <w:rPr>
          <w:rFonts w:ascii="GHEA Grapalat" w:hAnsi="GHEA Grapalat"/>
          <w:sz w:val="20"/>
          <w:szCs w:val="20"/>
        </w:rPr>
        <w:t>period</w:t>
      </w:r>
      <w:r w:rsidRPr="001F3550">
        <w:rPr>
          <w:rFonts w:ascii="GHEA Grapalat" w:hAnsi="GHEA Grapalat"/>
          <w:sz w:val="20"/>
          <w:szCs w:val="20"/>
          <w:lang w:val="es-ES"/>
        </w:rPr>
        <w:t xml:space="preserve"> </w:t>
      </w:r>
      <w:r w:rsidRPr="00BA41C0">
        <w:rPr>
          <w:rFonts w:ascii="GHEA Grapalat" w:hAnsi="GHEA Grapalat"/>
          <w:sz w:val="20"/>
          <w:szCs w:val="20"/>
        </w:rPr>
        <w:t xml:space="preserve">of the customer </w:t>
      </w:r>
      <w:r w:rsidRPr="001F3550">
        <w:rPr>
          <w:rFonts w:ascii="GHEA Grapalat" w:hAnsi="GHEA Grapalat"/>
          <w:sz w:val="20"/>
          <w:szCs w:val="20"/>
          <w:lang w:val="es-ES"/>
        </w:rPr>
        <w:t xml:space="preserve">, </w:t>
      </w:r>
      <w:r w:rsidRPr="00BA41C0">
        <w:rPr>
          <w:rFonts w:ascii="GHEA Grapalat" w:hAnsi="GHEA Grapalat"/>
          <w:sz w:val="20"/>
          <w:szCs w:val="20"/>
        </w:rPr>
        <w:t>appraiser</w:t>
      </w:r>
      <w:r w:rsidRPr="001F3550">
        <w:rPr>
          <w:rFonts w:ascii="GHEA Grapalat" w:hAnsi="GHEA Grapalat"/>
          <w:sz w:val="20"/>
          <w:szCs w:val="20"/>
          <w:lang w:val="es-ES"/>
        </w:rPr>
        <w:t xml:space="preserve"> </w:t>
      </w:r>
      <w:r w:rsidRPr="00BA41C0">
        <w:rPr>
          <w:rFonts w:ascii="GHEA Grapalat" w:hAnsi="GHEA Grapalat"/>
          <w:sz w:val="20"/>
          <w:szCs w:val="20"/>
        </w:rPr>
        <w:t>of the commission</w:t>
      </w:r>
      <w:r w:rsidRPr="001F3550">
        <w:rPr>
          <w:rFonts w:ascii="GHEA Grapalat" w:hAnsi="GHEA Grapalat"/>
          <w:sz w:val="20"/>
          <w:szCs w:val="20"/>
          <w:lang w:val="es-ES"/>
        </w:rPr>
        <w:t xml:space="preserve"> </w:t>
      </w:r>
      <w:r w:rsidRPr="00BA41C0">
        <w:rPr>
          <w:rFonts w:ascii="GHEA Grapalat" w:hAnsi="GHEA Grapalat"/>
          <w:sz w:val="20"/>
          <w:szCs w:val="20"/>
        </w:rPr>
        <w:t xml:space="preserve">of actions </w:t>
      </w:r>
      <w:r w:rsidRPr="001F3550">
        <w:rPr>
          <w:rFonts w:ascii="GHEA Grapalat" w:hAnsi="GHEA Grapalat"/>
          <w:sz w:val="20"/>
          <w:szCs w:val="20"/>
          <w:lang w:val="es-ES"/>
        </w:rPr>
        <w:t xml:space="preserve">( </w:t>
      </w:r>
      <w:r w:rsidRPr="00BA41C0">
        <w:rPr>
          <w:rFonts w:ascii="GHEA Grapalat" w:hAnsi="GHEA Grapalat"/>
          <w:sz w:val="20"/>
          <w:szCs w:val="20"/>
        </w:rPr>
        <w:t xml:space="preserve">inaction </w:t>
      </w:r>
      <w:r w:rsidRPr="001F3550">
        <w:rPr>
          <w:rFonts w:ascii="GHEA Grapalat" w:hAnsi="GHEA Grapalat"/>
          <w:sz w:val="20"/>
          <w:szCs w:val="20"/>
          <w:lang w:val="es-ES"/>
        </w:rPr>
        <w:t xml:space="preserve">) </w:t>
      </w:r>
      <w:r w:rsidRPr="00BA41C0">
        <w:rPr>
          <w:rFonts w:ascii="GHEA Grapalat" w:hAnsi="GHEA Grapalat"/>
          <w:sz w:val="20"/>
          <w:szCs w:val="20"/>
        </w:rPr>
        <w:t>and</w:t>
      </w:r>
      <w:r w:rsidRPr="001F3550">
        <w:rPr>
          <w:rFonts w:ascii="GHEA Grapalat" w:hAnsi="GHEA Grapalat"/>
          <w:sz w:val="20"/>
          <w:szCs w:val="20"/>
          <w:lang w:val="es-ES"/>
        </w:rPr>
        <w:t xml:space="preserve"> </w:t>
      </w:r>
      <w:r w:rsidRPr="00BA41C0">
        <w:rPr>
          <w:rFonts w:ascii="GHEA Grapalat" w:hAnsi="GHEA Grapalat"/>
          <w:sz w:val="20"/>
          <w:szCs w:val="20"/>
        </w:rPr>
        <w:t>decisions</w:t>
      </w:r>
      <w:r w:rsidRPr="001F3550">
        <w:rPr>
          <w:rFonts w:ascii="GHEA Grapalat" w:hAnsi="GHEA Grapalat"/>
          <w:sz w:val="20"/>
          <w:szCs w:val="20"/>
          <w:lang w:val="es-ES"/>
        </w:rPr>
        <w:t xml:space="preserve"> </w:t>
      </w:r>
      <w:r w:rsidRPr="00BA41C0">
        <w:rPr>
          <w:rFonts w:ascii="GHEA Grapalat" w:hAnsi="GHEA Grapalat"/>
          <w:sz w:val="20"/>
          <w:szCs w:val="20"/>
        </w:rPr>
        <w:t>appeal</w:t>
      </w:r>
      <w:r w:rsidRPr="001F3550">
        <w:rPr>
          <w:rFonts w:ascii="GHEA Grapalat" w:hAnsi="GHEA Grapalat"/>
          <w:sz w:val="20"/>
          <w:szCs w:val="20"/>
          <w:lang w:val="es-ES"/>
        </w:rPr>
        <w:t xml:space="preserve"> </w:t>
      </w:r>
      <w:r w:rsidRPr="00BA41C0">
        <w:rPr>
          <w:rFonts w:ascii="GHEA Grapalat" w:hAnsi="GHEA Grapalat"/>
          <w:sz w:val="20"/>
          <w:szCs w:val="20"/>
        </w:rPr>
        <w:t>claimant</w:t>
      </w:r>
      <w:r w:rsidRPr="001F3550">
        <w:rPr>
          <w:rFonts w:ascii="GHEA Grapalat" w:hAnsi="GHEA Grapalat"/>
          <w:sz w:val="20"/>
          <w:szCs w:val="20"/>
          <w:lang w:val="es-ES"/>
        </w:rPr>
        <w:t xml:space="preserve"> </w:t>
      </w:r>
      <w:r w:rsidRPr="00BA41C0">
        <w:rPr>
          <w:rFonts w:ascii="GHEA Grapalat" w:hAnsi="GHEA Grapalat"/>
          <w:sz w:val="20"/>
          <w:szCs w:val="20"/>
        </w:rPr>
        <w:t>of antiquity</w:t>
      </w:r>
      <w:r w:rsidRPr="001F3550">
        <w:rPr>
          <w:rFonts w:ascii="GHEA Grapalat" w:hAnsi="GHEA Grapalat"/>
          <w:sz w:val="20"/>
          <w:szCs w:val="20"/>
          <w:lang w:val="es-ES"/>
        </w:rPr>
        <w:t xml:space="preserve"> </w:t>
      </w:r>
      <w:r w:rsidRPr="00BA41C0">
        <w:rPr>
          <w:rFonts w:ascii="GHEA Grapalat" w:hAnsi="GHEA Grapalat"/>
          <w:sz w:val="20"/>
          <w:szCs w:val="20"/>
        </w:rPr>
        <w:t>term:</w:t>
      </w:r>
      <w:r w:rsidRPr="001F3550">
        <w:rPr>
          <w:rFonts w:ascii="GHEA Grapalat" w:hAnsi="GHEA Grapalat"/>
          <w:sz w:val="20"/>
          <w:szCs w:val="20"/>
          <w:lang w:val="es-ES"/>
        </w:rPr>
        <w:t xml:space="preserve"> </w:t>
      </w:r>
      <w:r w:rsidRPr="00BA41C0">
        <w:rPr>
          <w:rFonts w:ascii="GHEA Grapalat" w:hAnsi="GHEA Grapalat"/>
          <w:sz w:val="20"/>
          <w:szCs w:val="20"/>
        </w:rPr>
        <w:t>except</w:t>
      </w:r>
      <w:r w:rsidRPr="001F3550">
        <w:rPr>
          <w:rFonts w:ascii="GHEA Grapalat" w:hAnsi="GHEA Grapalat"/>
          <w:sz w:val="20"/>
          <w:szCs w:val="20"/>
          <w:lang w:val="es-ES"/>
        </w:rPr>
        <w:t>​</w:t>
      </w:r>
      <w:r w:rsidRPr="00BA41C0">
        <w:rPr>
          <w:rFonts w:ascii="GHEA Grapalat" w:hAnsi="GHEA Grapalat"/>
          <w:sz w:val="20"/>
          <w:szCs w:val="20"/>
        </w:rPr>
        <w:t>​</w:t>
      </w:r>
      <w:r w:rsidRPr="001F3550">
        <w:rPr>
          <w:rFonts w:ascii="GHEA Grapalat" w:hAnsi="GHEA Grapalat"/>
          <w:sz w:val="20"/>
          <w:szCs w:val="20"/>
          <w:lang w:val="es-ES"/>
        </w:rPr>
        <w:t xml:space="preserve"> 6 </w:t>
      </w:r>
      <w:r w:rsidRPr="00BA41C0">
        <w:rPr>
          <w:rFonts w:ascii="GHEA Grapalat" w:hAnsi="GHEA Grapalat"/>
          <w:sz w:val="20"/>
          <w:szCs w:val="20"/>
        </w:rPr>
        <w:t>of the Law</w:t>
      </w:r>
      <w:r w:rsidRPr="001F3550">
        <w:rPr>
          <w:rFonts w:ascii="GHEA Grapalat" w:hAnsi="GHEA Grapalat"/>
          <w:sz w:val="20"/>
          <w:szCs w:val="20"/>
          <w:lang w:val="es-ES"/>
        </w:rPr>
        <w:t xml:space="preserve"> </w:t>
      </w:r>
      <w:r w:rsidRPr="00BA41C0">
        <w:rPr>
          <w:rFonts w:ascii="GHEA Grapalat" w:hAnsi="GHEA Grapalat"/>
          <w:sz w:val="20"/>
          <w:szCs w:val="20"/>
        </w:rPr>
        <w:t xml:space="preserve">Article </w:t>
      </w:r>
      <w:r w:rsidRPr="001F3550">
        <w:rPr>
          <w:rFonts w:ascii="GHEA Grapalat" w:hAnsi="GHEA Grapalat"/>
          <w:sz w:val="20"/>
          <w:szCs w:val="20"/>
          <w:lang w:val="es-ES"/>
        </w:rPr>
        <w:t>2</w:t>
      </w:r>
      <w:r w:rsidRPr="00BA41C0">
        <w:rPr>
          <w:rFonts w:ascii="GHEA Grapalat" w:hAnsi="GHEA Grapalat"/>
          <w:sz w:val="20"/>
          <w:szCs w:val="20"/>
        </w:rPr>
        <w:t>​</w:t>
      </w:r>
      <w:r w:rsidRPr="001F3550">
        <w:rPr>
          <w:rFonts w:ascii="GHEA Grapalat" w:hAnsi="GHEA Grapalat"/>
          <w:sz w:val="20"/>
          <w:szCs w:val="20"/>
          <w:lang w:val="es-ES"/>
        </w:rPr>
        <w:t xml:space="preserve"> </w:t>
      </w:r>
      <w:r w:rsidRPr="00BA41C0">
        <w:rPr>
          <w:rFonts w:ascii="GHEA Grapalat" w:hAnsi="GHEA Grapalat"/>
          <w:sz w:val="20"/>
          <w:szCs w:val="20"/>
        </w:rPr>
        <w:t>in part</w:t>
      </w:r>
      <w:r w:rsidRPr="001F3550">
        <w:rPr>
          <w:rFonts w:ascii="GHEA Grapalat" w:hAnsi="GHEA Grapalat"/>
          <w:sz w:val="20"/>
          <w:szCs w:val="20"/>
          <w:lang w:val="es-ES"/>
        </w:rPr>
        <w:t xml:space="preserve"> </w:t>
      </w:r>
      <w:r w:rsidRPr="00BA41C0">
        <w:rPr>
          <w:rFonts w:ascii="GHEA Grapalat" w:hAnsi="GHEA Grapalat"/>
          <w:sz w:val="20"/>
          <w:szCs w:val="20"/>
        </w:rPr>
        <w:t>planned</w:t>
      </w:r>
      <w:r w:rsidRPr="001F3550">
        <w:rPr>
          <w:rFonts w:ascii="GHEA Grapalat" w:hAnsi="GHEA Grapalat"/>
          <w:sz w:val="20"/>
          <w:szCs w:val="20"/>
          <w:lang w:val="es-ES"/>
        </w:rPr>
        <w:t xml:space="preserve"> </w:t>
      </w:r>
      <w:r w:rsidRPr="00BA41C0">
        <w:rPr>
          <w:rFonts w:ascii="GHEA Grapalat" w:hAnsi="GHEA Grapalat"/>
          <w:sz w:val="20"/>
          <w:szCs w:val="20"/>
        </w:rPr>
        <w:t>decisions</w:t>
      </w:r>
      <w:r w:rsidRPr="001F3550">
        <w:rPr>
          <w:rFonts w:ascii="GHEA Grapalat" w:hAnsi="GHEA Grapalat"/>
          <w:sz w:val="20"/>
          <w:szCs w:val="20"/>
          <w:lang w:val="es-ES"/>
        </w:rPr>
        <w:t xml:space="preserve"> </w:t>
      </w:r>
      <w:r w:rsidRPr="00BA41C0">
        <w:rPr>
          <w:rFonts w:ascii="GHEA Grapalat" w:hAnsi="GHEA Grapalat"/>
          <w:sz w:val="20"/>
          <w:szCs w:val="20"/>
        </w:rPr>
        <w:t>appeal</w:t>
      </w:r>
      <w:r w:rsidRPr="001F3550">
        <w:rPr>
          <w:rFonts w:ascii="GHEA Grapalat" w:hAnsi="GHEA Grapalat"/>
          <w:sz w:val="20"/>
          <w:szCs w:val="20"/>
          <w:lang w:val="es-ES"/>
        </w:rPr>
        <w:t xml:space="preserve"> </w:t>
      </w:r>
      <w:r w:rsidRPr="00BA41C0">
        <w:rPr>
          <w:rFonts w:ascii="GHEA Grapalat" w:hAnsi="GHEA Grapalat"/>
          <w:sz w:val="20"/>
          <w:szCs w:val="20"/>
        </w:rPr>
        <w:t>and:</w:t>
      </w:r>
      <w:r w:rsidRPr="001F3550">
        <w:rPr>
          <w:rFonts w:ascii="GHEA Grapalat" w:hAnsi="GHEA Grapalat"/>
          <w:sz w:val="20"/>
          <w:szCs w:val="20"/>
          <w:lang w:val="es-ES"/>
        </w:rPr>
        <w:t xml:space="preserve"> </w:t>
      </w:r>
      <w:r w:rsidRPr="00BA41C0">
        <w:rPr>
          <w:rFonts w:ascii="GHEA Grapalat" w:hAnsi="GHEA Grapalat"/>
          <w:sz w:val="20"/>
          <w:szCs w:val="20"/>
        </w:rPr>
        <w:t>the contract</w:t>
      </w:r>
      <w:r w:rsidRPr="001F3550">
        <w:rPr>
          <w:rFonts w:ascii="GHEA Grapalat" w:hAnsi="GHEA Grapalat"/>
          <w:sz w:val="20"/>
          <w:szCs w:val="20"/>
          <w:lang w:val="es-ES"/>
        </w:rPr>
        <w:t xml:space="preserve"> </w:t>
      </w:r>
      <w:r w:rsidRPr="00BA41C0">
        <w:rPr>
          <w:rFonts w:ascii="GHEA Grapalat" w:hAnsi="GHEA Grapalat"/>
          <w:sz w:val="20"/>
          <w:szCs w:val="20"/>
        </w:rPr>
        <w:t>unilateral</w:t>
      </w:r>
      <w:r w:rsidRPr="001F3550">
        <w:rPr>
          <w:rFonts w:ascii="GHEA Grapalat" w:hAnsi="GHEA Grapalat"/>
          <w:sz w:val="20"/>
          <w:szCs w:val="20"/>
          <w:lang w:val="es-ES"/>
        </w:rPr>
        <w:t xml:space="preserve"> </w:t>
      </w:r>
      <w:r w:rsidRPr="00BA41C0">
        <w:rPr>
          <w:rFonts w:ascii="GHEA Grapalat" w:hAnsi="GHEA Grapalat"/>
          <w:sz w:val="20"/>
          <w:szCs w:val="20"/>
        </w:rPr>
        <w:t>to solve</w:t>
      </w:r>
      <w:r w:rsidRPr="001F3550">
        <w:rPr>
          <w:rFonts w:ascii="GHEA Grapalat" w:hAnsi="GHEA Grapalat"/>
          <w:sz w:val="20"/>
          <w:szCs w:val="20"/>
          <w:lang w:val="es-ES"/>
        </w:rPr>
        <w:t xml:space="preserve"> </w:t>
      </w:r>
      <w:r w:rsidRPr="00BA41C0">
        <w:rPr>
          <w:rFonts w:ascii="GHEA Grapalat" w:hAnsi="GHEA Grapalat"/>
          <w:sz w:val="20"/>
          <w:szCs w:val="20"/>
        </w:rPr>
        <w:t>with</w:t>
      </w:r>
      <w:r w:rsidRPr="001F3550">
        <w:rPr>
          <w:rFonts w:ascii="GHEA Grapalat" w:hAnsi="GHEA Grapalat"/>
          <w:sz w:val="20"/>
          <w:szCs w:val="20"/>
          <w:lang w:val="es-ES"/>
        </w:rPr>
        <w:t xml:space="preserve"> </w:t>
      </w:r>
      <w:r w:rsidRPr="00BA41C0">
        <w:rPr>
          <w:rFonts w:ascii="GHEA Grapalat" w:hAnsi="GHEA Grapalat"/>
          <w:sz w:val="20"/>
          <w:szCs w:val="20"/>
        </w:rPr>
        <w:t>connected</w:t>
      </w:r>
      <w:r w:rsidRPr="001F3550">
        <w:rPr>
          <w:rFonts w:ascii="GHEA Grapalat" w:hAnsi="GHEA Grapalat"/>
          <w:sz w:val="20"/>
          <w:szCs w:val="20"/>
          <w:lang w:val="es-ES"/>
        </w:rPr>
        <w:t xml:space="preserve"> </w:t>
      </w:r>
      <w:r w:rsidRPr="00BA41C0">
        <w:rPr>
          <w:rFonts w:ascii="GHEA Grapalat" w:hAnsi="GHEA Grapalat"/>
          <w:sz w:val="20"/>
          <w:szCs w:val="20"/>
        </w:rPr>
        <w:t xml:space="preserve">disputes </w:t>
      </w:r>
      <w:r w:rsidRPr="001F3550">
        <w:rPr>
          <w:rFonts w:ascii="GHEA Grapalat" w:hAnsi="GHEA Grapalat"/>
          <w:sz w:val="20"/>
          <w:szCs w:val="20"/>
          <w:lang w:val="es-ES"/>
        </w:rPr>
        <w:t xml:space="preserve">, </w:t>
      </w:r>
      <w:r w:rsidRPr="00BA41C0">
        <w:rPr>
          <w:rFonts w:ascii="GHEA Grapalat" w:hAnsi="GHEA Grapalat"/>
          <w:sz w:val="20"/>
          <w:szCs w:val="20"/>
        </w:rPr>
        <w:t>which</w:t>
      </w:r>
      <w:r w:rsidRPr="001F3550">
        <w:rPr>
          <w:rFonts w:ascii="GHEA Grapalat" w:hAnsi="GHEA Grapalat"/>
          <w:sz w:val="20"/>
          <w:szCs w:val="20"/>
          <w:lang w:val="es-ES"/>
        </w:rPr>
        <w:t xml:space="preserve"> </w:t>
      </w:r>
      <w:r w:rsidRPr="00BA41C0">
        <w:rPr>
          <w:rFonts w:ascii="GHEA Grapalat" w:hAnsi="GHEA Grapalat"/>
          <w:sz w:val="20"/>
          <w:szCs w:val="20"/>
        </w:rPr>
        <w:t>case</w:t>
      </w:r>
      <w:r w:rsidRPr="001F3550">
        <w:rPr>
          <w:rFonts w:ascii="GHEA Grapalat" w:hAnsi="GHEA Grapalat"/>
          <w:sz w:val="20"/>
          <w:szCs w:val="20"/>
          <w:lang w:val="es-ES"/>
        </w:rPr>
        <w:t xml:space="preserve"> </w:t>
      </w:r>
      <w:r w:rsidRPr="00BA41C0">
        <w:rPr>
          <w:rFonts w:ascii="GHEA Grapalat" w:hAnsi="GHEA Grapalat"/>
          <w:sz w:val="20"/>
          <w:szCs w:val="20"/>
        </w:rPr>
        <w:t>claimant</w:t>
      </w:r>
      <w:r w:rsidRPr="001F3550">
        <w:rPr>
          <w:rFonts w:ascii="GHEA Grapalat" w:hAnsi="GHEA Grapalat"/>
          <w:sz w:val="20"/>
          <w:szCs w:val="20"/>
          <w:lang w:val="es-ES"/>
        </w:rPr>
        <w:t xml:space="preserve"> </w:t>
      </w:r>
      <w:r w:rsidRPr="00BA41C0">
        <w:rPr>
          <w:rFonts w:ascii="GHEA Grapalat" w:hAnsi="GHEA Grapalat"/>
          <w:sz w:val="20"/>
          <w:szCs w:val="20"/>
        </w:rPr>
        <w:t>of antiquity</w:t>
      </w:r>
      <w:r w:rsidRPr="001F3550">
        <w:rPr>
          <w:rFonts w:ascii="GHEA Grapalat" w:hAnsi="GHEA Grapalat"/>
          <w:sz w:val="20"/>
          <w:szCs w:val="20"/>
          <w:lang w:val="es-ES"/>
        </w:rPr>
        <w:t xml:space="preserve"> </w:t>
      </w:r>
      <w:r w:rsidRPr="00BA41C0">
        <w:rPr>
          <w:rFonts w:ascii="GHEA Grapalat" w:hAnsi="GHEA Grapalat"/>
          <w:sz w:val="20"/>
          <w:szCs w:val="20"/>
        </w:rPr>
        <w:t>period</w:t>
      </w:r>
      <w:r w:rsidRPr="001F3550">
        <w:rPr>
          <w:rFonts w:ascii="GHEA Grapalat" w:hAnsi="GHEA Grapalat"/>
          <w:sz w:val="20"/>
          <w:szCs w:val="20"/>
          <w:lang w:val="es-ES"/>
        </w:rPr>
        <w:t xml:space="preserve"> </w:t>
      </w:r>
      <w:r w:rsidRPr="00BA41C0">
        <w:rPr>
          <w:rFonts w:ascii="GHEA Grapalat" w:hAnsi="GHEA Grapalat"/>
          <w:sz w:val="20"/>
          <w:szCs w:val="20"/>
        </w:rPr>
        <w:t>thirty</w:t>
      </w:r>
      <w:r w:rsidRPr="001F3550">
        <w:rPr>
          <w:rFonts w:ascii="GHEA Grapalat" w:hAnsi="GHEA Grapalat"/>
          <w:sz w:val="20"/>
          <w:szCs w:val="20"/>
          <w:lang w:val="es-ES"/>
        </w:rPr>
        <w:t xml:space="preserve"> </w:t>
      </w:r>
      <w:r w:rsidRPr="00BA41C0">
        <w:rPr>
          <w:rFonts w:ascii="GHEA Grapalat" w:hAnsi="GHEA Grapalat"/>
          <w:sz w:val="20"/>
          <w:szCs w:val="20"/>
        </w:rPr>
        <w:t>calendar</w:t>
      </w:r>
      <w:r w:rsidRPr="001F3550">
        <w:rPr>
          <w:rFonts w:ascii="GHEA Grapalat" w:hAnsi="GHEA Grapalat"/>
          <w:sz w:val="20"/>
          <w:szCs w:val="20"/>
          <w:lang w:val="es-ES"/>
        </w:rPr>
        <w:t xml:space="preserve"> </w:t>
      </w:r>
      <w:r w:rsidRPr="00BA41C0">
        <w:rPr>
          <w:rFonts w:ascii="GHEA Grapalat" w:hAnsi="GHEA Grapalat"/>
          <w:sz w:val="20"/>
          <w:szCs w:val="20"/>
        </w:rPr>
        <w:t>day</w:t>
      </w:r>
      <w:r w:rsidRPr="001F3550">
        <w:rPr>
          <w:rFonts w:ascii="GHEA Grapalat" w:hAnsi="GHEA Grapalat"/>
          <w:sz w:val="20"/>
          <w:szCs w:val="20"/>
          <w:lang w:val="es-ES"/>
        </w:rPr>
        <w:t xml:space="preserve"> </w:t>
      </w:r>
      <w:r w:rsidRPr="00BA41C0">
        <w:rPr>
          <w:rFonts w:ascii="GHEA Grapalat" w:hAnsi="GHEA Grapalat"/>
          <w:sz w:val="20"/>
          <w:szCs w:val="20"/>
        </w:rPr>
        <w:t>is</w:t>
      </w:r>
      <w:r w:rsidRPr="001F3550">
        <w:rPr>
          <w:rFonts w:ascii="GHEA Grapalat" w:hAnsi="GHEA Grapalat"/>
          <w:sz w:val="20"/>
          <w:szCs w:val="20"/>
          <w:lang w:val="es-ES"/>
        </w:rPr>
        <w:t>​</w:t>
      </w:r>
    </w:p>
    <w:p w:rsidR="000A1464" w:rsidRPr="001F3550" w:rsidRDefault="000A1464" w:rsidP="000A1464">
      <w:pPr>
        <w:pStyle w:val="af4"/>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 xml:space="preserve">12 </w:t>
      </w:r>
      <w:r w:rsidRPr="001F3550">
        <w:rPr>
          <w:rFonts w:ascii="Cambria Math" w:hAnsi="Cambria Math" w:cs="Cambria Math"/>
          <w:sz w:val="20"/>
          <w:szCs w:val="20"/>
          <w:lang w:val="es-ES"/>
        </w:rPr>
        <w:t xml:space="preserve">. </w:t>
      </w:r>
      <w:r w:rsidRPr="001F3550">
        <w:rPr>
          <w:rFonts w:ascii="GHEA Grapalat" w:hAnsi="GHEA Grapalat"/>
          <w:sz w:val="20"/>
          <w:szCs w:val="20"/>
          <w:lang w:val="es-ES"/>
        </w:rPr>
        <w:t xml:space="preserve">5 </w:t>
      </w:r>
      <w:r w:rsidRPr="001F3550">
        <w:rPr>
          <w:rFonts w:ascii="Cambria Math" w:hAnsi="Cambria Math" w:cs="Cambria Math"/>
          <w:sz w:val="20"/>
          <w:szCs w:val="20"/>
          <w:lang w:val="es-ES"/>
        </w:rPr>
        <w:t xml:space="preserve">. </w:t>
      </w:r>
      <w:r w:rsidRPr="00BA41C0">
        <w:rPr>
          <w:rFonts w:ascii="GHEA Grapalat" w:hAnsi="GHEA Grapalat" w:cs="GHEA Grapalat"/>
          <w:sz w:val="20"/>
          <w:szCs w:val="20"/>
        </w:rPr>
        <w:t>Present</w:t>
      </w:r>
      <w:r w:rsidRPr="001F3550">
        <w:rPr>
          <w:rFonts w:ascii="GHEA Grapalat" w:hAnsi="GHEA Grapalat"/>
          <w:sz w:val="20"/>
          <w:szCs w:val="20"/>
          <w:lang w:val="es-ES"/>
        </w:rPr>
        <w:t xml:space="preserve"> </w:t>
      </w:r>
      <w:r w:rsidRPr="00BA41C0">
        <w:rPr>
          <w:rFonts w:ascii="GHEA Grapalat" w:hAnsi="GHEA Grapalat" w:cs="GHEA Grapalat"/>
          <w:sz w:val="20"/>
          <w:szCs w:val="20"/>
        </w:rPr>
        <w:t>of the procedure</w:t>
      </w:r>
      <w:r w:rsidRPr="001F3550">
        <w:rPr>
          <w:rFonts w:ascii="GHEA Grapalat" w:hAnsi="GHEA Grapalat"/>
          <w:sz w:val="20"/>
          <w:szCs w:val="20"/>
          <w:lang w:val="es-ES"/>
        </w:rPr>
        <w:t xml:space="preserve"> </w:t>
      </w:r>
      <w:r w:rsidRPr="00BA41C0">
        <w:rPr>
          <w:rFonts w:ascii="GHEA Grapalat" w:hAnsi="GHEA Grapalat" w:cs="GHEA Grapalat"/>
          <w:sz w:val="20"/>
          <w:szCs w:val="20"/>
        </w:rPr>
        <w:t>with</w:t>
      </w:r>
      <w:r w:rsidRPr="001F3550">
        <w:rPr>
          <w:rFonts w:ascii="GHEA Grapalat" w:hAnsi="GHEA Grapalat"/>
          <w:sz w:val="20"/>
          <w:szCs w:val="20"/>
          <w:lang w:val="es-ES"/>
        </w:rPr>
        <w:t xml:space="preserve"> </w:t>
      </w:r>
      <w:r w:rsidRPr="00BA41C0">
        <w:rPr>
          <w:rFonts w:ascii="GHEA Grapalat" w:hAnsi="GHEA Grapalat" w:cs="GHEA Grapalat"/>
          <w:sz w:val="20"/>
          <w:szCs w:val="20"/>
        </w:rPr>
        <w:t>connected</w:t>
      </w:r>
      <w:r w:rsidRPr="001F3550">
        <w:rPr>
          <w:rFonts w:ascii="GHEA Grapalat" w:hAnsi="GHEA Grapalat"/>
          <w:sz w:val="20"/>
          <w:szCs w:val="20"/>
          <w:lang w:val="es-ES"/>
        </w:rPr>
        <w:t xml:space="preserve"> </w:t>
      </w:r>
      <w:r w:rsidRPr="00BA41C0">
        <w:rPr>
          <w:rFonts w:ascii="GHEA Grapalat" w:hAnsi="GHEA Grapalat" w:cs="GHEA Grapalat"/>
          <w:sz w:val="20"/>
          <w:szCs w:val="20"/>
        </w:rPr>
        <w:t>disputes</w:t>
      </w:r>
      <w:r w:rsidRPr="001F3550">
        <w:rPr>
          <w:rFonts w:ascii="GHEA Grapalat" w:hAnsi="GHEA Grapalat"/>
          <w:sz w:val="20"/>
          <w:szCs w:val="20"/>
          <w:lang w:val="es-ES"/>
        </w:rPr>
        <w:t xml:space="preserve"> </w:t>
      </w:r>
      <w:r w:rsidRPr="00BA41C0">
        <w:rPr>
          <w:rFonts w:ascii="GHEA Grapalat" w:hAnsi="GHEA Grapalat"/>
          <w:sz w:val="20"/>
          <w:szCs w:val="20"/>
        </w:rPr>
        <w:t>being examined</w:t>
      </w:r>
      <w:r w:rsidRPr="001F3550">
        <w:rPr>
          <w:rFonts w:ascii="GHEA Grapalat" w:hAnsi="GHEA Grapalat"/>
          <w:sz w:val="20"/>
          <w:szCs w:val="20"/>
          <w:lang w:val="es-ES"/>
        </w:rPr>
        <w:t xml:space="preserve"> </w:t>
      </w:r>
      <w:r w:rsidRPr="00BA41C0">
        <w:rPr>
          <w:rFonts w:ascii="GHEA Grapalat" w:hAnsi="GHEA Grapalat"/>
          <w:sz w:val="20"/>
          <w:szCs w:val="20"/>
        </w:rPr>
        <w:t>and:</w:t>
      </w:r>
      <w:r w:rsidRPr="001F3550">
        <w:rPr>
          <w:rFonts w:ascii="GHEA Grapalat" w:hAnsi="GHEA Grapalat"/>
          <w:sz w:val="20"/>
          <w:szCs w:val="20"/>
          <w:lang w:val="es-ES"/>
        </w:rPr>
        <w:t xml:space="preserve"> </w:t>
      </w:r>
      <w:r w:rsidRPr="00BA41C0">
        <w:rPr>
          <w:rFonts w:ascii="GHEA Grapalat" w:hAnsi="GHEA Grapalat"/>
          <w:sz w:val="20"/>
          <w:szCs w:val="20"/>
        </w:rPr>
        <w:t>being resolved</w:t>
      </w:r>
      <w:r w:rsidRPr="001F3550">
        <w:rPr>
          <w:rFonts w:ascii="GHEA Grapalat" w:hAnsi="GHEA Grapalat"/>
          <w:sz w:val="20"/>
          <w:szCs w:val="20"/>
          <w:lang w:val="es-ES"/>
        </w:rPr>
        <w:t xml:space="preserve"> </w:t>
      </w:r>
      <w:r w:rsidRPr="00BA41C0">
        <w:rPr>
          <w:rFonts w:ascii="GHEA Grapalat" w:hAnsi="GHEA Grapalat"/>
          <w:sz w:val="20"/>
          <w:szCs w:val="20"/>
        </w:rPr>
        <w:t>are</w:t>
      </w:r>
      <w:r w:rsidRPr="001F3550">
        <w:rPr>
          <w:rFonts w:ascii="GHEA Grapalat" w:hAnsi="GHEA Grapalat"/>
          <w:sz w:val="20"/>
          <w:szCs w:val="20"/>
          <w:lang w:val="es-ES"/>
        </w:rPr>
        <w:t xml:space="preserve"> </w:t>
      </w:r>
      <w:r w:rsidRPr="00BA41C0">
        <w:rPr>
          <w:rFonts w:ascii="GHEA Grapalat" w:hAnsi="GHEA Grapalat"/>
          <w:sz w:val="20"/>
          <w:szCs w:val="20"/>
        </w:rPr>
        <w:t>Yerevan</w:t>
      </w:r>
      <w:r w:rsidRPr="001F3550">
        <w:rPr>
          <w:rFonts w:ascii="GHEA Grapalat" w:hAnsi="GHEA Grapalat"/>
          <w:sz w:val="20"/>
          <w:szCs w:val="20"/>
          <w:lang w:val="es-ES"/>
        </w:rPr>
        <w:t xml:space="preserve"> </w:t>
      </w:r>
      <w:r w:rsidRPr="00BA41C0">
        <w:rPr>
          <w:rFonts w:ascii="GHEA Grapalat" w:hAnsi="GHEA Grapalat"/>
          <w:sz w:val="20"/>
          <w:szCs w:val="20"/>
        </w:rPr>
        <w:t>of the city</w:t>
      </w:r>
      <w:r w:rsidRPr="001F3550">
        <w:rPr>
          <w:rFonts w:ascii="GHEA Grapalat" w:hAnsi="GHEA Grapalat"/>
          <w:sz w:val="20"/>
          <w:szCs w:val="20"/>
          <w:lang w:val="es-ES"/>
        </w:rPr>
        <w:t xml:space="preserve"> </w:t>
      </w:r>
      <w:r w:rsidRPr="00BA41C0">
        <w:rPr>
          <w:rFonts w:ascii="GHEA Grapalat" w:hAnsi="GHEA Grapalat"/>
          <w:sz w:val="20"/>
          <w:szCs w:val="20"/>
        </w:rPr>
        <w:t>first</w:t>
      </w:r>
      <w:r w:rsidRPr="001F3550">
        <w:rPr>
          <w:rFonts w:ascii="GHEA Grapalat" w:hAnsi="GHEA Grapalat"/>
          <w:sz w:val="20"/>
          <w:szCs w:val="20"/>
          <w:lang w:val="es-ES"/>
        </w:rPr>
        <w:t xml:space="preserve"> </w:t>
      </w:r>
      <w:r w:rsidRPr="00BA41C0">
        <w:rPr>
          <w:rFonts w:ascii="GHEA Grapalat" w:hAnsi="GHEA Grapalat"/>
          <w:sz w:val="20"/>
          <w:szCs w:val="20"/>
        </w:rPr>
        <w:t>of the court</w:t>
      </w:r>
      <w:r w:rsidRPr="001F3550">
        <w:rPr>
          <w:rFonts w:ascii="GHEA Grapalat" w:hAnsi="GHEA Grapalat"/>
          <w:sz w:val="20"/>
          <w:szCs w:val="20"/>
          <w:lang w:val="es-ES"/>
        </w:rPr>
        <w:t xml:space="preserve"> </w:t>
      </w:r>
      <w:r w:rsidRPr="00BA41C0">
        <w:rPr>
          <w:rFonts w:ascii="GHEA Grapalat" w:hAnsi="GHEA Grapalat"/>
          <w:sz w:val="20"/>
          <w:szCs w:val="20"/>
        </w:rPr>
        <w:t>general</w:t>
      </w:r>
      <w:r w:rsidRPr="001F3550">
        <w:rPr>
          <w:rFonts w:ascii="GHEA Grapalat" w:hAnsi="GHEA Grapalat"/>
          <w:sz w:val="20"/>
          <w:szCs w:val="20"/>
          <w:lang w:val="es-ES"/>
        </w:rPr>
        <w:t xml:space="preserve"> </w:t>
      </w:r>
      <w:r w:rsidRPr="00BA41C0">
        <w:rPr>
          <w:rFonts w:ascii="GHEA Grapalat" w:hAnsi="GHEA Grapalat"/>
          <w:sz w:val="20"/>
          <w:szCs w:val="20"/>
        </w:rPr>
        <w:t>jurisdiction</w:t>
      </w:r>
      <w:r w:rsidRPr="001F3550">
        <w:rPr>
          <w:rFonts w:ascii="GHEA Grapalat" w:hAnsi="GHEA Grapalat"/>
          <w:sz w:val="20"/>
          <w:szCs w:val="20"/>
          <w:lang w:val="es-ES"/>
        </w:rPr>
        <w:t xml:space="preserve"> </w:t>
      </w:r>
      <w:r w:rsidRPr="00BA41C0">
        <w:rPr>
          <w:rFonts w:ascii="GHEA Grapalat" w:hAnsi="GHEA Grapalat"/>
          <w:sz w:val="20"/>
          <w:szCs w:val="20"/>
        </w:rPr>
        <w:t>in court</w:t>
      </w:r>
      <w:r w:rsidRPr="001F3550">
        <w:rPr>
          <w:rFonts w:ascii="GHEA Grapalat" w:hAnsi="GHEA Grapalat"/>
          <w:sz w:val="20"/>
          <w:szCs w:val="20"/>
          <w:lang w:val="es-ES"/>
        </w:rPr>
        <w:t xml:space="preserve"> </w:t>
      </w:r>
      <w:r w:rsidRPr="00BA41C0">
        <w:rPr>
          <w:rFonts w:ascii="GHEA Grapalat" w:hAnsi="GHEA Grapalat"/>
          <w:sz w:val="20"/>
          <w:szCs w:val="20"/>
        </w:rPr>
        <w:t>the claim</w:t>
      </w:r>
      <w:r w:rsidRPr="001F3550">
        <w:rPr>
          <w:rFonts w:ascii="GHEA Grapalat" w:hAnsi="GHEA Grapalat"/>
          <w:sz w:val="20"/>
          <w:szCs w:val="20"/>
          <w:lang w:val="es-ES"/>
        </w:rPr>
        <w:t xml:space="preserve"> </w:t>
      </w:r>
      <w:r w:rsidRPr="00BA41C0">
        <w:rPr>
          <w:rFonts w:ascii="GHEA Grapalat" w:hAnsi="GHEA Grapalat"/>
          <w:sz w:val="20"/>
          <w:szCs w:val="20"/>
        </w:rPr>
        <w:t>proceedings</w:t>
      </w:r>
      <w:r w:rsidRPr="001F3550">
        <w:rPr>
          <w:rFonts w:ascii="GHEA Grapalat" w:hAnsi="GHEA Grapalat"/>
          <w:sz w:val="20"/>
          <w:szCs w:val="20"/>
          <w:lang w:val="es-ES"/>
        </w:rPr>
        <w:t xml:space="preserve"> </w:t>
      </w:r>
      <w:r w:rsidRPr="00BA41C0">
        <w:rPr>
          <w:rFonts w:ascii="GHEA Grapalat" w:hAnsi="GHEA Grapalat"/>
          <w:sz w:val="20"/>
          <w:szCs w:val="20"/>
        </w:rPr>
        <w:t>from accepting</w:t>
      </w:r>
      <w:r w:rsidRPr="001F3550">
        <w:rPr>
          <w:rFonts w:ascii="GHEA Grapalat" w:hAnsi="GHEA Grapalat"/>
          <w:sz w:val="20"/>
          <w:szCs w:val="20"/>
          <w:lang w:val="es-ES"/>
        </w:rPr>
        <w:t xml:space="preserve"> </w:t>
      </w:r>
      <w:r w:rsidRPr="00BA41C0">
        <w:rPr>
          <w:rFonts w:ascii="GHEA Grapalat" w:hAnsi="GHEA Grapalat"/>
          <w:sz w:val="20"/>
          <w:szCs w:val="20"/>
        </w:rPr>
        <w:t>after</w:t>
      </w:r>
      <w:r w:rsidRPr="001F3550">
        <w:rPr>
          <w:rFonts w:ascii="GHEA Grapalat" w:hAnsi="GHEA Grapalat"/>
          <w:sz w:val="20"/>
          <w:szCs w:val="20"/>
          <w:lang w:val="es-ES"/>
        </w:rPr>
        <w:t xml:space="preserve"> </w:t>
      </w:r>
      <w:r w:rsidRPr="00BA41C0">
        <w:rPr>
          <w:rFonts w:ascii="GHEA Grapalat" w:hAnsi="GHEA Grapalat"/>
          <w:sz w:val="20"/>
          <w:szCs w:val="20"/>
        </w:rPr>
        <w:t>thirty</w:t>
      </w:r>
      <w:r w:rsidRPr="001F3550">
        <w:rPr>
          <w:rFonts w:ascii="GHEA Grapalat" w:hAnsi="GHEA Grapalat"/>
          <w:sz w:val="20"/>
          <w:szCs w:val="20"/>
          <w:lang w:val="es-ES"/>
        </w:rPr>
        <w:t xml:space="preserve"> </w:t>
      </w:r>
      <w:r w:rsidRPr="00BA41C0">
        <w:rPr>
          <w:rFonts w:ascii="GHEA Grapalat" w:hAnsi="GHEA Grapalat"/>
          <w:sz w:val="20"/>
          <w:szCs w:val="20"/>
        </w:rPr>
        <w:t>of the day</w:t>
      </w:r>
      <w:r w:rsidRPr="001F3550">
        <w:rPr>
          <w:rFonts w:ascii="GHEA Grapalat" w:hAnsi="GHEA Grapalat"/>
          <w:sz w:val="20"/>
          <w:szCs w:val="20"/>
          <w:lang w:val="es-ES"/>
        </w:rPr>
        <w:t xml:space="preserve"> </w:t>
      </w:r>
      <w:r w:rsidRPr="00BA41C0">
        <w:rPr>
          <w:rFonts w:ascii="GHEA Grapalat" w:hAnsi="GHEA Grapalat"/>
          <w:sz w:val="20"/>
          <w:szCs w:val="20"/>
        </w:rPr>
        <w:t>during</w:t>
      </w:r>
      <w:r w:rsidRPr="001F3550">
        <w:rPr>
          <w:rFonts w:ascii="GHEA Grapalat" w:hAnsi="GHEA Grapalat"/>
          <w:sz w:val="20"/>
          <w:szCs w:val="20"/>
          <w:lang w:val="es-ES"/>
        </w:rPr>
        <w:t xml:space="preserve">​ </w:t>
      </w:r>
      <w:r w:rsidRPr="00BA41C0">
        <w:rPr>
          <w:rFonts w:ascii="GHEA Grapalat" w:hAnsi="GHEA Grapalat"/>
          <w:sz w:val="20"/>
          <w:szCs w:val="20"/>
        </w:rPr>
        <w:t>of the court</w:t>
      </w:r>
      <w:r w:rsidRPr="001F3550">
        <w:rPr>
          <w:rFonts w:ascii="GHEA Grapalat" w:hAnsi="GHEA Grapalat"/>
          <w:sz w:val="20"/>
          <w:szCs w:val="20"/>
          <w:lang w:val="es-ES"/>
        </w:rPr>
        <w:t xml:space="preserve"> </w:t>
      </w:r>
      <w:r w:rsidRPr="00BA41C0">
        <w:rPr>
          <w:rFonts w:ascii="GHEA Grapalat" w:hAnsi="GHEA Grapalat"/>
          <w:sz w:val="20"/>
          <w:szCs w:val="20"/>
        </w:rPr>
        <w:t>reasoned</w:t>
      </w:r>
      <w:r w:rsidRPr="001F3550">
        <w:rPr>
          <w:rFonts w:ascii="GHEA Grapalat" w:hAnsi="GHEA Grapalat"/>
          <w:sz w:val="20"/>
          <w:szCs w:val="20"/>
          <w:lang w:val="es-ES"/>
        </w:rPr>
        <w:t xml:space="preserve"> </w:t>
      </w:r>
      <w:r w:rsidRPr="00BA41C0">
        <w:rPr>
          <w:rFonts w:ascii="GHEA Grapalat" w:hAnsi="GHEA Grapalat"/>
          <w:sz w:val="20"/>
          <w:szCs w:val="20"/>
        </w:rPr>
        <w:t>by decision</w:t>
      </w:r>
      <w:r w:rsidRPr="001F3550">
        <w:rPr>
          <w:rFonts w:ascii="GHEA Grapalat" w:hAnsi="GHEA Grapalat"/>
          <w:sz w:val="20"/>
          <w:szCs w:val="20"/>
          <w:lang w:val="es-ES"/>
        </w:rPr>
        <w:t xml:space="preserve"> </w:t>
      </w:r>
      <w:r w:rsidRPr="00BA41C0">
        <w:rPr>
          <w:rFonts w:ascii="GHEA Grapalat" w:hAnsi="GHEA Grapalat"/>
          <w:sz w:val="20"/>
          <w:szCs w:val="20"/>
        </w:rPr>
        <w:t>hereby</w:t>
      </w:r>
      <w:r w:rsidRPr="001F3550">
        <w:rPr>
          <w:rFonts w:ascii="GHEA Grapalat" w:hAnsi="GHEA Grapalat"/>
          <w:sz w:val="20"/>
          <w:szCs w:val="20"/>
          <w:lang w:val="es-ES"/>
        </w:rPr>
        <w:t xml:space="preserve"> </w:t>
      </w:r>
      <w:r w:rsidRPr="00BA41C0">
        <w:rPr>
          <w:rFonts w:ascii="GHEA Grapalat" w:hAnsi="GHEA Grapalat"/>
          <w:sz w:val="20"/>
          <w:szCs w:val="20"/>
        </w:rPr>
        <w:t>in part</w:t>
      </w:r>
      <w:r w:rsidRPr="001F3550">
        <w:rPr>
          <w:rFonts w:ascii="GHEA Grapalat" w:hAnsi="GHEA Grapalat"/>
          <w:sz w:val="20"/>
          <w:szCs w:val="20"/>
          <w:lang w:val="es-ES"/>
        </w:rPr>
        <w:t xml:space="preserve"> </w:t>
      </w:r>
      <w:r w:rsidRPr="00BA41C0">
        <w:rPr>
          <w:rFonts w:ascii="GHEA Grapalat" w:hAnsi="GHEA Grapalat"/>
          <w:sz w:val="20"/>
          <w:szCs w:val="20"/>
        </w:rPr>
        <w:t>planned</w:t>
      </w:r>
      <w:r w:rsidRPr="001F3550">
        <w:rPr>
          <w:rFonts w:ascii="GHEA Grapalat" w:hAnsi="GHEA Grapalat"/>
          <w:sz w:val="20"/>
          <w:szCs w:val="20"/>
          <w:lang w:val="es-ES"/>
        </w:rPr>
        <w:t xml:space="preserve"> </w:t>
      </w:r>
      <w:r w:rsidRPr="00BA41C0">
        <w:rPr>
          <w:rFonts w:ascii="GHEA Grapalat" w:hAnsi="GHEA Grapalat"/>
          <w:sz w:val="20"/>
          <w:szCs w:val="20"/>
        </w:rPr>
        <w:t>period</w:t>
      </w:r>
      <w:r w:rsidRPr="001F3550">
        <w:rPr>
          <w:rFonts w:ascii="GHEA Grapalat" w:hAnsi="GHEA Grapalat"/>
          <w:sz w:val="20"/>
          <w:szCs w:val="20"/>
          <w:lang w:val="es-ES"/>
        </w:rPr>
        <w:t xml:space="preserve"> </w:t>
      </w:r>
      <w:r w:rsidRPr="00BA41C0">
        <w:rPr>
          <w:rFonts w:ascii="GHEA Grapalat" w:hAnsi="GHEA Grapalat"/>
          <w:sz w:val="20"/>
          <w:szCs w:val="20"/>
        </w:rPr>
        <w:t>can</w:t>
      </w:r>
      <w:r w:rsidRPr="001F3550">
        <w:rPr>
          <w:rFonts w:ascii="GHEA Grapalat" w:hAnsi="GHEA Grapalat"/>
          <w:sz w:val="20"/>
          <w:szCs w:val="20"/>
          <w:lang w:val="es-ES"/>
        </w:rPr>
        <w:t xml:space="preserve"> </w:t>
      </w:r>
      <w:r w:rsidRPr="00BA41C0">
        <w:rPr>
          <w:rFonts w:ascii="GHEA Grapalat" w:hAnsi="GHEA Grapalat"/>
          <w:sz w:val="20"/>
          <w:szCs w:val="20"/>
        </w:rPr>
        <w:t>is</w:t>
      </w:r>
      <w:r w:rsidRPr="001F3550">
        <w:rPr>
          <w:rFonts w:ascii="GHEA Grapalat" w:hAnsi="GHEA Grapalat"/>
          <w:sz w:val="20"/>
          <w:szCs w:val="20"/>
          <w:lang w:val="es-ES"/>
        </w:rPr>
        <w:t xml:space="preserve"> </w:t>
      </w:r>
      <w:r w:rsidRPr="00BA41C0">
        <w:rPr>
          <w:rFonts w:ascii="GHEA Grapalat" w:hAnsi="GHEA Grapalat"/>
          <w:sz w:val="20"/>
          <w:szCs w:val="20"/>
        </w:rPr>
        <w:t>be extended</w:t>
      </w:r>
      <w:r w:rsidRPr="001F3550">
        <w:rPr>
          <w:rFonts w:ascii="GHEA Grapalat" w:hAnsi="GHEA Grapalat"/>
          <w:sz w:val="20"/>
          <w:szCs w:val="20"/>
          <w:lang w:val="es-ES"/>
        </w:rPr>
        <w:t xml:space="preserve"> </w:t>
      </w:r>
      <w:r w:rsidRPr="00BA41C0">
        <w:rPr>
          <w:rFonts w:ascii="GHEA Grapalat" w:hAnsi="GHEA Grapalat"/>
          <w:sz w:val="20"/>
          <w:szCs w:val="20"/>
        </w:rPr>
        <w:t>one</w:t>
      </w:r>
      <w:r w:rsidRPr="001F3550">
        <w:rPr>
          <w:rFonts w:ascii="GHEA Grapalat" w:hAnsi="GHEA Grapalat"/>
          <w:sz w:val="20"/>
          <w:szCs w:val="20"/>
          <w:lang w:val="es-ES"/>
        </w:rPr>
        <w:t xml:space="preserve"> </w:t>
      </w:r>
      <w:r w:rsidRPr="00BA41C0">
        <w:rPr>
          <w:rFonts w:ascii="GHEA Grapalat" w:hAnsi="GHEA Grapalat"/>
          <w:sz w:val="20"/>
          <w:szCs w:val="20"/>
        </w:rPr>
        <w:t xml:space="preserve">times </w:t>
      </w:r>
      <w:r w:rsidRPr="001F3550">
        <w:rPr>
          <w:rFonts w:ascii="GHEA Grapalat" w:hAnsi="GHEA Grapalat"/>
          <w:sz w:val="20"/>
          <w:szCs w:val="20"/>
          <w:lang w:val="es-ES"/>
        </w:rPr>
        <w:t>until</w:t>
      </w:r>
      <w:r w:rsidRPr="00BA41C0">
        <w:rPr>
          <w:rFonts w:ascii="GHEA Grapalat" w:hAnsi="GHEA Grapalat"/>
          <w:sz w:val="20"/>
          <w:szCs w:val="20"/>
        </w:rPr>
        <w:t>​</w:t>
      </w:r>
      <w:r w:rsidRPr="001F3550">
        <w:rPr>
          <w:rFonts w:ascii="GHEA Grapalat" w:hAnsi="GHEA Grapalat"/>
          <w:sz w:val="20"/>
          <w:szCs w:val="20"/>
          <w:lang w:val="es-ES"/>
        </w:rPr>
        <w:t xml:space="preserve"> </w:t>
      </w:r>
      <w:r w:rsidRPr="00BA41C0">
        <w:rPr>
          <w:rFonts w:ascii="GHEA Grapalat" w:hAnsi="GHEA Grapalat"/>
          <w:sz w:val="20"/>
          <w:szCs w:val="20"/>
        </w:rPr>
        <w:t>ten</w:t>
      </w:r>
      <w:r w:rsidRPr="001F3550">
        <w:rPr>
          <w:rFonts w:ascii="GHEA Grapalat" w:hAnsi="GHEA Grapalat"/>
          <w:sz w:val="20"/>
          <w:szCs w:val="20"/>
          <w:lang w:val="es-ES"/>
        </w:rPr>
        <w:t xml:space="preserve"> </w:t>
      </w:r>
      <w:r w:rsidRPr="00BA41C0">
        <w:rPr>
          <w:rFonts w:ascii="GHEA Grapalat" w:hAnsi="GHEA Grapalat"/>
          <w:sz w:val="20"/>
          <w:szCs w:val="20"/>
        </w:rPr>
        <w:t>calendar</w:t>
      </w:r>
      <w:r w:rsidRPr="001F3550">
        <w:rPr>
          <w:rFonts w:ascii="GHEA Grapalat" w:hAnsi="GHEA Grapalat"/>
          <w:sz w:val="20"/>
          <w:szCs w:val="20"/>
          <w:lang w:val="es-ES"/>
        </w:rPr>
        <w:t xml:space="preserve"> by </w:t>
      </w:r>
      <w:r w:rsidRPr="00BA41C0">
        <w:rPr>
          <w:rFonts w:ascii="GHEA Grapalat" w:hAnsi="GHEA Grapalat"/>
          <w:sz w:val="20"/>
          <w:szCs w:val="20"/>
        </w:rPr>
        <w:t>day</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12.6. </w:t>
      </w:r>
      <w:r w:rsidRPr="00BA41C0">
        <w:rPr>
          <w:rFonts w:ascii="GHEA Grapalat" w:hAnsi="GHEA Grapalat"/>
          <w:sz w:val="20"/>
          <w:szCs w:val="20"/>
        </w:rPr>
        <w:t>The court</w:t>
      </w:r>
      <w:r w:rsidRPr="001F3550">
        <w:rPr>
          <w:rFonts w:ascii="GHEA Grapalat" w:hAnsi="GHEA Grapalat"/>
          <w:sz w:val="20"/>
          <w:szCs w:val="20"/>
          <w:lang w:val="es-ES"/>
        </w:rPr>
        <w:t xml:space="preserve"> </w:t>
      </w:r>
      <w:r w:rsidRPr="00BA41C0">
        <w:rPr>
          <w:rFonts w:ascii="GHEA Grapalat" w:hAnsi="GHEA Grapalat"/>
          <w:sz w:val="20"/>
          <w:szCs w:val="20"/>
        </w:rPr>
        <w:t>the claim</w:t>
      </w:r>
      <w:r w:rsidRPr="001F3550">
        <w:rPr>
          <w:rFonts w:ascii="GHEA Grapalat" w:hAnsi="GHEA Grapalat"/>
          <w:sz w:val="20"/>
          <w:szCs w:val="20"/>
          <w:lang w:val="es-ES"/>
        </w:rPr>
        <w:t xml:space="preserve"> </w:t>
      </w:r>
      <w:r w:rsidRPr="00BA41C0">
        <w:rPr>
          <w:rFonts w:ascii="GHEA Grapalat" w:hAnsi="GHEA Grapalat"/>
          <w:sz w:val="20"/>
          <w:szCs w:val="20"/>
        </w:rPr>
        <w:t>proceedings</w:t>
      </w:r>
      <w:r w:rsidRPr="001F3550">
        <w:rPr>
          <w:rFonts w:ascii="GHEA Grapalat" w:hAnsi="GHEA Grapalat"/>
          <w:sz w:val="20"/>
          <w:szCs w:val="20"/>
          <w:lang w:val="es-ES"/>
        </w:rPr>
        <w:t xml:space="preserve"> </w:t>
      </w:r>
      <w:r w:rsidRPr="00BA41C0">
        <w:rPr>
          <w:rFonts w:ascii="GHEA Grapalat" w:hAnsi="GHEA Grapalat"/>
          <w:sz w:val="20"/>
          <w:szCs w:val="20"/>
        </w:rPr>
        <w:t>to accept</w:t>
      </w:r>
      <w:r w:rsidRPr="001F3550">
        <w:rPr>
          <w:rFonts w:ascii="GHEA Grapalat" w:hAnsi="GHEA Grapalat"/>
          <w:sz w:val="20"/>
          <w:szCs w:val="20"/>
          <w:lang w:val="es-ES"/>
        </w:rPr>
        <w:t xml:space="preserve"> </w:t>
      </w:r>
      <w:r w:rsidRPr="00BA41C0">
        <w:rPr>
          <w:rFonts w:ascii="GHEA Grapalat" w:hAnsi="GHEA Grapalat"/>
          <w:sz w:val="20"/>
          <w:szCs w:val="20"/>
        </w:rPr>
        <w:t>the question</w:t>
      </w:r>
      <w:r w:rsidRPr="001F3550">
        <w:rPr>
          <w:rFonts w:ascii="GHEA Grapalat" w:hAnsi="GHEA Grapalat"/>
          <w:sz w:val="20"/>
          <w:szCs w:val="20"/>
          <w:lang w:val="es-ES"/>
        </w:rPr>
        <w:t xml:space="preserve"> </w:t>
      </w:r>
      <w:r w:rsidRPr="00BA41C0">
        <w:rPr>
          <w:rFonts w:ascii="GHEA Grapalat" w:hAnsi="GHEA Grapalat"/>
          <w:sz w:val="20"/>
          <w:szCs w:val="20"/>
        </w:rPr>
        <w:t>solution</w:t>
      </w:r>
      <w:r w:rsidRPr="001F3550">
        <w:rPr>
          <w:rFonts w:ascii="GHEA Grapalat" w:hAnsi="GHEA Grapalat"/>
          <w:sz w:val="20"/>
          <w:szCs w:val="20"/>
          <w:lang w:val="es-ES"/>
        </w:rPr>
        <w:t xml:space="preserve"> </w:t>
      </w:r>
      <w:r w:rsidRPr="00BA41C0">
        <w:rPr>
          <w:rFonts w:ascii="GHEA Grapalat" w:hAnsi="GHEA Grapalat"/>
          <w:sz w:val="20"/>
          <w:szCs w:val="20"/>
        </w:rPr>
        <w:t>is</w:t>
      </w:r>
      <w:r w:rsidRPr="001F3550">
        <w:rPr>
          <w:rFonts w:ascii="GHEA Grapalat" w:hAnsi="GHEA Grapalat"/>
          <w:sz w:val="20"/>
          <w:szCs w:val="20"/>
          <w:lang w:val="es-ES"/>
        </w:rPr>
        <w:t xml:space="preserve"> </w:t>
      </w:r>
      <w:r w:rsidRPr="00BA41C0">
        <w:rPr>
          <w:rFonts w:ascii="GHEA Grapalat" w:hAnsi="GHEA Grapalat"/>
          <w:sz w:val="20"/>
          <w:szCs w:val="20"/>
        </w:rPr>
        <w:t>it</w:t>
      </w:r>
      <w:r w:rsidRPr="001F3550">
        <w:rPr>
          <w:rFonts w:ascii="GHEA Grapalat" w:hAnsi="GHEA Grapalat"/>
          <w:sz w:val="20"/>
          <w:szCs w:val="20"/>
          <w:lang w:val="es-ES"/>
        </w:rPr>
        <w:t xml:space="preserve"> </w:t>
      </w:r>
      <w:r w:rsidRPr="00BA41C0">
        <w:rPr>
          <w:rFonts w:ascii="GHEA Grapalat" w:hAnsi="GHEA Grapalat"/>
          <w:sz w:val="20"/>
          <w:szCs w:val="20"/>
        </w:rPr>
        <w:t>from submission</w:t>
      </w:r>
      <w:r w:rsidRPr="001F3550">
        <w:rPr>
          <w:rFonts w:ascii="GHEA Grapalat" w:hAnsi="GHEA Grapalat"/>
          <w:sz w:val="20"/>
          <w:szCs w:val="20"/>
          <w:lang w:val="es-ES"/>
        </w:rPr>
        <w:t xml:space="preserve"> </w:t>
      </w:r>
      <w:r w:rsidRPr="00BA41C0">
        <w:rPr>
          <w:rFonts w:ascii="GHEA Grapalat" w:hAnsi="GHEA Grapalat"/>
          <w:sz w:val="20"/>
          <w:szCs w:val="20"/>
        </w:rPr>
        <w:t>after</w:t>
      </w:r>
      <w:r w:rsidRPr="001F3550">
        <w:rPr>
          <w:rFonts w:ascii="GHEA Grapalat" w:hAnsi="GHEA Grapalat"/>
          <w:sz w:val="20"/>
          <w:szCs w:val="20"/>
          <w:lang w:val="es-ES"/>
        </w:rPr>
        <w:t xml:space="preserve"> </w:t>
      </w:r>
      <w:r w:rsidRPr="00BA41C0">
        <w:rPr>
          <w:rFonts w:ascii="GHEA Grapalat" w:hAnsi="GHEA Grapalat"/>
          <w:sz w:val="20"/>
          <w:szCs w:val="20"/>
        </w:rPr>
        <w:t>three days</w:t>
      </w:r>
      <w:r w:rsidRPr="001F3550">
        <w:rPr>
          <w:rFonts w:ascii="GHEA Grapalat" w:hAnsi="GHEA Grapalat"/>
          <w:sz w:val="20"/>
          <w:szCs w:val="20"/>
          <w:lang w:val="es-ES"/>
        </w:rPr>
        <w:t xml:space="preserve"> </w:t>
      </w:r>
      <w:r w:rsidRPr="00BA41C0">
        <w:rPr>
          <w:rFonts w:ascii="GHEA Grapalat" w:hAnsi="GHEA Grapalat"/>
          <w:sz w:val="20"/>
          <w:szCs w:val="20"/>
        </w:rPr>
        <w:t xml:space="preserve">within the </w:t>
      </w:r>
      <w:proofErr w:type="gramStart"/>
      <w:r w:rsidRPr="00BA41C0">
        <w:rPr>
          <w:rFonts w:ascii="GHEA Grapalat" w:hAnsi="GHEA Grapalat"/>
          <w:sz w:val="20"/>
          <w:szCs w:val="20"/>
        </w:rPr>
        <w:t xml:space="preserve">term </w:t>
      </w:r>
      <w:r w:rsidRPr="001F3550">
        <w:rPr>
          <w:rFonts w:ascii="GHEA Grapalat" w:hAnsi="GHEA Grapalat"/>
          <w:sz w:val="20"/>
          <w:szCs w:val="20"/>
          <w:lang w:val="es-ES"/>
        </w:rPr>
        <w:t>.</w:t>
      </w:r>
      <w:proofErr w:type="gramEnd"/>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12.7. </w:t>
      </w:r>
      <w:r w:rsidRPr="00BA41C0">
        <w:rPr>
          <w:rFonts w:ascii="GHEA Grapalat" w:hAnsi="GHEA Grapalat"/>
          <w:sz w:val="20"/>
          <w:szCs w:val="20"/>
        </w:rPr>
        <w:t>The application</w:t>
      </w:r>
      <w:r w:rsidRPr="001F3550">
        <w:rPr>
          <w:rFonts w:ascii="GHEA Grapalat" w:hAnsi="GHEA Grapalat"/>
          <w:sz w:val="20"/>
          <w:szCs w:val="20"/>
          <w:lang w:val="es-ES"/>
        </w:rPr>
        <w:t xml:space="preserve"> </w:t>
      </w:r>
      <w:r w:rsidRPr="00BA41C0">
        <w:rPr>
          <w:rFonts w:ascii="GHEA Grapalat" w:hAnsi="GHEA Grapalat"/>
          <w:sz w:val="20"/>
          <w:szCs w:val="20"/>
        </w:rPr>
        <w:t>proceedings</w:t>
      </w:r>
      <w:r w:rsidRPr="001F3550">
        <w:rPr>
          <w:rFonts w:ascii="GHEA Grapalat" w:hAnsi="GHEA Grapalat"/>
          <w:sz w:val="20"/>
          <w:szCs w:val="20"/>
          <w:lang w:val="es-ES"/>
        </w:rPr>
        <w:t xml:space="preserve"> </w:t>
      </w:r>
      <w:r w:rsidRPr="00BA41C0">
        <w:rPr>
          <w:rFonts w:ascii="GHEA Grapalat" w:hAnsi="GHEA Grapalat"/>
          <w:sz w:val="20"/>
          <w:szCs w:val="20"/>
        </w:rPr>
        <w:t>to accept</w:t>
      </w:r>
      <w:r w:rsidRPr="001F3550">
        <w:rPr>
          <w:rFonts w:ascii="GHEA Grapalat" w:hAnsi="GHEA Grapalat"/>
          <w:sz w:val="20"/>
          <w:szCs w:val="20"/>
          <w:lang w:val="es-ES"/>
        </w:rPr>
        <w:t xml:space="preserve"> </w:t>
      </w:r>
      <w:r w:rsidRPr="00BA41C0">
        <w:rPr>
          <w:rFonts w:ascii="GHEA Grapalat" w:hAnsi="GHEA Grapalat"/>
          <w:sz w:val="20"/>
          <w:szCs w:val="20"/>
        </w:rPr>
        <w:t>with</w:t>
      </w:r>
      <w:r w:rsidRPr="001F3550">
        <w:rPr>
          <w:rFonts w:ascii="GHEA Grapalat" w:hAnsi="GHEA Grapalat"/>
          <w:sz w:val="20"/>
          <w:szCs w:val="20"/>
          <w:lang w:val="es-ES"/>
        </w:rPr>
        <w:t xml:space="preserve"> </w:t>
      </w:r>
      <w:r w:rsidRPr="00BA41C0">
        <w:rPr>
          <w:rFonts w:ascii="GHEA Grapalat" w:hAnsi="GHEA Grapalat"/>
          <w:sz w:val="20"/>
          <w:szCs w:val="20"/>
        </w:rPr>
        <w:t>at the same time</w:t>
      </w:r>
      <w:r w:rsidRPr="001F3550">
        <w:rPr>
          <w:rFonts w:ascii="GHEA Grapalat" w:hAnsi="GHEA Grapalat"/>
          <w:sz w:val="20"/>
          <w:szCs w:val="20"/>
          <w:lang w:val="es-ES"/>
        </w:rPr>
        <w:t xml:space="preserve"> </w:t>
      </w:r>
      <w:r w:rsidRPr="00BA41C0">
        <w:rPr>
          <w:rFonts w:ascii="GHEA Grapalat" w:hAnsi="GHEA Grapalat"/>
          <w:sz w:val="20"/>
          <w:szCs w:val="20"/>
        </w:rPr>
        <w:t>the court</w:t>
      </w:r>
      <w:r w:rsidRPr="001F3550">
        <w:rPr>
          <w:rFonts w:ascii="GHEA Grapalat" w:hAnsi="GHEA Grapalat"/>
          <w:sz w:val="20"/>
          <w:szCs w:val="20"/>
          <w:lang w:val="es-ES"/>
        </w:rPr>
        <w:t xml:space="preserve"> </w:t>
      </w:r>
      <w:r w:rsidRPr="00BA41C0">
        <w:rPr>
          <w:rFonts w:ascii="GHEA Grapalat" w:hAnsi="GHEA Grapalat"/>
          <w:sz w:val="20"/>
          <w:szCs w:val="20"/>
        </w:rPr>
        <w:t>makes</w:t>
      </w:r>
      <w:r w:rsidRPr="001F3550">
        <w:rPr>
          <w:rFonts w:ascii="GHEA Grapalat" w:hAnsi="GHEA Grapalat"/>
          <w:sz w:val="20"/>
          <w:szCs w:val="20"/>
          <w:lang w:val="es-ES"/>
        </w:rPr>
        <w:t xml:space="preserve"> </w:t>
      </w:r>
      <w:r w:rsidRPr="00BA41C0">
        <w:rPr>
          <w:rFonts w:ascii="GHEA Grapalat" w:hAnsi="GHEA Grapalat"/>
          <w:sz w:val="20"/>
          <w:szCs w:val="20"/>
        </w:rPr>
        <w:t>is</w:t>
      </w:r>
      <w:r w:rsidRPr="001F3550">
        <w:rPr>
          <w:rFonts w:ascii="GHEA Grapalat" w:hAnsi="GHEA Grapalat"/>
          <w:sz w:val="20"/>
          <w:szCs w:val="20"/>
          <w:lang w:val="es-ES"/>
        </w:rPr>
        <w:t xml:space="preserve"> </w:t>
      </w:r>
      <w:r w:rsidRPr="00BA41C0">
        <w:rPr>
          <w:rFonts w:ascii="GHEA Grapalat" w:hAnsi="GHEA Grapalat"/>
          <w:sz w:val="20"/>
          <w:szCs w:val="20"/>
        </w:rPr>
        <w:t>decision:</w:t>
      </w:r>
      <w:r w:rsidRPr="001F3550">
        <w:rPr>
          <w:rFonts w:ascii="GHEA Grapalat" w:hAnsi="GHEA Grapalat"/>
          <w:sz w:val="20"/>
          <w:szCs w:val="20"/>
          <w:lang w:val="es-ES"/>
        </w:rPr>
        <w:t xml:space="preserve"> </w:t>
      </w:r>
      <w:r w:rsidRPr="00BA41C0">
        <w:rPr>
          <w:rFonts w:ascii="GHEA Grapalat" w:hAnsi="GHEA Grapalat"/>
          <w:sz w:val="20"/>
          <w:szCs w:val="20"/>
        </w:rPr>
        <w:t>from the respondent</w:t>
      </w:r>
      <w:r w:rsidRPr="001F3550">
        <w:rPr>
          <w:rFonts w:ascii="GHEA Grapalat" w:hAnsi="GHEA Grapalat"/>
          <w:sz w:val="20"/>
          <w:szCs w:val="20"/>
          <w:lang w:val="es-ES"/>
        </w:rPr>
        <w:t xml:space="preserve"> </w:t>
      </w:r>
      <w:r w:rsidRPr="00BA41C0">
        <w:rPr>
          <w:rFonts w:ascii="GHEA Grapalat" w:hAnsi="GHEA Grapalat"/>
          <w:sz w:val="20"/>
          <w:szCs w:val="20"/>
        </w:rPr>
        <w:t>given</w:t>
      </w:r>
      <w:r w:rsidRPr="001F3550">
        <w:rPr>
          <w:rFonts w:ascii="GHEA Grapalat" w:hAnsi="GHEA Grapalat"/>
          <w:sz w:val="20"/>
          <w:szCs w:val="20"/>
          <w:lang w:val="es-ES"/>
        </w:rPr>
        <w:t xml:space="preserve"> </w:t>
      </w:r>
      <w:r w:rsidRPr="00BA41C0">
        <w:rPr>
          <w:rFonts w:ascii="GHEA Grapalat" w:hAnsi="GHEA Grapalat"/>
          <w:sz w:val="20"/>
          <w:szCs w:val="20"/>
        </w:rPr>
        <w:t>of purchase</w:t>
      </w:r>
      <w:r w:rsidRPr="001F3550">
        <w:rPr>
          <w:rFonts w:ascii="GHEA Grapalat" w:hAnsi="GHEA Grapalat"/>
          <w:sz w:val="20"/>
          <w:szCs w:val="20"/>
          <w:lang w:val="es-ES"/>
        </w:rPr>
        <w:t xml:space="preserve"> </w:t>
      </w:r>
      <w:r w:rsidRPr="00BA41C0">
        <w:rPr>
          <w:rFonts w:ascii="GHEA Grapalat" w:hAnsi="GHEA Grapalat"/>
          <w:sz w:val="20"/>
          <w:szCs w:val="20"/>
        </w:rPr>
        <w:t>process</w:t>
      </w:r>
      <w:r w:rsidRPr="001F3550">
        <w:rPr>
          <w:rFonts w:ascii="GHEA Grapalat" w:hAnsi="GHEA Grapalat"/>
          <w:sz w:val="20"/>
          <w:szCs w:val="20"/>
          <w:lang w:val="es-ES"/>
        </w:rPr>
        <w:t xml:space="preserve"> </w:t>
      </w:r>
      <w:r w:rsidRPr="00BA41C0">
        <w:rPr>
          <w:rFonts w:ascii="GHEA Grapalat" w:hAnsi="GHEA Grapalat"/>
          <w:sz w:val="20"/>
          <w:szCs w:val="20"/>
        </w:rPr>
        <w:t>with</w:t>
      </w:r>
      <w:r w:rsidRPr="001F3550">
        <w:rPr>
          <w:rFonts w:ascii="GHEA Grapalat" w:hAnsi="GHEA Grapalat"/>
          <w:sz w:val="20"/>
          <w:szCs w:val="20"/>
          <w:lang w:val="es-ES"/>
        </w:rPr>
        <w:t xml:space="preserve"> </w:t>
      </w:r>
      <w:r w:rsidRPr="00BA41C0">
        <w:rPr>
          <w:rFonts w:ascii="GHEA Grapalat" w:hAnsi="GHEA Grapalat"/>
          <w:sz w:val="20"/>
          <w:szCs w:val="20"/>
        </w:rPr>
        <w:t>connected</w:t>
      </w:r>
      <w:r w:rsidRPr="001F3550">
        <w:rPr>
          <w:rFonts w:ascii="GHEA Grapalat" w:hAnsi="GHEA Grapalat"/>
          <w:sz w:val="20"/>
          <w:szCs w:val="20"/>
          <w:lang w:val="es-ES"/>
        </w:rPr>
        <w:t xml:space="preserve"> </w:t>
      </w:r>
      <w:r w:rsidRPr="00BA41C0">
        <w:rPr>
          <w:rFonts w:ascii="GHEA Grapalat" w:hAnsi="GHEA Grapalat"/>
          <w:sz w:val="20"/>
          <w:szCs w:val="20"/>
        </w:rPr>
        <w:t>of the respondent</w:t>
      </w:r>
      <w:r w:rsidRPr="001F3550">
        <w:rPr>
          <w:rFonts w:ascii="GHEA Grapalat" w:hAnsi="GHEA Grapalat"/>
          <w:sz w:val="20"/>
          <w:szCs w:val="20"/>
          <w:lang w:val="es-ES"/>
        </w:rPr>
        <w:t xml:space="preserve"> </w:t>
      </w:r>
      <w:r w:rsidRPr="00BA41C0">
        <w:rPr>
          <w:rFonts w:ascii="GHEA Grapalat" w:hAnsi="GHEA Grapalat"/>
          <w:sz w:val="20"/>
          <w:szCs w:val="20"/>
        </w:rPr>
        <w:t>of possession</w:t>
      </w:r>
      <w:r w:rsidRPr="001F3550">
        <w:rPr>
          <w:rFonts w:ascii="GHEA Grapalat" w:hAnsi="GHEA Grapalat"/>
          <w:sz w:val="20"/>
          <w:szCs w:val="20"/>
          <w:lang w:val="es-ES"/>
        </w:rPr>
        <w:t xml:space="preserve"> </w:t>
      </w:r>
      <w:r w:rsidRPr="00BA41C0">
        <w:rPr>
          <w:rFonts w:ascii="GHEA Grapalat" w:hAnsi="GHEA Grapalat"/>
          <w:sz w:val="20"/>
          <w:szCs w:val="20"/>
        </w:rPr>
        <w:t>under</w:t>
      </w:r>
      <w:r w:rsidRPr="001F3550">
        <w:rPr>
          <w:rFonts w:ascii="GHEA Grapalat" w:hAnsi="GHEA Grapalat"/>
          <w:sz w:val="20"/>
          <w:szCs w:val="20"/>
          <w:lang w:val="es-ES"/>
        </w:rPr>
        <w:t xml:space="preserve"> </w:t>
      </w:r>
      <w:r w:rsidRPr="00BA41C0">
        <w:rPr>
          <w:rFonts w:ascii="GHEA Grapalat" w:hAnsi="GHEA Grapalat"/>
          <w:sz w:val="20"/>
          <w:szCs w:val="20"/>
        </w:rPr>
        <w:t>situated</w:t>
      </w:r>
      <w:r w:rsidRPr="001F3550">
        <w:rPr>
          <w:rFonts w:ascii="GHEA Grapalat" w:hAnsi="GHEA Grapalat"/>
          <w:sz w:val="20"/>
          <w:szCs w:val="20"/>
          <w:lang w:val="es-ES"/>
        </w:rPr>
        <w:t xml:space="preserve"> </w:t>
      </w:r>
      <w:r w:rsidRPr="00BA41C0">
        <w:rPr>
          <w:rFonts w:ascii="GHEA Grapalat" w:hAnsi="GHEA Grapalat"/>
          <w:sz w:val="20"/>
          <w:szCs w:val="20"/>
        </w:rPr>
        <w:t>all</w:t>
      </w:r>
      <w:r w:rsidRPr="001F3550">
        <w:rPr>
          <w:rFonts w:ascii="GHEA Grapalat" w:hAnsi="GHEA Grapalat"/>
          <w:sz w:val="20"/>
          <w:szCs w:val="20"/>
          <w:lang w:val="es-ES"/>
        </w:rPr>
        <w:t xml:space="preserve"> </w:t>
      </w:r>
      <w:r w:rsidRPr="00BA41C0">
        <w:rPr>
          <w:rFonts w:ascii="GHEA Grapalat" w:hAnsi="GHEA Grapalat"/>
          <w:sz w:val="20"/>
          <w:szCs w:val="20"/>
        </w:rPr>
        <w:t>the evidence</w:t>
      </w:r>
      <w:r w:rsidRPr="001F3550">
        <w:rPr>
          <w:rFonts w:ascii="GHEA Grapalat" w:hAnsi="GHEA Grapalat"/>
          <w:sz w:val="20"/>
          <w:szCs w:val="20"/>
          <w:lang w:val="es-ES"/>
        </w:rPr>
        <w:t xml:space="preserve"> </w:t>
      </w:r>
      <w:r w:rsidRPr="00BA41C0">
        <w:rPr>
          <w:rFonts w:ascii="GHEA Grapalat" w:hAnsi="GHEA Grapalat"/>
          <w:sz w:val="20"/>
          <w:szCs w:val="20"/>
        </w:rPr>
        <w:t>to demand</w:t>
      </w:r>
      <w:r w:rsidRPr="001F3550">
        <w:rPr>
          <w:rFonts w:ascii="GHEA Grapalat" w:hAnsi="GHEA Grapalat"/>
          <w:sz w:val="20"/>
          <w:szCs w:val="20"/>
          <w:lang w:val="es-ES"/>
        </w:rPr>
        <w:t xml:space="preserve"> </w:t>
      </w:r>
      <w:r w:rsidRPr="00BA41C0">
        <w:rPr>
          <w:rFonts w:ascii="GHEA Grapalat" w:hAnsi="GHEA Grapalat"/>
          <w:sz w:val="20"/>
          <w:szCs w:val="20"/>
        </w:rPr>
        <w:t>about</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12.8. </w:t>
      </w:r>
      <w:r w:rsidRPr="00BA41C0">
        <w:rPr>
          <w:rFonts w:ascii="GHEA Grapalat" w:hAnsi="GHEA Grapalat"/>
          <w:sz w:val="20"/>
          <w:szCs w:val="20"/>
        </w:rPr>
        <w:t>Evidence</w:t>
      </w:r>
      <w:r w:rsidRPr="001F3550">
        <w:rPr>
          <w:rFonts w:ascii="GHEA Grapalat" w:hAnsi="GHEA Grapalat"/>
          <w:sz w:val="20"/>
          <w:szCs w:val="20"/>
          <w:lang w:val="es-ES"/>
        </w:rPr>
        <w:t xml:space="preserve"> </w:t>
      </w:r>
      <w:r w:rsidRPr="00BA41C0">
        <w:rPr>
          <w:rFonts w:ascii="GHEA Grapalat" w:hAnsi="GHEA Grapalat"/>
          <w:sz w:val="20"/>
          <w:szCs w:val="20"/>
        </w:rPr>
        <w:t>to demand</w:t>
      </w:r>
      <w:r w:rsidRPr="001F3550">
        <w:rPr>
          <w:rFonts w:ascii="GHEA Grapalat" w:hAnsi="GHEA Grapalat"/>
          <w:sz w:val="20"/>
          <w:szCs w:val="20"/>
          <w:lang w:val="es-ES"/>
        </w:rPr>
        <w:t xml:space="preserve"> </w:t>
      </w:r>
      <w:r w:rsidRPr="00BA41C0">
        <w:rPr>
          <w:rFonts w:ascii="GHEA Grapalat" w:hAnsi="GHEA Grapalat"/>
          <w:sz w:val="20"/>
          <w:szCs w:val="20"/>
        </w:rPr>
        <w:t>regarding</w:t>
      </w:r>
      <w:r w:rsidRPr="001F3550">
        <w:rPr>
          <w:rFonts w:ascii="GHEA Grapalat" w:hAnsi="GHEA Grapalat"/>
          <w:sz w:val="20"/>
          <w:szCs w:val="20"/>
          <w:lang w:val="es-ES"/>
        </w:rPr>
        <w:t xml:space="preserve"> </w:t>
      </w:r>
      <w:r w:rsidRPr="00BA41C0">
        <w:rPr>
          <w:rFonts w:ascii="GHEA Grapalat" w:hAnsi="GHEA Grapalat"/>
          <w:sz w:val="20"/>
          <w:szCs w:val="20"/>
        </w:rPr>
        <w:t>the decision</w:t>
      </w:r>
      <w:r w:rsidRPr="001F3550">
        <w:rPr>
          <w:rFonts w:ascii="GHEA Grapalat" w:hAnsi="GHEA Grapalat"/>
          <w:sz w:val="20"/>
          <w:szCs w:val="20"/>
          <w:lang w:val="es-ES"/>
        </w:rPr>
        <w:t xml:space="preserve"> </w:t>
      </w:r>
      <w:r w:rsidRPr="00BA41C0">
        <w:rPr>
          <w:rFonts w:ascii="GHEA Grapalat" w:hAnsi="GHEA Grapalat"/>
          <w:sz w:val="20"/>
          <w:szCs w:val="20"/>
        </w:rPr>
        <w:t>is happening</w:t>
      </w:r>
      <w:r w:rsidRPr="001F3550">
        <w:rPr>
          <w:rFonts w:ascii="GHEA Grapalat" w:hAnsi="GHEA Grapalat"/>
          <w:sz w:val="20"/>
          <w:szCs w:val="20"/>
          <w:lang w:val="es-ES"/>
        </w:rPr>
        <w:t xml:space="preserve"> </w:t>
      </w:r>
      <w:r w:rsidRPr="00BA41C0">
        <w:rPr>
          <w:rFonts w:ascii="GHEA Grapalat" w:hAnsi="GHEA Grapalat"/>
          <w:sz w:val="20"/>
          <w:szCs w:val="20"/>
        </w:rPr>
        <w:t>is</w:t>
      </w:r>
      <w:r w:rsidRPr="001F3550">
        <w:rPr>
          <w:rFonts w:ascii="GHEA Grapalat" w:hAnsi="GHEA Grapalat"/>
          <w:sz w:val="20"/>
          <w:szCs w:val="20"/>
          <w:lang w:val="es-ES"/>
        </w:rPr>
        <w:t xml:space="preserve"> </w:t>
      </w:r>
      <w:r w:rsidRPr="00BA41C0">
        <w:rPr>
          <w:rFonts w:ascii="GHEA Grapalat" w:hAnsi="GHEA Grapalat"/>
          <w:sz w:val="20"/>
          <w:szCs w:val="20"/>
        </w:rPr>
        <w:t>of the respondent</w:t>
      </w:r>
      <w:r w:rsidRPr="001F3550">
        <w:rPr>
          <w:rFonts w:ascii="GHEA Grapalat" w:hAnsi="GHEA Grapalat"/>
          <w:sz w:val="20"/>
          <w:szCs w:val="20"/>
          <w:lang w:val="es-ES"/>
        </w:rPr>
        <w:t xml:space="preserve"> </w:t>
      </w:r>
      <w:r w:rsidRPr="00BA41C0">
        <w:rPr>
          <w:rFonts w:ascii="GHEA Grapalat" w:hAnsi="GHEA Grapalat"/>
          <w:sz w:val="20"/>
          <w:szCs w:val="20"/>
        </w:rPr>
        <w:t>by</w:t>
      </w:r>
      <w:r w:rsidRPr="001F3550">
        <w:rPr>
          <w:rFonts w:ascii="GHEA Grapalat" w:hAnsi="GHEA Grapalat"/>
          <w:sz w:val="20"/>
          <w:szCs w:val="20"/>
          <w:lang w:val="es-ES"/>
        </w:rPr>
        <w:t xml:space="preserve"> </w:t>
      </w:r>
      <w:r w:rsidRPr="00BA41C0">
        <w:rPr>
          <w:rFonts w:ascii="GHEA Grapalat" w:hAnsi="GHEA Grapalat"/>
          <w:sz w:val="20"/>
          <w:szCs w:val="20"/>
        </w:rPr>
        <w:t>the decision</w:t>
      </w:r>
      <w:r w:rsidRPr="001F3550">
        <w:rPr>
          <w:rFonts w:ascii="GHEA Grapalat" w:hAnsi="GHEA Grapalat"/>
          <w:sz w:val="20"/>
          <w:szCs w:val="20"/>
          <w:lang w:val="es-ES"/>
        </w:rPr>
        <w:t xml:space="preserve"> </w:t>
      </w:r>
      <w:r w:rsidRPr="00BA41C0">
        <w:rPr>
          <w:rFonts w:ascii="GHEA Grapalat" w:hAnsi="GHEA Grapalat"/>
          <w:sz w:val="20"/>
          <w:szCs w:val="20"/>
        </w:rPr>
        <w:t>from getting</w:t>
      </w:r>
      <w:r w:rsidRPr="001F3550">
        <w:rPr>
          <w:rFonts w:ascii="GHEA Grapalat" w:hAnsi="GHEA Grapalat"/>
          <w:sz w:val="20"/>
          <w:szCs w:val="20"/>
          <w:lang w:val="es-ES"/>
        </w:rPr>
        <w:t xml:space="preserve"> </w:t>
      </w:r>
      <w:r w:rsidRPr="00BA41C0">
        <w:rPr>
          <w:rFonts w:ascii="GHEA Grapalat" w:hAnsi="GHEA Grapalat"/>
          <w:sz w:val="20"/>
          <w:szCs w:val="20"/>
        </w:rPr>
        <w:t>after</w:t>
      </w:r>
      <w:r w:rsidRPr="001F3550">
        <w:rPr>
          <w:rFonts w:ascii="GHEA Grapalat" w:hAnsi="GHEA Grapalat"/>
          <w:sz w:val="20"/>
          <w:szCs w:val="20"/>
          <w:lang w:val="es-ES"/>
        </w:rPr>
        <w:t xml:space="preserve"> </w:t>
      </w:r>
      <w:r w:rsidRPr="00BA41C0">
        <w:rPr>
          <w:rFonts w:ascii="GHEA Grapalat" w:hAnsi="GHEA Grapalat"/>
          <w:sz w:val="20"/>
          <w:szCs w:val="20"/>
        </w:rPr>
        <w:t>five days</w:t>
      </w:r>
      <w:r w:rsidRPr="001F3550">
        <w:rPr>
          <w:rFonts w:ascii="GHEA Grapalat" w:hAnsi="GHEA Grapalat"/>
          <w:sz w:val="20"/>
          <w:szCs w:val="20"/>
          <w:lang w:val="es-ES"/>
        </w:rPr>
        <w:t xml:space="preserve"> </w:t>
      </w:r>
      <w:r w:rsidRPr="00BA41C0">
        <w:rPr>
          <w:rFonts w:ascii="GHEA Grapalat" w:hAnsi="GHEA Grapalat"/>
          <w:sz w:val="20"/>
          <w:szCs w:val="20"/>
        </w:rPr>
        <w:t xml:space="preserve">within the </w:t>
      </w:r>
      <w:proofErr w:type="gramStart"/>
      <w:r w:rsidRPr="00BA41C0">
        <w:rPr>
          <w:rFonts w:ascii="GHEA Grapalat" w:hAnsi="GHEA Grapalat"/>
          <w:sz w:val="20"/>
          <w:szCs w:val="20"/>
        </w:rPr>
        <w:t xml:space="preserve">term </w:t>
      </w:r>
      <w:r w:rsidRPr="001F3550">
        <w:rPr>
          <w:rFonts w:ascii="GHEA Grapalat" w:hAnsi="GHEA Grapalat"/>
          <w:sz w:val="20"/>
          <w:szCs w:val="20"/>
          <w:lang w:val="es-ES"/>
        </w:rPr>
        <w:t>.</w:t>
      </w:r>
      <w:proofErr w:type="gramEnd"/>
    </w:p>
    <w:p w:rsidR="000A1464" w:rsidRPr="001F3550" w:rsidRDefault="000A1464" w:rsidP="000A1464">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Present</w:t>
      </w:r>
      <w:r w:rsidRPr="001F3550">
        <w:rPr>
          <w:rFonts w:ascii="GHEA Grapalat" w:hAnsi="GHEA Grapalat"/>
          <w:sz w:val="20"/>
          <w:szCs w:val="20"/>
          <w:lang w:val="es-ES"/>
        </w:rPr>
        <w:t xml:space="preserve"> </w:t>
      </w:r>
      <w:r w:rsidRPr="00BA41C0">
        <w:rPr>
          <w:rFonts w:ascii="GHEA Grapalat" w:hAnsi="GHEA Grapalat"/>
          <w:sz w:val="20"/>
          <w:szCs w:val="20"/>
        </w:rPr>
        <w:t>with a point</w:t>
      </w:r>
      <w:r w:rsidRPr="001F3550">
        <w:rPr>
          <w:rFonts w:ascii="GHEA Grapalat" w:hAnsi="GHEA Grapalat"/>
          <w:sz w:val="20"/>
          <w:szCs w:val="20"/>
          <w:lang w:val="es-ES"/>
        </w:rPr>
        <w:t xml:space="preserve"> </w:t>
      </w:r>
      <w:r w:rsidRPr="00BA41C0">
        <w:rPr>
          <w:rFonts w:ascii="GHEA Grapalat" w:hAnsi="GHEA Grapalat"/>
          <w:sz w:val="20"/>
          <w:szCs w:val="20"/>
        </w:rPr>
        <w:t>planned</w:t>
      </w:r>
      <w:r w:rsidRPr="001F3550">
        <w:rPr>
          <w:rFonts w:ascii="GHEA Grapalat" w:hAnsi="GHEA Grapalat"/>
          <w:sz w:val="20"/>
          <w:szCs w:val="20"/>
          <w:lang w:val="es-ES"/>
        </w:rPr>
        <w:t xml:space="preserve"> </w:t>
      </w:r>
      <w:r w:rsidRPr="00BA41C0">
        <w:rPr>
          <w:rFonts w:ascii="GHEA Grapalat" w:hAnsi="GHEA Grapalat"/>
          <w:sz w:val="20"/>
          <w:szCs w:val="20"/>
        </w:rPr>
        <w:t>within the deadline</w:t>
      </w:r>
      <w:r w:rsidRPr="001F3550">
        <w:rPr>
          <w:rFonts w:ascii="GHEA Grapalat" w:hAnsi="GHEA Grapalat"/>
          <w:sz w:val="20"/>
          <w:szCs w:val="20"/>
          <w:lang w:val="es-ES"/>
        </w:rPr>
        <w:t xml:space="preserve"> </w:t>
      </w:r>
      <w:r w:rsidRPr="00BA41C0">
        <w:rPr>
          <w:rFonts w:ascii="GHEA Grapalat" w:hAnsi="GHEA Grapalat"/>
          <w:sz w:val="20"/>
          <w:szCs w:val="20"/>
        </w:rPr>
        <w:t>of the respondent</w:t>
      </w:r>
      <w:r w:rsidRPr="001F3550">
        <w:rPr>
          <w:rFonts w:ascii="GHEA Grapalat" w:hAnsi="GHEA Grapalat"/>
          <w:sz w:val="20"/>
          <w:szCs w:val="20"/>
          <w:lang w:val="es-ES"/>
        </w:rPr>
        <w:t xml:space="preserve"> </w:t>
      </w:r>
      <w:r w:rsidRPr="00BA41C0">
        <w:rPr>
          <w:rFonts w:ascii="GHEA Grapalat" w:hAnsi="GHEA Grapalat"/>
          <w:sz w:val="20"/>
          <w:szCs w:val="20"/>
        </w:rPr>
        <w:t>by</w:t>
      </w:r>
      <w:r w:rsidRPr="001F3550">
        <w:rPr>
          <w:rFonts w:ascii="GHEA Grapalat" w:hAnsi="GHEA Grapalat"/>
          <w:sz w:val="20"/>
          <w:szCs w:val="20"/>
          <w:lang w:val="es-ES"/>
        </w:rPr>
        <w:t xml:space="preserve"> </w:t>
      </w:r>
      <w:r w:rsidRPr="00BA41C0">
        <w:rPr>
          <w:rFonts w:ascii="GHEA Grapalat" w:hAnsi="GHEA Grapalat"/>
          <w:sz w:val="20"/>
          <w:szCs w:val="20"/>
        </w:rPr>
        <w:t>evidence</w:t>
      </w:r>
      <w:r w:rsidRPr="001F3550">
        <w:rPr>
          <w:rFonts w:ascii="GHEA Grapalat" w:hAnsi="GHEA Grapalat"/>
          <w:sz w:val="20"/>
          <w:szCs w:val="20"/>
          <w:lang w:val="es-ES"/>
        </w:rPr>
        <w:t xml:space="preserve"> </w:t>
      </w:r>
      <w:r w:rsidRPr="00BA41C0">
        <w:rPr>
          <w:rFonts w:ascii="GHEA Grapalat" w:hAnsi="GHEA Grapalat"/>
          <w:sz w:val="20"/>
          <w:szCs w:val="20"/>
        </w:rPr>
        <w:t>to demand</w:t>
      </w:r>
      <w:r w:rsidRPr="001F3550">
        <w:rPr>
          <w:rFonts w:ascii="GHEA Grapalat" w:hAnsi="GHEA Grapalat"/>
          <w:sz w:val="20"/>
          <w:szCs w:val="20"/>
          <w:lang w:val="es-ES"/>
        </w:rPr>
        <w:t xml:space="preserve"> </w:t>
      </w:r>
      <w:r w:rsidRPr="00BA41C0">
        <w:rPr>
          <w:rFonts w:ascii="GHEA Grapalat" w:hAnsi="GHEA Grapalat"/>
          <w:sz w:val="20"/>
          <w:szCs w:val="20"/>
        </w:rPr>
        <w:t>regarding</w:t>
      </w:r>
      <w:r w:rsidRPr="001F3550">
        <w:rPr>
          <w:rFonts w:ascii="GHEA Grapalat" w:hAnsi="GHEA Grapalat"/>
          <w:sz w:val="20"/>
          <w:szCs w:val="20"/>
          <w:lang w:val="es-ES"/>
        </w:rPr>
        <w:t xml:space="preserve"> </w:t>
      </w:r>
      <w:r w:rsidRPr="00BA41C0">
        <w:rPr>
          <w:rFonts w:ascii="GHEA Grapalat" w:hAnsi="GHEA Grapalat"/>
          <w:sz w:val="20"/>
          <w:szCs w:val="20"/>
        </w:rPr>
        <w:t>decision</w:t>
      </w:r>
      <w:r w:rsidRPr="001F3550">
        <w:rPr>
          <w:rFonts w:ascii="GHEA Grapalat" w:hAnsi="GHEA Grapalat"/>
          <w:sz w:val="20"/>
          <w:szCs w:val="20"/>
          <w:lang w:val="es-ES"/>
        </w:rPr>
        <w:t xml:space="preserve"> </w:t>
      </w:r>
      <w:r w:rsidRPr="00BA41C0">
        <w:rPr>
          <w:rFonts w:ascii="GHEA Grapalat" w:hAnsi="GHEA Grapalat"/>
          <w:sz w:val="20"/>
          <w:szCs w:val="20"/>
        </w:rPr>
        <w:t>requirements</w:t>
      </w:r>
      <w:r w:rsidRPr="001F3550">
        <w:rPr>
          <w:rFonts w:ascii="GHEA Grapalat" w:hAnsi="GHEA Grapalat"/>
          <w:sz w:val="20"/>
          <w:szCs w:val="20"/>
          <w:lang w:val="es-ES"/>
        </w:rPr>
        <w:t xml:space="preserve"> </w:t>
      </w:r>
      <w:r w:rsidRPr="00BA41C0">
        <w:rPr>
          <w:rFonts w:ascii="GHEA Grapalat" w:hAnsi="GHEA Grapalat"/>
          <w:sz w:val="20"/>
          <w:szCs w:val="20"/>
        </w:rPr>
        <w:t>not to be fulfilled</w:t>
      </w:r>
      <w:r w:rsidRPr="001F3550">
        <w:rPr>
          <w:rFonts w:ascii="GHEA Grapalat" w:hAnsi="GHEA Grapalat"/>
          <w:sz w:val="20"/>
          <w:szCs w:val="20"/>
          <w:lang w:val="es-ES"/>
        </w:rPr>
        <w:t xml:space="preserve"> </w:t>
      </w:r>
      <w:r w:rsidRPr="00BA41C0">
        <w:rPr>
          <w:rFonts w:ascii="GHEA Grapalat" w:hAnsi="GHEA Grapalat"/>
          <w:sz w:val="20"/>
          <w:szCs w:val="20"/>
        </w:rPr>
        <w:t>case</w:t>
      </w:r>
      <w:r w:rsidRPr="001F3550">
        <w:rPr>
          <w:rFonts w:ascii="GHEA Grapalat" w:hAnsi="GHEA Grapalat"/>
          <w:sz w:val="20"/>
          <w:szCs w:val="20"/>
          <w:lang w:val="es-ES"/>
        </w:rPr>
        <w:t xml:space="preserve"> </w:t>
      </w:r>
      <w:r w:rsidRPr="00BA41C0">
        <w:rPr>
          <w:rFonts w:ascii="GHEA Grapalat" w:hAnsi="GHEA Grapalat"/>
          <w:sz w:val="20"/>
          <w:szCs w:val="20"/>
        </w:rPr>
        <w:t>the case</w:t>
      </w:r>
      <w:r w:rsidRPr="001F3550">
        <w:rPr>
          <w:rFonts w:ascii="GHEA Grapalat" w:hAnsi="GHEA Grapalat"/>
          <w:sz w:val="20"/>
          <w:szCs w:val="20"/>
          <w:lang w:val="es-ES"/>
        </w:rPr>
        <w:t xml:space="preserve"> </w:t>
      </w:r>
      <w:r w:rsidRPr="00BA41C0">
        <w:rPr>
          <w:rFonts w:ascii="GHEA Grapalat" w:hAnsi="GHEA Grapalat"/>
          <w:sz w:val="20"/>
          <w:szCs w:val="20"/>
        </w:rPr>
        <w:t>being examined</w:t>
      </w:r>
      <w:r w:rsidRPr="001F3550">
        <w:rPr>
          <w:rFonts w:ascii="GHEA Grapalat" w:hAnsi="GHEA Grapalat"/>
          <w:sz w:val="20"/>
          <w:szCs w:val="20"/>
          <w:lang w:val="es-ES"/>
        </w:rPr>
        <w:t xml:space="preserve"> </w:t>
      </w:r>
      <w:r w:rsidRPr="00BA41C0">
        <w:rPr>
          <w:rFonts w:ascii="GHEA Grapalat" w:hAnsi="GHEA Grapalat"/>
          <w:sz w:val="20"/>
          <w:szCs w:val="20"/>
        </w:rPr>
        <w:t>is</w:t>
      </w:r>
      <w:r w:rsidRPr="001F3550">
        <w:rPr>
          <w:rFonts w:ascii="GHEA Grapalat" w:hAnsi="GHEA Grapalat"/>
          <w:sz w:val="20"/>
          <w:szCs w:val="20"/>
          <w:lang w:val="es-ES"/>
        </w:rPr>
        <w:t xml:space="preserve"> </w:t>
      </w:r>
      <w:r w:rsidRPr="00BA41C0">
        <w:rPr>
          <w:rFonts w:ascii="GHEA Grapalat" w:hAnsi="GHEA Grapalat"/>
          <w:sz w:val="20"/>
          <w:szCs w:val="20"/>
        </w:rPr>
        <w:t>in it</w:t>
      </w:r>
      <w:r w:rsidRPr="001F3550">
        <w:rPr>
          <w:rFonts w:ascii="GHEA Grapalat" w:hAnsi="GHEA Grapalat"/>
          <w:sz w:val="20"/>
          <w:szCs w:val="20"/>
          <w:lang w:val="es-ES"/>
        </w:rPr>
        <w:t xml:space="preserve"> </w:t>
      </w:r>
      <w:r w:rsidRPr="00BA41C0">
        <w:rPr>
          <w:rFonts w:ascii="GHEA Grapalat" w:hAnsi="GHEA Grapalat"/>
          <w:sz w:val="20"/>
          <w:szCs w:val="20"/>
        </w:rPr>
        <w:t>available</w:t>
      </w:r>
      <w:r w:rsidRPr="001F3550">
        <w:rPr>
          <w:rFonts w:ascii="GHEA Grapalat" w:hAnsi="GHEA Grapalat"/>
          <w:sz w:val="20"/>
          <w:szCs w:val="20"/>
          <w:lang w:val="es-ES"/>
        </w:rPr>
        <w:t xml:space="preserve"> </w:t>
      </w:r>
      <w:r w:rsidRPr="00BA41C0">
        <w:rPr>
          <w:rFonts w:ascii="GHEA Grapalat" w:hAnsi="GHEA Grapalat"/>
          <w:sz w:val="20"/>
          <w:szCs w:val="20"/>
        </w:rPr>
        <w:t>of evidence</w:t>
      </w:r>
      <w:r w:rsidRPr="001F3550">
        <w:rPr>
          <w:rFonts w:ascii="GHEA Grapalat" w:hAnsi="GHEA Grapalat"/>
          <w:sz w:val="20"/>
          <w:szCs w:val="20"/>
          <w:lang w:val="es-ES"/>
        </w:rPr>
        <w:t xml:space="preserve"> </w:t>
      </w:r>
      <w:r w:rsidRPr="00BA41C0">
        <w:rPr>
          <w:rFonts w:ascii="GHEA Grapalat" w:hAnsi="GHEA Grapalat"/>
          <w:sz w:val="20"/>
          <w:szCs w:val="20"/>
        </w:rPr>
        <w:t>based on</w:t>
      </w:r>
      <w:r w:rsidRPr="001F3550">
        <w:rPr>
          <w:rFonts w:ascii="GHEA Grapalat" w:hAnsi="GHEA Grapalat"/>
          <w:sz w:val="20"/>
          <w:szCs w:val="20"/>
          <w:lang w:val="es-ES"/>
        </w:rPr>
        <w:t xml:space="preserve"> </w:t>
      </w:r>
      <w:r w:rsidRPr="00BA41C0">
        <w:rPr>
          <w:rFonts w:ascii="GHEA Grapalat" w:hAnsi="GHEA Grapalat"/>
          <w:sz w:val="20"/>
          <w:szCs w:val="20"/>
        </w:rPr>
        <w:t xml:space="preserve">on </w:t>
      </w:r>
      <w:r w:rsidRPr="001F3550">
        <w:rPr>
          <w:rFonts w:ascii="GHEA Grapalat" w:hAnsi="GHEA Grapalat"/>
          <w:sz w:val="20"/>
          <w:szCs w:val="20"/>
          <w:lang w:val="es-ES"/>
        </w:rPr>
        <w:t>and</w:t>
      </w:r>
      <w:r w:rsidRPr="00BA41C0">
        <w:rPr>
          <w:rFonts w:ascii="GHEA Grapalat" w:hAnsi="GHEA Grapalat"/>
          <w:sz w:val="20"/>
          <w:szCs w:val="20"/>
        </w:rPr>
        <w:t>​</w:t>
      </w:r>
      <w:r w:rsidRPr="001F3550">
        <w:rPr>
          <w:rFonts w:ascii="GHEA Grapalat" w:hAnsi="GHEA Grapalat"/>
          <w:sz w:val="20"/>
          <w:szCs w:val="20"/>
          <w:lang w:val="es-ES"/>
        </w:rPr>
        <w:t xml:space="preserve"> </w:t>
      </w:r>
      <w:r w:rsidRPr="00BA41C0">
        <w:rPr>
          <w:rFonts w:ascii="GHEA Grapalat" w:hAnsi="GHEA Grapalat"/>
          <w:sz w:val="20"/>
          <w:szCs w:val="20"/>
        </w:rPr>
        <w:t>of the plaintiff</w:t>
      </w:r>
      <w:r w:rsidRPr="001F3550">
        <w:rPr>
          <w:rFonts w:ascii="GHEA Grapalat" w:hAnsi="GHEA Grapalat"/>
          <w:sz w:val="20"/>
          <w:szCs w:val="20"/>
          <w:lang w:val="es-ES"/>
        </w:rPr>
        <w:t xml:space="preserve"> </w:t>
      </w:r>
      <w:r w:rsidRPr="00BA41C0">
        <w:rPr>
          <w:rFonts w:ascii="GHEA Grapalat" w:hAnsi="GHEA Grapalat"/>
          <w:sz w:val="20"/>
          <w:szCs w:val="20"/>
        </w:rPr>
        <w:t>referred to</w:t>
      </w:r>
      <w:r w:rsidRPr="001F3550">
        <w:rPr>
          <w:rFonts w:ascii="GHEA Grapalat" w:hAnsi="GHEA Grapalat"/>
          <w:sz w:val="20"/>
          <w:szCs w:val="20"/>
          <w:lang w:val="es-ES"/>
        </w:rPr>
        <w:t xml:space="preserve"> </w:t>
      </w:r>
      <w:r w:rsidRPr="00BA41C0">
        <w:rPr>
          <w:rFonts w:ascii="GHEA Grapalat" w:hAnsi="GHEA Grapalat"/>
          <w:sz w:val="20"/>
          <w:szCs w:val="20"/>
        </w:rPr>
        <w:t>it</w:t>
      </w:r>
      <w:r w:rsidRPr="001F3550">
        <w:rPr>
          <w:rFonts w:ascii="GHEA Grapalat" w:hAnsi="GHEA Grapalat"/>
          <w:sz w:val="20"/>
          <w:szCs w:val="20"/>
          <w:lang w:val="es-ES"/>
        </w:rPr>
        <w:t xml:space="preserve"> </w:t>
      </w:r>
      <w:r w:rsidRPr="00BA41C0">
        <w:rPr>
          <w:rFonts w:ascii="GHEA Grapalat" w:hAnsi="GHEA Grapalat"/>
          <w:sz w:val="20"/>
          <w:szCs w:val="20"/>
        </w:rPr>
        <w:t xml:space="preserve">the facts </w:t>
      </w:r>
      <w:r w:rsidRPr="001F3550">
        <w:rPr>
          <w:rFonts w:ascii="GHEA Grapalat" w:hAnsi="GHEA Grapalat"/>
          <w:sz w:val="20"/>
          <w:szCs w:val="20"/>
          <w:lang w:val="es-ES"/>
        </w:rPr>
        <w:t xml:space="preserve">which </w:t>
      </w:r>
      <w:r w:rsidRPr="00BA41C0">
        <w:rPr>
          <w:rFonts w:ascii="GHEA Grapalat" w:hAnsi="GHEA Grapalat"/>
          <w:sz w:val="20"/>
          <w:szCs w:val="20"/>
        </w:rPr>
        <w:t>subject to</w:t>
      </w:r>
      <w:r w:rsidRPr="001F3550">
        <w:rPr>
          <w:rFonts w:ascii="GHEA Grapalat" w:hAnsi="GHEA Grapalat"/>
          <w:sz w:val="20"/>
          <w:szCs w:val="20"/>
          <w:lang w:val="es-ES"/>
        </w:rPr>
        <w:t xml:space="preserve"> </w:t>
      </w:r>
      <w:r w:rsidRPr="00BA41C0">
        <w:rPr>
          <w:rFonts w:ascii="GHEA Grapalat" w:hAnsi="GHEA Grapalat"/>
          <w:sz w:val="20"/>
          <w:szCs w:val="20"/>
        </w:rPr>
        <w:t>are</w:t>
      </w:r>
      <w:r w:rsidRPr="001F3550">
        <w:rPr>
          <w:rFonts w:ascii="GHEA Grapalat" w:hAnsi="GHEA Grapalat"/>
          <w:sz w:val="20"/>
          <w:szCs w:val="20"/>
          <w:lang w:val="es-ES"/>
        </w:rPr>
        <w:t xml:space="preserve"> </w:t>
      </w:r>
      <w:r w:rsidRPr="00BA41C0">
        <w:rPr>
          <w:rFonts w:ascii="GHEA Grapalat" w:hAnsi="GHEA Grapalat"/>
          <w:sz w:val="20"/>
          <w:szCs w:val="20"/>
        </w:rPr>
        <w:t>confirmation</w:t>
      </w:r>
      <w:r w:rsidRPr="001F3550">
        <w:rPr>
          <w:rFonts w:ascii="GHEA Grapalat" w:hAnsi="GHEA Grapalat"/>
          <w:sz w:val="20"/>
          <w:szCs w:val="20"/>
          <w:lang w:val="es-ES"/>
        </w:rPr>
        <w:t xml:space="preserve"> </w:t>
      </w:r>
      <w:r w:rsidRPr="00BA41C0">
        <w:rPr>
          <w:rFonts w:ascii="GHEA Grapalat" w:hAnsi="GHEA Grapalat"/>
          <w:sz w:val="20"/>
          <w:szCs w:val="20"/>
        </w:rPr>
        <w:t>of the respondent</w:t>
      </w:r>
      <w:r w:rsidRPr="001F3550">
        <w:rPr>
          <w:rFonts w:ascii="GHEA Grapalat" w:hAnsi="GHEA Grapalat"/>
          <w:sz w:val="20"/>
          <w:szCs w:val="20"/>
          <w:lang w:val="es-ES"/>
        </w:rPr>
        <w:t xml:space="preserve"> </w:t>
      </w:r>
      <w:r w:rsidRPr="00BA41C0">
        <w:rPr>
          <w:rFonts w:ascii="GHEA Grapalat" w:hAnsi="GHEA Grapalat"/>
          <w:sz w:val="20"/>
          <w:szCs w:val="20"/>
        </w:rPr>
        <w:t>of possession</w:t>
      </w:r>
      <w:r w:rsidRPr="001F3550">
        <w:rPr>
          <w:rFonts w:ascii="GHEA Grapalat" w:hAnsi="GHEA Grapalat"/>
          <w:sz w:val="20"/>
          <w:szCs w:val="20"/>
          <w:lang w:val="es-ES"/>
        </w:rPr>
        <w:t xml:space="preserve"> </w:t>
      </w:r>
      <w:r w:rsidRPr="00BA41C0">
        <w:rPr>
          <w:rFonts w:ascii="GHEA Grapalat" w:hAnsi="GHEA Grapalat"/>
          <w:sz w:val="20"/>
          <w:szCs w:val="20"/>
        </w:rPr>
        <w:t>under</w:t>
      </w:r>
      <w:r w:rsidRPr="001F3550">
        <w:rPr>
          <w:rFonts w:ascii="GHEA Grapalat" w:hAnsi="GHEA Grapalat"/>
          <w:sz w:val="20"/>
          <w:szCs w:val="20"/>
          <w:lang w:val="es-ES"/>
        </w:rPr>
        <w:t xml:space="preserve"> </w:t>
      </w:r>
      <w:r w:rsidRPr="00BA41C0">
        <w:rPr>
          <w:rFonts w:ascii="GHEA Grapalat" w:hAnsi="GHEA Grapalat"/>
          <w:sz w:val="20"/>
          <w:szCs w:val="20"/>
        </w:rPr>
        <w:t>situated</w:t>
      </w:r>
      <w:r w:rsidRPr="001F3550">
        <w:rPr>
          <w:rFonts w:ascii="GHEA Grapalat" w:hAnsi="GHEA Grapalat"/>
          <w:sz w:val="20"/>
          <w:szCs w:val="20"/>
          <w:lang w:val="es-ES"/>
        </w:rPr>
        <w:t xml:space="preserve"> </w:t>
      </w:r>
      <w:r w:rsidRPr="00BA41C0">
        <w:rPr>
          <w:rFonts w:ascii="GHEA Grapalat" w:hAnsi="GHEA Grapalat"/>
          <w:sz w:val="20"/>
          <w:szCs w:val="20"/>
        </w:rPr>
        <w:t xml:space="preserve">with </w:t>
      </w:r>
      <w:proofErr w:type="gramStart"/>
      <w:r w:rsidRPr="00BA41C0">
        <w:rPr>
          <w:rFonts w:ascii="GHEA Grapalat" w:hAnsi="GHEA Grapalat"/>
          <w:sz w:val="20"/>
          <w:szCs w:val="20"/>
        </w:rPr>
        <w:t xml:space="preserve">evidence </w:t>
      </w:r>
      <w:r w:rsidRPr="001F3550">
        <w:rPr>
          <w:rFonts w:ascii="GHEA Grapalat" w:hAnsi="GHEA Grapalat"/>
          <w:sz w:val="20"/>
          <w:szCs w:val="20"/>
          <w:lang w:val="es-ES"/>
        </w:rPr>
        <w:t>,</w:t>
      </w:r>
      <w:proofErr w:type="gramEnd"/>
      <w:r w:rsidRPr="001F3550">
        <w:rPr>
          <w:rFonts w:ascii="GHEA Grapalat" w:hAnsi="GHEA Grapalat"/>
          <w:sz w:val="20"/>
          <w:szCs w:val="20"/>
          <w:lang w:val="es-ES"/>
        </w:rPr>
        <w:t xml:space="preserve"> </w:t>
      </w:r>
      <w:r w:rsidRPr="00BA41C0">
        <w:rPr>
          <w:rFonts w:ascii="GHEA Grapalat" w:hAnsi="GHEA Grapalat"/>
          <w:sz w:val="20"/>
          <w:szCs w:val="20"/>
        </w:rPr>
        <w:t>considered</w:t>
      </w:r>
      <w:r w:rsidRPr="001F3550">
        <w:rPr>
          <w:rFonts w:ascii="GHEA Grapalat" w:hAnsi="GHEA Grapalat"/>
          <w:sz w:val="20"/>
          <w:szCs w:val="20"/>
          <w:lang w:val="es-ES"/>
        </w:rPr>
        <w:t xml:space="preserve"> </w:t>
      </w:r>
      <w:r w:rsidRPr="00BA41C0">
        <w:rPr>
          <w:rFonts w:ascii="GHEA Grapalat" w:hAnsi="GHEA Grapalat"/>
          <w:sz w:val="20"/>
          <w:szCs w:val="20"/>
        </w:rPr>
        <w:t>are</w:t>
      </w:r>
      <w:r w:rsidRPr="001F3550">
        <w:rPr>
          <w:rFonts w:ascii="GHEA Grapalat" w:hAnsi="GHEA Grapalat"/>
          <w:sz w:val="20"/>
          <w:szCs w:val="20"/>
          <w:lang w:val="es-ES"/>
        </w:rPr>
        <w:t xml:space="preserve"> </w:t>
      </w:r>
      <w:r w:rsidRPr="00BA41C0">
        <w:rPr>
          <w:rFonts w:ascii="GHEA Grapalat" w:hAnsi="GHEA Grapalat"/>
          <w:sz w:val="20"/>
          <w:szCs w:val="20"/>
        </w:rPr>
        <w:t>confirmed</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 </w:t>
      </w:r>
      <w:r w:rsidRPr="001F3550">
        <w:rPr>
          <w:rFonts w:ascii="Cambria Math" w:hAnsi="Cambria Math" w:cs="Cambria Math"/>
          <w:sz w:val="20"/>
          <w:szCs w:val="20"/>
          <w:lang w:val="es-ES"/>
        </w:rPr>
        <w:t xml:space="preserve">. </w:t>
      </w:r>
      <w:r w:rsidRPr="001F3550">
        <w:rPr>
          <w:rFonts w:ascii="GHEA Grapalat" w:hAnsi="GHEA Grapalat"/>
          <w:sz w:val="20"/>
          <w:szCs w:val="20"/>
          <w:lang w:val="es-ES"/>
        </w:rPr>
        <w:t xml:space="preserve">9. </w:t>
      </w:r>
      <w:r w:rsidRPr="00BA41C0">
        <w:rPr>
          <w:rFonts w:ascii="GHEA Grapalat" w:hAnsi="GHEA Grapalat"/>
          <w:sz w:val="20"/>
          <w:szCs w:val="20"/>
        </w:rPr>
        <w:t>The court</w:t>
      </w:r>
      <w:r w:rsidRPr="001F3550">
        <w:rPr>
          <w:rFonts w:ascii="GHEA Grapalat" w:hAnsi="GHEA Grapalat"/>
          <w:sz w:val="20"/>
          <w:szCs w:val="20"/>
          <w:lang w:val="es-ES"/>
        </w:rPr>
        <w:t xml:space="preserve"> </w:t>
      </w:r>
      <w:r w:rsidRPr="00BA41C0">
        <w:rPr>
          <w:rFonts w:ascii="GHEA Grapalat" w:hAnsi="GHEA Grapalat"/>
          <w:sz w:val="20"/>
          <w:szCs w:val="20"/>
        </w:rPr>
        <w:t>hereby</w:t>
      </w:r>
      <w:r w:rsidRPr="001F3550">
        <w:rPr>
          <w:rFonts w:ascii="GHEA Grapalat" w:hAnsi="GHEA Grapalat"/>
          <w:sz w:val="20"/>
          <w:szCs w:val="20"/>
          <w:lang w:val="es-ES"/>
        </w:rPr>
        <w:t xml:space="preserve"> </w:t>
      </w:r>
      <w:r w:rsidRPr="00BA41C0">
        <w:rPr>
          <w:rFonts w:ascii="GHEA Grapalat" w:hAnsi="GHEA Grapalat"/>
          <w:sz w:val="20"/>
          <w:szCs w:val="20"/>
        </w:rPr>
        <w:t>of purchase</w:t>
      </w:r>
      <w:r w:rsidRPr="001F3550">
        <w:rPr>
          <w:rFonts w:ascii="GHEA Grapalat" w:hAnsi="GHEA Grapalat"/>
          <w:sz w:val="20"/>
          <w:szCs w:val="20"/>
          <w:lang w:val="es-ES"/>
        </w:rPr>
        <w:t xml:space="preserve"> </w:t>
      </w:r>
      <w:r w:rsidRPr="00BA41C0">
        <w:rPr>
          <w:rFonts w:ascii="GHEA Grapalat" w:hAnsi="GHEA Grapalat"/>
          <w:sz w:val="20"/>
          <w:szCs w:val="20"/>
        </w:rPr>
        <w:t>to the process</w:t>
      </w:r>
      <w:r w:rsidRPr="001F3550">
        <w:rPr>
          <w:rFonts w:ascii="GHEA Grapalat" w:hAnsi="GHEA Grapalat"/>
          <w:sz w:val="20"/>
          <w:szCs w:val="20"/>
          <w:lang w:val="es-ES"/>
        </w:rPr>
        <w:t xml:space="preserve"> </w:t>
      </w:r>
      <w:r w:rsidRPr="00BA41C0">
        <w:rPr>
          <w:rFonts w:ascii="GHEA Grapalat" w:hAnsi="GHEA Grapalat"/>
          <w:sz w:val="20"/>
          <w:szCs w:val="20"/>
        </w:rPr>
        <w:t>pertaining to</w:t>
      </w:r>
      <w:r w:rsidRPr="001F3550">
        <w:rPr>
          <w:rFonts w:ascii="GHEA Grapalat" w:hAnsi="GHEA Grapalat"/>
          <w:sz w:val="20"/>
          <w:szCs w:val="20"/>
          <w:lang w:val="es-ES"/>
        </w:rPr>
        <w:t xml:space="preserve"> </w:t>
      </w:r>
      <w:r w:rsidRPr="00BA41C0">
        <w:rPr>
          <w:rFonts w:ascii="GHEA Grapalat" w:hAnsi="GHEA Grapalat"/>
          <w:sz w:val="20"/>
          <w:szCs w:val="20"/>
        </w:rPr>
        <w:t>hereby</w:t>
      </w:r>
      <w:r w:rsidRPr="001F3550">
        <w:rPr>
          <w:rFonts w:ascii="GHEA Grapalat" w:hAnsi="GHEA Grapalat"/>
          <w:sz w:val="20"/>
          <w:szCs w:val="20"/>
          <w:lang w:val="es-ES"/>
        </w:rPr>
        <w:t xml:space="preserve"> </w:t>
      </w:r>
      <w:r w:rsidRPr="00BA41C0">
        <w:rPr>
          <w:rFonts w:ascii="GHEA Grapalat" w:hAnsi="GHEA Grapalat"/>
          <w:sz w:val="20"/>
          <w:szCs w:val="20"/>
        </w:rPr>
        <w:t>by section</w:t>
      </w:r>
      <w:r w:rsidRPr="001F3550">
        <w:rPr>
          <w:rFonts w:ascii="GHEA Grapalat" w:hAnsi="GHEA Grapalat"/>
          <w:sz w:val="20"/>
          <w:szCs w:val="20"/>
          <w:lang w:val="es-ES"/>
        </w:rPr>
        <w:t xml:space="preserve"> </w:t>
      </w:r>
      <w:r w:rsidRPr="00BA41C0">
        <w:rPr>
          <w:rFonts w:ascii="GHEA Grapalat" w:hAnsi="GHEA Grapalat"/>
          <w:sz w:val="20"/>
          <w:szCs w:val="20"/>
        </w:rPr>
        <w:t>planned</w:t>
      </w:r>
      <w:r w:rsidRPr="001F3550">
        <w:rPr>
          <w:rFonts w:ascii="GHEA Grapalat" w:hAnsi="GHEA Grapalat"/>
          <w:sz w:val="20"/>
          <w:szCs w:val="20"/>
          <w:lang w:val="es-ES"/>
        </w:rPr>
        <w:t xml:space="preserve"> </w:t>
      </w:r>
      <w:r w:rsidRPr="00BA41C0">
        <w:rPr>
          <w:rFonts w:ascii="GHEA Grapalat" w:hAnsi="GHEA Grapalat"/>
          <w:sz w:val="20"/>
          <w:szCs w:val="20"/>
        </w:rPr>
        <w:t>disputes</w:t>
      </w:r>
      <w:r w:rsidRPr="001F3550">
        <w:rPr>
          <w:rFonts w:ascii="GHEA Grapalat" w:hAnsi="GHEA Grapalat"/>
          <w:sz w:val="20"/>
          <w:szCs w:val="20"/>
          <w:lang w:val="es-ES"/>
        </w:rPr>
        <w:t xml:space="preserve"> </w:t>
      </w:r>
      <w:r w:rsidRPr="00BA41C0">
        <w:rPr>
          <w:rFonts w:ascii="GHEA Grapalat" w:hAnsi="GHEA Grapalat"/>
          <w:sz w:val="20"/>
          <w:szCs w:val="20"/>
        </w:rPr>
        <w:t>regarding</w:t>
      </w:r>
      <w:r w:rsidRPr="001F3550">
        <w:rPr>
          <w:rFonts w:ascii="GHEA Grapalat" w:hAnsi="GHEA Grapalat"/>
          <w:sz w:val="20"/>
          <w:szCs w:val="20"/>
          <w:lang w:val="es-ES"/>
        </w:rPr>
        <w:t xml:space="preserve"> </w:t>
      </w:r>
      <w:r w:rsidRPr="00BA41C0">
        <w:rPr>
          <w:rFonts w:ascii="GHEA Grapalat" w:hAnsi="GHEA Grapalat"/>
          <w:sz w:val="20"/>
          <w:szCs w:val="20"/>
        </w:rPr>
        <w:t>his</w:t>
      </w:r>
      <w:r w:rsidRPr="001F3550">
        <w:rPr>
          <w:rFonts w:ascii="GHEA Grapalat" w:hAnsi="GHEA Grapalat"/>
          <w:sz w:val="20"/>
          <w:szCs w:val="20"/>
          <w:lang w:val="es-ES"/>
        </w:rPr>
        <w:t xml:space="preserve"> </w:t>
      </w:r>
      <w:r w:rsidRPr="00BA41C0">
        <w:rPr>
          <w:rFonts w:ascii="GHEA Grapalat" w:hAnsi="GHEA Grapalat"/>
          <w:sz w:val="20"/>
          <w:szCs w:val="20"/>
        </w:rPr>
        <w:t>in the proceedings</w:t>
      </w:r>
      <w:r w:rsidRPr="001F3550">
        <w:rPr>
          <w:rFonts w:ascii="GHEA Grapalat" w:hAnsi="GHEA Grapalat"/>
          <w:sz w:val="20"/>
          <w:szCs w:val="20"/>
          <w:lang w:val="es-ES"/>
        </w:rPr>
        <w:t xml:space="preserve"> </w:t>
      </w:r>
      <w:r w:rsidRPr="00BA41C0">
        <w:rPr>
          <w:rFonts w:ascii="GHEA Grapalat" w:hAnsi="GHEA Grapalat"/>
          <w:sz w:val="20"/>
          <w:szCs w:val="20"/>
        </w:rPr>
        <w:t>examined</w:t>
      </w:r>
      <w:r w:rsidRPr="001F3550">
        <w:rPr>
          <w:rFonts w:ascii="GHEA Grapalat" w:hAnsi="GHEA Grapalat"/>
          <w:sz w:val="20"/>
          <w:szCs w:val="20"/>
          <w:lang w:val="es-ES"/>
        </w:rPr>
        <w:t xml:space="preserve"> </w:t>
      </w:r>
      <w:r w:rsidRPr="00BA41C0">
        <w:rPr>
          <w:rFonts w:ascii="GHEA Grapalat" w:hAnsi="GHEA Grapalat"/>
          <w:sz w:val="20"/>
          <w:szCs w:val="20"/>
        </w:rPr>
        <w:t>affairs</w:t>
      </w:r>
      <w:r w:rsidRPr="001F3550">
        <w:rPr>
          <w:rFonts w:ascii="GHEA Grapalat" w:hAnsi="GHEA Grapalat"/>
          <w:sz w:val="20"/>
          <w:szCs w:val="20"/>
          <w:lang w:val="es-ES"/>
        </w:rPr>
        <w:t xml:space="preserve"> </w:t>
      </w:r>
      <w:r w:rsidRPr="00BA41C0">
        <w:rPr>
          <w:rFonts w:ascii="GHEA Grapalat" w:hAnsi="GHEA Grapalat"/>
          <w:sz w:val="20"/>
          <w:szCs w:val="20"/>
        </w:rPr>
        <w:t>turns on</w:t>
      </w:r>
      <w:r w:rsidRPr="001F3550">
        <w:rPr>
          <w:rFonts w:ascii="GHEA Grapalat" w:hAnsi="GHEA Grapalat"/>
          <w:sz w:val="20"/>
          <w:szCs w:val="20"/>
          <w:lang w:val="es-ES"/>
        </w:rPr>
        <w:t xml:space="preserve"> </w:t>
      </w:r>
      <w:r w:rsidRPr="00BA41C0">
        <w:rPr>
          <w:rFonts w:ascii="GHEA Grapalat" w:hAnsi="GHEA Grapalat"/>
          <w:sz w:val="20"/>
          <w:szCs w:val="20"/>
        </w:rPr>
        <w:t>is</w:t>
      </w:r>
      <w:r w:rsidRPr="001F3550">
        <w:rPr>
          <w:rFonts w:ascii="GHEA Grapalat" w:hAnsi="GHEA Grapalat"/>
          <w:sz w:val="20"/>
          <w:szCs w:val="20"/>
          <w:lang w:val="es-ES"/>
        </w:rPr>
        <w:t xml:space="preserve"> </w:t>
      </w:r>
      <w:r w:rsidRPr="00BA41C0">
        <w:rPr>
          <w:rFonts w:ascii="GHEA Grapalat" w:hAnsi="GHEA Grapalat"/>
          <w:sz w:val="20"/>
          <w:szCs w:val="20"/>
        </w:rPr>
        <w:t>one</w:t>
      </w:r>
      <w:r w:rsidRPr="001F3550">
        <w:rPr>
          <w:rFonts w:ascii="GHEA Grapalat" w:hAnsi="GHEA Grapalat"/>
          <w:sz w:val="20"/>
          <w:szCs w:val="20"/>
          <w:lang w:val="es-ES"/>
        </w:rPr>
        <w:t xml:space="preserve"> </w:t>
      </w:r>
      <w:r w:rsidRPr="00BA41C0">
        <w:rPr>
          <w:rFonts w:ascii="GHEA Grapalat" w:hAnsi="GHEA Grapalat"/>
          <w:sz w:val="20"/>
          <w:szCs w:val="20"/>
        </w:rPr>
        <w:t xml:space="preserve">in the </w:t>
      </w:r>
      <w:proofErr w:type="gramStart"/>
      <w:r w:rsidRPr="00BA41C0">
        <w:rPr>
          <w:rFonts w:ascii="GHEA Grapalat" w:hAnsi="GHEA Grapalat"/>
          <w:sz w:val="20"/>
          <w:szCs w:val="20"/>
        </w:rPr>
        <w:t xml:space="preserve">proceedings </w:t>
      </w:r>
      <w:r w:rsidRPr="001F3550">
        <w:rPr>
          <w:rFonts w:ascii="GHEA Grapalat" w:hAnsi="GHEA Grapalat"/>
          <w:sz w:val="20"/>
          <w:szCs w:val="20"/>
          <w:lang w:val="es-ES"/>
        </w:rPr>
        <w:t>.</w:t>
      </w:r>
      <w:proofErr w:type="gramEnd"/>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 </w:t>
      </w:r>
      <w:r w:rsidRPr="001F3550">
        <w:rPr>
          <w:rFonts w:ascii="Cambria Math" w:hAnsi="Cambria Math" w:cs="Cambria Math"/>
          <w:sz w:val="20"/>
          <w:szCs w:val="20"/>
          <w:lang w:val="es-ES"/>
        </w:rPr>
        <w:t xml:space="preserve">. </w:t>
      </w:r>
      <w:r w:rsidRPr="001F3550">
        <w:rPr>
          <w:rFonts w:ascii="GHEA Grapalat" w:hAnsi="GHEA Grapalat"/>
          <w:sz w:val="20"/>
          <w:szCs w:val="20"/>
          <w:lang w:val="es-ES"/>
        </w:rPr>
        <w:t xml:space="preserve">10. </w:t>
      </w:r>
      <w:r w:rsidRPr="00BA41C0">
        <w:rPr>
          <w:rFonts w:ascii="GHEA Grapalat" w:hAnsi="GHEA Grapalat"/>
          <w:sz w:val="20"/>
          <w:szCs w:val="20"/>
        </w:rPr>
        <w:t>Application</w:t>
      </w:r>
      <w:r w:rsidRPr="001F3550">
        <w:rPr>
          <w:rFonts w:ascii="GHEA Grapalat" w:hAnsi="GHEA Grapalat"/>
          <w:sz w:val="20"/>
          <w:szCs w:val="20"/>
          <w:lang w:val="es-ES"/>
        </w:rPr>
        <w:t xml:space="preserve"> </w:t>
      </w:r>
      <w:r w:rsidRPr="00BA41C0">
        <w:rPr>
          <w:rFonts w:ascii="GHEA Grapalat" w:hAnsi="GHEA Grapalat"/>
          <w:sz w:val="20"/>
          <w:szCs w:val="20"/>
        </w:rPr>
        <w:t>proceedings</w:t>
      </w:r>
      <w:r w:rsidRPr="001F3550">
        <w:rPr>
          <w:rFonts w:ascii="GHEA Grapalat" w:hAnsi="GHEA Grapalat"/>
          <w:sz w:val="20"/>
          <w:szCs w:val="20"/>
          <w:lang w:val="es-ES"/>
        </w:rPr>
        <w:t xml:space="preserve"> </w:t>
      </w:r>
      <w:r w:rsidRPr="00BA41C0">
        <w:rPr>
          <w:rFonts w:ascii="GHEA Grapalat" w:hAnsi="GHEA Grapalat"/>
          <w:sz w:val="20"/>
          <w:szCs w:val="20"/>
        </w:rPr>
        <w:t>to accept</w:t>
      </w:r>
      <w:r w:rsidRPr="001F3550">
        <w:rPr>
          <w:rFonts w:ascii="GHEA Grapalat" w:hAnsi="GHEA Grapalat"/>
          <w:sz w:val="20"/>
          <w:szCs w:val="20"/>
          <w:lang w:val="es-ES"/>
        </w:rPr>
        <w:t xml:space="preserve"> </w:t>
      </w:r>
      <w:r w:rsidRPr="00BA41C0">
        <w:rPr>
          <w:rFonts w:ascii="GHEA Grapalat" w:hAnsi="GHEA Grapalat"/>
          <w:sz w:val="20"/>
          <w:szCs w:val="20"/>
        </w:rPr>
        <w:t>about</w:t>
      </w:r>
      <w:r w:rsidRPr="001F3550">
        <w:rPr>
          <w:rFonts w:ascii="GHEA Grapalat" w:hAnsi="GHEA Grapalat"/>
          <w:sz w:val="20"/>
          <w:szCs w:val="20"/>
          <w:lang w:val="es-ES"/>
        </w:rPr>
        <w:t xml:space="preserve"> </w:t>
      </w:r>
      <w:r w:rsidRPr="00BA41C0">
        <w:rPr>
          <w:rFonts w:ascii="GHEA Grapalat" w:hAnsi="GHEA Grapalat"/>
          <w:sz w:val="20"/>
          <w:szCs w:val="20"/>
        </w:rPr>
        <w:t>the decision</w:t>
      </w:r>
      <w:r w:rsidRPr="001F3550">
        <w:rPr>
          <w:rFonts w:ascii="GHEA Grapalat" w:hAnsi="GHEA Grapalat"/>
          <w:sz w:val="20"/>
          <w:szCs w:val="20"/>
          <w:lang w:val="es-ES"/>
        </w:rPr>
        <w:t xml:space="preserve"> </w:t>
      </w:r>
      <w:r w:rsidRPr="00BA41C0">
        <w:rPr>
          <w:rFonts w:ascii="GHEA Grapalat" w:hAnsi="GHEA Grapalat"/>
          <w:sz w:val="20"/>
          <w:szCs w:val="20"/>
        </w:rPr>
        <w:t>immediately</w:t>
      </w:r>
      <w:r w:rsidRPr="001F3550">
        <w:rPr>
          <w:rFonts w:ascii="GHEA Grapalat" w:hAnsi="GHEA Grapalat"/>
          <w:sz w:val="20"/>
          <w:szCs w:val="20"/>
          <w:lang w:val="es-ES"/>
        </w:rPr>
        <w:t xml:space="preserve"> </w:t>
      </w:r>
      <w:r w:rsidRPr="00BA41C0">
        <w:rPr>
          <w:rFonts w:ascii="GHEA Grapalat" w:hAnsi="GHEA Grapalat"/>
          <w:sz w:val="20"/>
          <w:szCs w:val="20"/>
        </w:rPr>
        <w:t>being sent</w:t>
      </w:r>
      <w:r w:rsidRPr="001F3550">
        <w:rPr>
          <w:rFonts w:ascii="GHEA Grapalat" w:hAnsi="GHEA Grapalat"/>
          <w:sz w:val="20"/>
          <w:szCs w:val="20"/>
          <w:lang w:val="es-ES"/>
        </w:rPr>
        <w:t xml:space="preserve"> </w:t>
      </w:r>
      <w:r w:rsidRPr="00BA41C0">
        <w:rPr>
          <w:rFonts w:ascii="GHEA Grapalat" w:hAnsi="GHEA Grapalat"/>
          <w:sz w:val="20"/>
          <w:szCs w:val="20"/>
        </w:rPr>
        <w:t>is</w:t>
      </w:r>
      <w:r w:rsidRPr="001F3550">
        <w:rPr>
          <w:rFonts w:ascii="GHEA Grapalat" w:hAnsi="GHEA Grapalat"/>
          <w:sz w:val="20"/>
          <w:szCs w:val="20"/>
          <w:lang w:val="es-ES"/>
        </w:rPr>
        <w:t xml:space="preserve"> </w:t>
      </w:r>
      <w:r w:rsidRPr="00BA41C0">
        <w:rPr>
          <w:rFonts w:ascii="GHEA Grapalat" w:hAnsi="GHEA Grapalat"/>
          <w:sz w:val="20"/>
          <w:szCs w:val="20"/>
        </w:rPr>
        <w:t>authorized</w:t>
      </w:r>
      <w:r w:rsidRPr="001F3550">
        <w:rPr>
          <w:rFonts w:ascii="GHEA Grapalat" w:hAnsi="GHEA Grapalat"/>
          <w:sz w:val="20"/>
          <w:szCs w:val="20"/>
          <w:lang w:val="es-ES"/>
        </w:rPr>
        <w:t xml:space="preserve"> </w:t>
      </w:r>
      <w:r w:rsidRPr="00BA41C0">
        <w:rPr>
          <w:rFonts w:ascii="GHEA Grapalat" w:hAnsi="GHEA Grapalat"/>
          <w:sz w:val="20"/>
          <w:szCs w:val="20"/>
        </w:rPr>
        <w:t>of the body</w:t>
      </w:r>
      <w:r w:rsidRPr="001F3550">
        <w:rPr>
          <w:rFonts w:ascii="GHEA Grapalat" w:hAnsi="GHEA Grapalat"/>
          <w:sz w:val="20"/>
          <w:szCs w:val="20"/>
          <w:lang w:val="es-ES"/>
        </w:rPr>
        <w:t xml:space="preserve"> </w:t>
      </w:r>
      <w:r w:rsidRPr="00BA41C0">
        <w:rPr>
          <w:rFonts w:ascii="GHEA Grapalat" w:hAnsi="GHEA Grapalat"/>
          <w:sz w:val="20"/>
          <w:szCs w:val="20"/>
        </w:rPr>
        <w:t>official</w:t>
      </w:r>
      <w:r w:rsidRPr="001F3550">
        <w:rPr>
          <w:rFonts w:ascii="GHEA Grapalat" w:hAnsi="GHEA Grapalat"/>
          <w:sz w:val="20"/>
          <w:szCs w:val="20"/>
          <w:lang w:val="es-ES"/>
        </w:rPr>
        <w:t xml:space="preserve"> </w:t>
      </w:r>
      <w:r w:rsidRPr="00BA41C0">
        <w:rPr>
          <w:rFonts w:ascii="GHEA Grapalat" w:hAnsi="GHEA Grapalat"/>
          <w:sz w:val="20"/>
          <w:szCs w:val="20"/>
        </w:rPr>
        <w:t>electronic</w:t>
      </w:r>
      <w:r w:rsidRPr="001F3550">
        <w:rPr>
          <w:rFonts w:ascii="GHEA Grapalat" w:hAnsi="GHEA Grapalat"/>
          <w:sz w:val="20"/>
          <w:szCs w:val="20"/>
          <w:lang w:val="es-ES"/>
        </w:rPr>
        <w:t xml:space="preserve"> </w:t>
      </w:r>
      <w:r w:rsidRPr="00BA41C0">
        <w:rPr>
          <w:rFonts w:ascii="GHEA Grapalat" w:hAnsi="GHEA Grapalat"/>
          <w:sz w:val="20"/>
          <w:szCs w:val="20"/>
        </w:rPr>
        <w:t>of mail</w:t>
      </w:r>
      <w:r w:rsidRPr="001F3550">
        <w:rPr>
          <w:rFonts w:ascii="GHEA Grapalat" w:hAnsi="GHEA Grapalat"/>
          <w:sz w:val="20"/>
          <w:szCs w:val="20"/>
          <w:lang w:val="es-ES"/>
        </w:rPr>
        <w:t xml:space="preserve"> to </w:t>
      </w:r>
      <w:r w:rsidRPr="00BA41C0">
        <w:rPr>
          <w:rFonts w:ascii="GHEA Grapalat" w:hAnsi="GHEA Grapalat"/>
          <w:sz w:val="20"/>
          <w:szCs w:val="20"/>
        </w:rPr>
        <w:t>the address Authorized</w:t>
      </w:r>
      <w:r w:rsidRPr="001F3550">
        <w:rPr>
          <w:rFonts w:ascii="GHEA Grapalat" w:hAnsi="GHEA Grapalat"/>
          <w:sz w:val="20"/>
          <w:szCs w:val="20"/>
          <w:lang w:val="es-ES"/>
        </w:rPr>
        <w:t xml:space="preserve"> </w:t>
      </w:r>
      <w:r w:rsidRPr="00BA41C0">
        <w:rPr>
          <w:rFonts w:ascii="GHEA Grapalat" w:hAnsi="GHEA Grapalat"/>
          <w:sz w:val="20"/>
          <w:szCs w:val="20"/>
        </w:rPr>
        <w:t>the body</w:t>
      </w:r>
      <w:r w:rsidRPr="001F3550">
        <w:rPr>
          <w:rFonts w:ascii="GHEA Grapalat" w:hAnsi="GHEA Grapalat"/>
          <w:sz w:val="20"/>
          <w:szCs w:val="20"/>
          <w:lang w:val="es-ES"/>
        </w:rPr>
        <w:t xml:space="preserve"> </w:t>
      </w:r>
      <w:r w:rsidRPr="00BA41C0">
        <w:rPr>
          <w:rFonts w:ascii="GHEA Grapalat" w:hAnsi="GHEA Grapalat"/>
          <w:sz w:val="20"/>
          <w:szCs w:val="20"/>
        </w:rPr>
        <w:t>hereby</w:t>
      </w:r>
      <w:r w:rsidRPr="001F3550">
        <w:rPr>
          <w:rFonts w:ascii="GHEA Grapalat" w:hAnsi="GHEA Grapalat"/>
          <w:sz w:val="20"/>
          <w:szCs w:val="20"/>
          <w:lang w:val="es-ES"/>
        </w:rPr>
        <w:t xml:space="preserve"> </w:t>
      </w:r>
      <w:r w:rsidRPr="00BA41C0">
        <w:rPr>
          <w:rFonts w:ascii="GHEA Grapalat" w:hAnsi="GHEA Grapalat"/>
          <w:sz w:val="20"/>
          <w:szCs w:val="20"/>
        </w:rPr>
        <w:t>with a point</w:t>
      </w:r>
      <w:r w:rsidRPr="001F3550">
        <w:rPr>
          <w:rFonts w:ascii="GHEA Grapalat" w:hAnsi="GHEA Grapalat"/>
          <w:sz w:val="20"/>
          <w:szCs w:val="20"/>
          <w:lang w:val="es-ES"/>
        </w:rPr>
        <w:t xml:space="preserve"> </w:t>
      </w:r>
      <w:r w:rsidRPr="00BA41C0">
        <w:rPr>
          <w:rFonts w:ascii="GHEA Grapalat" w:hAnsi="GHEA Grapalat"/>
          <w:sz w:val="20"/>
          <w:szCs w:val="20"/>
        </w:rPr>
        <w:t>planned</w:t>
      </w:r>
      <w:r w:rsidRPr="001F3550">
        <w:rPr>
          <w:rFonts w:ascii="GHEA Grapalat" w:hAnsi="GHEA Grapalat"/>
          <w:sz w:val="20"/>
          <w:szCs w:val="20"/>
          <w:lang w:val="es-ES"/>
        </w:rPr>
        <w:t xml:space="preserve"> </w:t>
      </w:r>
      <w:r w:rsidRPr="00BA41C0">
        <w:rPr>
          <w:rFonts w:ascii="GHEA Grapalat" w:hAnsi="GHEA Grapalat"/>
          <w:sz w:val="20"/>
          <w:szCs w:val="20"/>
        </w:rPr>
        <w:t>the decision</w:t>
      </w:r>
      <w:r w:rsidRPr="001F3550">
        <w:rPr>
          <w:rFonts w:ascii="GHEA Grapalat" w:hAnsi="GHEA Grapalat"/>
          <w:sz w:val="20"/>
          <w:szCs w:val="20"/>
          <w:lang w:val="es-ES"/>
        </w:rPr>
        <w:t xml:space="preserve"> </w:t>
      </w:r>
      <w:r w:rsidRPr="00BA41C0">
        <w:rPr>
          <w:rFonts w:ascii="GHEA Grapalat" w:hAnsi="GHEA Grapalat"/>
          <w:sz w:val="20"/>
          <w:szCs w:val="20"/>
        </w:rPr>
        <w:t>immediately</w:t>
      </w:r>
      <w:r w:rsidRPr="001F3550">
        <w:rPr>
          <w:rFonts w:ascii="GHEA Grapalat" w:hAnsi="GHEA Grapalat"/>
          <w:sz w:val="20"/>
          <w:szCs w:val="20"/>
          <w:lang w:val="es-ES"/>
        </w:rPr>
        <w:t xml:space="preserve"> </w:t>
      </w:r>
      <w:r w:rsidRPr="00BA41C0">
        <w:rPr>
          <w:rFonts w:ascii="GHEA Grapalat" w:hAnsi="GHEA Grapalat"/>
          <w:sz w:val="20"/>
          <w:szCs w:val="20"/>
        </w:rPr>
        <w:t>publication</w:t>
      </w:r>
      <w:r w:rsidRPr="001F3550">
        <w:rPr>
          <w:rFonts w:ascii="GHEA Grapalat" w:hAnsi="GHEA Grapalat"/>
          <w:sz w:val="20"/>
          <w:szCs w:val="20"/>
          <w:lang w:val="es-ES"/>
        </w:rPr>
        <w:t xml:space="preserve"> </w:t>
      </w:r>
      <w:r w:rsidRPr="00BA41C0">
        <w:rPr>
          <w:rFonts w:ascii="GHEA Grapalat" w:hAnsi="GHEA Grapalat"/>
          <w:sz w:val="20"/>
          <w:szCs w:val="20"/>
        </w:rPr>
        <w:t>is</w:t>
      </w:r>
      <w:r w:rsidRPr="001F3550">
        <w:rPr>
          <w:rFonts w:ascii="GHEA Grapalat" w:hAnsi="GHEA Grapalat"/>
          <w:sz w:val="20"/>
          <w:szCs w:val="20"/>
          <w:lang w:val="es-ES"/>
        </w:rPr>
        <w:t xml:space="preserve"> </w:t>
      </w:r>
      <w:r w:rsidRPr="00BA41C0">
        <w:rPr>
          <w:rFonts w:ascii="GHEA Grapalat" w:hAnsi="GHEA Grapalat"/>
          <w:sz w:val="20"/>
          <w:szCs w:val="20"/>
        </w:rPr>
        <w:t>in the newsletter:</w:t>
      </w:r>
      <w:r w:rsidRPr="001F3550">
        <w:rPr>
          <w:rFonts w:ascii="GHEA Grapalat" w:hAnsi="GHEA Grapalat"/>
          <w:sz w:val="20"/>
          <w:szCs w:val="20"/>
          <w:lang w:val="es-ES"/>
        </w:rPr>
        <w:t xml:space="preserve"> </w:t>
      </w:r>
      <w:r w:rsidRPr="00BA41C0">
        <w:rPr>
          <w:rFonts w:ascii="GHEA Grapalat" w:hAnsi="GHEA Grapalat"/>
          <w:sz w:val="20"/>
          <w:szCs w:val="20"/>
        </w:rPr>
        <w:t>noting</w:t>
      </w:r>
      <w:r w:rsidRPr="001F3550">
        <w:rPr>
          <w:rFonts w:ascii="GHEA Grapalat" w:hAnsi="GHEA Grapalat"/>
          <w:sz w:val="20"/>
          <w:szCs w:val="20"/>
          <w:lang w:val="es-ES"/>
        </w:rPr>
        <w:t xml:space="preserve"> </w:t>
      </w:r>
      <w:r w:rsidRPr="00BA41C0">
        <w:rPr>
          <w:rFonts w:ascii="GHEA Grapalat" w:hAnsi="GHEA Grapalat"/>
          <w:sz w:val="20"/>
          <w:szCs w:val="20"/>
        </w:rPr>
        <w:t>suspension</w:t>
      </w:r>
      <w:r w:rsidRPr="001F3550">
        <w:rPr>
          <w:rFonts w:ascii="GHEA Grapalat" w:hAnsi="GHEA Grapalat"/>
          <w:sz w:val="20"/>
          <w:szCs w:val="20"/>
          <w:lang w:val="es-ES"/>
        </w:rPr>
        <w:t xml:space="preserve"> the </w:t>
      </w:r>
      <w:r w:rsidRPr="00BA41C0">
        <w:rPr>
          <w:rFonts w:ascii="GHEA Grapalat" w:hAnsi="GHEA Grapalat"/>
          <w:sz w:val="20"/>
          <w:szCs w:val="20"/>
        </w:rPr>
        <w:t>day</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 </w:t>
      </w:r>
      <w:r w:rsidRPr="001F3550">
        <w:rPr>
          <w:rFonts w:ascii="Cambria Math" w:hAnsi="Cambria Math" w:cs="Cambria Math"/>
          <w:sz w:val="20"/>
          <w:szCs w:val="20"/>
          <w:lang w:val="es-ES"/>
        </w:rPr>
        <w:t xml:space="preserve">. </w:t>
      </w:r>
      <w:r w:rsidRPr="001F3550">
        <w:rPr>
          <w:rFonts w:ascii="GHEA Grapalat" w:hAnsi="GHEA Grapalat"/>
          <w:sz w:val="20"/>
          <w:szCs w:val="20"/>
          <w:lang w:val="es-ES"/>
        </w:rPr>
        <w:t xml:space="preserve">11 </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of the claim</w:t>
      </w:r>
      <w:r w:rsidRPr="001F3550">
        <w:rPr>
          <w:rFonts w:ascii="GHEA Grapalat" w:hAnsi="GHEA Grapalat"/>
          <w:sz w:val="20"/>
          <w:szCs w:val="20"/>
          <w:lang w:val="es-ES"/>
        </w:rPr>
        <w:t xml:space="preserve"> </w:t>
      </w:r>
      <w:r w:rsidRPr="00BA41C0">
        <w:rPr>
          <w:rFonts w:ascii="GHEA Grapalat" w:hAnsi="GHEA Grapalat"/>
          <w:sz w:val="20"/>
          <w:szCs w:val="20"/>
        </w:rPr>
        <w:t>the answer</w:t>
      </w:r>
      <w:r w:rsidRPr="001F3550">
        <w:rPr>
          <w:rFonts w:ascii="GHEA Grapalat" w:hAnsi="GHEA Grapalat"/>
          <w:sz w:val="20"/>
          <w:szCs w:val="20"/>
          <w:lang w:val="es-ES"/>
        </w:rPr>
        <w:t xml:space="preserve"> </w:t>
      </w:r>
      <w:r>
        <w:rPr>
          <w:rFonts w:ascii="GHEA Grapalat" w:hAnsi="GHEA Grapalat"/>
          <w:sz w:val="20"/>
          <w:szCs w:val="20"/>
        </w:rPr>
        <w:t>the customer</w:t>
      </w:r>
      <w:r w:rsidRPr="001F3550">
        <w:rPr>
          <w:rFonts w:ascii="GHEA Grapalat" w:hAnsi="GHEA Grapalat"/>
          <w:sz w:val="20"/>
          <w:szCs w:val="20"/>
          <w:lang w:val="es-ES"/>
        </w:rPr>
        <w:t xml:space="preserve"> </w:t>
      </w:r>
      <w:r w:rsidRPr="00BA41C0">
        <w:rPr>
          <w:rFonts w:ascii="GHEA Grapalat" w:hAnsi="GHEA Grapalat"/>
          <w:sz w:val="20"/>
          <w:szCs w:val="20"/>
        </w:rPr>
        <w:t>present</w:t>
      </w:r>
      <w:r w:rsidRPr="001F3550">
        <w:rPr>
          <w:rFonts w:ascii="GHEA Grapalat" w:hAnsi="GHEA Grapalat"/>
          <w:sz w:val="20"/>
          <w:szCs w:val="20"/>
          <w:lang w:val="es-ES"/>
        </w:rPr>
        <w:t xml:space="preserve"> </w:t>
      </w:r>
      <w:r w:rsidRPr="00BA41C0">
        <w:rPr>
          <w:rFonts w:ascii="GHEA Grapalat" w:hAnsi="GHEA Grapalat"/>
          <w:sz w:val="20"/>
          <w:szCs w:val="20"/>
        </w:rPr>
        <w:t>is</w:t>
      </w:r>
      <w:r w:rsidRPr="001F3550">
        <w:rPr>
          <w:rFonts w:ascii="GHEA Grapalat" w:hAnsi="GHEA Grapalat"/>
          <w:sz w:val="20"/>
          <w:szCs w:val="20"/>
          <w:lang w:val="es-ES"/>
        </w:rPr>
        <w:t xml:space="preserve"> </w:t>
      </w:r>
      <w:r w:rsidRPr="00BA41C0">
        <w:rPr>
          <w:rFonts w:ascii="GHEA Grapalat" w:hAnsi="GHEA Grapalat"/>
          <w:sz w:val="20"/>
          <w:szCs w:val="20"/>
        </w:rPr>
        <w:t>the claim</w:t>
      </w:r>
      <w:r w:rsidRPr="001F3550">
        <w:rPr>
          <w:rFonts w:ascii="GHEA Grapalat" w:hAnsi="GHEA Grapalat"/>
          <w:sz w:val="20"/>
          <w:szCs w:val="20"/>
          <w:lang w:val="es-ES"/>
        </w:rPr>
        <w:t xml:space="preserve"> </w:t>
      </w:r>
      <w:r w:rsidRPr="00BA41C0">
        <w:rPr>
          <w:rFonts w:ascii="GHEA Grapalat" w:hAnsi="GHEA Grapalat"/>
          <w:sz w:val="20"/>
          <w:szCs w:val="20"/>
        </w:rPr>
        <w:t>proceedings</w:t>
      </w:r>
      <w:r w:rsidRPr="001F3550">
        <w:rPr>
          <w:rFonts w:ascii="GHEA Grapalat" w:hAnsi="GHEA Grapalat"/>
          <w:sz w:val="20"/>
          <w:szCs w:val="20"/>
          <w:lang w:val="es-ES"/>
        </w:rPr>
        <w:t xml:space="preserve"> </w:t>
      </w:r>
      <w:r w:rsidRPr="00BA41C0">
        <w:rPr>
          <w:rFonts w:ascii="GHEA Grapalat" w:hAnsi="GHEA Grapalat"/>
          <w:sz w:val="20"/>
          <w:szCs w:val="20"/>
        </w:rPr>
        <w:t>to accept</w:t>
      </w:r>
      <w:r w:rsidRPr="001F3550">
        <w:rPr>
          <w:rFonts w:ascii="GHEA Grapalat" w:hAnsi="GHEA Grapalat"/>
          <w:sz w:val="20"/>
          <w:szCs w:val="20"/>
          <w:lang w:val="es-ES"/>
        </w:rPr>
        <w:t xml:space="preserve"> </w:t>
      </w:r>
      <w:r w:rsidRPr="00BA41C0">
        <w:rPr>
          <w:rFonts w:ascii="GHEA Grapalat" w:hAnsi="GHEA Grapalat"/>
          <w:sz w:val="20"/>
          <w:szCs w:val="20"/>
        </w:rPr>
        <w:t>about</w:t>
      </w:r>
      <w:r w:rsidRPr="001F3550">
        <w:rPr>
          <w:rFonts w:ascii="GHEA Grapalat" w:hAnsi="GHEA Grapalat"/>
          <w:sz w:val="20"/>
          <w:szCs w:val="20"/>
          <w:lang w:val="es-ES"/>
        </w:rPr>
        <w:t xml:space="preserve"> </w:t>
      </w:r>
      <w:r w:rsidRPr="00BA41C0">
        <w:rPr>
          <w:rFonts w:ascii="GHEA Grapalat" w:hAnsi="GHEA Grapalat"/>
          <w:sz w:val="20"/>
          <w:szCs w:val="20"/>
        </w:rPr>
        <w:t>the decision</w:t>
      </w:r>
      <w:r w:rsidRPr="001F3550">
        <w:rPr>
          <w:rFonts w:ascii="GHEA Grapalat" w:hAnsi="GHEA Grapalat"/>
          <w:sz w:val="20"/>
          <w:szCs w:val="20"/>
          <w:lang w:val="es-ES"/>
        </w:rPr>
        <w:t xml:space="preserve"> </w:t>
      </w:r>
      <w:r w:rsidRPr="00BA41C0">
        <w:rPr>
          <w:rFonts w:ascii="GHEA Grapalat" w:hAnsi="GHEA Grapalat"/>
          <w:sz w:val="20"/>
          <w:szCs w:val="20"/>
        </w:rPr>
        <w:t>from getting</w:t>
      </w:r>
      <w:r w:rsidRPr="001F3550">
        <w:rPr>
          <w:rFonts w:ascii="GHEA Grapalat" w:hAnsi="GHEA Grapalat"/>
          <w:sz w:val="20"/>
          <w:szCs w:val="20"/>
          <w:lang w:val="es-ES"/>
        </w:rPr>
        <w:t xml:space="preserve"> </w:t>
      </w:r>
      <w:r w:rsidRPr="00BA41C0">
        <w:rPr>
          <w:rFonts w:ascii="GHEA Grapalat" w:hAnsi="GHEA Grapalat"/>
          <w:sz w:val="20"/>
          <w:szCs w:val="20"/>
        </w:rPr>
        <w:t>after</w:t>
      </w:r>
      <w:r w:rsidRPr="001F3550">
        <w:rPr>
          <w:rFonts w:ascii="GHEA Grapalat" w:hAnsi="GHEA Grapalat"/>
          <w:sz w:val="20"/>
          <w:szCs w:val="20"/>
          <w:lang w:val="es-ES"/>
        </w:rPr>
        <w:t xml:space="preserve"> </w:t>
      </w:r>
      <w:r w:rsidRPr="00BA41C0">
        <w:rPr>
          <w:rFonts w:ascii="GHEA Grapalat" w:hAnsi="GHEA Grapalat"/>
          <w:sz w:val="20"/>
          <w:szCs w:val="20"/>
        </w:rPr>
        <w:t>five days</w:t>
      </w:r>
      <w:r w:rsidRPr="001F3550">
        <w:rPr>
          <w:rFonts w:ascii="GHEA Grapalat" w:hAnsi="GHEA Grapalat"/>
          <w:sz w:val="20"/>
          <w:szCs w:val="20"/>
          <w:lang w:val="es-ES"/>
        </w:rPr>
        <w:t xml:space="preserve"> </w:t>
      </w:r>
      <w:r w:rsidRPr="00BA41C0">
        <w:rPr>
          <w:rFonts w:ascii="GHEA Grapalat" w:hAnsi="GHEA Grapalat"/>
          <w:sz w:val="20"/>
          <w:szCs w:val="20"/>
        </w:rPr>
        <w:t xml:space="preserve">within the </w:t>
      </w:r>
      <w:proofErr w:type="gramStart"/>
      <w:r w:rsidRPr="00BA41C0">
        <w:rPr>
          <w:rFonts w:ascii="GHEA Grapalat" w:hAnsi="GHEA Grapalat"/>
          <w:sz w:val="20"/>
          <w:szCs w:val="20"/>
        </w:rPr>
        <w:t xml:space="preserve">term </w:t>
      </w:r>
      <w:r w:rsidRPr="001F3550">
        <w:rPr>
          <w:rFonts w:ascii="GHEA Grapalat" w:hAnsi="GHEA Grapalat"/>
          <w:sz w:val="20"/>
          <w:szCs w:val="20"/>
          <w:lang w:val="es-ES"/>
        </w:rPr>
        <w:t>.</w:t>
      </w:r>
      <w:proofErr w:type="gramEnd"/>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Calibri" w:hAnsi="Calibri" w:cs="Calibri"/>
          <w:sz w:val="20"/>
          <w:szCs w:val="20"/>
          <w:lang w:val="es-ES"/>
        </w:rPr>
        <w:t> </w:t>
      </w:r>
      <w:r w:rsidRPr="001F3550">
        <w:rPr>
          <w:rFonts w:ascii="GHEA Grapalat" w:hAnsi="GHEA Grapalat"/>
          <w:sz w:val="20"/>
          <w:szCs w:val="20"/>
          <w:lang w:val="es-ES"/>
        </w:rPr>
        <w:t xml:space="preserve">12 </w:t>
      </w:r>
      <w:r w:rsidRPr="001F3550">
        <w:rPr>
          <w:rFonts w:ascii="Cambria Math" w:hAnsi="Cambria Math" w:cs="Cambria Math"/>
          <w:sz w:val="20"/>
          <w:szCs w:val="20"/>
          <w:lang w:val="es-ES"/>
        </w:rPr>
        <w:t xml:space="preserve">. </w:t>
      </w:r>
      <w:r w:rsidRPr="001F3550">
        <w:rPr>
          <w:rFonts w:ascii="GHEA Grapalat" w:hAnsi="GHEA Grapalat"/>
          <w:sz w:val="20"/>
          <w:szCs w:val="20"/>
          <w:lang w:val="es-ES"/>
        </w:rPr>
        <w:t xml:space="preserve">12 </w:t>
      </w:r>
      <w:r w:rsidRPr="00BA41C0">
        <w:rPr>
          <w:rFonts w:ascii="GHEA Grapalat" w:hAnsi="GHEA Grapalat"/>
          <w:sz w:val="20"/>
          <w:szCs w:val="20"/>
        </w:rPr>
        <w:t>To the case</w:t>
      </w:r>
      <w:r w:rsidRPr="001F3550">
        <w:rPr>
          <w:rFonts w:ascii="GHEA Grapalat" w:hAnsi="GHEA Grapalat"/>
          <w:sz w:val="20"/>
          <w:szCs w:val="20"/>
          <w:lang w:val="es-ES"/>
        </w:rPr>
        <w:t xml:space="preserve"> </w:t>
      </w:r>
      <w:r w:rsidRPr="00BA41C0">
        <w:rPr>
          <w:rFonts w:ascii="GHEA Grapalat" w:hAnsi="GHEA Grapalat"/>
          <w:sz w:val="20"/>
          <w:szCs w:val="20"/>
        </w:rPr>
        <w:t>participant</w:t>
      </w:r>
      <w:r w:rsidRPr="001F3550">
        <w:rPr>
          <w:rFonts w:ascii="GHEA Grapalat" w:hAnsi="GHEA Grapalat"/>
          <w:sz w:val="20"/>
          <w:szCs w:val="20"/>
          <w:lang w:val="es-ES"/>
        </w:rPr>
        <w:t xml:space="preserve"> </w:t>
      </w:r>
      <w:r w:rsidRPr="00BA41C0">
        <w:rPr>
          <w:rFonts w:ascii="GHEA Grapalat" w:hAnsi="GHEA Grapalat"/>
          <w:sz w:val="20"/>
          <w:szCs w:val="20"/>
        </w:rPr>
        <w:t>persons</w:t>
      </w:r>
      <w:r w:rsidRPr="001F3550">
        <w:rPr>
          <w:rFonts w:ascii="GHEA Grapalat" w:hAnsi="GHEA Grapalat"/>
          <w:sz w:val="20"/>
          <w:szCs w:val="20"/>
          <w:lang w:val="es-ES"/>
        </w:rPr>
        <w:t xml:space="preserve"> </w:t>
      </w:r>
      <w:r w:rsidRPr="00BA41C0">
        <w:rPr>
          <w:rFonts w:ascii="GHEA Grapalat" w:hAnsi="GHEA Grapalat"/>
          <w:sz w:val="20"/>
          <w:szCs w:val="20"/>
        </w:rPr>
        <w:t>and:</w:t>
      </w:r>
      <w:r w:rsidRPr="001F3550">
        <w:rPr>
          <w:rFonts w:ascii="GHEA Grapalat" w:hAnsi="GHEA Grapalat"/>
          <w:sz w:val="20"/>
          <w:szCs w:val="20"/>
          <w:lang w:val="es-ES"/>
        </w:rPr>
        <w:t xml:space="preserve"> </w:t>
      </w:r>
      <w:r w:rsidRPr="00BA41C0">
        <w:rPr>
          <w:rFonts w:ascii="GHEA Grapalat" w:hAnsi="GHEA Grapalat"/>
          <w:sz w:val="20"/>
          <w:szCs w:val="20"/>
        </w:rPr>
        <w:t>them</w:t>
      </w:r>
      <w:r w:rsidRPr="001F3550">
        <w:rPr>
          <w:rFonts w:ascii="GHEA Grapalat" w:hAnsi="GHEA Grapalat"/>
          <w:sz w:val="20"/>
          <w:szCs w:val="20"/>
          <w:lang w:val="es-ES"/>
        </w:rPr>
        <w:t xml:space="preserve"> </w:t>
      </w:r>
      <w:r w:rsidRPr="00BA41C0">
        <w:rPr>
          <w:rFonts w:ascii="GHEA Grapalat" w:hAnsi="GHEA Grapalat"/>
          <w:sz w:val="20"/>
          <w:szCs w:val="20"/>
        </w:rPr>
        <w:t>representatives</w:t>
      </w:r>
      <w:r w:rsidRPr="001F3550">
        <w:rPr>
          <w:rFonts w:ascii="GHEA Grapalat" w:hAnsi="GHEA Grapalat"/>
          <w:sz w:val="20"/>
          <w:szCs w:val="20"/>
          <w:lang w:val="es-ES"/>
        </w:rPr>
        <w:t xml:space="preserve"> </w:t>
      </w:r>
      <w:r w:rsidRPr="00BA41C0">
        <w:rPr>
          <w:rFonts w:ascii="GHEA Grapalat" w:hAnsi="GHEA Grapalat"/>
          <w:sz w:val="20"/>
          <w:szCs w:val="20"/>
        </w:rPr>
        <w:t>judicial</w:t>
      </w:r>
      <w:r w:rsidRPr="001F3550">
        <w:rPr>
          <w:rFonts w:ascii="GHEA Grapalat" w:hAnsi="GHEA Grapalat"/>
          <w:sz w:val="20"/>
          <w:szCs w:val="20"/>
          <w:lang w:val="es-ES"/>
        </w:rPr>
        <w:t xml:space="preserve"> </w:t>
      </w:r>
      <w:r w:rsidRPr="00BA41C0">
        <w:rPr>
          <w:rFonts w:ascii="GHEA Grapalat" w:hAnsi="GHEA Grapalat"/>
          <w:sz w:val="20"/>
          <w:szCs w:val="20"/>
        </w:rPr>
        <w:t>session</w:t>
      </w:r>
      <w:r w:rsidRPr="001F3550">
        <w:rPr>
          <w:rFonts w:ascii="GHEA Grapalat" w:hAnsi="GHEA Grapalat"/>
          <w:sz w:val="20"/>
          <w:szCs w:val="20"/>
          <w:lang w:val="es-ES"/>
        </w:rPr>
        <w:t xml:space="preserve"> </w:t>
      </w:r>
      <w:r w:rsidRPr="00BA41C0">
        <w:rPr>
          <w:rFonts w:ascii="GHEA Grapalat" w:hAnsi="GHEA Grapalat"/>
          <w:sz w:val="20"/>
          <w:szCs w:val="20"/>
        </w:rPr>
        <w:t>of time</w:t>
      </w:r>
      <w:r w:rsidRPr="001F3550">
        <w:rPr>
          <w:rFonts w:ascii="GHEA Grapalat" w:hAnsi="GHEA Grapalat"/>
          <w:sz w:val="20"/>
          <w:szCs w:val="20"/>
          <w:lang w:val="es-ES"/>
        </w:rPr>
        <w:t xml:space="preserve"> </w:t>
      </w:r>
      <w:r w:rsidRPr="00BA41C0">
        <w:rPr>
          <w:rFonts w:ascii="GHEA Grapalat" w:hAnsi="GHEA Grapalat"/>
          <w:sz w:val="20"/>
          <w:szCs w:val="20"/>
        </w:rPr>
        <w:t>and:</w:t>
      </w:r>
      <w:r w:rsidRPr="001F3550">
        <w:rPr>
          <w:rFonts w:ascii="GHEA Grapalat" w:hAnsi="GHEA Grapalat"/>
          <w:sz w:val="20"/>
          <w:szCs w:val="20"/>
          <w:lang w:val="es-ES"/>
        </w:rPr>
        <w:t xml:space="preserve"> </w:t>
      </w:r>
      <w:r w:rsidRPr="00BA41C0">
        <w:rPr>
          <w:rFonts w:ascii="GHEA Grapalat" w:hAnsi="GHEA Grapalat"/>
          <w:sz w:val="20"/>
          <w:szCs w:val="20"/>
        </w:rPr>
        <w:t xml:space="preserve">wild </w:t>
      </w:r>
      <w:r w:rsidRPr="001F3550">
        <w:rPr>
          <w:rFonts w:ascii="GHEA Grapalat" w:hAnsi="GHEA Grapalat"/>
          <w:sz w:val="20"/>
          <w:szCs w:val="20"/>
          <w:lang w:val="es-ES"/>
        </w:rPr>
        <w:t>like</w:t>
      </w:r>
      <w:r w:rsidRPr="00BA41C0">
        <w:rPr>
          <w:rFonts w:ascii="GHEA Grapalat" w:hAnsi="GHEA Grapalat"/>
          <w:sz w:val="20"/>
          <w:szCs w:val="20"/>
        </w:rPr>
        <w:t>​</w:t>
      </w:r>
      <w:r w:rsidRPr="001F3550">
        <w:rPr>
          <w:rFonts w:ascii="GHEA Grapalat" w:hAnsi="GHEA Grapalat"/>
          <w:sz w:val="20"/>
          <w:szCs w:val="20"/>
          <w:lang w:val="es-ES"/>
        </w:rPr>
        <w:t xml:space="preserve"> </w:t>
      </w:r>
      <w:r w:rsidRPr="00BA41C0">
        <w:rPr>
          <w:rFonts w:ascii="GHEA Grapalat" w:hAnsi="GHEA Grapalat"/>
          <w:sz w:val="20"/>
          <w:szCs w:val="20"/>
        </w:rPr>
        <w:t>also</w:t>
      </w:r>
      <w:r w:rsidRPr="001F3550">
        <w:rPr>
          <w:rFonts w:ascii="GHEA Grapalat" w:hAnsi="GHEA Grapalat"/>
          <w:sz w:val="20"/>
          <w:szCs w:val="20"/>
          <w:lang w:val="es-ES"/>
        </w:rPr>
        <w:t xml:space="preserve"> </w:t>
      </w:r>
      <w:r w:rsidRPr="00BA41C0">
        <w:rPr>
          <w:rFonts w:ascii="GHEA Grapalat" w:hAnsi="GHEA Grapalat"/>
          <w:sz w:val="20"/>
          <w:szCs w:val="20"/>
        </w:rPr>
        <w:t>By the Code</w:t>
      </w:r>
      <w:r w:rsidRPr="001F3550">
        <w:rPr>
          <w:rFonts w:ascii="GHEA Grapalat" w:hAnsi="GHEA Grapalat"/>
          <w:sz w:val="20"/>
          <w:szCs w:val="20"/>
          <w:lang w:val="es-ES"/>
        </w:rPr>
        <w:t xml:space="preserve"> </w:t>
      </w:r>
      <w:r w:rsidRPr="00BA41C0">
        <w:rPr>
          <w:rFonts w:ascii="GHEA Grapalat" w:hAnsi="GHEA Grapalat"/>
          <w:sz w:val="20"/>
          <w:szCs w:val="20"/>
        </w:rPr>
        <w:t>planned</w:t>
      </w:r>
      <w:r w:rsidRPr="001F3550">
        <w:rPr>
          <w:rFonts w:ascii="GHEA Grapalat" w:hAnsi="GHEA Grapalat"/>
          <w:sz w:val="20"/>
          <w:szCs w:val="20"/>
          <w:lang w:val="es-ES"/>
        </w:rPr>
        <w:t xml:space="preserve"> </w:t>
      </w:r>
      <w:r w:rsidRPr="00BA41C0">
        <w:rPr>
          <w:rFonts w:ascii="GHEA Grapalat" w:hAnsi="GHEA Grapalat"/>
          <w:sz w:val="20"/>
          <w:szCs w:val="20"/>
        </w:rPr>
        <w:t>cases</w:t>
      </w:r>
      <w:r w:rsidRPr="001F3550">
        <w:rPr>
          <w:rFonts w:ascii="GHEA Grapalat" w:hAnsi="GHEA Grapalat"/>
          <w:sz w:val="20"/>
          <w:szCs w:val="20"/>
          <w:lang w:val="es-ES"/>
        </w:rPr>
        <w:t xml:space="preserve"> </w:t>
      </w:r>
      <w:r w:rsidRPr="00BA41C0">
        <w:rPr>
          <w:rFonts w:ascii="GHEA Grapalat" w:hAnsi="GHEA Grapalat"/>
          <w:sz w:val="20"/>
          <w:szCs w:val="20"/>
        </w:rPr>
        <w:t>separately</w:t>
      </w:r>
      <w:r w:rsidRPr="001F3550">
        <w:rPr>
          <w:rFonts w:ascii="GHEA Grapalat" w:hAnsi="GHEA Grapalat"/>
          <w:sz w:val="20"/>
          <w:szCs w:val="20"/>
          <w:lang w:val="es-ES"/>
        </w:rPr>
        <w:t xml:space="preserve"> </w:t>
      </w:r>
      <w:r w:rsidRPr="00BA41C0">
        <w:rPr>
          <w:rFonts w:ascii="GHEA Grapalat" w:hAnsi="GHEA Grapalat"/>
          <w:sz w:val="20"/>
          <w:szCs w:val="20"/>
        </w:rPr>
        <w:t>procedural</w:t>
      </w:r>
      <w:r w:rsidRPr="001F3550">
        <w:rPr>
          <w:rFonts w:ascii="GHEA Grapalat" w:hAnsi="GHEA Grapalat"/>
          <w:sz w:val="20"/>
          <w:szCs w:val="20"/>
          <w:lang w:val="es-ES"/>
        </w:rPr>
        <w:t xml:space="preserve"> </w:t>
      </w:r>
      <w:r w:rsidRPr="00BA41C0">
        <w:rPr>
          <w:rFonts w:ascii="GHEA Grapalat" w:hAnsi="GHEA Grapalat"/>
          <w:sz w:val="20"/>
          <w:szCs w:val="20"/>
        </w:rPr>
        <w:t>actions</w:t>
      </w:r>
      <w:r w:rsidRPr="001F3550">
        <w:rPr>
          <w:rFonts w:ascii="GHEA Grapalat" w:hAnsi="GHEA Grapalat"/>
          <w:sz w:val="20"/>
          <w:szCs w:val="20"/>
          <w:lang w:val="es-ES"/>
        </w:rPr>
        <w:t xml:space="preserve"> </w:t>
      </w:r>
      <w:r w:rsidRPr="00BA41C0">
        <w:rPr>
          <w:rFonts w:ascii="GHEA Grapalat" w:hAnsi="GHEA Grapalat"/>
          <w:sz w:val="20"/>
          <w:szCs w:val="20"/>
        </w:rPr>
        <w:t>to perform</w:t>
      </w:r>
      <w:r w:rsidRPr="001F3550">
        <w:rPr>
          <w:rFonts w:ascii="GHEA Grapalat" w:hAnsi="GHEA Grapalat"/>
          <w:sz w:val="20"/>
          <w:szCs w:val="20"/>
          <w:lang w:val="es-ES"/>
        </w:rPr>
        <w:t xml:space="preserve"> </w:t>
      </w:r>
      <w:r w:rsidRPr="00BA41C0">
        <w:rPr>
          <w:rFonts w:ascii="GHEA Grapalat" w:hAnsi="GHEA Grapalat"/>
          <w:sz w:val="20"/>
          <w:szCs w:val="20"/>
        </w:rPr>
        <w:t>about</w:t>
      </w:r>
      <w:r w:rsidRPr="001F3550">
        <w:rPr>
          <w:rFonts w:ascii="GHEA Grapalat" w:hAnsi="GHEA Grapalat"/>
          <w:sz w:val="20"/>
          <w:szCs w:val="20"/>
          <w:lang w:val="es-ES"/>
        </w:rPr>
        <w:t xml:space="preserve"> </w:t>
      </w:r>
      <w:r w:rsidRPr="00BA41C0">
        <w:rPr>
          <w:rFonts w:ascii="GHEA Grapalat" w:hAnsi="GHEA Grapalat"/>
          <w:sz w:val="20"/>
          <w:szCs w:val="20"/>
        </w:rPr>
        <w:t>be notified</w:t>
      </w:r>
      <w:r w:rsidRPr="001F3550">
        <w:rPr>
          <w:rFonts w:ascii="GHEA Grapalat" w:hAnsi="GHEA Grapalat"/>
          <w:sz w:val="20"/>
          <w:szCs w:val="20"/>
          <w:lang w:val="es-ES"/>
        </w:rPr>
        <w:t xml:space="preserve"> </w:t>
      </w:r>
      <w:r w:rsidRPr="00BA41C0">
        <w:rPr>
          <w:rFonts w:ascii="GHEA Grapalat" w:hAnsi="GHEA Grapalat"/>
          <w:sz w:val="20"/>
          <w:szCs w:val="20"/>
        </w:rPr>
        <w:t>are</w:t>
      </w:r>
      <w:r w:rsidRPr="001F3550">
        <w:rPr>
          <w:rFonts w:ascii="GHEA Grapalat" w:hAnsi="GHEA Grapalat"/>
          <w:sz w:val="20"/>
          <w:szCs w:val="20"/>
          <w:lang w:val="es-ES"/>
        </w:rPr>
        <w:t xml:space="preserve"> </w:t>
      </w:r>
      <w:r w:rsidRPr="00BA41C0">
        <w:rPr>
          <w:rFonts w:ascii="GHEA Grapalat" w:hAnsi="GHEA Grapalat"/>
          <w:sz w:val="20"/>
          <w:szCs w:val="20"/>
        </w:rPr>
        <w:t>electronic</w:t>
      </w:r>
      <w:r w:rsidRPr="001F3550">
        <w:rPr>
          <w:rFonts w:ascii="GHEA Grapalat" w:hAnsi="GHEA Grapalat"/>
          <w:sz w:val="20"/>
          <w:szCs w:val="20"/>
          <w:lang w:val="es-ES"/>
        </w:rPr>
        <w:t xml:space="preserve"> </w:t>
      </w:r>
      <w:r w:rsidRPr="00BA41C0">
        <w:rPr>
          <w:rFonts w:ascii="GHEA Grapalat" w:hAnsi="GHEA Grapalat"/>
          <w:sz w:val="20"/>
          <w:szCs w:val="20"/>
        </w:rPr>
        <w:t>of communication</w:t>
      </w:r>
      <w:r w:rsidRPr="001F3550">
        <w:rPr>
          <w:rFonts w:ascii="GHEA Grapalat" w:hAnsi="GHEA Grapalat"/>
          <w:sz w:val="20"/>
          <w:szCs w:val="20"/>
          <w:lang w:val="es-ES"/>
        </w:rPr>
        <w:t xml:space="preserve"> </w:t>
      </w:r>
      <w:r w:rsidRPr="00BA41C0">
        <w:rPr>
          <w:rFonts w:ascii="GHEA Grapalat" w:hAnsi="GHEA Grapalat"/>
          <w:sz w:val="20"/>
          <w:szCs w:val="20"/>
        </w:rPr>
        <w:t>through</w:t>
      </w:r>
      <w:r w:rsidRPr="001F3550">
        <w:rPr>
          <w:rFonts w:ascii="GHEA Grapalat" w:hAnsi="GHEA Grapalat"/>
          <w:sz w:val="20"/>
          <w:szCs w:val="20"/>
          <w:lang w:val="es-ES"/>
        </w:rPr>
        <w:t xml:space="preserve"> </w:t>
      </w:r>
      <w:r w:rsidRPr="00BA41C0">
        <w:rPr>
          <w:rFonts w:ascii="GHEA Grapalat" w:hAnsi="GHEA Grapalat"/>
          <w:sz w:val="20"/>
          <w:szCs w:val="20"/>
        </w:rPr>
        <w:t>notices</w:t>
      </w:r>
      <w:r w:rsidRPr="001F3550">
        <w:rPr>
          <w:rFonts w:ascii="GHEA Grapalat" w:hAnsi="GHEA Grapalat"/>
          <w:sz w:val="20"/>
          <w:szCs w:val="20"/>
          <w:lang w:val="es-ES"/>
        </w:rPr>
        <w:t xml:space="preserve"> </w:t>
      </w:r>
      <w:r w:rsidRPr="00BA41C0">
        <w:rPr>
          <w:rFonts w:ascii="GHEA Grapalat" w:hAnsi="GHEA Grapalat"/>
          <w:sz w:val="20"/>
          <w:szCs w:val="20"/>
        </w:rPr>
        <w:t>and:</w:t>
      </w:r>
      <w:r w:rsidRPr="001F3550">
        <w:rPr>
          <w:rFonts w:ascii="GHEA Grapalat" w:hAnsi="GHEA Grapalat"/>
          <w:sz w:val="20"/>
          <w:szCs w:val="20"/>
          <w:lang w:val="es-ES"/>
        </w:rPr>
        <w:t xml:space="preserve"> </w:t>
      </w:r>
      <w:r w:rsidRPr="00BA41C0">
        <w:rPr>
          <w:rFonts w:ascii="GHEA Grapalat" w:hAnsi="GHEA Grapalat"/>
          <w:sz w:val="20"/>
          <w:szCs w:val="20"/>
        </w:rPr>
        <w:t>other</w:t>
      </w:r>
      <w:r w:rsidRPr="001F3550">
        <w:rPr>
          <w:rFonts w:ascii="GHEA Grapalat" w:hAnsi="GHEA Grapalat"/>
          <w:sz w:val="20"/>
          <w:szCs w:val="20"/>
          <w:lang w:val="es-ES"/>
        </w:rPr>
        <w:t xml:space="preserve"> </w:t>
      </w:r>
      <w:r w:rsidRPr="00BA41C0">
        <w:rPr>
          <w:rFonts w:ascii="GHEA Grapalat" w:hAnsi="GHEA Grapalat"/>
          <w:sz w:val="20"/>
          <w:szCs w:val="20"/>
        </w:rPr>
        <w:t>documents</w:t>
      </w:r>
      <w:r w:rsidRPr="001F3550">
        <w:rPr>
          <w:rFonts w:ascii="GHEA Grapalat" w:hAnsi="GHEA Grapalat"/>
          <w:sz w:val="20"/>
          <w:szCs w:val="20"/>
          <w:lang w:val="es-ES"/>
        </w:rPr>
        <w:t xml:space="preserve"> </w:t>
      </w:r>
      <w:r w:rsidRPr="00BA41C0">
        <w:rPr>
          <w:rFonts w:ascii="GHEA Grapalat" w:hAnsi="GHEA Grapalat"/>
          <w:sz w:val="20"/>
          <w:szCs w:val="20"/>
        </w:rPr>
        <w:t xml:space="preserve">Article </w:t>
      </w:r>
      <w:r w:rsidRPr="001F3550">
        <w:rPr>
          <w:rFonts w:ascii="GHEA Grapalat" w:hAnsi="GHEA Grapalat"/>
          <w:sz w:val="20"/>
          <w:szCs w:val="20"/>
          <w:lang w:val="es-ES"/>
        </w:rPr>
        <w:t xml:space="preserve">97 </w:t>
      </w:r>
      <w:r w:rsidRPr="00BA41C0">
        <w:rPr>
          <w:rFonts w:ascii="GHEA Grapalat" w:hAnsi="GHEA Grapalat"/>
          <w:sz w:val="20"/>
          <w:szCs w:val="20"/>
        </w:rPr>
        <w:t>of the Code</w:t>
      </w:r>
      <w:r w:rsidRPr="001F3550">
        <w:rPr>
          <w:rFonts w:ascii="GHEA Grapalat" w:hAnsi="GHEA Grapalat"/>
          <w:sz w:val="20"/>
          <w:szCs w:val="20"/>
          <w:lang w:val="es-ES"/>
        </w:rPr>
        <w:t xml:space="preserve"> </w:t>
      </w:r>
      <w:r w:rsidRPr="00BA41C0">
        <w:rPr>
          <w:rFonts w:ascii="GHEA Grapalat" w:hAnsi="GHEA Grapalat"/>
          <w:sz w:val="20"/>
          <w:szCs w:val="20"/>
        </w:rPr>
        <w:t>by article</w:t>
      </w:r>
      <w:r w:rsidRPr="001F3550">
        <w:rPr>
          <w:rFonts w:ascii="GHEA Grapalat" w:hAnsi="GHEA Grapalat"/>
          <w:sz w:val="20"/>
          <w:szCs w:val="20"/>
          <w:lang w:val="es-ES"/>
        </w:rPr>
        <w:t xml:space="preserve"> </w:t>
      </w:r>
      <w:r w:rsidRPr="00BA41C0">
        <w:rPr>
          <w:rFonts w:ascii="GHEA Grapalat" w:hAnsi="GHEA Grapalat"/>
          <w:sz w:val="20"/>
          <w:szCs w:val="20"/>
        </w:rPr>
        <w:t>defined</w:t>
      </w:r>
      <w:r w:rsidRPr="001F3550">
        <w:rPr>
          <w:rFonts w:ascii="GHEA Grapalat" w:hAnsi="GHEA Grapalat"/>
          <w:sz w:val="20"/>
          <w:szCs w:val="20"/>
          <w:lang w:val="es-ES"/>
        </w:rPr>
        <w:t xml:space="preserve"> </w:t>
      </w:r>
      <w:r w:rsidRPr="00BA41C0">
        <w:rPr>
          <w:rFonts w:ascii="GHEA Grapalat" w:hAnsi="GHEA Grapalat"/>
          <w:sz w:val="20"/>
          <w:szCs w:val="20"/>
        </w:rPr>
        <w:t>in order</w:t>
      </w:r>
      <w:r w:rsidRPr="001F3550">
        <w:rPr>
          <w:rFonts w:ascii="GHEA Grapalat" w:hAnsi="GHEA Grapalat"/>
          <w:sz w:val="20"/>
          <w:szCs w:val="20"/>
          <w:lang w:val="es-ES"/>
        </w:rPr>
        <w:t xml:space="preserve"> </w:t>
      </w:r>
      <w:r w:rsidRPr="00BA41C0">
        <w:rPr>
          <w:rFonts w:ascii="GHEA Grapalat" w:hAnsi="GHEA Grapalat"/>
          <w:sz w:val="20"/>
          <w:szCs w:val="20"/>
        </w:rPr>
        <w:t>in the application</w:t>
      </w:r>
      <w:r w:rsidRPr="001F3550">
        <w:rPr>
          <w:rFonts w:ascii="GHEA Grapalat" w:hAnsi="GHEA Grapalat"/>
          <w:sz w:val="20"/>
          <w:szCs w:val="20"/>
          <w:lang w:val="es-ES"/>
        </w:rPr>
        <w:t xml:space="preserve"> </w:t>
      </w:r>
      <w:r w:rsidRPr="00BA41C0">
        <w:rPr>
          <w:rFonts w:ascii="GHEA Grapalat" w:hAnsi="GHEA Grapalat"/>
          <w:sz w:val="20"/>
          <w:szCs w:val="20"/>
        </w:rPr>
        <w:t>specified</w:t>
      </w:r>
      <w:r w:rsidRPr="001F3550">
        <w:rPr>
          <w:rFonts w:ascii="GHEA Grapalat" w:hAnsi="GHEA Grapalat"/>
          <w:sz w:val="20"/>
          <w:szCs w:val="20"/>
          <w:lang w:val="es-ES"/>
        </w:rPr>
        <w:t xml:space="preserve"> </w:t>
      </w:r>
      <w:r w:rsidRPr="00BA41C0">
        <w:rPr>
          <w:rFonts w:ascii="GHEA Grapalat" w:hAnsi="GHEA Grapalat"/>
          <w:sz w:val="20"/>
          <w:szCs w:val="20"/>
        </w:rPr>
        <w:t>electronic</w:t>
      </w:r>
      <w:r w:rsidRPr="001F3550">
        <w:rPr>
          <w:rFonts w:ascii="GHEA Grapalat" w:hAnsi="GHEA Grapalat"/>
          <w:sz w:val="20"/>
          <w:szCs w:val="20"/>
          <w:lang w:val="es-ES"/>
        </w:rPr>
        <w:t xml:space="preserve"> </w:t>
      </w:r>
      <w:r w:rsidRPr="00BA41C0">
        <w:rPr>
          <w:rFonts w:ascii="GHEA Grapalat" w:hAnsi="GHEA Grapalat"/>
          <w:sz w:val="20"/>
          <w:szCs w:val="20"/>
        </w:rPr>
        <w:t>to the post office</w:t>
      </w:r>
      <w:r w:rsidRPr="001F3550">
        <w:rPr>
          <w:rFonts w:ascii="GHEA Grapalat" w:hAnsi="GHEA Grapalat"/>
          <w:sz w:val="20"/>
          <w:szCs w:val="20"/>
          <w:lang w:val="es-ES"/>
        </w:rPr>
        <w:t xml:space="preserve"> </w:t>
      </w:r>
      <w:r w:rsidRPr="00BA41C0">
        <w:rPr>
          <w:rFonts w:ascii="GHEA Grapalat" w:hAnsi="GHEA Grapalat"/>
          <w:sz w:val="20"/>
          <w:szCs w:val="20"/>
        </w:rPr>
        <w:t>to send</w:t>
      </w:r>
      <w:r w:rsidRPr="001F3550">
        <w:rPr>
          <w:rFonts w:ascii="GHEA Grapalat" w:hAnsi="GHEA Grapalat"/>
          <w:sz w:val="20"/>
          <w:szCs w:val="20"/>
          <w:lang w:val="es-ES"/>
        </w:rPr>
        <w:t xml:space="preserve"> </w:t>
      </w:r>
      <w:r w:rsidRPr="00BA41C0">
        <w:rPr>
          <w:rFonts w:ascii="GHEA Grapalat" w:hAnsi="GHEA Grapalat"/>
          <w:sz w:val="20"/>
          <w:szCs w:val="20"/>
        </w:rPr>
        <w:t>method</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 </w:t>
      </w:r>
      <w:r w:rsidRPr="001F3550">
        <w:rPr>
          <w:rFonts w:ascii="Cambria Math" w:hAnsi="Cambria Math" w:cs="Cambria Math"/>
          <w:sz w:val="20"/>
          <w:szCs w:val="20"/>
          <w:lang w:val="es-ES"/>
        </w:rPr>
        <w:t xml:space="preserve">. </w:t>
      </w:r>
      <w:r w:rsidRPr="001F3550">
        <w:rPr>
          <w:rFonts w:ascii="GHEA Grapalat" w:hAnsi="GHEA Grapalat"/>
          <w:sz w:val="20"/>
          <w:szCs w:val="20"/>
          <w:lang w:val="es-ES"/>
        </w:rPr>
        <w:t xml:space="preserve">13 </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The court</w:t>
      </w:r>
      <w:r w:rsidRPr="001F3550">
        <w:rPr>
          <w:rFonts w:ascii="GHEA Grapalat" w:hAnsi="GHEA Grapalat"/>
          <w:sz w:val="20"/>
          <w:szCs w:val="20"/>
          <w:lang w:val="es-ES"/>
        </w:rPr>
        <w:t xml:space="preserve"> </w:t>
      </w:r>
      <w:r w:rsidRPr="00BA41C0">
        <w:rPr>
          <w:rFonts w:ascii="GHEA Grapalat" w:hAnsi="GHEA Grapalat"/>
          <w:sz w:val="20"/>
          <w:szCs w:val="20"/>
        </w:rPr>
        <w:t>hereby</w:t>
      </w:r>
      <w:r w:rsidRPr="001F3550">
        <w:rPr>
          <w:rFonts w:ascii="GHEA Grapalat" w:hAnsi="GHEA Grapalat"/>
          <w:sz w:val="20"/>
          <w:szCs w:val="20"/>
          <w:lang w:val="es-ES"/>
        </w:rPr>
        <w:t xml:space="preserve"> </w:t>
      </w:r>
      <w:r w:rsidRPr="00BA41C0">
        <w:rPr>
          <w:rFonts w:ascii="GHEA Grapalat" w:hAnsi="GHEA Grapalat"/>
          <w:sz w:val="20"/>
          <w:szCs w:val="20"/>
        </w:rPr>
        <w:t>by section</w:t>
      </w:r>
      <w:r w:rsidRPr="001F3550">
        <w:rPr>
          <w:rFonts w:ascii="GHEA Grapalat" w:hAnsi="GHEA Grapalat"/>
          <w:sz w:val="20"/>
          <w:szCs w:val="20"/>
          <w:lang w:val="es-ES"/>
        </w:rPr>
        <w:t xml:space="preserve"> </w:t>
      </w:r>
      <w:r w:rsidRPr="00BA41C0">
        <w:rPr>
          <w:rFonts w:ascii="GHEA Grapalat" w:hAnsi="GHEA Grapalat"/>
          <w:sz w:val="20"/>
          <w:szCs w:val="20"/>
        </w:rPr>
        <w:t>planned</w:t>
      </w:r>
      <w:r w:rsidRPr="001F3550">
        <w:rPr>
          <w:rFonts w:ascii="GHEA Grapalat" w:hAnsi="GHEA Grapalat"/>
          <w:sz w:val="20"/>
          <w:szCs w:val="20"/>
          <w:lang w:val="es-ES"/>
        </w:rPr>
        <w:t xml:space="preserve"> </w:t>
      </w:r>
      <w:r w:rsidRPr="00BA41C0">
        <w:rPr>
          <w:rFonts w:ascii="GHEA Grapalat" w:hAnsi="GHEA Grapalat"/>
          <w:sz w:val="20"/>
          <w:szCs w:val="20"/>
        </w:rPr>
        <w:t>with disputes</w:t>
      </w:r>
      <w:r w:rsidRPr="001F3550">
        <w:rPr>
          <w:rFonts w:ascii="GHEA Grapalat" w:hAnsi="GHEA Grapalat"/>
          <w:sz w:val="20"/>
          <w:szCs w:val="20"/>
          <w:lang w:val="es-ES"/>
        </w:rPr>
        <w:t xml:space="preserve"> </w:t>
      </w:r>
      <w:r w:rsidRPr="00BA41C0">
        <w:rPr>
          <w:rFonts w:ascii="GHEA Grapalat" w:hAnsi="GHEA Grapalat"/>
          <w:sz w:val="20"/>
          <w:szCs w:val="20"/>
        </w:rPr>
        <w:t>affairs</w:t>
      </w:r>
      <w:r w:rsidRPr="001F3550">
        <w:rPr>
          <w:rFonts w:ascii="GHEA Grapalat" w:hAnsi="GHEA Grapalat"/>
          <w:sz w:val="20"/>
          <w:szCs w:val="20"/>
          <w:lang w:val="es-ES"/>
        </w:rPr>
        <w:t xml:space="preserve"> </w:t>
      </w:r>
      <w:r w:rsidRPr="00BA41C0">
        <w:rPr>
          <w:rFonts w:ascii="GHEA Grapalat" w:hAnsi="GHEA Grapalat"/>
          <w:sz w:val="20"/>
          <w:szCs w:val="20"/>
        </w:rPr>
        <w:t>examination</w:t>
      </w:r>
      <w:r w:rsidRPr="001F3550">
        <w:rPr>
          <w:rFonts w:ascii="GHEA Grapalat" w:hAnsi="GHEA Grapalat"/>
          <w:sz w:val="20"/>
          <w:szCs w:val="20"/>
          <w:lang w:val="es-ES"/>
        </w:rPr>
        <w:t xml:space="preserve"> </w:t>
      </w:r>
      <w:r w:rsidRPr="00BA41C0">
        <w:rPr>
          <w:rFonts w:ascii="GHEA Grapalat" w:hAnsi="GHEA Grapalat"/>
          <w:sz w:val="20"/>
          <w:szCs w:val="20"/>
        </w:rPr>
        <w:t>and:</w:t>
      </w:r>
      <w:r w:rsidRPr="001F3550">
        <w:rPr>
          <w:rFonts w:ascii="GHEA Grapalat" w:hAnsi="GHEA Grapalat"/>
          <w:sz w:val="20"/>
          <w:szCs w:val="20"/>
          <w:lang w:val="es-ES"/>
        </w:rPr>
        <w:t xml:space="preserve"> </w:t>
      </w:r>
      <w:r w:rsidRPr="00BA41C0">
        <w:rPr>
          <w:rFonts w:ascii="GHEA Grapalat" w:hAnsi="GHEA Grapalat"/>
          <w:sz w:val="20"/>
          <w:szCs w:val="20"/>
        </w:rPr>
        <w:t>to them</w:t>
      </w:r>
      <w:r w:rsidRPr="001F3550">
        <w:rPr>
          <w:rFonts w:ascii="GHEA Grapalat" w:hAnsi="GHEA Grapalat"/>
          <w:sz w:val="20"/>
          <w:szCs w:val="20"/>
          <w:lang w:val="es-ES"/>
        </w:rPr>
        <w:t xml:space="preserve"> </w:t>
      </w:r>
      <w:r w:rsidRPr="00BA41C0">
        <w:rPr>
          <w:rFonts w:ascii="GHEA Grapalat" w:hAnsi="GHEA Grapalat"/>
          <w:sz w:val="20"/>
          <w:szCs w:val="20"/>
        </w:rPr>
        <w:t>regarding</w:t>
      </w:r>
      <w:r w:rsidRPr="001F3550">
        <w:rPr>
          <w:rFonts w:ascii="GHEA Grapalat" w:hAnsi="GHEA Grapalat"/>
          <w:sz w:val="20"/>
          <w:szCs w:val="20"/>
          <w:lang w:val="es-ES"/>
        </w:rPr>
        <w:t xml:space="preserve"> </w:t>
      </w:r>
      <w:r w:rsidRPr="00BA41C0">
        <w:rPr>
          <w:rFonts w:ascii="GHEA Grapalat" w:hAnsi="GHEA Grapalat"/>
          <w:sz w:val="20"/>
          <w:szCs w:val="20"/>
        </w:rPr>
        <w:t>judgments</w:t>
      </w:r>
      <w:r w:rsidRPr="001F3550">
        <w:rPr>
          <w:rFonts w:ascii="GHEA Grapalat" w:hAnsi="GHEA Grapalat"/>
          <w:sz w:val="20"/>
          <w:szCs w:val="20"/>
          <w:lang w:val="es-ES"/>
        </w:rPr>
        <w:t xml:space="preserve"> </w:t>
      </w:r>
      <w:r w:rsidRPr="00BA41C0">
        <w:rPr>
          <w:rFonts w:ascii="GHEA Grapalat" w:hAnsi="GHEA Grapalat"/>
          <w:sz w:val="20"/>
          <w:szCs w:val="20"/>
        </w:rPr>
        <w:t>and:</w:t>
      </w:r>
      <w:r w:rsidRPr="001F3550">
        <w:rPr>
          <w:rFonts w:ascii="GHEA Grapalat" w:hAnsi="GHEA Grapalat"/>
          <w:sz w:val="20"/>
          <w:szCs w:val="20"/>
          <w:lang w:val="es-ES"/>
        </w:rPr>
        <w:t xml:space="preserve"> </w:t>
      </w:r>
      <w:r w:rsidRPr="00BA41C0">
        <w:rPr>
          <w:rFonts w:ascii="GHEA Grapalat" w:hAnsi="GHEA Grapalat"/>
          <w:sz w:val="20"/>
          <w:szCs w:val="20"/>
        </w:rPr>
        <w:t>the decisions</w:t>
      </w:r>
      <w:r w:rsidRPr="001F3550">
        <w:rPr>
          <w:rFonts w:ascii="GHEA Grapalat" w:hAnsi="GHEA Grapalat"/>
          <w:sz w:val="20"/>
          <w:szCs w:val="20"/>
          <w:lang w:val="es-ES"/>
        </w:rPr>
        <w:t xml:space="preserve"> </w:t>
      </w:r>
      <w:r w:rsidRPr="00BA41C0">
        <w:rPr>
          <w:rFonts w:ascii="GHEA Grapalat" w:hAnsi="GHEA Grapalat"/>
          <w:sz w:val="20"/>
          <w:szCs w:val="20"/>
        </w:rPr>
        <w:t>makes</w:t>
      </w:r>
      <w:r w:rsidRPr="001F3550">
        <w:rPr>
          <w:rFonts w:ascii="GHEA Grapalat" w:hAnsi="GHEA Grapalat"/>
          <w:sz w:val="20"/>
          <w:szCs w:val="20"/>
          <w:lang w:val="es-ES"/>
        </w:rPr>
        <w:t xml:space="preserve"> </w:t>
      </w:r>
      <w:r w:rsidRPr="00BA41C0">
        <w:rPr>
          <w:rFonts w:ascii="GHEA Grapalat" w:hAnsi="GHEA Grapalat"/>
          <w:sz w:val="20"/>
          <w:szCs w:val="20"/>
        </w:rPr>
        <w:t>is</w:t>
      </w:r>
      <w:r w:rsidRPr="001F3550">
        <w:rPr>
          <w:rFonts w:ascii="GHEA Grapalat" w:hAnsi="GHEA Grapalat"/>
          <w:sz w:val="20"/>
          <w:szCs w:val="20"/>
          <w:lang w:val="es-ES"/>
        </w:rPr>
        <w:t xml:space="preserve"> </w:t>
      </w:r>
      <w:r w:rsidRPr="00BA41C0">
        <w:rPr>
          <w:rFonts w:ascii="GHEA Grapalat" w:hAnsi="GHEA Grapalat"/>
          <w:sz w:val="20"/>
          <w:szCs w:val="20"/>
        </w:rPr>
        <w:t>in writing</w:t>
      </w:r>
      <w:r w:rsidRPr="001F3550">
        <w:rPr>
          <w:rFonts w:ascii="GHEA Grapalat" w:hAnsi="GHEA Grapalat"/>
          <w:sz w:val="20"/>
          <w:szCs w:val="20"/>
          <w:lang w:val="es-ES"/>
        </w:rPr>
        <w:t xml:space="preserve"> </w:t>
      </w:r>
      <w:r w:rsidRPr="00BA41C0">
        <w:rPr>
          <w:rFonts w:ascii="GHEA Grapalat" w:hAnsi="GHEA Grapalat"/>
          <w:sz w:val="20"/>
          <w:szCs w:val="20"/>
        </w:rPr>
        <w:t xml:space="preserve">according to the procedure </w:t>
      </w:r>
      <w:r w:rsidRPr="001F3550">
        <w:rPr>
          <w:rFonts w:ascii="GHEA Grapalat" w:hAnsi="GHEA Grapalat"/>
          <w:sz w:val="20"/>
          <w:szCs w:val="20"/>
          <w:lang w:val="es-ES"/>
        </w:rPr>
        <w:t xml:space="preserve">, </w:t>
      </w:r>
      <w:r w:rsidRPr="00BA41C0">
        <w:rPr>
          <w:rFonts w:ascii="GHEA Grapalat" w:hAnsi="GHEA Grapalat"/>
          <w:sz w:val="20"/>
          <w:szCs w:val="20"/>
        </w:rPr>
        <w:t>except</w:t>
      </w:r>
      <w:r w:rsidRPr="001F3550">
        <w:rPr>
          <w:rFonts w:ascii="GHEA Grapalat" w:hAnsi="GHEA Grapalat"/>
          <w:sz w:val="20"/>
          <w:szCs w:val="20"/>
          <w:lang w:val="es-ES"/>
        </w:rPr>
        <w:t xml:space="preserve"> </w:t>
      </w:r>
      <w:r w:rsidRPr="00BA41C0">
        <w:rPr>
          <w:rFonts w:ascii="GHEA Grapalat" w:hAnsi="GHEA Grapalat"/>
          <w:sz w:val="20"/>
          <w:szCs w:val="20"/>
        </w:rPr>
        <w:t>it</w:t>
      </w:r>
      <w:r w:rsidRPr="001F3550">
        <w:rPr>
          <w:rFonts w:ascii="GHEA Grapalat" w:hAnsi="GHEA Grapalat"/>
          <w:sz w:val="20"/>
          <w:szCs w:val="20"/>
          <w:lang w:val="es-ES"/>
        </w:rPr>
        <w:t xml:space="preserve"> </w:t>
      </w:r>
      <w:r w:rsidRPr="00BA41C0">
        <w:rPr>
          <w:rFonts w:ascii="GHEA Grapalat" w:hAnsi="GHEA Grapalat"/>
          <w:sz w:val="20"/>
          <w:szCs w:val="20"/>
        </w:rPr>
        <w:t xml:space="preserve">cases </w:t>
      </w:r>
      <w:r w:rsidRPr="001F3550">
        <w:rPr>
          <w:rFonts w:ascii="GHEA Grapalat" w:hAnsi="GHEA Grapalat"/>
          <w:sz w:val="20"/>
          <w:szCs w:val="20"/>
          <w:lang w:val="es-ES"/>
        </w:rPr>
        <w:t>when</w:t>
      </w:r>
      <w:r w:rsidRPr="00BA41C0">
        <w:rPr>
          <w:rFonts w:ascii="GHEA Grapalat" w:hAnsi="GHEA Grapalat"/>
          <w:sz w:val="20"/>
          <w:szCs w:val="20"/>
        </w:rPr>
        <w:t>​</w:t>
      </w:r>
      <w:r w:rsidRPr="001F3550">
        <w:rPr>
          <w:rFonts w:ascii="GHEA Grapalat" w:hAnsi="GHEA Grapalat"/>
          <w:sz w:val="20"/>
          <w:szCs w:val="20"/>
          <w:lang w:val="es-ES"/>
        </w:rPr>
        <w:t xml:space="preserve"> </w:t>
      </w:r>
      <w:r w:rsidRPr="00BA41C0">
        <w:rPr>
          <w:rFonts w:ascii="GHEA Grapalat" w:hAnsi="GHEA Grapalat"/>
          <w:sz w:val="20"/>
          <w:szCs w:val="20"/>
        </w:rPr>
        <w:t>the court</w:t>
      </w:r>
      <w:r w:rsidRPr="001F3550">
        <w:rPr>
          <w:rFonts w:ascii="GHEA Grapalat" w:hAnsi="GHEA Grapalat"/>
          <w:sz w:val="20"/>
          <w:szCs w:val="20"/>
          <w:lang w:val="es-ES"/>
        </w:rPr>
        <w:t xml:space="preserve"> </w:t>
      </w:r>
      <w:r w:rsidRPr="00BA41C0">
        <w:rPr>
          <w:rFonts w:ascii="GHEA Grapalat" w:hAnsi="GHEA Grapalat"/>
          <w:sz w:val="20"/>
          <w:szCs w:val="20"/>
        </w:rPr>
        <w:t>to the case</w:t>
      </w:r>
      <w:r w:rsidRPr="001F3550">
        <w:rPr>
          <w:rFonts w:ascii="GHEA Grapalat" w:hAnsi="GHEA Grapalat"/>
          <w:sz w:val="20"/>
          <w:szCs w:val="20"/>
          <w:lang w:val="es-ES"/>
        </w:rPr>
        <w:t xml:space="preserve"> </w:t>
      </w:r>
      <w:r w:rsidRPr="00BA41C0">
        <w:rPr>
          <w:rFonts w:ascii="GHEA Grapalat" w:hAnsi="GHEA Grapalat"/>
          <w:sz w:val="20"/>
          <w:szCs w:val="20"/>
        </w:rPr>
        <w:t>participant</w:t>
      </w:r>
      <w:r w:rsidRPr="001F3550">
        <w:rPr>
          <w:rFonts w:ascii="GHEA Grapalat" w:hAnsi="GHEA Grapalat"/>
          <w:sz w:val="20"/>
          <w:szCs w:val="20"/>
          <w:lang w:val="es-ES"/>
        </w:rPr>
        <w:t xml:space="preserve"> </w:t>
      </w:r>
      <w:r w:rsidRPr="00BA41C0">
        <w:rPr>
          <w:rFonts w:ascii="GHEA Grapalat" w:hAnsi="GHEA Grapalat"/>
          <w:sz w:val="20"/>
          <w:szCs w:val="20"/>
        </w:rPr>
        <w:t>person</w:t>
      </w:r>
      <w:r w:rsidRPr="001F3550">
        <w:rPr>
          <w:rFonts w:ascii="GHEA Grapalat" w:hAnsi="GHEA Grapalat"/>
          <w:sz w:val="20"/>
          <w:szCs w:val="20"/>
          <w:lang w:val="es-ES"/>
        </w:rPr>
        <w:t xml:space="preserve"> </w:t>
      </w:r>
      <w:r w:rsidRPr="00BA41C0">
        <w:rPr>
          <w:rFonts w:ascii="GHEA Grapalat" w:hAnsi="GHEA Grapalat"/>
          <w:sz w:val="20"/>
          <w:szCs w:val="20"/>
        </w:rPr>
        <w:t>by mediation</w:t>
      </w:r>
      <w:r w:rsidRPr="001F3550">
        <w:rPr>
          <w:rFonts w:ascii="GHEA Grapalat" w:hAnsi="GHEA Grapalat"/>
          <w:sz w:val="20"/>
          <w:szCs w:val="20"/>
          <w:lang w:val="es-ES"/>
        </w:rPr>
        <w:t xml:space="preserve"> </w:t>
      </w:r>
      <w:r w:rsidRPr="00BA41C0">
        <w:rPr>
          <w:rFonts w:ascii="GHEA Grapalat" w:hAnsi="GHEA Grapalat"/>
          <w:sz w:val="20"/>
          <w:szCs w:val="20"/>
        </w:rPr>
        <w:t>or</w:t>
      </w:r>
      <w:r w:rsidRPr="001F3550">
        <w:rPr>
          <w:rFonts w:ascii="GHEA Grapalat" w:hAnsi="GHEA Grapalat"/>
          <w:sz w:val="20"/>
          <w:szCs w:val="20"/>
          <w:lang w:val="es-ES"/>
        </w:rPr>
        <w:t xml:space="preserve"> </w:t>
      </w:r>
      <w:r w:rsidRPr="00BA41C0">
        <w:rPr>
          <w:rFonts w:ascii="GHEA Grapalat" w:hAnsi="GHEA Grapalat"/>
          <w:sz w:val="20"/>
          <w:szCs w:val="20"/>
        </w:rPr>
        <w:t>his</w:t>
      </w:r>
      <w:r w:rsidRPr="001F3550">
        <w:rPr>
          <w:rFonts w:ascii="GHEA Grapalat" w:hAnsi="GHEA Grapalat"/>
          <w:sz w:val="20"/>
          <w:szCs w:val="20"/>
          <w:lang w:val="es-ES"/>
        </w:rPr>
        <w:t xml:space="preserve"> </w:t>
      </w:r>
      <w:r w:rsidRPr="00BA41C0">
        <w:rPr>
          <w:rFonts w:ascii="GHEA Grapalat" w:hAnsi="GHEA Grapalat"/>
          <w:sz w:val="20"/>
          <w:szCs w:val="20"/>
        </w:rPr>
        <w:t>initiative</w:t>
      </w:r>
      <w:r w:rsidRPr="001F3550">
        <w:rPr>
          <w:rFonts w:ascii="GHEA Grapalat" w:hAnsi="GHEA Grapalat"/>
          <w:sz w:val="20"/>
          <w:szCs w:val="20"/>
          <w:lang w:val="es-ES"/>
        </w:rPr>
        <w:t xml:space="preserve"> </w:t>
      </w:r>
      <w:r w:rsidRPr="00BA41C0">
        <w:rPr>
          <w:rFonts w:ascii="GHEA Grapalat" w:hAnsi="GHEA Grapalat"/>
          <w:sz w:val="20"/>
          <w:szCs w:val="20"/>
        </w:rPr>
        <w:t>came</w:t>
      </w:r>
      <w:r w:rsidRPr="001F3550">
        <w:rPr>
          <w:rFonts w:ascii="GHEA Grapalat" w:hAnsi="GHEA Grapalat"/>
          <w:sz w:val="20"/>
          <w:szCs w:val="20"/>
          <w:lang w:val="es-ES"/>
        </w:rPr>
        <w:t xml:space="preserve"> </w:t>
      </w:r>
      <w:r w:rsidRPr="00BA41C0">
        <w:rPr>
          <w:rFonts w:ascii="GHEA Grapalat" w:hAnsi="GHEA Grapalat"/>
          <w:sz w:val="20"/>
          <w:szCs w:val="20"/>
        </w:rPr>
        <w:t>is</w:t>
      </w:r>
      <w:r w:rsidRPr="001F3550">
        <w:rPr>
          <w:rFonts w:ascii="GHEA Grapalat" w:hAnsi="GHEA Grapalat"/>
          <w:sz w:val="20"/>
          <w:szCs w:val="20"/>
          <w:lang w:val="es-ES"/>
        </w:rPr>
        <w:t xml:space="preserve"> </w:t>
      </w:r>
      <w:r w:rsidRPr="00BA41C0">
        <w:rPr>
          <w:rFonts w:ascii="GHEA Grapalat" w:hAnsi="GHEA Grapalat"/>
          <w:sz w:val="20"/>
          <w:szCs w:val="20"/>
        </w:rPr>
        <w:t xml:space="preserve">conclusion </w:t>
      </w:r>
      <w:r w:rsidRPr="001F3550">
        <w:rPr>
          <w:rFonts w:ascii="GHEA Grapalat" w:hAnsi="GHEA Grapalat"/>
          <w:sz w:val="20"/>
          <w:szCs w:val="20"/>
          <w:lang w:val="es-ES"/>
        </w:rPr>
        <w:t>that</w:t>
      </w:r>
      <w:r w:rsidRPr="00BA41C0">
        <w:rPr>
          <w:rFonts w:ascii="GHEA Grapalat" w:hAnsi="GHEA Grapalat"/>
          <w:sz w:val="20"/>
          <w:szCs w:val="20"/>
        </w:rPr>
        <w:t>​</w:t>
      </w:r>
      <w:r w:rsidRPr="001F3550">
        <w:rPr>
          <w:rFonts w:ascii="GHEA Grapalat" w:hAnsi="GHEA Grapalat"/>
          <w:sz w:val="20"/>
          <w:szCs w:val="20"/>
          <w:lang w:val="es-ES"/>
        </w:rPr>
        <w:t xml:space="preserve"> </w:t>
      </w:r>
      <w:r w:rsidRPr="00BA41C0">
        <w:rPr>
          <w:rFonts w:ascii="GHEA Grapalat" w:hAnsi="GHEA Grapalat"/>
          <w:sz w:val="20"/>
          <w:szCs w:val="20"/>
        </w:rPr>
        <w:t>necessary</w:t>
      </w:r>
      <w:r w:rsidRPr="001F3550">
        <w:rPr>
          <w:rFonts w:ascii="GHEA Grapalat" w:hAnsi="GHEA Grapalat"/>
          <w:sz w:val="20"/>
          <w:szCs w:val="20"/>
          <w:lang w:val="es-ES"/>
        </w:rPr>
        <w:t xml:space="preserve"> </w:t>
      </w:r>
      <w:r w:rsidRPr="00BA41C0">
        <w:rPr>
          <w:rFonts w:ascii="GHEA Grapalat" w:hAnsi="GHEA Grapalat"/>
          <w:sz w:val="20"/>
          <w:szCs w:val="20"/>
        </w:rPr>
        <w:t>is</w:t>
      </w:r>
      <w:r w:rsidRPr="001F3550">
        <w:rPr>
          <w:rFonts w:ascii="GHEA Grapalat" w:hAnsi="GHEA Grapalat"/>
          <w:sz w:val="20"/>
          <w:szCs w:val="20"/>
          <w:lang w:val="es-ES"/>
        </w:rPr>
        <w:t xml:space="preserve"> </w:t>
      </w:r>
      <w:r w:rsidRPr="00BA41C0">
        <w:rPr>
          <w:rFonts w:ascii="GHEA Grapalat" w:hAnsi="GHEA Grapalat"/>
          <w:sz w:val="20"/>
          <w:szCs w:val="20"/>
        </w:rPr>
        <w:t>the case</w:t>
      </w:r>
      <w:r w:rsidRPr="001F3550">
        <w:rPr>
          <w:rFonts w:ascii="GHEA Grapalat" w:hAnsi="GHEA Grapalat"/>
          <w:sz w:val="20"/>
          <w:szCs w:val="20"/>
          <w:lang w:val="es-ES"/>
        </w:rPr>
        <w:t xml:space="preserve"> </w:t>
      </w:r>
      <w:r w:rsidRPr="00BA41C0">
        <w:rPr>
          <w:rFonts w:ascii="GHEA Grapalat" w:hAnsi="GHEA Grapalat"/>
          <w:sz w:val="20"/>
          <w:szCs w:val="20"/>
        </w:rPr>
        <w:t>to examine</w:t>
      </w:r>
      <w:r w:rsidRPr="001F3550">
        <w:rPr>
          <w:rFonts w:ascii="GHEA Grapalat" w:hAnsi="GHEA Grapalat"/>
          <w:sz w:val="20"/>
          <w:szCs w:val="20"/>
          <w:lang w:val="es-ES"/>
        </w:rPr>
        <w:t xml:space="preserve"> </w:t>
      </w:r>
      <w:r w:rsidRPr="00BA41C0">
        <w:rPr>
          <w:rFonts w:ascii="GHEA Grapalat" w:hAnsi="GHEA Grapalat"/>
          <w:sz w:val="20"/>
          <w:szCs w:val="20"/>
        </w:rPr>
        <w:t>judicial</w:t>
      </w:r>
      <w:r w:rsidRPr="001F3550">
        <w:rPr>
          <w:rFonts w:ascii="GHEA Grapalat" w:hAnsi="GHEA Grapalat"/>
          <w:sz w:val="20"/>
          <w:szCs w:val="20"/>
          <w:lang w:val="es-ES"/>
        </w:rPr>
        <w:t xml:space="preserve"> in </w:t>
      </w:r>
      <w:r w:rsidRPr="00BA41C0">
        <w:rPr>
          <w:rFonts w:ascii="GHEA Grapalat" w:hAnsi="GHEA Grapalat"/>
          <w:sz w:val="20"/>
          <w:szCs w:val="20"/>
        </w:rPr>
        <w:t>the session</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 </w:t>
      </w:r>
      <w:r w:rsidRPr="001F3550">
        <w:rPr>
          <w:rFonts w:ascii="Cambria Math" w:hAnsi="Cambria Math" w:cs="Cambria Math"/>
          <w:sz w:val="20"/>
          <w:szCs w:val="20"/>
          <w:lang w:val="es-ES"/>
        </w:rPr>
        <w:t xml:space="preserve">. </w:t>
      </w:r>
      <w:r w:rsidRPr="001F3550">
        <w:rPr>
          <w:rFonts w:ascii="GHEA Grapalat" w:hAnsi="GHEA Grapalat"/>
          <w:sz w:val="20"/>
          <w:szCs w:val="20"/>
          <w:lang w:val="es-ES"/>
        </w:rPr>
        <w:t xml:space="preserve">14. </w:t>
      </w:r>
      <w:r w:rsidRPr="00BA41C0">
        <w:rPr>
          <w:rFonts w:ascii="GHEA Grapalat" w:hAnsi="GHEA Grapalat"/>
          <w:sz w:val="20"/>
          <w:szCs w:val="20"/>
        </w:rPr>
        <w:t>The case</w:t>
      </w:r>
      <w:r w:rsidRPr="001F3550">
        <w:rPr>
          <w:rFonts w:ascii="GHEA Grapalat" w:hAnsi="GHEA Grapalat"/>
          <w:sz w:val="20"/>
          <w:szCs w:val="20"/>
          <w:lang w:val="es-ES"/>
        </w:rPr>
        <w:t xml:space="preserve"> </w:t>
      </w:r>
      <w:r w:rsidRPr="00BA41C0">
        <w:rPr>
          <w:rFonts w:ascii="GHEA Grapalat" w:hAnsi="GHEA Grapalat"/>
          <w:sz w:val="20"/>
          <w:szCs w:val="20"/>
        </w:rPr>
        <w:t>judicial</w:t>
      </w:r>
      <w:r w:rsidRPr="001F3550">
        <w:rPr>
          <w:rFonts w:ascii="GHEA Grapalat" w:hAnsi="GHEA Grapalat"/>
          <w:sz w:val="20"/>
          <w:szCs w:val="20"/>
          <w:lang w:val="es-ES"/>
        </w:rPr>
        <w:t xml:space="preserve"> </w:t>
      </w:r>
      <w:r w:rsidRPr="00BA41C0">
        <w:rPr>
          <w:rFonts w:ascii="GHEA Grapalat" w:hAnsi="GHEA Grapalat"/>
          <w:sz w:val="20"/>
          <w:szCs w:val="20"/>
        </w:rPr>
        <w:t>in the session</w:t>
      </w:r>
      <w:r w:rsidRPr="001F3550">
        <w:rPr>
          <w:rFonts w:ascii="GHEA Grapalat" w:hAnsi="GHEA Grapalat"/>
          <w:sz w:val="20"/>
          <w:szCs w:val="20"/>
          <w:lang w:val="es-ES"/>
        </w:rPr>
        <w:t xml:space="preserve"> </w:t>
      </w:r>
      <w:r w:rsidRPr="00BA41C0">
        <w:rPr>
          <w:rFonts w:ascii="GHEA Grapalat" w:hAnsi="GHEA Grapalat"/>
          <w:sz w:val="20"/>
          <w:szCs w:val="20"/>
        </w:rPr>
        <w:t>to examine</w:t>
      </w:r>
      <w:r w:rsidRPr="001F3550">
        <w:rPr>
          <w:rFonts w:ascii="GHEA Grapalat" w:hAnsi="GHEA Grapalat"/>
          <w:sz w:val="20"/>
          <w:szCs w:val="20"/>
          <w:lang w:val="es-ES"/>
        </w:rPr>
        <w:t xml:space="preserve"> </w:t>
      </w:r>
      <w:r w:rsidRPr="00BA41C0">
        <w:rPr>
          <w:rFonts w:ascii="GHEA Grapalat" w:hAnsi="GHEA Grapalat"/>
          <w:sz w:val="20"/>
          <w:szCs w:val="20"/>
        </w:rPr>
        <w:t>regarding</w:t>
      </w:r>
      <w:r w:rsidRPr="001F3550">
        <w:rPr>
          <w:rFonts w:ascii="GHEA Grapalat" w:hAnsi="GHEA Grapalat"/>
          <w:sz w:val="20"/>
          <w:szCs w:val="20"/>
          <w:lang w:val="es-ES"/>
        </w:rPr>
        <w:t xml:space="preserve"> </w:t>
      </w:r>
      <w:r w:rsidRPr="00BA41C0">
        <w:rPr>
          <w:rFonts w:ascii="GHEA Grapalat" w:hAnsi="GHEA Grapalat"/>
          <w:sz w:val="20"/>
          <w:szCs w:val="20"/>
        </w:rPr>
        <w:t>the mediation</w:t>
      </w:r>
      <w:r w:rsidRPr="001F3550">
        <w:rPr>
          <w:rFonts w:ascii="GHEA Grapalat" w:hAnsi="GHEA Grapalat"/>
          <w:sz w:val="20"/>
          <w:szCs w:val="20"/>
          <w:lang w:val="es-ES"/>
        </w:rPr>
        <w:t xml:space="preserve"> </w:t>
      </w:r>
      <w:r w:rsidRPr="00BA41C0">
        <w:rPr>
          <w:rFonts w:ascii="GHEA Grapalat" w:hAnsi="GHEA Grapalat"/>
          <w:sz w:val="20"/>
          <w:szCs w:val="20"/>
        </w:rPr>
        <w:t>to the case</w:t>
      </w:r>
      <w:r w:rsidRPr="001F3550">
        <w:rPr>
          <w:rFonts w:ascii="GHEA Grapalat" w:hAnsi="GHEA Grapalat"/>
          <w:sz w:val="20"/>
          <w:szCs w:val="20"/>
          <w:lang w:val="es-ES"/>
        </w:rPr>
        <w:t xml:space="preserve"> </w:t>
      </w:r>
      <w:r w:rsidRPr="00BA41C0">
        <w:rPr>
          <w:rFonts w:ascii="GHEA Grapalat" w:hAnsi="GHEA Grapalat"/>
          <w:sz w:val="20"/>
          <w:szCs w:val="20"/>
        </w:rPr>
        <w:t>participant</w:t>
      </w:r>
      <w:r w:rsidRPr="001F3550">
        <w:rPr>
          <w:rFonts w:ascii="GHEA Grapalat" w:hAnsi="GHEA Grapalat"/>
          <w:sz w:val="20"/>
          <w:szCs w:val="20"/>
          <w:lang w:val="es-ES"/>
        </w:rPr>
        <w:t xml:space="preserve"> </w:t>
      </w:r>
      <w:r w:rsidRPr="00BA41C0">
        <w:rPr>
          <w:rFonts w:ascii="GHEA Grapalat" w:hAnsi="GHEA Grapalat"/>
          <w:sz w:val="20"/>
          <w:szCs w:val="20"/>
        </w:rPr>
        <w:t>the person</w:t>
      </w:r>
      <w:r w:rsidRPr="001F3550">
        <w:rPr>
          <w:rFonts w:ascii="GHEA Grapalat" w:hAnsi="GHEA Grapalat"/>
          <w:sz w:val="20"/>
          <w:szCs w:val="20"/>
          <w:lang w:val="es-ES"/>
        </w:rPr>
        <w:t xml:space="preserve"> </w:t>
      </w:r>
      <w:r w:rsidRPr="00BA41C0">
        <w:rPr>
          <w:rFonts w:ascii="GHEA Grapalat" w:hAnsi="GHEA Grapalat"/>
          <w:sz w:val="20"/>
          <w:szCs w:val="20"/>
        </w:rPr>
        <w:t>can</w:t>
      </w:r>
      <w:r w:rsidRPr="001F3550">
        <w:rPr>
          <w:rFonts w:ascii="GHEA Grapalat" w:hAnsi="GHEA Grapalat"/>
          <w:sz w:val="20"/>
          <w:szCs w:val="20"/>
          <w:lang w:val="es-ES"/>
        </w:rPr>
        <w:t xml:space="preserve"> </w:t>
      </w:r>
      <w:r w:rsidRPr="00BA41C0">
        <w:rPr>
          <w:rFonts w:ascii="GHEA Grapalat" w:hAnsi="GHEA Grapalat"/>
          <w:sz w:val="20"/>
          <w:szCs w:val="20"/>
        </w:rPr>
        <w:t>is</w:t>
      </w:r>
      <w:r w:rsidRPr="001F3550">
        <w:rPr>
          <w:rFonts w:ascii="GHEA Grapalat" w:hAnsi="GHEA Grapalat"/>
          <w:sz w:val="20"/>
          <w:szCs w:val="20"/>
          <w:lang w:val="es-ES"/>
        </w:rPr>
        <w:t xml:space="preserve"> </w:t>
      </w:r>
      <w:r w:rsidRPr="00BA41C0">
        <w:rPr>
          <w:rFonts w:ascii="GHEA Grapalat" w:hAnsi="GHEA Grapalat"/>
          <w:sz w:val="20"/>
          <w:szCs w:val="20"/>
        </w:rPr>
        <w:t>submit</w:t>
      </w:r>
      <w:r w:rsidRPr="001F3550">
        <w:rPr>
          <w:rFonts w:ascii="GHEA Grapalat" w:hAnsi="GHEA Grapalat"/>
          <w:sz w:val="20"/>
          <w:szCs w:val="20"/>
          <w:lang w:val="es-ES"/>
        </w:rPr>
        <w:t xml:space="preserve"> </w:t>
      </w:r>
      <w:r w:rsidRPr="00BA41C0">
        <w:rPr>
          <w:rFonts w:ascii="GHEA Grapalat" w:hAnsi="GHEA Grapalat"/>
          <w:sz w:val="20"/>
          <w:szCs w:val="20"/>
        </w:rPr>
        <w:t>until</w:t>
      </w:r>
      <w:r w:rsidRPr="001F3550">
        <w:rPr>
          <w:rFonts w:ascii="GHEA Grapalat" w:hAnsi="GHEA Grapalat"/>
          <w:sz w:val="20"/>
          <w:szCs w:val="20"/>
          <w:lang w:val="es-ES"/>
        </w:rPr>
        <w:t xml:space="preserve"> </w:t>
      </w:r>
      <w:r w:rsidRPr="00BA41C0">
        <w:rPr>
          <w:rFonts w:ascii="GHEA Grapalat" w:hAnsi="GHEA Grapalat"/>
          <w:sz w:val="20"/>
          <w:szCs w:val="20"/>
        </w:rPr>
        <w:t>of the claim</w:t>
      </w:r>
      <w:r w:rsidRPr="001F3550">
        <w:rPr>
          <w:rFonts w:ascii="GHEA Grapalat" w:hAnsi="GHEA Grapalat"/>
          <w:sz w:val="20"/>
          <w:szCs w:val="20"/>
          <w:lang w:val="es-ES"/>
        </w:rPr>
        <w:t xml:space="preserve"> </w:t>
      </w:r>
      <w:r w:rsidRPr="00BA41C0">
        <w:rPr>
          <w:rFonts w:ascii="GHEA Grapalat" w:hAnsi="GHEA Grapalat"/>
          <w:sz w:val="20"/>
          <w:szCs w:val="20"/>
        </w:rPr>
        <w:t>answer</w:t>
      </w:r>
      <w:r w:rsidRPr="001F3550">
        <w:rPr>
          <w:rFonts w:ascii="GHEA Grapalat" w:hAnsi="GHEA Grapalat"/>
          <w:sz w:val="20"/>
          <w:szCs w:val="20"/>
          <w:lang w:val="es-ES"/>
        </w:rPr>
        <w:t xml:space="preserve"> </w:t>
      </w:r>
      <w:r w:rsidRPr="00BA41C0">
        <w:rPr>
          <w:rFonts w:ascii="GHEA Grapalat" w:hAnsi="GHEA Grapalat"/>
          <w:sz w:val="20"/>
          <w:szCs w:val="20"/>
        </w:rPr>
        <w:t>to present</w:t>
      </w:r>
      <w:r w:rsidRPr="001F3550">
        <w:rPr>
          <w:rFonts w:ascii="GHEA Grapalat" w:hAnsi="GHEA Grapalat"/>
          <w:sz w:val="20"/>
          <w:szCs w:val="20"/>
          <w:lang w:val="es-ES"/>
        </w:rPr>
        <w:t xml:space="preserve"> </w:t>
      </w:r>
      <w:r w:rsidRPr="00BA41C0">
        <w:rPr>
          <w:rFonts w:ascii="GHEA Grapalat" w:hAnsi="GHEA Grapalat"/>
          <w:sz w:val="20"/>
          <w:szCs w:val="20"/>
        </w:rPr>
        <w:t>for</w:t>
      </w:r>
      <w:r w:rsidRPr="001F3550">
        <w:rPr>
          <w:rFonts w:ascii="GHEA Grapalat" w:hAnsi="GHEA Grapalat"/>
          <w:sz w:val="20"/>
          <w:szCs w:val="20"/>
          <w:lang w:val="es-ES"/>
        </w:rPr>
        <w:t xml:space="preserve"> </w:t>
      </w:r>
      <w:r w:rsidRPr="00BA41C0">
        <w:rPr>
          <w:rFonts w:ascii="GHEA Grapalat" w:hAnsi="GHEA Grapalat"/>
          <w:sz w:val="20"/>
          <w:szCs w:val="20"/>
        </w:rPr>
        <w:t>defined</w:t>
      </w:r>
      <w:r w:rsidRPr="001F3550">
        <w:rPr>
          <w:rFonts w:ascii="GHEA Grapalat" w:hAnsi="GHEA Grapalat"/>
          <w:sz w:val="20"/>
          <w:szCs w:val="20"/>
          <w:lang w:val="es-ES"/>
        </w:rPr>
        <w:t xml:space="preserve"> </w:t>
      </w:r>
      <w:r w:rsidRPr="00BA41C0">
        <w:rPr>
          <w:rFonts w:ascii="GHEA Grapalat" w:hAnsi="GHEA Grapalat"/>
          <w:sz w:val="20"/>
          <w:szCs w:val="20"/>
        </w:rPr>
        <w:t>period</w:t>
      </w:r>
      <w:r w:rsidRPr="001F3550">
        <w:rPr>
          <w:rFonts w:ascii="GHEA Grapalat" w:hAnsi="GHEA Grapalat"/>
          <w:sz w:val="20"/>
          <w:szCs w:val="20"/>
          <w:lang w:val="es-ES"/>
        </w:rPr>
        <w:t xml:space="preserve"> </w:t>
      </w:r>
      <w:r w:rsidRPr="00BA41C0">
        <w:rPr>
          <w:rFonts w:ascii="GHEA Grapalat" w:hAnsi="GHEA Grapalat"/>
          <w:sz w:val="20"/>
          <w:szCs w:val="20"/>
        </w:rPr>
        <w:t>expiry</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 </w:t>
      </w:r>
      <w:r w:rsidRPr="001F3550">
        <w:rPr>
          <w:rFonts w:ascii="Cambria Math" w:hAnsi="Cambria Math" w:cs="Cambria Math"/>
          <w:sz w:val="20"/>
          <w:szCs w:val="20"/>
          <w:lang w:val="es-ES"/>
        </w:rPr>
        <w:t xml:space="preserve">. </w:t>
      </w:r>
      <w:r w:rsidRPr="001F3550">
        <w:rPr>
          <w:rFonts w:ascii="GHEA Grapalat" w:hAnsi="GHEA Grapalat"/>
          <w:sz w:val="20"/>
          <w:szCs w:val="20"/>
          <w:lang w:val="es-ES"/>
        </w:rPr>
        <w:t xml:space="preserve">15. </w:t>
      </w:r>
      <w:r w:rsidRPr="00BA41C0">
        <w:rPr>
          <w:rFonts w:ascii="GHEA Grapalat" w:hAnsi="GHEA Grapalat"/>
          <w:sz w:val="20"/>
          <w:szCs w:val="20"/>
        </w:rPr>
        <w:t>The case</w:t>
      </w:r>
      <w:r w:rsidRPr="001F3550">
        <w:rPr>
          <w:rFonts w:ascii="GHEA Grapalat" w:hAnsi="GHEA Grapalat"/>
          <w:sz w:val="20"/>
          <w:szCs w:val="20"/>
          <w:lang w:val="es-ES"/>
        </w:rPr>
        <w:t xml:space="preserve"> </w:t>
      </w:r>
      <w:r w:rsidRPr="00BA41C0">
        <w:rPr>
          <w:rFonts w:ascii="GHEA Grapalat" w:hAnsi="GHEA Grapalat"/>
          <w:sz w:val="20"/>
          <w:szCs w:val="20"/>
        </w:rPr>
        <w:t>judicial</w:t>
      </w:r>
      <w:r w:rsidRPr="001F3550">
        <w:rPr>
          <w:rFonts w:ascii="GHEA Grapalat" w:hAnsi="GHEA Grapalat"/>
          <w:sz w:val="20"/>
          <w:szCs w:val="20"/>
          <w:lang w:val="es-ES"/>
        </w:rPr>
        <w:t xml:space="preserve"> </w:t>
      </w:r>
      <w:r w:rsidRPr="00BA41C0">
        <w:rPr>
          <w:rFonts w:ascii="GHEA Grapalat" w:hAnsi="GHEA Grapalat"/>
          <w:sz w:val="20"/>
          <w:szCs w:val="20"/>
        </w:rPr>
        <w:t>in the session</w:t>
      </w:r>
      <w:r w:rsidRPr="001F3550">
        <w:rPr>
          <w:rFonts w:ascii="GHEA Grapalat" w:hAnsi="GHEA Grapalat"/>
          <w:sz w:val="20"/>
          <w:szCs w:val="20"/>
          <w:lang w:val="es-ES"/>
        </w:rPr>
        <w:t xml:space="preserve"> </w:t>
      </w:r>
      <w:r w:rsidRPr="00BA41C0">
        <w:rPr>
          <w:rFonts w:ascii="GHEA Grapalat" w:hAnsi="GHEA Grapalat"/>
          <w:sz w:val="20"/>
          <w:szCs w:val="20"/>
        </w:rPr>
        <w:t>to examine</w:t>
      </w:r>
      <w:r w:rsidRPr="001F3550">
        <w:rPr>
          <w:rFonts w:ascii="GHEA Grapalat" w:hAnsi="GHEA Grapalat"/>
          <w:sz w:val="20"/>
          <w:szCs w:val="20"/>
          <w:lang w:val="es-ES"/>
        </w:rPr>
        <w:t xml:space="preserve"> </w:t>
      </w:r>
      <w:r w:rsidRPr="00BA41C0">
        <w:rPr>
          <w:rFonts w:ascii="GHEA Grapalat" w:hAnsi="GHEA Grapalat"/>
          <w:sz w:val="20"/>
          <w:szCs w:val="20"/>
        </w:rPr>
        <w:t>about</w:t>
      </w:r>
      <w:r w:rsidRPr="001F3550">
        <w:rPr>
          <w:rFonts w:ascii="GHEA Grapalat" w:hAnsi="GHEA Grapalat"/>
          <w:sz w:val="20"/>
          <w:szCs w:val="20"/>
          <w:lang w:val="es-ES"/>
        </w:rPr>
        <w:t xml:space="preserve"> </w:t>
      </w:r>
      <w:r w:rsidRPr="00BA41C0">
        <w:rPr>
          <w:rFonts w:ascii="GHEA Grapalat" w:hAnsi="GHEA Grapalat"/>
          <w:sz w:val="20"/>
          <w:szCs w:val="20"/>
        </w:rPr>
        <w:t>the court</w:t>
      </w:r>
      <w:r w:rsidRPr="001F3550">
        <w:rPr>
          <w:rFonts w:ascii="GHEA Grapalat" w:hAnsi="GHEA Grapalat"/>
          <w:sz w:val="20"/>
          <w:szCs w:val="20"/>
          <w:lang w:val="es-ES"/>
        </w:rPr>
        <w:t xml:space="preserve"> </w:t>
      </w:r>
      <w:r w:rsidRPr="00BA41C0">
        <w:rPr>
          <w:rFonts w:ascii="GHEA Grapalat" w:hAnsi="GHEA Grapalat"/>
          <w:sz w:val="20"/>
          <w:szCs w:val="20"/>
        </w:rPr>
        <w:t>makes</w:t>
      </w:r>
      <w:r w:rsidRPr="001F3550">
        <w:rPr>
          <w:rFonts w:ascii="GHEA Grapalat" w:hAnsi="GHEA Grapalat"/>
          <w:sz w:val="20"/>
          <w:szCs w:val="20"/>
          <w:lang w:val="es-ES"/>
        </w:rPr>
        <w:t xml:space="preserve"> </w:t>
      </w:r>
      <w:r w:rsidRPr="00BA41C0">
        <w:rPr>
          <w:rFonts w:ascii="GHEA Grapalat" w:hAnsi="GHEA Grapalat"/>
          <w:sz w:val="20"/>
          <w:szCs w:val="20"/>
        </w:rPr>
        <w:t>is</w:t>
      </w:r>
      <w:r w:rsidRPr="001F3550">
        <w:rPr>
          <w:rFonts w:ascii="GHEA Grapalat" w:hAnsi="GHEA Grapalat"/>
          <w:sz w:val="20"/>
          <w:szCs w:val="20"/>
          <w:lang w:val="es-ES"/>
        </w:rPr>
        <w:t xml:space="preserve"> </w:t>
      </w:r>
      <w:r w:rsidRPr="00BA41C0">
        <w:rPr>
          <w:rFonts w:ascii="GHEA Grapalat" w:hAnsi="GHEA Grapalat"/>
          <w:sz w:val="20"/>
          <w:szCs w:val="20"/>
        </w:rPr>
        <w:t>decision</w:t>
      </w:r>
      <w:r w:rsidRPr="001F3550">
        <w:rPr>
          <w:rFonts w:ascii="GHEA Grapalat" w:hAnsi="GHEA Grapalat"/>
          <w:sz w:val="20"/>
          <w:szCs w:val="20"/>
          <w:lang w:val="es-ES"/>
        </w:rPr>
        <w:t xml:space="preserve"> </w:t>
      </w:r>
      <w:r w:rsidRPr="00BA41C0">
        <w:rPr>
          <w:rFonts w:ascii="GHEA Grapalat" w:hAnsi="GHEA Grapalat"/>
          <w:sz w:val="20"/>
          <w:szCs w:val="20"/>
        </w:rPr>
        <w:t>of the claim</w:t>
      </w:r>
      <w:r w:rsidRPr="001F3550">
        <w:rPr>
          <w:rFonts w:ascii="GHEA Grapalat" w:hAnsi="GHEA Grapalat"/>
          <w:sz w:val="20"/>
          <w:szCs w:val="20"/>
          <w:lang w:val="es-ES"/>
        </w:rPr>
        <w:t xml:space="preserve"> </w:t>
      </w:r>
      <w:r w:rsidRPr="00BA41C0">
        <w:rPr>
          <w:rFonts w:ascii="GHEA Grapalat" w:hAnsi="GHEA Grapalat"/>
          <w:sz w:val="20"/>
          <w:szCs w:val="20"/>
        </w:rPr>
        <w:t>answer</w:t>
      </w:r>
      <w:r w:rsidRPr="001F3550">
        <w:rPr>
          <w:rFonts w:ascii="GHEA Grapalat" w:hAnsi="GHEA Grapalat"/>
          <w:sz w:val="20"/>
          <w:szCs w:val="20"/>
          <w:lang w:val="es-ES"/>
        </w:rPr>
        <w:t xml:space="preserve"> </w:t>
      </w:r>
      <w:r w:rsidRPr="00BA41C0">
        <w:rPr>
          <w:rFonts w:ascii="GHEA Grapalat" w:hAnsi="GHEA Grapalat"/>
          <w:sz w:val="20"/>
          <w:szCs w:val="20"/>
        </w:rPr>
        <w:t>to present</w:t>
      </w:r>
      <w:r w:rsidRPr="001F3550">
        <w:rPr>
          <w:rFonts w:ascii="GHEA Grapalat" w:hAnsi="GHEA Grapalat"/>
          <w:sz w:val="20"/>
          <w:szCs w:val="20"/>
          <w:lang w:val="es-ES"/>
        </w:rPr>
        <w:t xml:space="preserve"> </w:t>
      </w:r>
      <w:r w:rsidRPr="00BA41C0">
        <w:rPr>
          <w:rFonts w:ascii="GHEA Grapalat" w:hAnsi="GHEA Grapalat"/>
          <w:sz w:val="20"/>
          <w:szCs w:val="20"/>
        </w:rPr>
        <w:t>for</w:t>
      </w:r>
      <w:r w:rsidRPr="001F3550">
        <w:rPr>
          <w:rFonts w:ascii="GHEA Grapalat" w:hAnsi="GHEA Grapalat"/>
          <w:sz w:val="20"/>
          <w:szCs w:val="20"/>
          <w:lang w:val="es-ES"/>
        </w:rPr>
        <w:t xml:space="preserve"> </w:t>
      </w:r>
      <w:r w:rsidRPr="00BA41C0">
        <w:rPr>
          <w:rFonts w:ascii="GHEA Grapalat" w:hAnsi="GHEA Grapalat"/>
          <w:sz w:val="20"/>
          <w:szCs w:val="20"/>
        </w:rPr>
        <w:t>defined</w:t>
      </w:r>
      <w:r w:rsidRPr="001F3550">
        <w:rPr>
          <w:rFonts w:ascii="GHEA Grapalat" w:hAnsi="GHEA Grapalat"/>
          <w:sz w:val="20"/>
          <w:szCs w:val="20"/>
          <w:lang w:val="es-ES"/>
        </w:rPr>
        <w:t xml:space="preserve"> </w:t>
      </w:r>
      <w:r w:rsidRPr="00BA41C0">
        <w:rPr>
          <w:rFonts w:ascii="GHEA Grapalat" w:hAnsi="GHEA Grapalat"/>
          <w:sz w:val="20"/>
          <w:szCs w:val="20"/>
        </w:rPr>
        <w:t>period</w:t>
      </w:r>
      <w:r w:rsidRPr="001F3550">
        <w:rPr>
          <w:rFonts w:ascii="GHEA Grapalat" w:hAnsi="GHEA Grapalat"/>
          <w:sz w:val="20"/>
          <w:szCs w:val="20"/>
          <w:lang w:val="es-ES"/>
        </w:rPr>
        <w:t xml:space="preserve"> </w:t>
      </w:r>
      <w:r w:rsidRPr="00BA41C0">
        <w:rPr>
          <w:rFonts w:ascii="GHEA Grapalat" w:hAnsi="GHEA Grapalat"/>
          <w:sz w:val="20"/>
          <w:szCs w:val="20"/>
        </w:rPr>
        <w:t>upon expiry</w:t>
      </w:r>
      <w:r w:rsidRPr="001F3550">
        <w:rPr>
          <w:rFonts w:ascii="GHEA Grapalat" w:hAnsi="GHEA Grapalat"/>
          <w:sz w:val="20"/>
          <w:szCs w:val="20"/>
          <w:lang w:val="es-ES"/>
        </w:rPr>
        <w:t xml:space="preserve"> </w:t>
      </w:r>
      <w:r w:rsidRPr="00BA41C0">
        <w:rPr>
          <w:rFonts w:ascii="GHEA Grapalat" w:hAnsi="GHEA Grapalat"/>
          <w:sz w:val="20"/>
          <w:szCs w:val="20"/>
        </w:rPr>
        <w:t>after</w:t>
      </w:r>
      <w:r w:rsidRPr="001F3550">
        <w:rPr>
          <w:rFonts w:ascii="GHEA Grapalat" w:hAnsi="GHEA Grapalat"/>
          <w:sz w:val="20"/>
          <w:szCs w:val="20"/>
          <w:lang w:val="es-ES"/>
        </w:rPr>
        <w:t xml:space="preserve"> </w:t>
      </w:r>
      <w:r w:rsidRPr="00BA41C0">
        <w:rPr>
          <w:rFonts w:ascii="GHEA Grapalat" w:hAnsi="GHEA Grapalat"/>
          <w:sz w:val="20"/>
          <w:szCs w:val="20"/>
        </w:rPr>
        <w:t>three days</w:t>
      </w:r>
      <w:r w:rsidRPr="001F3550">
        <w:rPr>
          <w:rFonts w:ascii="GHEA Grapalat" w:hAnsi="GHEA Grapalat"/>
          <w:sz w:val="20"/>
          <w:szCs w:val="20"/>
          <w:lang w:val="es-ES"/>
        </w:rPr>
        <w:t xml:space="preserve"> </w:t>
      </w:r>
      <w:r w:rsidRPr="00BA41C0">
        <w:rPr>
          <w:rFonts w:ascii="GHEA Grapalat" w:hAnsi="GHEA Grapalat"/>
          <w:sz w:val="20"/>
          <w:szCs w:val="20"/>
        </w:rPr>
        <w:t xml:space="preserve">within the </w:t>
      </w:r>
      <w:proofErr w:type="gramStart"/>
      <w:r w:rsidRPr="00BA41C0">
        <w:rPr>
          <w:rFonts w:ascii="GHEA Grapalat" w:hAnsi="GHEA Grapalat"/>
          <w:sz w:val="20"/>
          <w:szCs w:val="20"/>
        </w:rPr>
        <w:t xml:space="preserve">term </w:t>
      </w:r>
      <w:r w:rsidRPr="001F3550">
        <w:rPr>
          <w:rFonts w:ascii="GHEA Grapalat" w:hAnsi="GHEA Grapalat"/>
          <w:sz w:val="20"/>
          <w:szCs w:val="20"/>
          <w:lang w:val="es-ES"/>
        </w:rPr>
        <w:t>.</w:t>
      </w:r>
      <w:proofErr w:type="gramEnd"/>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 </w:t>
      </w:r>
      <w:r w:rsidRPr="001F3550">
        <w:rPr>
          <w:rFonts w:ascii="Cambria Math" w:hAnsi="Cambria Math" w:cs="Cambria Math"/>
          <w:sz w:val="20"/>
          <w:szCs w:val="20"/>
          <w:lang w:val="es-ES"/>
        </w:rPr>
        <w:t xml:space="preserve">. </w:t>
      </w:r>
      <w:r w:rsidRPr="001F3550">
        <w:rPr>
          <w:rFonts w:ascii="GHEA Grapalat" w:hAnsi="GHEA Grapalat"/>
          <w:sz w:val="20"/>
          <w:szCs w:val="20"/>
          <w:lang w:val="es-ES"/>
        </w:rPr>
        <w:t xml:space="preserve">16. </w:t>
      </w:r>
      <w:r w:rsidRPr="00BA41C0">
        <w:rPr>
          <w:rFonts w:ascii="GHEA Grapalat" w:hAnsi="GHEA Grapalat"/>
          <w:sz w:val="20"/>
          <w:szCs w:val="20"/>
        </w:rPr>
        <w:t>The case</w:t>
      </w:r>
      <w:r w:rsidRPr="001F3550">
        <w:rPr>
          <w:rFonts w:ascii="GHEA Grapalat" w:hAnsi="GHEA Grapalat"/>
          <w:sz w:val="20"/>
          <w:szCs w:val="20"/>
          <w:lang w:val="es-ES"/>
        </w:rPr>
        <w:t xml:space="preserve"> </w:t>
      </w:r>
      <w:r w:rsidRPr="00BA41C0">
        <w:rPr>
          <w:rFonts w:ascii="GHEA Grapalat" w:hAnsi="GHEA Grapalat"/>
          <w:sz w:val="20"/>
          <w:szCs w:val="20"/>
        </w:rPr>
        <w:t>judicial</w:t>
      </w:r>
      <w:r w:rsidRPr="001F3550">
        <w:rPr>
          <w:rFonts w:ascii="GHEA Grapalat" w:hAnsi="GHEA Grapalat"/>
          <w:sz w:val="20"/>
          <w:szCs w:val="20"/>
          <w:lang w:val="es-ES"/>
        </w:rPr>
        <w:t xml:space="preserve"> </w:t>
      </w:r>
      <w:r w:rsidRPr="00BA41C0">
        <w:rPr>
          <w:rFonts w:ascii="GHEA Grapalat" w:hAnsi="GHEA Grapalat"/>
          <w:sz w:val="20"/>
          <w:szCs w:val="20"/>
        </w:rPr>
        <w:t>in the session</w:t>
      </w:r>
      <w:r w:rsidRPr="001F3550">
        <w:rPr>
          <w:rFonts w:ascii="GHEA Grapalat" w:hAnsi="GHEA Grapalat"/>
          <w:sz w:val="20"/>
          <w:szCs w:val="20"/>
          <w:lang w:val="es-ES"/>
        </w:rPr>
        <w:t xml:space="preserve"> </w:t>
      </w:r>
      <w:r w:rsidRPr="00BA41C0">
        <w:rPr>
          <w:rFonts w:ascii="GHEA Grapalat" w:hAnsi="GHEA Grapalat"/>
          <w:sz w:val="20"/>
          <w:szCs w:val="20"/>
        </w:rPr>
        <w:t>to examine</w:t>
      </w:r>
      <w:r w:rsidRPr="001F3550">
        <w:rPr>
          <w:rFonts w:ascii="GHEA Grapalat" w:hAnsi="GHEA Grapalat"/>
          <w:sz w:val="20"/>
          <w:szCs w:val="20"/>
          <w:lang w:val="es-ES"/>
        </w:rPr>
        <w:t xml:space="preserve"> </w:t>
      </w:r>
      <w:r w:rsidRPr="00BA41C0">
        <w:rPr>
          <w:rFonts w:ascii="GHEA Grapalat" w:hAnsi="GHEA Grapalat"/>
          <w:sz w:val="20"/>
          <w:szCs w:val="20"/>
        </w:rPr>
        <w:t>the question</w:t>
      </w:r>
      <w:r w:rsidRPr="001F3550">
        <w:rPr>
          <w:rFonts w:ascii="GHEA Grapalat" w:hAnsi="GHEA Grapalat"/>
          <w:sz w:val="20"/>
          <w:szCs w:val="20"/>
          <w:lang w:val="es-ES"/>
        </w:rPr>
        <w:t xml:space="preserve"> </w:t>
      </w:r>
      <w:r w:rsidRPr="00BA41C0">
        <w:rPr>
          <w:rFonts w:ascii="GHEA Grapalat" w:hAnsi="GHEA Grapalat"/>
          <w:sz w:val="20"/>
          <w:szCs w:val="20"/>
        </w:rPr>
        <w:t>can</w:t>
      </w:r>
      <w:r w:rsidRPr="001F3550">
        <w:rPr>
          <w:rFonts w:ascii="GHEA Grapalat" w:hAnsi="GHEA Grapalat"/>
          <w:sz w:val="20"/>
          <w:szCs w:val="20"/>
          <w:lang w:val="es-ES"/>
        </w:rPr>
        <w:t xml:space="preserve"> </w:t>
      </w:r>
      <w:r w:rsidRPr="00BA41C0">
        <w:rPr>
          <w:rFonts w:ascii="GHEA Grapalat" w:hAnsi="GHEA Grapalat"/>
          <w:sz w:val="20"/>
          <w:szCs w:val="20"/>
        </w:rPr>
        <w:t>is</w:t>
      </w:r>
      <w:r w:rsidRPr="001F3550">
        <w:rPr>
          <w:rFonts w:ascii="GHEA Grapalat" w:hAnsi="GHEA Grapalat"/>
          <w:sz w:val="20"/>
          <w:szCs w:val="20"/>
          <w:lang w:val="es-ES"/>
        </w:rPr>
        <w:t xml:space="preserve"> </w:t>
      </w:r>
      <w:r w:rsidRPr="00BA41C0">
        <w:rPr>
          <w:rFonts w:ascii="GHEA Grapalat" w:hAnsi="GHEA Grapalat"/>
          <w:sz w:val="20"/>
          <w:szCs w:val="20"/>
        </w:rPr>
        <w:t>be resolved</w:t>
      </w:r>
      <w:r w:rsidRPr="001F3550">
        <w:rPr>
          <w:rFonts w:ascii="GHEA Grapalat" w:hAnsi="GHEA Grapalat"/>
          <w:sz w:val="20"/>
          <w:szCs w:val="20"/>
          <w:lang w:val="es-ES"/>
        </w:rPr>
        <w:t xml:space="preserve"> </w:t>
      </w:r>
      <w:r w:rsidRPr="00BA41C0">
        <w:rPr>
          <w:rFonts w:ascii="GHEA Grapalat" w:hAnsi="GHEA Grapalat"/>
          <w:sz w:val="20"/>
          <w:szCs w:val="20"/>
        </w:rPr>
        <w:t>also</w:t>
      </w:r>
      <w:r w:rsidRPr="001F3550">
        <w:rPr>
          <w:rFonts w:ascii="GHEA Grapalat" w:hAnsi="GHEA Grapalat"/>
          <w:sz w:val="20"/>
          <w:szCs w:val="20"/>
          <w:lang w:val="es-ES"/>
        </w:rPr>
        <w:t xml:space="preserve"> </w:t>
      </w:r>
      <w:r w:rsidRPr="00BA41C0">
        <w:rPr>
          <w:rFonts w:ascii="GHEA Grapalat" w:hAnsi="GHEA Grapalat"/>
          <w:sz w:val="20"/>
          <w:szCs w:val="20"/>
        </w:rPr>
        <w:t>the claim</w:t>
      </w:r>
      <w:r w:rsidRPr="001F3550">
        <w:rPr>
          <w:rFonts w:ascii="GHEA Grapalat" w:hAnsi="GHEA Grapalat"/>
          <w:sz w:val="20"/>
          <w:szCs w:val="20"/>
          <w:lang w:val="es-ES"/>
        </w:rPr>
        <w:t xml:space="preserve"> </w:t>
      </w:r>
      <w:r w:rsidRPr="00BA41C0">
        <w:rPr>
          <w:rFonts w:ascii="GHEA Grapalat" w:hAnsi="GHEA Grapalat"/>
          <w:sz w:val="20"/>
          <w:szCs w:val="20"/>
        </w:rPr>
        <w:t>proceedings</w:t>
      </w:r>
      <w:r w:rsidRPr="001F3550">
        <w:rPr>
          <w:rFonts w:ascii="GHEA Grapalat" w:hAnsi="GHEA Grapalat"/>
          <w:sz w:val="20"/>
          <w:szCs w:val="20"/>
          <w:lang w:val="es-ES"/>
        </w:rPr>
        <w:t xml:space="preserve"> </w:t>
      </w:r>
      <w:r w:rsidRPr="00BA41C0">
        <w:rPr>
          <w:rFonts w:ascii="GHEA Grapalat" w:hAnsi="GHEA Grapalat"/>
          <w:sz w:val="20"/>
          <w:szCs w:val="20"/>
        </w:rPr>
        <w:t>to accept</w:t>
      </w:r>
      <w:r w:rsidRPr="001F3550">
        <w:rPr>
          <w:rFonts w:ascii="GHEA Grapalat" w:hAnsi="GHEA Grapalat"/>
          <w:sz w:val="20"/>
          <w:szCs w:val="20"/>
          <w:lang w:val="es-ES"/>
        </w:rPr>
        <w:t xml:space="preserve"> </w:t>
      </w:r>
      <w:r w:rsidRPr="00BA41C0">
        <w:rPr>
          <w:rFonts w:ascii="GHEA Grapalat" w:hAnsi="GHEA Grapalat"/>
          <w:sz w:val="20"/>
          <w:szCs w:val="20"/>
        </w:rPr>
        <w:t>about</w:t>
      </w:r>
      <w:r w:rsidRPr="001F3550">
        <w:rPr>
          <w:rFonts w:ascii="GHEA Grapalat" w:hAnsi="GHEA Grapalat"/>
          <w:sz w:val="20"/>
          <w:szCs w:val="20"/>
          <w:lang w:val="es-ES"/>
        </w:rPr>
        <w:t xml:space="preserve"> by </w:t>
      </w:r>
      <w:r w:rsidRPr="00BA41C0">
        <w:rPr>
          <w:rFonts w:ascii="GHEA Grapalat" w:hAnsi="GHEA Grapalat"/>
          <w:sz w:val="20"/>
          <w:szCs w:val="20"/>
        </w:rPr>
        <w:t>decision</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 </w:t>
      </w:r>
      <w:r w:rsidRPr="001F3550">
        <w:rPr>
          <w:rFonts w:ascii="Cambria Math" w:hAnsi="Cambria Math" w:cs="Cambria Math"/>
          <w:sz w:val="20"/>
          <w:szCs w:val="20"/>
          <w:lang w:val="es-ES"/>
        </w:rPr>
        <w:t xml:space="preserve">. </w:t>
      </w:r>
      <w:r w:rsidRPr="001F3550">
        <w:rPr>
          <w:rFonts w:ascii="GHEA Grapalat" w:hAnsi="GHEA Grapalat"/>
          <w:sz w:val="20"/>
          <w:szCs w:val="20"/>
          <w:lang w:val="es-ES"/>
        </w:rPr>
        <w:t xml:space="preserve">17 </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Disputed</w:t>
      </w:r>
      <w:r w:rsidRPr="001F3550">
        <w:rPr>
          <w:rFonts w:ascii="GHEA Grapalat" w:hAnsi="GHEA Grapalat"/>
          <w:sz w:val="20"/>
          <w:szCs w:val="20"/>
          <w:lang w:val="es-ES"/>
        </w:rPr>
        <w:t xml:space="preserve"> </w:t>
      </w:r>
      <w:r w:rsidRPr="00BA41C0">
        <w:rPr>
          <w:rFonts w:ascii="GHEA Grapalat" w:hAnsi="GHEA Grapalat"/>
          <w:sz w:val="20"/>
          <w:szCs w:val="20"/>
        </w:rPr>
        <w:t xml:space="preserve">of actions </w:t>
      </w:r>
      <w:proofErr w:type="gramStart"/>
      <w:r w:rsidRPr="001F3550">
        <w:rPr>
          <w:rFonts w:ascii="GHEA Grapalat" w:hAnsi="GHEA Grapalat"/>
          <w:sz w:val="20"/>
          <w:szCs w:val="20"/>
          <w:lang w:val="es-ES"/>
        </w:rPr>
        <w:t xml:space="preserve">( </w:t>
      </w:r>
      <w:r w:rsidRPr="00BA41C0">
        <w:rPr>
          <w:rFonts w:ascii="GHEA Grapalat" w:hAnsi="GHEA Grapalat"/>
          <w:sz w:val="20"/>
          <w:szCs w:val="20"/>
        </w:rPr>
        <w:t>inaction</w:t>
      </w:r>
      <w:proofErr w:type="gramEnd"/>
      <w:r w:rsidRPr="00BA41C0">
        <w:rPr>
          <w:rFonts w:ascii="GHEA Grapalat" w:hAnsi="GHEA Grapalat"/>
          <w:sz w:val="20"/>
          <w:szCs w:val="20"/>
        </w:rPr>
        <w:t xml:space="preserve"> </w:t>
      </w:r>
      <w:r w:rsidRPr="001F3550">
        <w:rPr>
          <w:rFonts w:ascii="GHEA Grapalat" w:hAnsi="GHEA Grapalat"/>
          <w:sz w:val="20"/>
          <w:szCs w:val="20"/>
          <w:lang w:val="es-ES"/>
        </w:rPr>
        <w:t xml:space="preserve">) </w:t>
      </w:r>
      <w:r w:rsidRPr="00BA41C0">
        <w:rPr>
          <w:rFonts w:ascii="GHEA Grapalat" w:hAnsi="GHEA Grapalat"/>
          <w:sz w:val="20"/>
          <w:szCs w:val="20"/>
        </w:rPr>
        <w:t>and</w:t>
      </w:r>
      <w:r w:rsidRPr="001F3550">
        <w:rPr>
          <w:rFonts w:ascii="GHEA Grapalat" w:hAnsi="GHEA Grapalat"/>
          <w:sz w:val="20"/>
          <w:szCs w:val="20"/>
          <w:lang w:val="es-ES"/>
        </w:rPr>
        <w:t xml:space="preserve"> </w:t>
      </w:r>
      <w:r w:rsidRPr="00BA41C0">
        <w:rPr>
          <w:rFonts w:ascii="GHEA Grapalat" w:hAnsi="GHEA Grapalat"/>
          <w:sz w:val="20"/>
          <w:szCs w:val="20"/>
        </w:rPr>
        <w:t>decisions</w:t>
      </w:r>
      <w:r w:rsidRPr="001F3550">
        <w:rPr>
          <w:rFonts w:ascii="GHEA Grapalat" w:hAnsi="GHEA Grapalat"/>
          <w:sz w:val="20"/>
          <w:szCs w:val="20"/>
          <w:lang w:val="es-ES"/>
        </w:rPr>
        <w:t xml:space="preserve"> </w:t>
      </w:r>
      <w:r w:rsidRPr="00BA41C0">
        <w:rPr>
          <w:rFonts w:ascii="GHEA Grapalat" w:hAnsi="GHEA Grapalat"/>
          <w:sz w:val="20"/>
          <w:szCs w:val="20"/>
        </w:rPr>
        <w:t>at the base</w:t>
      </w:r>
      <w:r w:rsidRPr="001F3550">
        <w:rPr>
          <w:rFonts w:ascii="GHEA Grapalat" w:hAnsi="GHEA Grapalat"/>
          <w:sz w:val="20"/>
          <w:szCs w:val="20"/>
          <w:lang w:val="es-ES"/>
        </w:rPr>
        <w:t xml:space="preserve"> </w:t>
      </w:r>
      <w:r w:rsidRPr="00BA41C0">
        <w:rPr>
          <w:rFonts w:ascii="GHEA Grapalat" w:hAnsi="GHEA Grapalat"/>
          <w:sz w:val="20"/>
          <w:szCs w:val="20"/>
        </w:rPr>
        <w:t>fallen</w:t>
      </w:r>
      <w:r w:rsidRPr="001F3550">
        <w:rPr>
          <w:rFonts w:ascii="GHEA Grapalat" w:hAnsi="GHEA Grapalat"/>
          <w:sz w:val="20"/>
          <w:szCs w:val="20"/>
          <w:lang w:val="es-ES"/>
        </w:rPr>
        <w:t xml:space="preserve"> </w:t>
      </w:r>
      <w:r w:rsidRPr="00BA41C0">
        <w:rPr>
          <w:rFonts w:ascii="GHEA Grapalat" w:hAnsi="GHEA Grapalat"/>
          <w:sz w:val="20"/>
          <w:szCs w:val="20"/>
        </w:rPr>
        <w:t xml:space="preserve">circumstances </w:t>
      </w:r>
      <w:r w:rsidRPr="001F3550">
        <w:rPr>
          <w:rFonts w:ascii="GHEA Grapalat" w:hAnsi="GHEA Grapalat"/>
          <w:sz w:val="20"/>
          <w:szCs w:val="20"/>
          <w:lang w:val="es-ES"/>
        </w:rPr>
        <w:t>like</w:t>
      </w:r>
      <w:r w:rsidRPr="00BA41C0">
        <w:rPr>
          <w:rFonts w:ascii="GHEA Grapalat" w:hAnsi="GHEA Grapalat"/>
          <w:sz w:val="20"/>
          <w:szCs w:val="20"/>
        </w:rPr>
        <w:t>​</w:t>
      </w:r>
      <w:r w:rsidRPr="001F3550">
        <w:rPr>
          <w:rFonts w:ascii="GHEA Grapalat" w:hAnsi="GHEA Grapalat"/>
          <w:sz w:val="20"/>
          <w:szCs w:val="20"/>
          <w:lang w:val="es-ES"/>
        </w:rPr>
        <w:t xml:space="preserve"> </w:t>
      </w:r>
      <w:r w:rsidRPr="00BA41C0">
        <w:rPr>
          <w:rFonts w:ascii="GHEA Grapalat" w:hAnsi="GHEA Grapalat"/>
          <w:sz w:val="20"/>
          <w:szCs w:val="20"/>
        </w:rPr>
        <w:t>also</w:t>
      </w:r>
      <w:r w:rsidRPr="001F3550">
        <w:rPr>
          <w:rFonts w:ascii="GHEA Grapalat" w:hAnsi="GHEA Grapalat"/>
          <w:sz w:val="20"/>
          <w:szCs w:val="20"/>
          <w:lang w:val="es-ES"/>
        </w:rPr>
        <w:t xml:space="preserve"> </w:t>
      </w:r>
      <w:r w:rsidRPr="00BA41C0">
        <w:rPr>
          <w:rFonts w:ascii="GHEA Grapalat" w:hAnsi="GHEA Grapalat"/>
          <w:sz w:val="20"/>
          <w:szCs w:val="20"/>
        </w:rPr>
        <w:t>given</w:t>
      </w:r>
      <w:r w:rsidRPr="001F3550">
        <w:rPr>
          <w:rFonts w:ascii="GHEA Grapalat" w:hAnsi="GHEA Grapalat"/>
          <w:sz w:val="20"/>
          <w:szCs w:val="20"/>
          <w:lang w:val="es-ES"/>
        </w:rPr>
        <w:t xml:space="preserve"> </w:t>
      </w:r>
      <w:r w:rsidRPr="00BA41C0">
        <w:rPr>
          <w:rFonts w:ascii="GHEA Grapalat" w:hAnsi="GHEA Grapalat"/>
          <w:sz w:val="20"/>
          <w:szCs w:val="20"/>
        </w:rPr>
        <w:t xml:space="preserve">performance of actions </w:t>
      </w:r>
      <w:r w:rsidRPr="001F3550">
        <w:rPr>
          <w:rFonts w:ascii="GHEA Grapalat" w:hAnsi="GHEA Grapalat"/>
          <w:sz w:val="20"/>
          <w:szCs w:val="20"/>
          <w:lang w:val="es-ES"/>
        </w:rPr>
        <w:t xml:space="preserve">( </w:t>
      </w:r>
      <w:r w:rsidRPr="00BA41C0">
        <w:rPr>
          <w:rFonts w:ascii="GHEA Grapalat" w:hAnsi="GHEA Grapalat"/>
          <w:sz w:val="20"/>
          <w:szCs w:val="20"/>
        </w:rPr>
        <w:t xml:space="preserve">inaction </w:t>
      </w:r>
      <w:r w:rsidRPr="001F3550">
        <w:rPr>
          <w:rFonts w:ascii="GHEA Grapalat" w:hAnsi="GHEA Grapalat"/>
          <w:sz w:val="20"/>
          <w:szCs w:val="20"/>
          <w:lang w:val="es-ES"/>
        </w:rPr>
        <w:t xml:space="preserve">) . </w:t>
      </w:r>
      <w:r w:rsidRPr="00BA41C0">
        <w:rPr>
          <w:rFonts w:ascii="GHEA Grapalat" w:hAnsi="GHEA Grapalat"/>
          <w:sz w:val="20"/>
          <w:szCs w:val="20"/>
        </w:rPr>
        <w:t>and:</w:t>
      </w:r>
      <w:r w:rsidRPr="001F3550">
        <w:rPr>
          <w:rFonts w:ascii="GHEA Grapalat" w:hAnsi="GHEA Grapalat"/>
          <w:sz w:val="20"/>
          <w:szCs w:val="20"/>
          <w:lang w:val="es-ES"/>
        </w:rPr>
        <w:t xml:space="preserve"> </w:t>
      </w:r>
      <w:r w:rsidRPr="00BA41C0">
        <w:rPr>
          <w:rFonts w:ascii="GHEA Grapalat" w:hAnsi="GHEA Grapalat"/>
          <w:sz w:val="20"/>
          <w:szCs w:val="20"/>
        </w:rPr>
        <w:t>decision</w:t>
      </w:r>
      <w:r w:rsidRPr="001F3550">
        <w:rPr>
          <w:rFonts w:ascii="GHEA Grapalat" w:hAnsi="GHEA Grapalat"/>
          <w:sz w:val="20"/>
          <w:szCs w:val="20"/>
          <w:lang w:val="es-ES"/>
        </w:rPr>
        <w:t xml:space="preserve"> </w:t>
      </w:r>
      <w:r w:rsidRPr="00BA41C0">
        <w:rPr>
          <w:rFonts w:ascii="GHEA Grapalat" w:hAnsi="GHEA Grapalat"/>
          <w:sz w:val="20"/>
          <w:szCs w:val="20"/>
        </w:rPr>
        <w:t>acceptance</w:t>
      </w:r>
      <w:r w:rsidRPr="001F3550">
        <w:rPr>
          <w:rFonts w:ascii="GHEA Grapalat" w:hAnsi="GHEA Grapalat"/>
          <w:sz w:val="20"/>
          <w:szCs w:val="20"/>
          <w:lang w:val="es-ES"/>
        </w:rPr>
        <w:t xml:space="preserve"> </w:t>
      </w:r>
      <w:r w:rsidRPr="00BA41C0">
        <w:rPr>
          <w:rFonts w:ascii="GHEA Grapalat" w:hAnsi="GHEA Grapalat"/>
          <w:sz w:val="20"/>
          <w:szCs w:val="20"/>
        </w:rPr>
        <w:t xml:space="preserve">by </w:t>
      </w:r>
      <w:proofErr w:type="gramStart"/>
      <w:r w:rsidRPr="00BA41C0">
        <w:rPr>
          <w:rFonts w:ascii="GHEA Grapalat" w:hAnsi="GHEA Grapalat"/>
          <w:sz w:val="20"/>
          <w:szCs w:val="20"/>
        </w:rPr>
        <w:t xml:space="preserve">law </w:t>
      </w:r>
      <w:r w:rsidRPr="001F3550">
        <w:rPr>
          <w:rFonts w:ascii="GHEA Grapalat" w:hAnsi="GHEA Grapalat"/>
          <w:sz w:val="20"/>
          <w:szCs w:val="20"/>
          <w:lang w:val="es-ES"/>
        </w:rPr>
        <w:t>,</w:t>
      </w:r>
      <w:proofErr w:type="gramEnd"/>
      <w:r w:rsidRPr="001F3550">
        <w:rPr>
          <w:rFonts w:ascii="GHEA Grapalat" w:hAnsi="GHEA Grapalat"/>
          <w:sz w:val="20"/>
          <w:szCs w:val="20"/>
          <w:lang w:val="es-ES"/>
        </w:rPr>
        <w:t xml:space="preserve"> </w:t>
      </w:r>
      <w:r w:rsidRPr="00BA41C0">
        <w:rPr>
          <w:rFonts w:ascii="GHEA Grapalat" w:hAnsi="GHEA Grapalat"/>
          <w:sz w:val="20"/>
          <w:szCs w:val="20"/>
        </w:rPr>
        <w:t>otherwise</w:t>
      </w:r>
      <w:r w:rsidRPr="001F3550">
        <w:rPr>
          <w:rFonts w:ascii="GHEA Grapalat" w:hAnsi="GHEA Grapalat"/>
          <w:sz w:val="20"/>
          <w:szCs w:val="20"/>
          <w:lang w:val="es-ES"/>
        </w:rPr>
        <w:t xml:space="preserve"> </w:t>
      </w:r>
      <w:r w:rsidRPr="00BA41C0">
        <w:rPr>
          <w:rFonts w:ascii="GHEA Grapalat" w:hAnsi="GHEA Grapalat"/>
          <w:sz w:val="20"/>
          <w:szCs w:val="20"/>
        </w:rPr>
        <w:t>legal</w:t>
      </w:r>
      <w:r w:rsidRPr="001F3550">
        <w:rPr>
          <w:rFonts w:ascii="GHEA Grapalat" w:hAnsi="GHEA Grapalat"/>
          <w:sz w:val="20"/>
          <w:szCs w:val="20"/>
          <w:lang w:val="es-ES"/>
        </w:rPr>
        <w:t xml:space="preserve"> </w:t>
      </w:r>
      <w:r w:rsidRPr="00BA41C0">
        <w:rPr>
          <w:rFonts w:ascii="GHEA Grapalat" w:hAnsi="GHEA Grapalat"/>
          <w:sz w:val="20"/>
          <w:szCs w:val="20"/>
        </w:rPr>
        <w:t>by acts</w:t>
      </w:r>
      <w:r w:rsidRPr="001F3550">
        <w:rPr>
          <w:rFonts w:ascii="GHEA Grapalat" w:hAnsi="GHEA Grapalat"/>
          <w:sz w:val="20"/>
          <w:szCs w:val="20"/>
          <w:lang w:val="es-ES"/>
        </w:rPr>
        <w:t xml:space="preserve"> </w:t>
      </w:r>
      <w:r w:rsidRPr="00BA41C0">
        <w:rPr>
          <w:rFonts w:ascii="GHEA Grapalat" w:hAnsi="GHEA Grapalat"/>
          <w:sz w:val="20"/>
          <w:szCs w:val="20"/>
        </w:rPr>
        <w:t>defined</w:t>
      </w:r>
      <w:r w:rsidRPr="001F3550">
        <w:rPr>
          <w:rFonts w:ascii="GHEA Grapalat" w:hAnsi="GHEA Grapalat"/>
          <w:sz w:val="20"/>
          <w:szCs w:val="20"/>
          <w:lang w:val="es-ES"/>
        </w:rPr>
        <w:t xml:space="preserve"> </w:t>
      </w:r>
      <w:r w:rsidRPr="00BA41C0">
        <w:rPr>
          <w:rFonts w:ascii="GHEA Grapalat" w:hAnsi="GHEA Grapalat"/>
          <w:sz w:val="20"/>
          <w:szCs w:val="20"/>
        </w:rPr>
        <w:t>order</w:t>
      </w:r>
      <w:r w:rsidRPr="001F3550">
        <w:rPr>
          <w:rFonts w:ascii="GHEA Grapalat" w:hAnsi="GHEA Grapalat"/>
          <w:sz w:val="20"/>
          <w:szCs w:val="20"/>
          <w:lang w:val="es-ES"/>
        </w:rPr>
        <w:t xml:space="preserve"> </w:t>
      </w:r>
      <w:r w:rsidRPr="00BA41C0">
        <w:rPr>
          <w:rFonts w:ascii="GHEA Grapalat" w:hAnsi="GHEA Grapalat"/>
          <w:sz w:val="20"/>
          <w:szCs w:val="20"/>
        </w:rPr>
        <w:t>saved</w:t>
      </w:r>
      <w:r w:rsidRPr="001F3550">
        <w:rPr>
          <w:rFonts w:ascii="GHEA Grapalat" w:hAnsi="GHEA Grapalat"/>
          <w:sz w:val="20"/>
          <w:szCs w:val="20"/>
          <w:lang w:val="es-ES"/>
        </w:rPr>
        <w:t xml:space="preserve"> </w:t>
      </w:r>
      <w:r w:rsidRPr="00BA41C0">
        <w:rPr>
          <w:rFonts w:ascii="GHEA Grapalat" w:hAnsi="GHEA Grapalat"/>
          <w:sz w:val="20"/>
          <w:szCs w:val="20"/>
        </w:rPr>
        <w:t>to be</w:t>
      </w:r>
      <w:r w:rsidRPr="001F3550">
        <w:rPr>
          <w:rFonts w:ascii="GHEA Grapalat" w:hAnsi="GHEA Grapalat"/>
          <w:sz w:val="20"/>
          <w:szCs w:val="20"/>
          <w:lang w:val="es-ES"/>
        </w:rPr>
        <w:t xml:space="preserve"> </w:t>
      </w:r>
      <w:r w:rsidRPr="00BA41C0">
        <w:rPr>
          <w:rFonts w:ascii="GHEA Grapalat" w:hAnsi="GHEA Grapalat"/>
          <w:sz w:val="20"/>
          <w:szCs w:val="20"/>
        </w:rPr>
        <w:t>the facts</w:t>
      </w:r>
      <w:r w:rsidRPr="001F3550">
        <w:rPr>
          <w:rFonts w:ascii="GHEA Grapalat" w:hAnsi="GHEA Grapalat"/>
          <w:sz w:val="20"/>
          <w:szCs w:val="20"/>
          <w:lang w:val="es-ES"/>
        </w:rPr>
        <w:t xml:space="preserve"> </w:t>
      </w:r>
      <w:r w:rsidRPr="00BA41C0">
        <w:rPr>
          <w:rFonts w:ascii="GHEA Grapalat" w:hAnsi="GHEA Grapalat"/>
          <w:sz w:val="20"/>
          <w:szCs w:val="20"/>
        </w:rPr>
        <w:t>to prove</w:t>
      </w:r>
      <w:r w:rsidRPr="001F3550">
        <w:rPr>
          <w:rFonts w:ascii="GHEA Grapalat" w:hAnsi="GHEA Grapalat"/>
          <w:sz w:val="20"/>
          <w:szCs w:val="20"/>
          <w:lang w:val="es-ES"/>
        </w:rPr>
        <w:t xml:space="preserve"> </w:t>
      </w:r>
      <w:r w:rsidRPr="00BA41C0">
        <w:rPr>
          <w:rFonts w:ascii="GHEA Grapalat" w:hAnsi="GHEA Grapalat"/>
          <w:sz w:val="20"/>
          <w:szCs w:val="20"/>
        </w:rPr>
        <w:t>duty</w:t>
      </w:r>
      <w:r w:rsidRPr="001F3550">
        <w:rPr>
          <w:rFonts w:ascii="GHEA Grapalat" w:hAnsi="GHEA Grapalat"/>
          <w:sz w:val="20"/>
          <w:szCs w:val="20"/>
          <w:lang w:val="es-ES"/>
        </w:rPr>
        <w:t xml:space="preserve"> </w:t>
      </w:r>
      <w:r w:rsidRPr="00BA41C0">
        <w:rPr>
          <w:rFonts w:ascii="GHEA Grapalat" w:hAnsi="GHEA Grapalat"/>
          <w:sz w:val="20"/>
          <w:szCs w:val="20"/>
        </w:rPr>
        <w:t>wearing</w:t>
      </w:r>
      <w:r w:rsidRPr="001F3550">
        <w:rPr>
          <w:rFonts w:ascii="GHEA Grapalat" w:hAnsi="GHEA Grapalat"/>
          <w:sz w:val="20"/>
          <w:szCs w:val="20"/>
          <w:lang w:val="es-ES"/>
        </w:rPr>
        <w:t xml:space="preserve"> </w:t>
      </w:r>
      <w:r w:rsidRPr="00BA41C0">
        <w:rPr>
          <w:rFonts w:ascii="GHEA Grapalat" w:hAnsi="GHEA Grapalat"/>
          <w:sz w:val="20"/>
          <w:szCs w:val="20"/>
        </w:rPr>
        <w:t>is</w:t>
      </w:r>
      <w:r w:rsidRPr="001F3550">
        <w:rPr>
          <w:rFonts w:ascii="GHEA Grapalat" w:hAnsi="GHEA Grapalat"/>
          <w:sz w:val="20"/>
          <w:szCs w:val="20"/>
          <w:lang w:val="es-ES"/>
        </w:rPr>
        <w:t xml:space="preserve"> </w:t>
      </w:r>
      <w:r w:rsidRPr="00BA41C0">
        <w:rPr>
          <w:rFonts w:ascii="GHEA Grapalat" w:hAnsi="GHEA Grapalat"/>
          <w:sz w:val="20"/>
          <w:szCs w:val="20"/>
        </w:rPr>
        <w:t xml:space="preserve">the </w:t>
      </w:r>
      <w:r w:rsidRPr="001F3550">
        <w:rPr>
          <w:rFonts w:ascii="GHEA Grapalat" w:hAnsi="GHEA Grapalat"/>
          <w:sz w:val="20"/>
          <w:szCs w:val="20"/>
          <w:lang w:val="es-ES"/>
        </w:rPr>
        <w:t>respondent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 </w:t>
      </w:r>
      <w:r w:rsidRPr="001F3550">
        <w:rPr>
          <w:rFonts w:ascii="Cambria Math" w:hAnsi="Cambria Math" w:cs="Cambria Math"/>
          <w:sz w:val="20"/>
          <w:szCs w:val="20"/>
          <w:lang w:val="es-ES"/>
        </w:rPr>
        <w:t xml:space="preserve">. </w:t>
      </w:r>
      <w:r w:rsidRPr="001F3550">
        <w:rPr>
          <w:rFonts w:ascii="GHEA Grapalat" w:hAnsi="GHEA Grapalat"/>
          <w:sz w:val="20"/>
          <w:szCs w:val="20"/>
          <w:lang w:val="es-ES"/>
        </w:rPr>
        <w:t xml:space="preserve">18 </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Respondent:</w:t>
      </w:r>
      <w:r w:rsidRPr="001F3550">
        <w:rPr>
          <w:rFonts w:ascii="GHEA Grapalat" w:hAnsi="GHEA Grapalat"/>
          <w:sz w:val="20"/>
          <w:szCs w:val="20"/>
          <w:lang w:val="es-ES"/>
        </w:rPr>
        <w:t xml:space="preserve"> </w:t>
      </w:r>
      <w:r w:rsidRPr="00BA41C0">
        <w:rPr>
          <w:rFonts w:ascii="GHEA Grapalat" w:hAnsi="GHEA Grapalat"/>
          <w:sz w:val="20"/>
          <w:szCs w:val="20"/>
        </w:rPr>
        <w:t>contested</w:t>
      </w:r>
      <w:r w:rsidRPr="001F3550">
        <w:rPr>
          <w:rFonts w:ascii="GHEA Grapalat" w:hAnsi="GHEA Grapalat"/>
          <w:sz w:val="20"/>
          <w:szCs w:val="20"/>
          <w:lang w:val="es-ES"/>
        </w:rPr>
        <w:t xml:space="preserve"> </w:t>
      </w:r>
      <w:r w:rsidRPr="00BA41C0">
        <w:rPr>
          <w:rFonts w:ascii="GHEA Grapalat" w:hAnsi="GHEA Grapalat"/>
          <w:sz w:val="20"/>
          <w:szCs w:val="20"/>
        </w:rPr>
        <w:t xml:space="preserve">of actions </w:t>
      </w:r>
      <w:r w:rsidRPr="001F3550">
        <w:rPr>
          <w:rFonts w:ascii="GHEA Grapalat" w:hAnsi="GHEA Grapalat"/>
          <w:sz w:val="20"/>
          <w:szCs w:val="20"/>
          <w:lang w:val="es-ES"/>
        </w:rPr>
        <w:t xml:space="preserve">( </w:t>
      </w:r>
      <w:r w:rsidRPr="00BA41C0">
        <w:rPr>
          <w:rFonts w:ascii="GHEA Grapalat" w:hAnsi="GHEA Grapalat"/>
          <w:sz w:val="20"/>
          <w:szCs w:val="20"/>
        </w:rPr>
        <w:t xml:space="preserve">inaction </w:t>
      </w:r>
      <w:r w:rsidRPr="001F3550">
        <w:rPr>
          <w:rFonts w:ascii="GHEA Grapalat" w:hAnsi="GHEA Grapalat"/>
          <w:sz w:val="20"/>
          <w:szCs w:val="20"/>
          <w:lang w:val="es-ES"/>
        </w:rPr>
        <w:t xml:space="preserve">) </w:t>
      </w:r>
      <w:r w:rsidRPr="00BA41C0">
        <w:rPr>
          <w:rFonts w:ascii="GHEA Grapalat" w:hAnsi="GHEA Grapalat"/>
          <w:sz w:val="20"/>
          <w:szCs w:val="20"/>
        </w:rPr>
        <w:t>and</w:t>
      </w:r>
      <w:r w:rsidRPr="001F3550">
        <w:rPr>
          <w:rFonts w:ascii="GHEA Grapalat" w:hAnsi="GHEA Grapalat"/>
          <w:sz w:val="20"/>
          <w:szCs w:val="20"/>
          <w:lang w:val="es-ES"/>
        </w:rPr>
        <w:t xml:space="preserve"> </w:t>
      </w:r>
      <w:r w:rsidRPr="00BA41C0">
        <w:rPr>
          <w:rFonts w:ascii="GHEA Grapalat" w:hAnsi="GHEA Grapalat"/>
          <w:sz w:val="20"/>
          <w:szCs w:val="20"/>
        </w:rPr>
        <w:t>decisions</w:t>
      </w:r>
      <w:r w:rsidRPr="001F3550">
        <w:rPr>
          <w:rFonts w:ascii="GHEA Grapalat" w:hAnsi="GHEA Grapalat"/>
          <w:sz w:val="20"/>
          <w:szCs w:val="20"/>
          <w:lang w:val="es-ES"/>
        </w:rPr>
        <w:t xml:space="preserve"> </w:t>
      </w:r>
      <w:r w:rsidRPr="00BA41C0">
        <w:rPr>
          <w:rFonts w:ascii="GHEA Grapalat" w:hAnsi="GHEA Grapalat"/>
          <w:sz w:val="20"/>
          <w:szCs w:val="20"/>
        </w:rPr>
        <w:t>legality</w:t>
      </w:r>
      <w:r w:rsidRPr="001F3550">
        <w:rPr>
          <w:rFonts w:ascii="GHEA Grapalat" w:hAnsi="GHEA Grapalat"/>
          <w:sz w:val="20"/>
          <w:szCs w:val="20"/>
          <w:lang w:val="es-ES"/>
        </w:rPr>
        <w:t xml:space="preserve"> </w:t>
      </w:r>
      <w:r w:rsidRPr="00BA41C0">
        <w:rPr>
          <w:rFonts w:ascii="GHEA Grapalat" w:hAnsi="GHEA Grapalat"/>
          <w:sz w:val="20"/>
          <w:szCs w:val="20"/>
        </w:rPr>
        <w:t>grounding</w:t>
      </w:r>
      <w:r w:rsidRPr="001F3550">
        <w:rPr>
          <w:rFonts w:ascii="GHEA Grapalat" w:hAnsi="GHEA Grapalat"/>
          <w:sz w:val="20"/>
          <w:szCs w:val="20"/>
          <w:lang w:val="es-ES"/>
        </w:rPr>
        <w:t xml:space="preserve"> </w:t>
      </w:r>
      <w:r w:rsidRPr="00BA41C0">
        <w:rPr>
          <w:rFonts w:ascii="GHEA Grapalat" w:hAnsi="GHEA Grapalat"/>
          <w:sz w:val="20"/>
          <w:szCs w:val="20"/>
        </w:rPr>
        <w:t>evidence</w:t>
      </w:r>
      <w:r w:rsidRPr="001F3550">
        <w:rPr>
          <w:rFonts w:ascii="GHEA Grapalat" w:hAnsi="GHEA Grapalat"/>
          <w:sz w:val="20"/>
          <w:szCs w:val="20"/>
          <w:lang w:val="es-ES"/>
        </w:rPr>
        <w:t xml:space="preserve"> </w:t>
      </w:r>
      <w:r w:rsidRPr="00BA41C0">
        <w:rPr>
          <w:rFonts w:ascii="GHEA Grapalat" w:hAnsi="GHEA Grapalat"/>
          <w:sz w:val="20"/>
          <w:szCs w:val="20"/>
        </w:rPr>
        <w:t>can</w:t>
      </w:r>
      <w:r w:rsidRPr="001F3550">
        <w:rPr>
          <w:rFonts w:ascii="GHEA Grapalat" w:hAnsi="GHEA Grapalat"/>
          <w:sz w:val="20"/>
          <w:szCs w:val="20"/>
          <w:lang w:val="es-ES"/>
        </w:rPr>
        <w:t xml:space="preserve"> </w:t>
      </w:r>
      <w:r w:rsidRPr="00BA41C0">
        <w:rPr>
          <w:rFonts w:ascii="GHEA Grapalat" w:hAnsi="GHEA Grapalat"/>
          <w:sz w:val="20"/>
          <w:szCs w:val="20"/>
        </w:rPr>
        <w:t>is</w:t>
      </w:r>
      <w:r w:rsidRPr="001F3550">
        <w:rPr>
          <w:rFonts w:ascii="GHEA Grapalat" w:hAnsi="GHEA Grapalat"/>
          <w:sz w:val="20"/>
          <w:szCs w:val="20"/>
          <w:lang w:val="es-ES"/>
        </w:rPr>
        <w:t xml:space="preserve"> </w:t>
      </w:r>
      <w:r w:rsidRPr="00BA41C0">
        <w:rPr>
          <w:rFonts w:ascii="GHEA Grapalat" w:hAnsi="GHEA Grapalat"/>
          <w:sz w:val="20"/>
          <w:szCs w:val="20"/>
        </w:rPr>
        <w:t>submit</w:t>
      </w:r>
      <w:r w:rsidRPr="001F3550">
        <w:rPr>
          <w:rFonts w:ascii="GHEA Grapalat" w:hAnsi="GHEA Grapalat"/>
          <w:sz w:val="20"/>
          <w:szCs w:val="20"/>
          <w:lang w:val="es-ES"/>
        </w:rPr>
        <w:t xml:space="preserve"> </w:t>
      </w:r>
      <w:r w:rsidRPr="00BA41C0">
        <w:rPr>
          <w:rFonts w:ascii="GHEA Grapalat" w:hAnsi="GHEA Grapalat"/>
          <w:sz w:val="20"/>
          <w:szCs w:val="20"/>
        </w:rPr>
        <w:t>only</w:t>
      </w:r>
      <w:r w:rsidRPr="001F3550">
        <w:rPr>
          <w:rFonts w:ascii="GHEA Grapalat" w:hAnsi="GHEA Grapalat"/>
          <w:sz w:val="20"/>
          <w:szCs w:val="20"/>
          <w:lang w:val="es-ES"/>
        </w:rPr>
        <w:t xml:space="preserve"> </w:t>
      </w:r>
      <w:r w:rsidRPr="00BA41C0">
        <w:rPr>
          <w:rFonts w:ascii="GHEA Grapalat" w:hAnsi="GHEA Grapalat"/>
          <w:sz w:val="20"/>
          <w:szCs w:val="20"/>
        </w:rPr>
        <w:t>the evidence</w:t>
      </w:r>
      <w:r w:rsidRPr="001F3550">
        <w:rPr>
          <w:rFonts w:ascii="GHEA Grapalat" w:hAnsi="GHEA Grapalat"/>
          <w:sz w:val="20"/>
          <w:szCs w:val="20"/>
          <w:lang w:val="es-ES"/>
        </w:rPr>
        <w:t xml:space="preserve"> </w:t>
      </w:r>
      <w:r w:rsidRPr="00BA41C0">
        <w:rPr>
          <w:rFonts w:ascii="GHEA Grapalat" w:hAnsi="GHEA Grapalat"/>
          <w:sz w:val="20"/>
          <w:szCs w:val="20"/>
        </w:rPr>
        <w:t>to demand</w:t>
      </w:r>
      <w:r w:rsidRPr="001F3550">
        <w:rPr>
          <w:rFonts w:ascii="GHEA Grapalat" w:hAnsi="GHEA Grapalat"/>
          <w:sz w:val="20"/>
          <w:szCs w:val="20"/>
          <w:lang w:val="es-ES"/>
        </w:rPr>
        <w:t xml:space="preserve"> </w:t>
      </w:r>
      <w:r w:rsidRPr="00BA41C0">
        <w:rPr>
          <w:rFonts w:ascii="GHEA Grapalat" w:hAnsi="GHEA Grapalat"/>
          <w:sz w:val="20"/>
          <w:szCs w:val="20"/>
        </w:rPr>
        <w:t>decision</w:t>
      </w:r>
      <w:r w:rsidRPr="001F3550">
        <w:rPr>
          <w:rFonts w:ascii="GHEA Grapalat" w:hAnsi="GHEA Grapalat"/>
          <w:sz w:val="20"/>
          <w:szCs w:val="20"/>
          <w:lang w:val="es-ES"/>
        </w:rPr>
        <w:t xml:space="preserve"> </w:t>
      </w:r>
      <w:r w:rsidRPr="00BA41C0">
        <w:rPr>
          <w:rFonts w:ascii="GHEA Grapalat" w:hAnsi="GHEA Grapalat"/>
          <w:sz w:val="20"/>
          <w:szCs w:val="20"/>
        </w:rPr>
        <w:t>performance</w:t>
      </w:r>
      <w:r w:rsidRPr="001F3550">
        <w:rPr>
          <w:rFonts w:ascii="GHEA Grapalat" w:hAnsi="GHEA Grapalat"/>
          <w:sz w:val="20"/>
          <w:szCs w:val="20"/>
          <w:lang w:val="es-ES"/>
        </w:rPr>
        <w:t xml:space="preserve"> </w:t>
      </w:r>
      <w:r w:rsidRPr="00BA41C0">
        <w:rPr>
          <w:rFonts w:ascii="GHEA Grapalat" w:hAnsi="GHEA Grapalat"/>
          <w:sz w:val="20"/>
          <w:szCs w:val="20"/>
        </w:rPr>
        <w:t xml:space="preserve">during </w:t>
      </w:r>
      <w:r w:rsidRPr="001F3550">
        <w:rPr>
          <w:rFonts w:ascii="GHEA Grapalat" w:hAnsi="GHEA Grapalat"/>
          <w:sz w:val="20"/>
          <w:szCs w:val="20"/>
          <w:lang w:val="es-ES"/>
        </w:rPr>
        <w:t xml:space="preserve">, </w:t>
      </w:r>
      <w:r w:rsidRPr="00BA41C0">
        <w:rPr>
          <w:rFonts w:ascii="GHEA Grapalat" w:hAnsi="GHEA Grapalat"/>
          <w:sz w:val="20"/>
          <w:szCs w:val="20"/>
        </w:rPr>
        <w:t>except</w:t>
      </w:r>
      <w:r w:rsidRPr="001F3550">
        <w:rPr>
          <w:rFonts w:ascii="GHEA Grapalat" w:hAnsi="GHEA Grapalat"/>
          <w:sz w:val="20"/>
          <w:szCs w:val="20"/>
          <w:lang w:val="es-ES"/>
        </w:rPr>
        <w:t xml:space="preserve"> </w:t>
      </w:r>
      <w:r w:rsidRPr="00BA41C0">
        <w:rPr>
          <w:rFonts w:ascii="GHEA Grapalat" w:hAnsi="GHEA Grapalat"/>
          <w:sz w:val="20"/>
          <w:szCs w:val="20"/>
        </w:rPr>
        <w:t>it</w:t>
      </w:r>
      <w:r w:rsidRPr="001F3550">
        <w:rPr>
          <w:rFonts w:ascii="GHEA Grapalat" w:hAnsi="GHEA Grapalat"/>
          <w:sz w:val="20"/>
          <w:szCs w:val="20"/>
          <w:lang w:val="es-ES"/>
        </w:rPr>
        <w:t xml:space="preserve"> </w:t>
      </w:r>
      <w:r w:rsidRPr="00BA41C0">
        <w:rPr>
          <w:rFonts w:ascii="GHEA Grapalat" w:hAnsi="GHEA Grapalat"/>
          <w:sz w:val="20"/>
          <w:szCs w:val="20"/>
        </w:rPr>
        <w:t xml:space="preserve">cases </w:t>
      </w:r>
      <w:r w:rsidRPr="001F3550">
        <w:rPr>
          <w:rFonts w:ascii="GHEA Grapalat" w:hAnsi="GHEA Grapalat"/>
          <w:sz w:val="20"/>
          <w:szCs w:val="20"/>
          <w:lang w:val="es-ES"/>
        </w:rPr>
        <w:t>when</w:t>
      </w:r>
      <w:r w:rsidRPr="00BA41C0">
        <w:rPr>
          <w:rFonts w:ascii="GHEA Grapalat" w:hAnsi="GHEA Grapalat"/>
          <w:sz w:val="20"/>
          <w:szCs w:val="20"/>
        </w:rPr>
        <w:t>​</w:t>
      </w:r>
      <w:r w:rsidRPr="001F3550">
        <w:rPr>
          <w:rFonts w:ascii="GHEA Grapalat" w:hAnsi="GHEA Grapalat"/>
          <w:sz w:val="20"/>
          <w:szCs w:val="20"/>
          <w:lang w:val="es-ES"/>
        </w:rPr>
        <w:t xml:space="preserve"> </w:t>
      </w:r>
      <w:r w:rsidRPr="00BA41C0">
        <w:rPr>
          <w:rFonts w:ascii="GHEA Grapalat" w:hAnsi="GHEA Grapalat"/>
          <w:sz w:val="20"/>
          <w:szCs w:val="20"/>
        </w:rPr>
        <w:t>justification</w:t>
      </w:r>
      <w:r w:rsidRPr="001F3550">
        <w:rPr>
          <w:rFonts w:ascii="GHEA Grapalat" w:hAnsi="GHEA Grapalat"/>
          <w:sz w:val="20"/>
          <w:szCs w:val="20"/>
          <w:lang w:val="es-ES"/>
        </w:rPr>
        <w:t xml:space="preserve"> </w:t>
      </w:r>
      <w:r w:rsidRPr="00BA41C0">
        <w:rPr>
          <w:rFonts w:ascii="GHEA Grapalat" w:hAnsi="GHEA Grapalat"/>
          <w:sz w:val="20"/>
          <w:szCs w:val="20"/>
        </w:rPr>
        <w:t>is</w:t>
      </w:r>
      <w:r w:rsidRPr="001F3550">
        <w:rPr>
          <w:rFonts w:ascii="GHEA Grapalat" w:hAnsi="GHEA Grapalat"/>
          <w:sz w:val="20"/>
          <w:szCs w:val="20"/>
          <w:lang w:val="es-ES"/>
        </w:rPr>
        <w:t xml:space="preserve"> </w:t>
      </w:r>
      <w:r w:rsidRPr="00BA41C0">
        <w:rPr>
          <w:rFonts w:ascii="GHEA Grapalat" w:hAnsi="GHEA Grapalat"/>
          <w:sz w:val="20"/>
          <w:szCs w:val="20"/>
        </w:rPr>
        <w:t>of proof</w:t>
      </w:r>
      <w:r w:rsidRPr="001F3550">
        <w:rPr>
          <w:rFonts w:ascii="GHEA Grapalat" w:hAnsi="GHEA Grapalat"/>
          <w:sz w:val="20"/>
          <w:szCs w:val="20"/>
          <w:lang w:val="es-ES"/>
        </w:rPr>
        <w:t xml:space="preserve"> </w:t>
      </w:r>
      <w:r w:rsidRPr="00BA41C0">
        <w:rPr>
          <w:rFonts w:ascii="GHEA Grapalat" w:hAnsi="GHEA Grapalat"/>
          <w:sz w:val="20"/>
          <w:szCs w:val="20"/>
        </w:rPr>
        <w:t>presentation</w:t>
      </w:r>
      <w:r w:rsidRPr="001F3550">
        <w:rPr>
          <w:rFonts w:ascii="GHEA Grapalat" w:hAnsi="GHEA Grapalat"/>
          <w:sz w:val="20"/>
          <w:szCs w:val="20"/>
          <w:lang w:val="es-ES"/>
        </w:rPr>
        <w:t xml:space="preserve"> </w:t>
      </w:r>
      <w:r w:rsidRPr="00BA41C0">
        <w:rPr>
          <w:rFonts w:ascii="GHEA Grapalat" w:hAnsi="GHEA Grapalat"/>
          <w:sz w:val="20"/>
          <w:szCs w:val="20"/>
        </w:rPr>
        <w:t>the impossibility</w:t>
      </w:r>
      <w:r w:rsidRPr="001F3550">
        <w:rPr>
          <w:rFonts w:ascii="GHEA Grapalat" w:hAnsi="GHEA Grapalat"/>
          <w:sz w:val="20"/>
          <w:szCs w:val="20"/>
          <w:lang w:val="es-ES"/>
        </w:rPr>
        <w:t xml:space="preserve"> </w:t>
      </w:r>
      <w:r w:rsidRPr="00BA41C0">
        <w:rPr>
          <w:rFonts w:ascii="GHEA Grapalat" w:hAnsi="GHEA Grapalat"/>
          <w:sz w:val="20"/>
          <w:szCs w:val="20"/>
        </w:rPr>
        <w:t>from himself</w:t>
      </w:r>
      <w:r w:rsidRPr="001F3550">
        <w:rPr>
          <w:rFonts w:ascii="GHEA Grapalat" w:hAnsi="GHEA Grapalat"/>
          <w:sz w:val="20"/>
          <w:szCs w:val="20"/>
          <w:lang w:val="es-ES"/>
        </w:rPr>
        <w:t xml:space="preserve"> </w:t>
      </w:r>
      <w:r w:rsidRPr="00BA41C0">
        <w:rPr>
          <w:rFonts w:ascii="GHEA Grapalat" w:hAnsi="GHEA Grapalat"/>
          <w:sz w:val="20"/>
          <w:szCs w:val="20"/>
        </w:rPr>
        <w:t>independently</w:t>
      </w:r>
      <w:r w:rsidRPr="001F3550">
        <w:rPr>
          <w:rFonts w:ascii="GHEA Grapalat" w:hAnsi="GHEA Grapalat"/>
          <w:sz w:val="20"/>
          <w:szCs w:val="20"/>
          <w:lang w:val="es-ES"/>
        </w:rPr>
        <w:t xml:space="preserve"> </w:t>
      </w:r>
      <w:r w:rsidRPr="00BA41C0">
        <w:rPr>
          <w:rFonts w:ascii="GHEA Grapalat" w:hAnsi="GHEA Grapalat"/>
          <w:sz w:val="20"/>
          <w:szCs w:val="20"/>
        </w:rPr>
        <w:t xml:space="preserve">for reasons </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 </w:t>
      </w:r>
      <w:r w:rsidRPr="001F3550">
        <w:rPr>
          <w:rFonts w:ascii="Cambria Math" w:hAnsi="Cambria Math" w:cs="Cambria Math"/>
          <w:sz w:val="20"/>
          <w:szCs w:val="20"/>
          <w:lang w:val="es-ES"/>
        </w:rPr>
        <w:t xml:space="preserve">. </w:t>
      </w:r>
      <w:r w:rsidRPr="001F3550">
        <w:rPr>
          <w:rFonts w:ascii="GHEA Grapalat" w:hAnsi="GHEA Grapalat"/>
          <w:sz w:val="20"/>
          <w:szCs w:val="20"/>
          <w:lang w:val="es-ES"/>
        </w:rPr>
        <w:t xml:space="preserve">19. </w:t>
      </w:r>
      <w:r w:rsidRPr="00BA41C0">
        <w:rPr>
          <w:rFonts w:ascii="GHEA Grapalat" w:hAnsi="GHEA Grapalat"/>
          <w:sz w:val="20"/>
          <w:szCs w:val="20"/>
        </w:rPr>
        <w:t>To the client</w:t>
      </w:r>
      <w:r w:rsidRPr="001F3550">
        <w:rPr>
          <w:rFonts w:ascii="GHEA Grapalat" w:hAnsi="GHEA Grapalat"/>
          <w:sz w:val="20"/>
          <w:szCs w:val="20"/>
          <w:lang w:val="es-ES"/>
        </w:rPr>
        <w:t xml:space="preserve"> </w:t>
      </w:r>
      <w:r w:rsidRPr="00BA41C0">
        <w:rPr>
          <w:rFonts w:ascii="GHEA Grapalat" w:hAnsi="GHEA Grapalat"/>
          <w:sz w:val="20"/>
          <w:szCs w:val="20"/>
        </w:rPr>
        <w:t>and:</w:t>
      </w:r>
      <w:r w:rsidRPr="001F3550">
        <w:rPr>
          <w:rFonts w:ascii="GHEA Grapalat" w:hAnsi="GHEA Grapalat"/>
          <w:sz w:val="20"/>
          <w:szCs w:val="20"/>
          <w:lang w:val="es-ES"/>
        </w:rPr>
        <w:t xml:space="preserve"> </w:t>
      </w:r>
      <w:r w:rsidRPr="00BA41C0">
        <w:rPr>
          <w:rFonts w:ascii="GHEA Grapalat" w:hAnsi="GHEA Grapalat"/>
          <w:sz w:val="20"/>
          <w:szCs w:val="20"/>
        </w:rPr>
        <w:t>appraiser</w:t>
      </w:r>
      <w:r w:rsidRPr="001F3550">
        <w:rPr>
          <w:rFonts w:ascii="GHEA Grapalat" w:hAnsi="GHEA Grapalat"/>
          <w:sz w:val="20"/>
          <w:szCs w:val="20"/>
          <w:lang w:val="es-ES"/>
        </w:rPr>
        <w:t xml:space="preserve"> </w:t>
      </w:r>
      <w:r w:rsidRPr="00BA41C0">
        <w:rPr>
          <w:rFonts w:ascii="GHEA Grapalat" w:hAnsi="GHEA Grapalat"/>
          <w:sz w:val="20"/>
          <w:szCs w:val="20"/>
        </w:rPr>
        <w:t>of the commission</w:t>
      </w:r>
      <w:r w:rsidRPr="001F3550">
        <w:rPr>
          <w:rFonts w:ascii="GHEA Grapalat" w:hAnsi="GHEA Grapalat"/>
          <w:sz w:val="20"/>
          <w:szCs w:val="20"/>
          <w:lang w:val="es-ES"/>
        </w:rPr>
        <w:t xml:space="preserve"> </w:t>
      </w:r>
      <w:r w:rsidRPr="00BA41C0">
        <w:rPr>
          <w:rFonts w:ascii="GHEA Grapalat" w:hAnsi="GHEA Grapalat"/>
          <w:sz w:val="20"/>
          <w:szCs w:val="20"/>
        </w:rPr>
        <w:t xml:space="preserve">of actions </w:t>
      </w:r>
      <w:proofErr w:type="gramStart"/>
      <w:r w:rsidRPr="001F3550">
        <w:rPr>
          <w:rFonts w:ascii="GHEA Grapalat" w:hAnsi="GHEA Grapalat"/>
          <w:sz w:val="20"/>
          <w:szCs w:val="20"/>
          <w:lang w:val="es-ES"/>
        </w:rPr>
        <w:t xml:space="preserve">( </w:t>
      </w:r>
      <w:r w:rsidRPr="00BA41C0">
        <w:rPr>
          <w:rFonts w:ascii="GHEA Grapalat" w:hAnsi="GHEA Grapalat"/>
          <w:sz w:val="20"/>
          <w:szCs w:val="20"/>
        </w:rPr>
        <w:t>inaction</w:t>
      </w:r>
      <w:proofErr w:type="gramEnd"/>
      <w:r w:rsidRPr="00BA41C0">
        <w:rPr>
          <w:rFonts w:ascii="GHEA Grapalat" w:hAnsi="GHEA Grapalat"/>
          <w:sz w:val="20"/>
          <w:szCs w:val="20"/>
        </w:rPr>
        <w:t xml:space="preserve"> </w:t>
      </w:r>
      <w:r w:rsidRPr="001F3550">
        <w:rPr>
          <w:rFonts w:ascii="GHEA Grapalat" w:hAnsi="GHEA Grapalat"/>
          <w:sz w:val="20"/>
          <w:szCs w:val="20"/>
          <w:lang w:val="es-ES"/>
        </w:rPr>
        <w:t xml:space="preserve">) </w:t>
      </w:r>
      <w:r w:rsidRPr="00BA41C0">
        <w:rPr>
          <w:rFonts w:ascii="GHEA Grapalat" w:hAnsi="GHEA Grapalat"/>
          <w:sz w:val="20"/>
          <w:szCs w:val="20"/>
        </w:rPr>
        <w:t>and</w:t>
      </w:r>
      <w:r w:rsidRPr="001F3550">
        <w:rPr>
          <w:rFonts w:ascii="GHEA Grapalat" w:hAnsi="GHEA Grapalat"/>
          <w:sz w:val="20"/>
          <w:szCs w:val="20"/>
          <w:lang w:val="es-ES"/>
        </w:rPr>
        <w:t xml:space="preserve"> </w:t>
      </w:r>
      <w:r w:rsidRPr="00BA41C0">
        <w:rPr>
          <w:rFonts w:ascii="GHEA Grapalat" w:hAnsi="GHEA Grapalat"/>
          <w:sz w:val="20"/>
          <w:szCs w:val="20"/>
        </w:rPr>
        <w:t xml:space="preserve">decisions </w:t>
      </w:r>
      <w:r w:rsidRPr="001F3550">
        <w:rPr>
          <w:rFonts w:ascii="GHEA Grapalat" w:hAnsi="GHEA Grapalat"/>
          <w:sz w:val="20"/>
          <w:szCs w:val="20"/>
          <w:lang w:val="es-ES"/>
        </w:rPr>
        <w:t xml:space="preserve">( </w:t>
      </w:r>
      <w:r w:rsidRPr="00BA41C0">
        <w:rPr>
          <w:rFonts w:ascii="GHEA Grapalat" w:hAnsi="GHEA Grapalat"/>
          <w:sz w:val="20"/>
          <w:szCs w:val="20"/>
        </w:rPr>
        <w:t>except</w:t>
      </w:r>
      <w:r w:rsidRPr="001F3550">
        <w:rPr>
          <w:rFonts w:ascii="GHEA Grapalat" w:hAnsi="GHEA Grapalat"/>
          <w:sz w:val="20"/>
          <w:szCs w:val="20"/>
          <w:lang w:val="es-ES"/>
        </w:rPr>
        <w:t xml:space="preserve"> 6 </w:t>
      </w:r>
      <w:r w:rsidRPr="00BA41C0">
        <w:rPr>
          <w:rFonts w:ascii="GHEA Grapalat" w:hAnsi="GHEA Grapalat"/>
          <w:sz w:val="20"/>
          <w:szCs w:val="20"/>
        </w:rPr>
        <w:t>of the Law</w:t>
      </w:r>
      <w:r w:rsidRPr="001F3550">
        <w:rPr>
          <w:rFonts w:ascii="GHEA Grapalat" w:hAnsi="GHEA Grapalat"/>
          <w:sz w:val="20"/>
          <w:szCs w:val="20"/>
          <w:lang w:val="es-ES"/>
        </w:rPr>
        <w:t xml:space="preserve"> </w:t>
      </w:r>
      <w:r w:rsidRPr="00BA41C0">
        <w:rPr>
          <w:rFonts w:ascii="GHEA Grapalat" w:hAnsi="GHEA Grapalat"/>
          <w:sz w:val="20"/>
          <w:szCs w:val="20"/>
        </w:rPr>
        <w:t xml:space="preserve">Article </w:t>
      </w:r>
      <w:r w:rsidRPr="001F3550">
        <w:rPr>
          <w:rFonts w:ascii="GHEA Grapalat" w:hAnsi="GHEA Grapalat"/>
          <w:sz w:val="20"/>
          <w:szCs w:val="20"/>
          <w:lang w:val="es-ES"/>
        </w:rPr>
        <w:t>2</w:t>
      </w:r>
      <w:r w:rsidRPr="00BA41C0">
        <w:rPr>
          <w:rFonts w:ascii="GHEA Grapalat" w:hAnsi="GHEA Grapalat"/>
          <w:sz w:val="20"/>
          <w:szCs w:val="20"/>
        </w:rPr>
        <w:t>​</w:t>
      </w:r>
      <w:r w:rsidRPr="001F3550">
        <w:rPr>
          <w:rFonts w:ascii="GHEA Grapalat" w:hAnsi="GHEA Grapalat"/>
          <w:sz w:val="20"/>
          <w:szCs w:val="20"/>
          <w:lang w:val="es-ES"/>
        </w:rPr>
        <w:t xml:space="preserve"> </w:t>
      </w:r>
      <w:r w:rsidRPr="00BA41C0">
        <w:rPr>
          <w:rFonts w:ascii="GHEA Grapalat" w:hAnsi="GHEA Grapalat"/>
          <w:sz w:val="20"/>
          <w:szCs w:val="20"/>
        </w:rPr>
        <w:t>in part</w:t>
      </w:r>
      <w:r w:rsidRPr="001F3550">
        <w:rPr>
          <w:rFonts w:ascii="GHEA Grapalat" w:hAnsi="GHEA Grapalat"/>
          <w:sz w:val="20"/>
          <w:szCs w:val="20"/>
          <w:lang w:val="es-ES"/>
        </w:rPr>
        <w:t xml:space="preserve"> </w:t>
      </w:r>
      <w:r w:rsidRPr="00BA41C0">
        <w:rPr>
          <w:rFonts w:ascii="GHEA Grapalat" w:hAnsi="GHEA Grapalat"/>
          <w:sz w:val="20"/>
          <w:szCs w:val="20"/>
        </w:rPr>
        <w:t>planned</w:t>
      </w:r>
      <w:r w:rsidRPr="001F3550">
        <w:rPr>
          <w:rFonts w:ascii="GHEA Grapalat" w:hAnsi="GHEA Grapalat"/>
          <w:sz w:val="20"/>
          <w:szCs w:val="20"/>
          <w:lang w:val="es-ES"/>
        </w:rPr>
        <w:t xml:space="preserve"> </w:t>
      </w:r>
      <w:r w:rsidRPr="00BA41C0">
        <w:rPr>
          <w:rFonts w:ascii="GHEA Grapalat" w:hAnsi="GHEA Grapalat"/>
          <w:sz w:val="20"/>
          <w:szCs w:val="20"/>
        </w:rPr>
        <w:t xml:space="preserve">appeal </w:t>
      </w:r>
      <w:r w:rsidRPr="001F3550">
        <w:rPr>
          <w:rFonts w:ascii="GHEA Grapalat" w:hAnsi="GHEA Grapalat"/>
          <w:sz w:val="20"/>
          <w:szCs w:val="20"/>
          <w:lang w:val="es-ES"/>
        </w:rPr>
        <w:t xml:space="preserve">of </w:t>
      </w:r>
      <w:r w:rsidRPr="00BA41C0">
        <w:rPr>
          <w:rFonts w:ascii="GHEA Grapalat" w:hAnsi="GHEA Grapalat"/>
          <w:sz w:val="20"/>
          <w:szCs w:val="20"/>
        </w:rPr>
        <w:t>decisions</w:t>
      </w:r>
      <w:r w:rsidRPr="001F3550">
        <w:rPr>
          <w:rFonts w:ascii="GHEA Grapalat" w:hAnsi="GHEA Grapalat"/>
          <w:sz w:val="20"/>
          <w:szCs w:val="20"/>
          <w:lang w:val="es-ES"/>
        </w:rPr>
        <w:t xml:space="preserve"> </w:t>
      </w:r>
      <w:r w:rsidRPr="00BA41C0">
        <w:rPr>
          <w:rFonts w:ascii="GHEA Grapalat" w:hAnsi="GHEA Grapalat"/>
          <w:sz w:val="20"/>
          <w:szCs w:val="20"/>
        </w:rPr>
        <w:t>automatically</w:t>
      </w:r>
      <w:r w:rsidRPr="001F3550">
        <w:rPr>
          <w:rFonts w:ascii="GHEA Grapalat" w:hAnsi="GHEA Grapalat"/>
          <w:sz w:val="20"/>
          <w:szCs w:val="20"/>
          <w:lang w:val="es-ES"/>
        </w:rPr>
        <w:t xml:space="preserve"> </w:t>
      </w:r>
      <w:r w:rsidRPr="00BA41C0">
        <w:rPr>
          <w:rFonts w:ascii="GHEA Grapalat" w:hAnsi="GHEA Grapalat"/>
          <w:sz w:val="20"/>
          <w:szCs w:val="20"/>
        </w:rPr>
        <w:t>suspension</w:t>
      </w:r>
      <w:r w:rsidRPr="001F3550">
        <w:rPr>
          <w:rFonts w:ascii="GHEA Grapalat" w:hAnsi="GHEA Grapalat"/>
          <w:sz w:val="20"/>
          <w:szCs w:val="20"/>
          <w:lang w:val="es-ES"/>
        </w:rPr>
        <w:t xml:space="preserve"> </w:t>
      </w:r>
      <w:r w:rsidRPr="00BA41C0">
        <w:rPr>
          <w:rFonts w:ascii="GHEA Grapalat" w:hAnsi="GHEA Grapalat"/>
          <w:sz w:val="20"/>
          <w:szCs w:val="20"/>
        </w:rPr>
        <w:t>is</w:t>
      </w:r>
      <w:r w:rsidRPr="001F3550">
        <w:rPr>
          <w:rFonts w:ascii="GHEA Grapalat" w:hAnsi="GHEA Grapalat"/>
          <w:sz w:val="20"/>
          <w:szCs w:val="20"/>
          <w:lang w:val="es-ES"/>
        </w:rPr>
        <w:t xml:space="preserve"> </w:t>
      </w:r>
      <w:r w:rsidRPr="00BA41C0">
        <w:rPr>
          <w:rFonts w:ascii="GHEA Grapalat" w:hAnsi="GHEA Grapalat"/>
          <w:sz w:val="20"/>
          <w:szCs w:val="20"/>
        </w:rPr>
        <w:t>of purchase</w:t>
      </w:r>
      <w:r w:rsidRPr="001F3550">
        <w:rPr>
          <w:rFonts w:ascii="GHEA Grapalat" w:hAnsi="GHEA Grapalat"/>
          <w:sz w:val="20"/>
          <w:szCs w:val="20"/>
          <w:lang w:val="es-ES"/>
        </w:rPr>
        <w:t xml:space="preserve"> </w:t>
      </w:r>
      <w:r w:rsidRPr="00BA41C0">
        <w:rPr>
          <w:rFonts w:ascii="GHEA Grapalat" w:hAnsi="GHEA Grapalat"/>
          <w:sz w:val="20"/>
          <w:szCs w:val="20"/>
        </w:rPr>
        <w:t xml:space="preserve">the process </w:t>
      </w:r>
      <w:r w:rsidRPr="001F3550">
        <w:rPr>
          <w:rFonts w:ascii="GHEA Grapalat" w:hAnsi="GHEA Grapalat"/>
          <w:sz w:val="20"/>
          <w:szCs w:val="20"/>
          <w:lang w:val="es-ES"/>
        </w:rPr>
        <w:t xml:space="preserve">is </w:t>
      </w:r>
      <w:r w:rsidRPr="00BA41C0">
        <w:rPr>
          <w:rFonts w:ascii="GHEA Grapalat" w:hAnsi="GHEA Grapalat"/>
          <w:sz w:val="20"/>
          <w:szCs w:val="20"/>
        </w:rPr>
        <w:t>as follows</w:t>
      </w:r>
      <w:r w:rsidRPr="001F3550">
        <w:rPr>
          <w:rFonts w:ascii="GHEA Grapalat" w:hAnsi="GHEA Grapalat"/>
          <w:sz w:val="20"/>
          <w:szCs w:val="20"/>
          <w:lang w:val="es-ES"/>
        </w:rPr>
        <w:t xml:space="preserve"> 12 </w:t>
      </w:r>
      <w:r w:rsidRPr="00BA41C0">
        <w:rPr>
          <w:rFonts w:ascii="GHEA Grapalat" w:hAnsi="GHEA Grapalat"/>
          <w:sz w:val="20"/>
          <w:szCs w:val="20"/>
        </w:rPr>
        <w:t xml:space="preserve">of the invitation </w:t>
      </w:r>
      <w:r w:rsidRPr="001F3550">
        <w:rPr>
          <w:rFonts w:ascii="Cambria Math" w:hAnsi="Cambria Math" w:cs="Cambria Math"/>
          <w:sz w:val="20"/>
          <w:szCs w:val="20"/>
          <w:lang w:val="es-ES"/>
        </w:rPr>
        <w:t xml:space="preserve">. with </w:t>
      </w:r>
      <w:r w:rsidRPr="001F3550">
        <w:rPr>
          <w:rFonts w:ascii="GHEA Grapalat" w:hAnsi="GHEA Grapalat"/>
          <w:sz w:val="20"/>
          <w:szCs w:val="20"/>
          <w:lang w:val="es-ES"/>
        </w:rPr>
        <w:t xml:space="preserve">10 </w:t>
      </w:r>
      <w:r w:rsidRPr="00BA41C0">
        <w:rPr>
          <w:rFonts w:ascii="GHEA Grapalat" w:hAnsi="GHEA Grapalat" w:cs="GHEA Grapalat"/>
          <w:sz w:val="20"/>
          <w:szCs w:val="20"/>
        </w:rPr>
        <w:t>points</w:t>
      </w:r>
      <w:r w:rsidRPr="001F3550">
        <w:rPr>
          <w:rFonts w:ascii="GHEA Grapalat" w:hAnsi="GHEA Grapalat"/>
          <w:sz w:val="20"/>
          <w:szCs w:val="20"/>
          <w:lang w:val="es-ES"/>
        </w:rPr>
        <w:t xml:space="preserve"> </w:t>
      </w:r>
      <w:r w:rsidRPr="00BA41C0">
        <w:rPr>
          <w:rFonts w:ascii="GHEA Grapalat" w:hAnsi="GHEA Grapalat" w:cs="GHEA Grapalat"/>
          <w:sz w:val="20"/>
          <w:szCs w:val="20"/>
        </w:rPr>
        <w:t>planned</w:t>
      </w:r>
      <w:r w:rsidRPr="001F3550">
        <w:rPr>
          <w:rFonts w:ascii="GHEA Grapalat" w:hAnsi="GHEA Grapalat"/>
          <w:sz w:val="20"/>
          <w:szCs w:val="20"/>
          <w:lang w:val="es-ES"/>
        </w:rPr>
        <w:t xml:space="preserve"> </w:t>
      </w:r>
      <w:r w:rsidRPr="00BA41C0">
        <w:rPr>
          <w:rFonts w:ascii="GHEA Grapalat" w:hAnsi="GHEA Grapalat"/>
          <w:sz w:val="20"/>
          <w:szCs w:val="20"/>
        </w:rPr>
        <w:t>the decision</w:t>
      </w:r>
      <w:r w:rsidRPr="001F3550">
        <w:rPr>
          <w:rFonts w:ascii="GHEA Grapalat" w:hAnsi="GHEA Grapalat"/>
          <w:sz w:val="20"/>
          <w:szCs w:val="20"/>
          <w:lang w:val="es-ES"/>
        </w:rPr>
        <w:t xml:space="preserve"> </w:t>
      </w:r>
      <w:r w:rsidRPr="00BA41C0">
        <w:rPr>
          <w:rFonts w:ascii="GHEA Grapalat" w:hAnsi="GHEA Grapalat"/>
          <w:sz w:val="20"/>
          <w:szCs w:val="20"/>
        </w:rPr>
        <w:t>to be published</w:t>
      </w:r>
      <w:r w:rsidRPr="001F3550">
        <w:rPr>
          <w:rFonts w:ascii="GHEA Grapalat" w:hAnsi="GHEA Grapalat"/>
          <w:sz w:val="20"/>
          <w:szCs w:val="20"/>
          <w:lang w:val="es-ES"/>
        </w:rPr>
        <w:t xml:space="preserve"> </w:t>
      </w:r>
      <w:r w:rsidRPr="00BA41C0">
        <w:rPr>
          <w:rFonts w:ascii="GHEA Grapalat" w:hAnsi="GHEA Grapalat"/>
          <w:sz w:val="20"/>
          <w:szCs w:val="20"/>
        </w:rPr>
        <w:t>from the date</w:t>
      </w:r>
      <w:r w:rsidRPr="001F3550">
        <w:rPr>
          <w:rFonts w:ascii="GHEA Grapalat" w:hAnsi="GHEA Grapalat"/>
          <w:sz w:val="20"/>
          <w:szCs w:val="20"/>
          <w:lang w:val="es-ES"/>
        </w:rPr>
        <w:t xml:space="preserve"> </w:t>
      </w:r>
      <w:r w:rsidRPr="00BA41C0">
        <w:rPr>
          <w:rFonts w:ascii="GHEA Grapalat" w:hAnsi="GHEA Grapalat"/>
          <w:sz w:val="20"/>
          <w:szCs w:val="20"/>
        </w:rPr>
        <w:t>until</w:t>
      </w:r>
      <w:r w:rsidRPr="001F3550">
        <w:rPr>
          <w:rFonts w:ascii="GHEA Grapalat" w:hAnsi="GHEA Grapalat"/>
          <w:sz w:val="20"/>
          <w:szCs w:val="20"/>
          <w:lang w:val="es-ES"/>
        </w:rPr>
        <w:t xml:space="preserve"> </w:t>
      </w:r>
      <w:r w:rsidRPr="00BA41C0">
        <w:rPr>
          <w:rFonts w:ascii="GHEA Grapalat" w:hAnsi="GHEA Grapalat"/>
          <w:sz w:val="20"/>
          <w:szCs w:val="20"/>
        </w:rPr>
        <w:t>dispute</w:t>
      </w:r>
      <w:r w:rsidRPr="001F3550">
        <w:rPr>
          <w:rFonts w:ascii="GHEA Grapalat" w:hAnsi="GHEA Grapalat"/>
          <w:sz w:val="20"/>
          <w:szCs w:val="20"/>
          <w:lang w:val="es-ES"/>
        </w:rPr>
        <w:t xml:space="preserve"> </w:t>
      </w:r>
      <w:r w:rsidRPr="00BA41C0">
        <w:rPr>
          <w:rFonts w:ascii="GHEA Grapalat" w:hAnsi="GHEA Grapalat"/>
          <w:sz w:val="20"/>
          <w:szCs w:val="20"/>
        </w:rPr>
        <w:t>exam</w:t>
      </w:r>
      <w:r w:rsidRPr="001F3550">
        <w:rPr>
          <w:rFonts w:ascii="GHEA Grapalat" w:hAnsi="GHEA Grapalat"/>
          <w:sz w:val="20"/>
          <w:szCs w:val="20"/>
          <w:lang w:val="es-ES"/>
        </w:rPr>
        <w:t xml:space="preserve"> </w:t>
      </w:r>
      <w:r w:rsidRPr="00BA41C0">
        <w:rPr>
          <w:rFonts w:ascii="GHEA Grapalat" w:hAnsi="GHEA Grapalat"/>
          <w:sz w:val="20"/>
          <w:szCs w:val="20"/>
        </w:rPr>
        <w:t>with results</w:t>
      </w:r>
      <w:r w:rsidRPr="001F3550">
        <w:rPr>
          <w:rFonts w:ascii="GHEA Grapalat" w:hAnsi="GHEA Grapalat"/>
          <w:sz w:val="20"/>
          <w:szCs w:val="20"/>
          <w:lang w:val="es-ES"/>
        </w:rPr>
        <w:t xml:space="preserve"> </w:t>
      </w:r>
      <w:r w:rsidRPr="00BA41C0">
        <w:rPr>
          <w:rFonts w:ascii="GHEA Grapalat" w:hAnsi="GHEA Grapalat"/>
          <w:sz w:val="20"/>
          <w:szCs w:val="20"/>
        </w:rPr>
        <w:t>first</w:t>
      </w:r>
      <w:r w:rsidRPr="001F3550">
        <w:rPr>
          <w:rFonts w:ascii="GHEA Grapalat" w:hAnsi="GHEA Grapalat"/>
          <w:sz w:val="20"/>
          <w:szCs w:val="20"/>
          <w:lang w:val="es-ES"/>
        </w:rPr>
        <w:t xml:space="preserve"> </w:t>
      </w:r>
      <w:r w:rsidRPr="00BA41C0">
        <w:rPr>
          <w:rFonts w:ascii="GHEA Grapalat" w:hAnsi="GHEA Grapalat"/>
          <w:sz w:val="20"/>
          <w:szCs w:val="20"/>
        </w:rPr>
        <w:t>of the court</w:t>
      </w:r>
      <w:r w:rsidRPr="001F3550">
        <w:rPr>
          <w:rFonts w:ascii="GHEA Grapalat" w:hAnsi="GHEA Grapalat"/>
          <w:sz w:val="20"/>
          <w:szCs w:val="20"/>
          <w:lang w:val="es-ES"/>
        </w:rPr>
        <w:t xml:space="preserve"> </w:t>
      </w:r>
      <w:r w:rsidRPr="00BA41C0">
        <w:rPr>
          <w:rFonts w:ascii="GHEA Grapalat" w:hAnsi="GHEA Grapalat"/>
          <w:sz w:val="20"/>
          <w:szCs w:val="20"/>
        </w:rPr>
        <w:t>of court</w:t>
      </w:r>
      <w:r w:rsidRPr="001F3550">
        <w:rPr>
          <w:rFonts w:ascii="GHEA Grapalat" w:hAnsi="GHEA Grapalat"/>
          <w:sz w:val="20"/>
          <w:szCs w:val="20"/>
          <w:lang w:val="es-ES"/>
        </w:rPr>
        <w:t xml:space="preserve"> </w:t>
      </w:r>
      <w:r w:rsidRPr="00BA41C0">
        <w:rPr>
          <w:rFonts w:ascii="GHEA Grapalat" w:hAnsi="GHEA Grapalat"/>
          <w:sz w:val="20"/>
          <w:szCs w:val="20"/>
        </w:rPr>
        <w:t>established</w:t>
      </w:r>
      <w:r w:rsidRPr="001F3550">
        <w:rPr>
          <w:rFonts w:ascii="GHEA Grapalat" w:hAnsi="GHEA Grapalat"/>
          <w:sz w:val="20"/>
          <w:szCs w:val="20"/>
          <w:lang w:val="es-ES"/>
        </w:rPr>
        <w:t xml:space="preserve"> </w:t>
      </w:r>
      <w:r w:rsidRPr="00BA41C0">
        <w:rPr>
          <w:rFonts w:ascii="GHEA Grapalat" w:hAnsi="GHEA Grapalat"/>
          <w:sz w:val="20"/>
          <w:szCs w:val="20"/>
        </w:rPr>
        <w:t>final</w:t>
      </w:r>
      <w:r w:rsidRPr="001F3550">
        <w:rPr>
          <w:rFonts w:ascii="GHEA Grapalat" w:hAnsi="GHEA Grapalat"/>
          <w:sz w:val="20"/>
          <w:szCs w:val="20"/>
          <w:lang w:val="es-ES"/>
        </w:rPr>
        <w:t xml:space="preserve"> </w:t>
      </w:r>
      <w:r w:rsidRPr="00BA41C0">
        <w:rPr>
          <w:rFonts w:ascii="GHEA Grapalat" w:hAnsi="GHEA Grapalat"/>
          <w:sz w:val="20"/>
          <w:szCs w:val="20"/>
        </w:rPr>
        <w:t>judicial</w:t>
      </w:r>
      <w:r w:rsidRPr="001F3550">
        <w:rPr>
          <w:rFonts w:ascii="GHEA Grapalat" w:hAnsi="GHEA Grapalat"/>
          <w:sz w:val="20"/>
          <w:szCs w:val="20"/>
          <w:lang w:val="es-ES"/>
        </w:rPr>
        <w:t xml:space="preserve"> </w:t>
      </w:r>
      <w:r w:rsidRPr="00BA41C0">
        <w:rPr>
          <w:rFonts w:ascii="GHEA Grapalat" w:hAnsi="GHEA Grapalat"/>
          <w:sz w:val="20"/>
          <w:szCs w:val="20"/>
        </w:rPr>
        <w:t>the act</w:t>
      </w:r>
      <w:r w:rsidRPr="001F3550">
        <w:rPr>
          <w:rFonts w:ascii="GHEA Grapalat" w:hAnsi="GHEA Grapalat"/>
          <w:sz w:val="20"/>
          <w:szCs w:val="20"/>
          <w:lang w:val="es-ES"/>
        </w:rPr>
        <w:t xml:space="preserve"> </w:t>
      </w:r>
      <w:r w:rsidRPr="00BA41C0">
        <w:rPr>
          <w:rFonts w:ascii="GHEA Grapalat" w:hAnsi="GHEA Grapalat"/>
          <w:sz w:val="20"/>
          <w:szCs w:val="20"/>
        </w:rPr>
        <w:t>strength</w:t>
      </w:r>
      <w:r w:rsidRPr="001F3550">
        <w:rPr>
          <w:rFonts w:ascii="GHEA Grapalat" w:hAnsi="GHEA Grapalat"/>
          <w:sz w:val="20"/>
          <w:szCs w:val="20"/>
          <w:lang w:val="es-ES"/>
        </w:rPr>
        <w:t xml:space="preserve"> </w:t>
      </w:r>
      <w:r w:rsidRPr="00BA41C0">
        <w:rPr>
          <w:rFonts w:ascii="GHEA Grapalat" w:hAnsi="GHEA Grapalat"/>
          <w:sz w:val="20"/>
          <w:szCs w:val="20"/>
        </w:rPr>
        <w:t>in</w:t>
      </w:r>
      <w:r w:rsidRPr="001F3550">
        <w:rPr>
          <w:rFonts w:ascii="GHEA Grapalat" w:hAnsi="GHEA Grapalat"/>
          <w:sz w:val="20"/>
          <w:szCs w:val="20"/>
          <w:lang w:val="es-ES"/>
        </w:rPr>
        <w:t xml:space="preserve"> </w:t>
      </w:r>
      <w:r w:rsidRPr="00BA41C0">
        <w:rPr>
          <w:rFonts w:ascii="GHEA Grapalat" w:hAnsi="GHEA Grapalat"/>
          <w:sz w:val="20"/>
          <w:szCs w:val="20"/>
        </w:rPr>
        <w:t>to enter</w:t>
      </w:r>
      <w:r w:rsidRPr="001F3550">
        <w:rPr>
          <w:rFonts w:ascii="GHEA Grapalat" w:hAnsi="GHEA Grapalat"/>
          <w:sz w:val="20"/>
          <w:szCs w:val="20"/>
          <w:lang w:val="es-ES"/>
        </w:rPr>
        <w:t xml:space="preserve"> the </w:t>
      </w:r>
      <w:r w:rsidRPr="00BA41C0">
        <w:rPr>
          <w:rFonts w:ascii="GHEA Grapalat" w:hAnsi="GHEA Grapalat"/>
          <w:sz w:val="20"/>
          <w:szCs w:val="20"/>
        </w:rPr>
        <w:t>day</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lastRenderedPageBreak/>
        <w:t xml:space="preserve">12 </w:t>
      </w:r>
      <w:r w:rsidRPr="001F3550">
        <w:rPr>
          <w:rFonts w:ascii="Cambria Math" w:hAnsi="Cambria Math" w:cs="Cambria Math"/>
          <w:sz w:val="20"/>
          <w:szCs w:val="20"/>
          <w:lang w:val="es-ES"/>
        </w:rPr>
        <w:t xml:space="preserve">. </w:t>
      </w:r>
      <w:r w:rsidRPr="001F3550">
        <w:rPr>
          <w:rFonts w:ascii="GHEA Grapalat" w:hAnsi="GHEA Grapalat"/>
          <w:sz w:val="20"/>
          <w:szCs w:val="20"/>
          <w:lang w:val="es-ES"/>
        </w:rPr>
        <w:t xml:space="preserve">20 </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It</w:t>
      </w:r>
      <w:r w:rsidRPr="001F3550">
        <w:rPr>
          <w:rFonts w:ascii="GHEA Grapalat" w:hAnsi="GHEA Grapalat"/>
          <w:sz w:val="20"/>
          <w:szCs w:val="20"/>
          <w:lang w:val="es-ES"/>
        </w:rPr>
        <w:t xml:space="preserve"> </w:t>
      </w:r>
      <w:r w:rsidRPr="00BA41C0">
        <w:rPr>
          <w:rFonts w:ascii="GHEA Grapalat" w:hAnsi="GHEA Grapalat"/>
          <w:sz w:val="20"/>
          <w:szCs w:val="20"/>
        </w:rPr>
        <w:t xml:space="preserve">in cases </w:t>
      </w:r>
      <w:r w:rsidRPr="001F3550">
        <w:rPr>
          <w:rFonts w:ascii="GHEA Grapalat" w:hAnsi="GHEA Grapalat"/>
          <w:sz w:val="20"/>
          <w:szCs w:val="20"/>
          <w:lang w:val="es-ES"/>
        </w:rPr>
        <w:t>when public</w:t>
      </w:r>
      <w:r w:rsidRPr="00BA41C0">
        <w:rPr>
          <w:rFonts w:ascii="GHEA Grapalat" w:hAnsi="GHEA Grapalat"/>
          <w:sz w:val="20"/>
          <w:szCs w:val="20"/>
        </w:rPr>
        <w:t>​</w:t>
      </w:r>
      <w:r w:rsidRPr="001F3550">
        <w:rPr>
          <w:rFonts w:ascii="GHEA Grapalat" w:hAnsi="GHEA Grapalat"/>
          <w:sz w:val="20"/>
          <w:szCs w:val="20"/>
          <w:lang w:val="es-ES"/>
        </w:rPr>
        <w:t xml:space="preserve"> </w:t>
      </w:r>
      <w:r w:rsidRPr="00BA41C0">
        <w:rPr>
          <w:rFonts w:ascii="GHEA Grapalat" w:hAnsi="GHEA Grapalat"/>
          <w:sz w:val="20"/>
          <w:szCs w:val="20"/>
        </w:rPr>
        <w:t>or</w:t>
      </w:r>
      <w:r w:rsidRPr="001F3550">
        <w:rPr>
          <w:rFonts w:ascii="GHEA Grapalat" w:hAnsi="GHEA Grapalat"/>
          <w:sz w:val="20"/>
          <w:szCs w:val="20"/>
          <w:lang w:val="es-ES"/>
        </w:rPr>
        <w:t xml:space="preserve"> </w:t>
      </w:r>
      <w:r w:rsidRPr="00BA41C0">
        <w:rPr>
          <w:rFonts w:ascii="GHEA Grapalat" w:hAnsi="GHEA Grapalat"/>
          <w:sz w:val="20"/>
          <w:szCs w:val="20"/>
        </w:rPr>
        <w:t>protection</w:t>
      </w:r>
      <w:r w:rsidRPr="001F3550">
        <w:rPr>
          <w:rFonts w:ascii="GHEA Grapalat" w:hAnsi="GHEA Grapalat"/>
          <w:sz w:val="20"/>
          <w:szCs w:val="20"/>
          <w:lang w:val="es-ES"/>
        </w:rPr>
        <w:t xml:space="preserve"> </w:t>
      </w:r>
      <w:r w:rsidRPr="00BA41C0">
        <w:rPr>
          <w:rFonts w:ascii="GHEA Grapalat" w:hAnsi="GHEA Grapalat"/>
          <w:sz w:val="20"/>
          <w:szCs w:val="20"/>
        </w:rPr>
        <w:t>and:</w:t>
      </w:r>
      <w:r w:rsidRPr="001F3550">
        <w:rPr>
          <w:rFonts w:ascii="GHEA Grapalat" w:hAnsi="GHEA Grapalat"/>
          <w:sz w:val="20"/>
          <w:szCs w:val="20"/>
          <w:lang w:val="es-ES"/>
        </w:rPr>
        <w:t xml:space="preserve"> </w:t>
      </w:r>
      <w:r w:rsidRPr="00BA41C0">
        <w:rPr>
          <w:rFonts w:ascii="GHEA Grapalat" w:hAnsi="GHEA Grapalat"/>
          <w:sz w:val="20"/>
          <w:szCs w:val="20"/>
        </w:rPr>
        <w:t>national</w:t>
      </w:r>
      <w:r w:rsidRPr="001F3550">
        <w:rPr>
          <w:rFonts w:ascii="GHEA Grapalat" w:hAnsi="GHEA Grapalat"/>
          <w:sz w:val="20"/>
          <w:szCs w:val="20"/>
          <w:lang w:val="es-ES"/>
        </w:rPr>
        <w:t xml:space="preserve"> </w:t>
      </w:r>
      <w:r w:rsidRPr="00BA41C0">
        <w:rPr>
          <w:rFonts w:ascii="GHEA Grapalat" w:hAnsi="GHEA Grapalat"/>
          <w:sz w:val="20"/>
          <w:szCs w:val="20"/>
        </w:rPr>
        <w:t>safety</w:t>
      </w:r>
      <w:r w:rsidRPr="001F3550">
        <w:rPr>
          <w:rFonts w:ascii="GHEA Grapalat" w:hAnsi="GHEA Grapalat"/>
          <w:sz w:val="20"/>
          <w:szCs w:val="20"/>
          <w:lang w:val="es-ES"/>
        </w:rPr>
        <w:t xml:space="preserve"> </w:t>
      </w:r>
      <w:r w:rsidRPr="00BA41C0">
        <w:rPr>
          <w:rFonts w:ascii="GHEA Grapalat" w:hAnsi="GHEA Grapalat"/>
          <w:sz w:val="20"/>
          <w:szCs w:val="20"/>
        </w:rPr>
        <w:t>interests</w:t>
      </w:r>
      <w:r w:rsidRPr="001F3550">
        <w:rPr>
          <w:rFonts w:ascii="GHEA Grapalat" w:hAnsi="GHEA Grapalat"/>
          <w:sz w:val="20"/>
          <w:szCs w:val="20"/>
          <w:lang w:val="es-ES"/>
        </w:rPr>
        <w:t xml:space="preserve"> </w:t>
      </w:r>
      <w:r w:rsidRPr="00BA41C0">
        <w:rPr>
          <w:rFonts w:ascii="GHEA Grapalat" w:hAnsi="GHEA Grapalat"/>
          <w:sz w:val="20"/>
          <w:szCs w:val="20"/>
        </w:rPr>
        <w:t xml:space="preserve">based on </w:t>
      </w:r>
      <w:r w:rsidRPr="001F3550">
        <w:rPr>
          <w:rFonts w:ascii="GHEA Grapalat" w:hAnsi="GHEA Grapalat"/>
          <w:sz w:val="20"/>
          <w:szCs w:val="20"/>
          <w:lang w:val="es-ES"/>
        </w:rPr>
        <w:t xml:space="preserve">, </w:t>
      </w:r>
      <w:r w:rsidRPr="00BA41C0">
        <w:rPr>
          <w:rFonts w:ascii="GHEA Grapalat" w:hAnsi="GHEA Grapalat"/>
          <w:sz w:val="20"/>
          <w:szCs w:val="20"/>
        </w:rPr>
        <w:t>necessary</w:t>
      </w:r>
      <w:r w:rsidRPr="001F3550">
        <w:rPr>
          <w:rFonts w:ascii="GHEA Grapalat" w:hAnsi="GHEA Grapalat"/>
          <w:sz w:val="20"/>
          <w:szCs w:val="20"/>
          <w:lang w:val="es-ES"/>
        </w:rPr>
        <w:t xml:space="preserve"> </w:t>
      </w:r>
      <w:r w:rsidRPr="00BA41C0">
        <w:rPr>
          <w:rFonts w:ascii="GHEA Grapalat" w:hAnsi="GHEA Grapalat"/>
          <w:sz w:val="20"/>
          <w:szCs w:val="20"/>
        </w:rPr>
        <w:t>is</w:t>
      </w:r>
      <w:r w:rsidRPr="001F3550">
        <w:rPr>
          <w:rFonts w:ascii="GHEA Grapalat" w:hAnsi="GHEA Grapalat"/>
          <w:sz w:val="20"/>
          <w:szCs w:val="20"/>
          <w:lang w:val="es-ES"/>
        </w:rPr>
        <w:t xml:space="preserve"> </w:t>
      </w:r>
      <w:r w:rsidRPr="00BA41C0">
        <w:rPr>
          <w:rFonts w:ascii="GHEA Grapalat" w:hAnsi="GHEA Grapalat"/>
          <w:sz w:val="20"/>
          <w:szCs w:val="20"/>
        </w:rPr>
        <w:t>to continue</w:t>
      </w:r>
      <w:r w:rsidRPr="001F3550">
        <w:rPr>
          <w:rFonts w:ascii="GHEA Grapalat" w:hAnsi="GHEA Grapalat"/>
          <w:sz w:val="20"/>
          <w:szCs w:val="20"/>
          <w:lang w:val="es-ES"/>
        </w:rPr>
        <w:t xml:space="preserve"> </w:t>
      </w:r>
      <w:r w:rsidRPr="00BA41C0">
        <w:rPr>
          <w:rFonts w:ascii="GHEA Grapalat" w:hAnsi="GHEA Grapalat"/>
          <w:sz w:val="20"/>
          <w:szCs w:val="20"/>
        </w:rPr>
        <w:t>of purchase</w:t>
      </w:r>
      <w:r w:rsidRPr="001F3550">
        <w:rPr>
          <w:rFonts w:ascii="GHEA Grapalat" w:hAnsi="GHEA Grapalat"/>
          <w:sz w:val="20"/>
          <w:szCs w:val="20"/>
          <w:lang w:val="es-ES"/>
        </w:rPr>
        <w:t xml:space="preserve"> </w:t>
      </w:r>
      <w:r w:rsidRPr="00BA41C0">
        <w:rPr>
          <w:rFonts w:ascii="GHEA Grapalat" w:hAnsi="GHEA Grapalat"/>
          <w:sz w:val="20"/>
          <w:szCs w:val="20"/>
        </w:rPr>
        <w:t xml:space="preserve">the process </w:t>
      </w:r>
      <w:r w:rsidRPr="001F3550">
        <w:rPr>
          <w:rFonts w:ascii="GHEA Grapalat" w:hAnsi="GHEA Grapalat"/>
          <w:sz w:val="20"/>
          <w:szCs w:val="20"/>
          <w:lang w:val="es-ES"/>
        </w:rPr>
        <w:t xml:space="preserve">, </w:t>
      </w:r>
      <w:r w:rsidRPr="00BA41C0">
        <w:rPr>
          <w:rFonts w:ascii="GHEA Grapalat" w:hAnsi="GHEA Grapalat"/>
          <w:sz w:val="20"/>
          <w:szCs w:val="20"/>
        </w:rPr>
        <w:t>the court</w:t>
      </w:r>
      <w:r w:rsidRPr="001F3550">
        <w:rPr>
          <w:rFonts w:ascii="GHEA Grapalat" w:hAnsi="GHEA Grapalat"/>
          <w:sz w:val="20"/>
          <w:szCs w:val="20"/>
          <w:lang w:val="es-ES"/>
        </w:rPr>
        <w:t xml:space="preserve"> 2 </w:t>
      </w:r>
      <w:r w:rsidRPr="00BA41C0">
        <w:rPr>
          <w:rFonts w:ascii="GHEA Grapalat" w:hAnsi="GHEA Grapalat"/>
          <w:sz w:val="20"/>
          <w:szCs w:val="20"/>
        </w:rPr>
        <w:t>of the Law</w:t>
      </w:r>
      <w:r w:rsidRPr="001F3550">
        <w:rPr>
          <w:rFonts w:ascii="GHEA Grapalat" w:hAnsi="GHEA Grapalat"/>
          <w:sz w:val="20"/>
          <w:szCs w:val="20"/>
          <w:lang w:val="es-ES"/>
        </w:rPr>
        <w:t xml:space="preserve"> 1 </w:t>
      </w:r>
      <w:r w:rsidRPr="00BA41C0">
        <w:rPr>
          <w:rFonts w:ascii="GHEA Grapalat" w:hAnsi="GHEA Grapalat"/>
          <w:sz w:val="20"/>
          <w:szCs w:val="20"/>
        </w:rPr>
        <w:t>of the article</w:t>
      </w:r>
      <w:r w:rsidRPr="001F3550">
        <w:rPr>
          <w:rFonts w:ascii="GHEA Grapalat" w:hAnsi="GHEA Grapalat"/>
          <w:sz w:val="20"/>
          <w:szCs w:val="20"/>
          <w:lang w:val="es-ES"/>
        </w:rPr>
        <w:t xml:space="preserve"> </w:t>
      </w:r>
      <w:r w:rsidRPr="00BA41C0">
        <w:rPr>
          <w:rFonts w:ascii="GHEA Grapalat" w:hAnsi="GHEA Grapalat"/>
          <w:sz w:val="20"/>
          <w:szCs w:val="20"/>
        </w:rPr>
        <w:t>in part</w:t>
      </w:r>
      <w:r w:rsidRPr="001F3550">
        <w:rPr>
          <w:rFonts w:ascii="GHEA Grapalat" w:hAnsi="GHEA Grapalat"/>
          <w:sz w:val="20"/>
          <w:szCs w:val="20"/>
          <w:lang w:val="es-ES"/>
        </w:rPr>
        <w:t xml:space="preserve"> </w:t>
      </w:r>
      <w:r w:rsidRPr="00BA41C0">
        <w:rPr>
          <w:rFonts w:ascii="GHEA Grapalat" w:hAnsi="GHEA Grapalat"/>
          <w:sz w:val="20"/>
          <w:szCs w:val="20"/>
        </w:rPr>
        <w:t>defined</w:t>
      </w:r>
      <w:r w:rsidRPr="001F3550">
        <w:rPr>
          <w:rFonts w:ascii="GHEA Grapalat" w:hAnsi="GHEA Grapalat"/>
          <w:sz w:val="20"/>
          <w:szCs w:val="20"/>
          <w:lang w:val="es-ES"/>
        </w:rPr>
        <w:t xml:space="preserve"> </w:t>
      </w:r>
      <w:r w:rsidRPr="00BA41C0">
        <w:rPr>
          <w:rFonts w:ascii="GHEA Grapalat" w:hAnsi="GHEA Grapalat"/>
          <w:sz w:val="20"/>
          <w:szCs w:val="20"/>
        </w:rPr>
        <w:t>bodies</w:t>
      </w:r>
      <w:r w:rsidRPr="001F3550">
        <w:rPr>
          <w:rFonts w:ascii="GHEA Grapalat" w:hAnsi="GHEA Grapalat"/>
          <w:sz w:val="20"/>
          <w:szCs w:val="20"/>
          <w:lang w:val="es-ES"/>
        </w:rPr>
        <w:t xml:space="preserve"> </w:t>
      </w:r>
      <w:r w:rsidRPr="00BA41C0">
        <w:rPr>
          <w:rFonts w:ascii="GHEA Grapalat" w:hAnsi="GHEA Grapalat"/>
          <w:sz w:val="20"/>
          <w:szCs w:val="20"/>
        </w:rPr>
        <w:t xml:space="preserve">leaders </w:t>
      </w:r>
      <w:r w:rsidRPr="001F3550">
        <w:rPr>
          <w:rFonts w:ascii="GHEA Grapalat" w:hAnsi="GHEA Grapalat"/>
          <w:sz w:val="20"/>
          <w:szCs w:val="20"/>
          <w:lang w:val="es-ES"/>
        </w:rPr>
        <w:t xml:space="preserve">, </w:t>
      </w:r>
      <w:r w:rsidRPr="00BA41C0">
        <w:rPr>
          <w:rFonts w:ascii="GHEA Grapalat" w:hAnsi="GHEA Grapalat"/>
          <w:sz w:val="20"/>
          <w:szCs w:val="20"/>
        </w:rPr>
        <w:t>and?</w:t>
      </w:r>
      <w:r w:rsidRPr="001F3550">
        <w:rPr>
          <w:rFonts w:ascii="GHEA Grapalat" w:hAnsi="GHEA Grapalat"/>
          <w:sz w:val="20"/>
          <w:szCs w:val="20"/>
          <w:lang w:val="es-ES"/>
        </w:rPr>
        <w:t xml:space="preserve"> </w:t>
      </w:r>
      <w:r w:rsidRPr="00BA41C0">
        <w:rPr>
          <w:rFonts w:ascii="GHEA Grapalat" w:hAnsi="GHEA Grapalat"/>
          <w:sz w:val="20"/>
          <w:szCs w:val="20"/>
        </w:rPr>
        <w:t>legal</w:t>
      </w:r>
      <w:r w:rsidRPr="001F3550">
        <w:rPr>
          <w:rFonts w:ascii="GHEA Grapalat" w:hAnsi="GHEA Grapalat"/>
          <w:sz w:val="20"/>
          <w:szCs w:val="20"/>
          <w:lang w:val="es-ES"/>
        </w:rPr>
        <w:t xml:space="preserve"> </w:t>
      </w:r>
      <w:r w:rsidRPr="00BA41C0">
        <w:rPr>
          <w:rFonts w:ascii="GHEA Grapalat" w:hAnsi="GHEA Grapalat"/>
          <w:sz w:val="20"/>
          <w:szCs w:val="20"/>
        </w:rPr>
        <w:t>persons</w:t>
      </w:r>
      <w:r w:rsidRPr="001F3550">
        <w:rPr>
          <w:rFonts w:ascii="GHEA Grapalat" w:hAnsi="GHEA Grapalat"/>
          <w:sz w:val="20"/>
          <w:szCs w:val="20"/>
          <w:lang w:val="es-ES"/>
        </w:rPr>
        <w:t xml:space="preserve"> </w:t>
      </w:r>
      <w:r w:rsidRPr="00BA41C0">
        <w:rPr>
          <w:rFonts w:ascii="GHEA Grapalat" w:hAnsi="GHEA Grapalat"/>
          <w:sz w:val="20"/>
          <w:szCs w:val="20"/>
        </w:rPr>
        <w:t>case</w:t>
      </w:r>
      <w:r w:rsidRPr="001F3550">
        <w:rPr>
          <w:rFonts w:ascii="GHEA Grapalat" w:hAnsi="GHEA Grapalat"/>
          <w:sz w:val="20"/>
          <w:szCs w:val="20"/>
          <w:lang w:val="es-ES"/>
        </w:rPr>
        <w:t xml:space="preserve"> </w:t>
      </w:r>
      <w:r w:rsidRPr="00BA41C0">
        <w:rPr>
          <w:rFonts w:ascii="GHEA Grapalat" w:hAnsi="GHEA Grapalat"/>
          <w:sz w:val="20"/>
          <w:szCs w:val="20"/>
        </w:rPr>
        <w:t>executive</w:t>
      </w:r>
      <w:r w:rsidRPr="001F3550">
        <w:rPr>
          <w:rFonts w:ascii="GHEA Grapalat" w:hAnsi="GHEA Grapalat"/>
          <w:sz w:val="20"/>
          <w:szCs w:val="20"/>
          <w:lang w:val="es-ES"/>
        </w:rPr>
        <w:t xml:space="preserve"> </w:t>
      </w:r>
      <w:r w:rsidRPr="00BA41C0">
        <w:rPr>
          <w:rFonts w:ascii="GHEA Grapalat" w:hAnsi="GHEA Grapalat"/>
          <w:sz w:val="20"/>
          <w:szCs w:val="20"/>
        </w:rPr>
        <w:t>of the body</w:t>
      </w:r>
      <w:r w:rsidRPr="001F3550">
        <w:rPr>
          <w:rFonts w:ascii="GHEA Grapalat" w:hAnsi="GHEA Grapalat"/>
          <w:sz w:val="20"/>
          <w:szCs w:val="20"/>
          <w:lang w:val="es-ES"/>
        </w:rPr>
        <w:t xml:space="preserve"> </w:t>
      </w:r>
      <w:r w:rsidRPr="00BA41C0">
        <w:rPr>
          <w:rFonts w:ascii="GHEA Grapalat" w:hAnsi="GHEA Grapalat"/>
          <w:sz w:val="20"/>
          <w:szCs w:val="20"/>
        </w:rPr>
        <w:t>to lead</w:t>
      </w:r>
      <w:r w:rsidRPr="001F3550">
        <w:rPr>
          <w:rFonts w:ascii="GHEA Grapalat" w:hAnsi="GHEA Grapalat"/>
          <w:sz w:val="20"/>
          <w:szCs w:val="20"/>
          <w:lang w:val="es-ES"/>
        </w:rPr>
        <w:t xml:space="preserve"> </w:t>
      </w:r>
      <w:r w:rsidRPr="00BA41C0">
        <w:rPr>
          <w:rFonts w:ascii="GHEA Grapalat" w:hAnsi="GHEA Grapalat"/>
          <w:sz w:val="20"/>
          <w:szCs w:val="20"/>
        </w:rPr>
        <w:t>in writing</w:t>
      </w:r>
      <w:r w:rsidRPr="001F3550">
        <w:rPr>
          <w:rFonts w:ascii="GHEA Grapalat" w:hAnsi="GHEA Grapalat"/>
          <w:sz w:val="20"/>
          <w:szCs w:val="20"/>
          <w:lang w:val="es-ES"/>
        </w:rPr>
        <w:t xml:space="preserve"> </w:t>
      </w:r>
      <w:r w:rsidRPr="00BA41C0">
        <w:rPr>
          <w:rFonts w:ascii="GHEA Grapalat" w:hAnsi="GHEA Grapalat"/>
          <w:sz w:val="20"/>
          <w:szCs w:val="20"/>
        </w:rPr>
        <w:t>mediation</w:t>
      </w:r>
      <w:r w:rsidRPr="001F3550">
        <w:rPr>
          <w:rFonts w:ascii="GHEA Grapalat" w:hAnsi="GHEA Grapalat"/>
          <w:sz w:val="20"/>
          <w:szCs w:val="20"/>
          <w:lang w:val="es-ES"/>
        </w:rPr>
        <w:t xml:space="preserve"> </w:t>
      </w:r>
      <w:r w:rsidRPr="00BA41C0">
        <w:rPr>
          <w:rFonts w:ascii="GHEA Grapalat" w:hAnsi="GHEA Grapalat"/>
          <w:sz w:val="20"/>
          <w:szCs w:val="20"/>
        </w:rPr>
        <w:t>based on</w:t>
      </w:r>
      <w:r w:rsidRPr="001F3550">
        <w:rPr>
          <w:rFonts w:ascii="GHEA Grapalat" w:hAnsi="GHEA Grapalat"/>
          <w:sz w:val="20"/>
          <w:szCs w:val="20"/>
          <w:lang w:val="es-ES"/>
        </w:rPr>
        <w:t xml:space="preserve"> </w:t>
      </w:r>
      <w:r w:rsidRPr="00BA41C0">
        <w:rPr>
          <w:rFonts w:ascii="GHEA Grapalat" w:hAnsi="GHEA Grapalat"/>
          <w:sz w:val="20"/>
          <w:szCs w:val="20"/>
        </w:rPr>
        <w:t>on</w:t>
      </w:r>
      <w:r w:rsidRPr="001F3550">
        <w:rPr>
          <w:rFonts w:ascii="GHEA Grapalat" w:hAnsi="GHEA Grapalat"/>
          <w:sz w:val="20"/>
          <w:szCs w:val="20"/>
          <w:lang w:val="es-ES"/>
        </w:rPr>
        <w:t xml:space="preserve"> </w:t>
      </w:r>
      <w:r w:rsidRPr="00BA41C0">
        <w:rPr>
          <w:rFonts w:ascii="GHEA Grapalat" w:hAnsi="GHEA Grapalat"/>
          <w:sz w:val="20"/>
          <w:szCs w:val="20"/>
        </w:rPr>
        <w:t>makes</w:t>
      </w:r>
      <w:r w:rsidRPr="001F3550">
        <w:rPr>
          <w:rFonts w:ascii="GHEA Grapalat" w:hAnsi="GHEA Grapalat"/>
          <w:sz w:val="20"/>
          <w:szCs w:val="20"/>
          <w:lang w:val="es-ES"/>
        </w:rPr>
        <w:t xml:space="preserve"> </w:t>
      </w:r>
      <w:r w:rsidRPr="00BA41C0">
        <w:rPr>
          <w:rFonts w:ascii="GHEA Grapalat" w:hAnsi="GHEA Grapalat"/>
          <w:sz w:val="20"/>
          <w:szCs w:val="20"/>
        </w:rPr>
        <w:t>is</w:t>
      </w:r>
      <w:r w:rsidRPr="001F3550">
        <w:rPr>
          <w:rFonts w:ascii="GHEA Grapalat" w:hAnsi="GHEA Grapalat"/>
          <w:sz w:val="20"/>
          <w:szCs w:val="20"/>
          <w:lang w:val="es-ES"/>
        </w:rPr>
        <w:t xml:space="preserve"> </w:t>
      </w:r>
      <w:r w:rsidRPr="00BA41C0">
        <w:rPr>
          <w:rFonts w:ascii="GHEA Grapalat" w:hAnsi="GHEA Grapalat"/>
          <w:sz w:val="20"/>
          <w:szCs w:val="20"/>
        </w:rPr>
        <w:t>of purchase</w:t>
      </w:r>
      <w:r w:rsidRPr="001F3550">
        <w:rPr>
          <w:rFonts w:ascii="GHEA Grapalat" w:hAnsi="GHEA Grapalat"/>
          <w:sz w:val="20"/>
          <w:szCs w:val="20"/>
          <w:lang w:val="es-ES"/>
        </w:rPr>
        <w:t xml:space="preserve"> </w:t>
      </w:r>
      <w:r w:rsidRPr="00BA41C0">
        <w:rPr>
          <w:rFonts w:ascii="GHEA Grapalat" w:hAnsi="GHEA Grapalat"/>
          <w:sz w:val="20"/>
          <w:szCs w:val="20"/>
        </w:rPr>
        <w:t>process</w:t>
      </w:r>
      <w:r w:rsidRPr="001F3550">
        <w:rPr>
          <w:rFonts w:ascii="GHEA Grapalat" w:hAnsi="GHEA Grapalat"/>
          <w:sz w:val="20"/>
          <w:szCs w:val="20"/>
          <w:lang w:val="es-ES"/>
        </w:rPr>
        <w:t xml:space="preserve"> </w:t>
      </w:r>
      <w:r w:rsidRPr="00BA41C0">
        <w:rPr>
          <w:rFonts w:ascii="GHEA Grapalat" w:hAnsi="GHEA Grapalat"/>
          <w:sz w:val="20"/>
          <w:szCs w:val="20"/>
        </w:rPr>
        <w:t>suspension</w:t>
      </w:r>
      <w:r w:rsidRPr="001F3550">
        <w:rPr>
          <w:rFonts w:ascii="GHEA Grapalat" w:hAnsi="GHEA Grapalat"/>
          <w:sz w:val="20"/>
          <w:szCs w:val="20"/>
          <w:lang w:val="es-ES"/>
        </w:rPr>
        <w:t xml:space="preserve"> </w:t>
      </w:r>
      <w:r w:rsidRPr="00BA41C0">
        <w:rPr>
          <w:rFonts w:ascii="GHEA Grapalat" w:hAnsi="GHEA Grapalat"/>
          <w:sz w:val="20"/>
          <w:szCs w:val="20"/>
        </w:rPr>
        <w:t>to eliminate</w:t>
      </w:r>
      <w:r w:rsidRPr="001F3550">
        <w:rPr>
          <w:rFonts w:ascii="GHEA Grapalat" w:hAnsi="GHEA Grapalat"/>
          <w:sz w:val="20"/>
          <w:szCs w:val="20"/>
          <w:lang w:val="es-ES"/>
        </w:rPr>
        <w:t xml:space="preserve"> </w:t>
      </w:r>
      <w:r w:rsidRPr="00BA41C0">
        <w:rPr>
          <w:rFonts w:ascii="GHEA Grapalat" w:hAnsi="GHEA Grapalat"/>
          <w:sz w:val="20"/>
          <w:szCs w:val="20"/>
        </w:rPr>
        <w:t>about</w:t>
      </w:r>
      <w:r w:rsidRPr="001F3550">
        <w:rPr>
          <w:rFonts w:ascii="GHEA Grapalat" w:hAnsi="GHEA Grapalat"/>
          <w:sz w:val="20"/>
          <w:szCs w:val="20"/>
          <w:lang w:val="es-ES"/>
        </w:rPr>
        <w:t xml:space="preserve"> </w:t>
      </w:r>
      <w:r w:rsidRPr="00BA41C0">
        <w:rPr>
          <w:rFonts w:ascii="GHEA Grapalat" w:hAnsi="GHEA Grapalat"/>
          <w:sz w:val="20"/>
          <w:szCs w:val="20"/>
        </w:rPr>
        <w:t>decision</w:t>
      </w:r>
      <w:r w:rsidRPr="001F3550">
        <w:rPr>
          <w:rFonts w:ascii="GHEA Grapalat" w:hAnsi="GHEA Grapalat"/>
          <w:sz w:val="20"/>
          <w:szCs w:val="20"/>
          <w:lang w:val="es-ES"/>
        </w:rPr>
        <w:t xml:space="preserve">​ </w:t>
      </w:r>
      <w:r w:rsidRPr="00BA41C0">
        <w:rPr>
          <w:rFonts w:ascii="GHEA Grapalat" w:hAnsi="GHEA Grapalat"/>
          <w:sz w:val="20"/>
          <w:szCs w:val="20"/>
        </w:rPr>
        <w:t>The court</w:t>
      </w:r>
      <w:r w:rsidRPr="001F3550">
        <w:rPr>
          <w:rFonts w:ascii="GHEA Grapalat" w:hAnsi="GHEA Grapalat"/>
          <w:sz w:val="20"/>
          <w:szCs w:val="20"/>
          <w:lang w:val="es-ES"/>
        </w:rPr>
        <w:t xml:space="preserve"> </w:t>
      </w:r>
      <w:r w:rsidRPr="00BA41C0">
        <w:rPr>
          <w:rFonts w:ascii="GHEA Grapalat" w:hAnsi="GHEA Grapalat"/>
          <w:sz w:val="20"/>
          <w:szCs w:val="20"/>
        </w:rPr>
        <w:t>hereby</w:t>
      </w:r>
      <w:r w:rsidRPr="001F3550">
        <w:rPr>
          <w:rFonts w:ascii="GHEA Grapalat" w:hAnsi="GHEA Grapalat"/>
          <w:sz w:val="20"/>
          <w:szCs w:val="20"/>
          <w:lang w:val="es-ES"/>
        </w:rPr>
        <w:t xml:space="preserve"> </w:t>
      </w:r>
      <w:r w:rsidRPr="00BA41C0">
        <w:rPr>
          <w:rFonts w:ascii="GHEA Grapalat" w:hAnsi="GHEA Grapalat"/>
          <w:sz w:val="20"/>
          <w:szCs w:val="20"/>
        </w:rPr>
        <w:t>with a point</w:t>
      </w:r>
      <w:r w:rsidRPr="001F3550">
        <w:rPr>
          <w:rFonts w:ascii="GHEA Grapalat" w:hAnsi="GHEA Grapalat"/>
          <w:sz w:val="20"/>
          <w:szCs w:val="20"/>
          <w:lang w:val="es-ES"/>
        </w:rPr>
        <w:t xml:space="preserve"> </w:t>
      </w:r>
      <w:r w:rsidRPr="00BA41C0">
        <w:rPr>
          <w:rFonts w:ascii="GHEA Grapalat" w:hAnsi="GHEA Grapalat"/>
          <w:sz w:val="20"/>
          <w:szCs w:val="20"/>
        </w:rPr>
        <w:t>planned</w:t>
      </w:r>
      <w:r w:rsidRPr="001F3550">
        <w:rPr>
          <w:rFonts w:ascii="GHEA Grapalat" w:hAnsi="GHEA Grapalat"/>
          <w:sz w:val="20"/>
          <w:szCs w:val="20"/>
          <w:lang w:val="es-ES"/>
        </w:rPr>
        <w:t xml:space="preserve"> </w:t>
      </w:r>
      <w:r w:rsidRPr="00BA41C0">
        <w:rPr>
          <w:rFonts w:ascii="GHEA Grapalat" w:hAnsi="GHEA Grapalat"/>
          <w:sz w:val="20"/>
          <w:szCs w:val="20"/>
        </w:rPr>
        <w:t>the decision</w:t>
      </w:r>
      <w:r w:rsidRPr="001F3550">
        <w:rPr>
          <w:rFonts w:ascii="GHEA Grapalat" w:hAnsi="GHEA Grapalat"/>
          <w:sz w:val="20"/>
          <w:szCs w:val="20"/>
          <w:lang w:val="es-ES"/>
        </w:rPr>
        <w:t xml:space="preserve"> </w:t>
      </w:r>
      <w:r w:rsidRPr="00BA41C0">
        <w:rPr>
          <w:rFonts w:ascii="GHEA Grapalat" w:hAnsi="GHEA Grapalat"/>
          <w:sz w:val="20"/>
          <w:szCs w:val="20"/>
        </w:rPr>
        <w:t>of it</w:t>
      </w:r>
      <w:r w:rsidRPr="001F3550">
        <w:rPr>
          <w:rFonts w:ascii="GHEA Grapalat" w:hAnsi="GHEA Grapalat"/>
          <w:sz w:val="20"/>
          <w:szCs w:val="20"/>
          <w:lang w:val="es-ES"/>
        </w:rPr>
        <w:t xml:space="preserve"> </w:t>
      </w:r>
      <w:r w:rsidRPr="00BA41C0">
        <w:rPr>
          <w:rFonts w:ascii="GHEA Grapalat" w:hAnsi="GHEA Grapalat"/>
          <w:sz w:val="20"/>
          <w:szCs w:val="20"/>
        </w:rPr>
        <w:t>establishment</w:t>
      </w:r>
      <w:r w:rsidRPr="001F3550">
        <w:rPr>
          <w:rFonts w:ascii="GHEA Grapalat" w:hAnsi="GHEA Grapalat"/>
          <w:sz w:val="20"/>
          <w:szCs w:val="20"/>
          <w:lang w:val="es-ES"/>
        </w:rPr>
        <w:t xml:space="preserve"> </w:t>
      </w:r>
      <w:r w:rsidRPr="00BA41C0">
        <w:rPr>
          <w:rFonts w:ascii="GHEA Grapalat" w:hAnsi="GHEA Grapalat"/>
          <w:sz w:val="20"/>
          <w:szCs w:val="20"/>
        </w:rPr>
        <w:t>the day</w:t>
      </w:r>
      <w:r w:rsidRPr="001F3550">
        <w:rPr>
          <w:rFonts w:ascii="GHEA Grapalat" w:hAnsi="GHEA Grapalat"/>
          <w:sz w:val="20"/>
          <w:szCs w:val="20"/>
          <w:lang w:val="es-ES"/>
        </w:rPr>
        <w:t xml:space="preserve"> </w:t>
      </w:r>
      <w:r w:rsidRPr="00BA41C0">
        <w:rPr>
          <w:rFonts w:ascii="GHEA Grapalat" w:hAnsi="GHEA Grapalat"/>
          <w:sz w:val="20"/>
          <w:szCs w:val="20"/>
        </w:rPr>
        <w:t>immediately</w:t>
      </w:r>
      <w:r w:rsidRPr="001F3550">
        <w:rPr>
          <w:rFonts w:ascii="GHEA Grapalat" w:hAnsi="GHEA Grapalat"/>
          <w:sz w:val="20"/>
          <w:szCs w:val="20"/>
          <w:lang w:val="es-ES"/>
        </w:rPr>
        <w:t xml:space="preserve"> </w:t>
      </w:r>
      <w:r w:rsidRPr="00BA41C0">
        <w:rPr>
          <w:rFonts w:ascii="GHEA Grapalat" w:hAnsi="GHEA Grapalat"/>
          <w:sz w:val="20"/>
          <w:szCs w:val="20"/>
        </w:rPr>
        <w:t>sending</w:t>
      </w:r>
      <w:r w:rsidRPr="001F3550">
        <w:rPr>
          <w:rFonts w:ascii="GHEA Grapalat" w:hAnsi="GHEA Grapalat"/>
          <w:sz w:val="20"/>
          <w:szCs w:val="20"/>
          <w:lang w:val="es-ES"/>
        </w:rPr>
        <w:t xml:space="preserve"> </w:t>
      </w:r>
      <w:r w:rsidRPr="00BA41C0">
        <w:rPr>
          <w:rFonts w:ascii="GHEA Grapalat" w:hAnsi="GHEA Grapalat"/>
          <w:sz w:val="20"/>
          <w:szCs w:val="20"/>
        </w:rPr>
        <w:t>is</w:t>
      </w:r>
      <w:r w:rsidRPr="001F3550">
        <w:rPr>
          <w:rFonts w:ascii="GHEA Grapalat" w:hAnsi="GHEA Grapalat"/>
          <w:sz w:val="20"/>
          <w:szCs w:val="20"/>
          <w:lang w:val="es-ES"/>
        </w:rPr>
        <w:t xml:space="preserve">  </w:t>
      </w:r>
      <w:r w:rsidRPr="00BA41C0">
        <w:rPr>
          <w:rFonts w:ascii="GHEA Grapalat" w:hAnsi="GHEA Grapalat"/>
          <w:sz w:val="20"/>
          <w:szCs w:val="20"/>
        </w:rPr>
        <w:t>authorized</w:t>
      </w:r>
      <w:r w:rsidRPr="001F3550">
        <w:rPr>
          <w:rFonts w:ascii="GHEA Grapalat" w:hAnsi="GHEA Grapalat"/>
          <w:sz w:val="20"/>
          <w:szCs w:val="20"/>
          <w:lang w:val="es-ES"/>
        </w:rPr>
        <w:t xml:space="preserve"> </w:t>
      </w:r>
      <w:r w:rsidRPr="00BA41C0">
        <w:rPr>
          <w:rFonts w:ascii="GHEA Grapalat" w:hAnsi="GHEA Grapalat"/>
          <w:sz w:val="20"/>
          <w:szCs w:val="20"/>
        </w:rPr>
        <w:t>of the body</w:t>
      </w:r>
      <w:r w:rsidRPr="001F3550">
        <w:rPr>
          <w:rFonts w:ascii="GHEA Grapalat" w:hAnsi="GHEA Grapalat"/>
          <w:sz w:val="20"/>
          <w:szCs w:val="20"/>
          <w:lang w:val="es-ES"/>
        </w:rPr>
        <w:t xml:space="preserve"> </w:t>
      </w:r>
      <w:r w:rsidRPr="00BA41C0">
        <w:rPr>
          <w:rFonts w:ascii="GHEA Grapalat" w:hAnsi="GHEA Grapalat"/>
          <w:sz w:val="20"/>
          <w:szCs w:val="20"/>
        </w:rPr>
        <w:t>official</w:t>
      </w:r>
      <w:r w:rsidRPr="001F3550">
        <w:rPr>
          <w:rFonts w:ascii="GHEA Grapalat" w:hAnsi="GHEA Grapalat"/>
          <w:sz w:val="20"/>
          <w:szCs w:val="20"/>
          <w:lang w:val="es-ES"/>
        </w:rPr>
        <w:t xml:space="preserve"> </w:t>
      </w:r>
      <w:r w:rsidRPr="00BA41C0">
        <w:rPr>
          <w:rFonts w:ascii="GHEA Grapalat" w:hAnsi="GHEA Grapalat"/>
          <w:sz w:val="20"/>
          <w:szCs w:val="20"/>
        </w:rPr>
        <w:t>electronic</w:t>
      </w:r>
      <w:r w:rsidRPr="001F3550">
        <w:rPr>
          <w:rFonts w:ascii="GHEA Grapalat" w:hAnsi="GHEA Grapalat"/>
          <w:sz w:val="20"/>
          <w:szCs w:val="20"/>
          <w:lang w:val="es-ES"/>
        </w:rPr>
        <w:t xml:space="preserve"> </w:t>
      </w:r>
      <w:r w:rsidRPr="00BA41C0">
        <w:rPr>
          <w:rFonts w:ascii="GHEA Grapalat" w:hAnsi="GHEA Grapalat"/>
          <w:sz w:val="20"/>
          <w:szCs w:val="20"/>
        </w:rPr>
        <w:t>of mail</w:t>
      </w:r>
      <w:r w:rsidRPr="001F3550">
        <w:rPr>
          <w:rFonts w:ascii="GHEA Grapalat" w:hAnsi="GHEA Grapalat"/>
          <w:sz w:val="20"/>
          <w:szCs w:val="20"/>
          <w:lang w:val="es-ES"/>
        </w:rPr>
        <w:t xml:space="preserve"> to </w:t>
      </w:r>
      <w:r w:rsidRPr="00BA41C0">
        <w:rPr>
          <w:rFonts w:ascii="GHEA Grapalat" w:hAnsi="GHEA Grapalat"/>
          <w:sz w:val="20"/>
          <w:szCs w:val="20"/>
        </w:rPr>
        <w:t>the address Authorized</w:t>
      </w:r>
      <w:r w:rsidRPr="001F3550">
        <w:rPr>
          <w:rFonts w:ascii="GHEA Grapalat" w:hAnsi="GHEA Grapalat"/>
          <w:sz w:val="20"/>
          <w:szCs w:val="20"/>
          <w:lang w:val="es-ES"/>
        </w:rPr>
        <w:t xml:space="preserve"> </w:t>
      </w:r>
      <w:r w:rsidRPr="00BA41C0">
        <w:rPr>
          <w:rFonts w:ascii="GHEA Grapalat" w:hAnsi="GHEA Grapalat"/>
          <w:sz w:val="20"/>
          <w:szCs w:val="20"/>
        </w:rPr>
        <w:t>the body</w:t>
      </w:r>
      <w:r w:rsidRPr="001F3550">
        <w:rPr>
          <w:rFonts w:ascii="GHEA Grapalat" w:hAnsi="GHEA Grapalat"/>
          <w:sz w:val="20"/>
          <w:szCs w:val="20"/>
          <w:lang w:val="es-ES"/>
        </w:rPr>
        <w:t xml:space="preserve"> </w:t>
      </w:r>
      <w:r w:rsidRPr="00BA41C0">
        <w:rPr>
          <w:rFonts w:ascii="GHEA Grapalat" w:hAnsi="GHEA Grapalat"/>
          <w:sz w:val="20"/>
          <w:szCs w:val="20"/>
        </w:rPr>
        <w:t>that</w:t>
      </w:r>
      <w:r w:rsidRPr="001F3550">
        <w:rPr>
          <w:rFonts w:ascii="GHEA Grapalat" w:hAnsi="GHEA Grapalat"/>
          <w:sz w:val="20"/>
          <w:szCs w:val="20"/>
          <w:lang w:val="es-ES"/>
        </w:rPr>
        <w:t xml:space="preserve"> </w:t>
      </w:r>
      <w:r w:rsidRPr="00BA41C0">
        <w:rPr>
          <w:rFonts w:ascii="GHEA Grapalat" w:hAnsi="GHEA Grapalat"/>
          <w:sz w:val="20"/>
          <w:szCs w:val="20"/>
        </w:rPr>
        <w:t>the decision</w:t>
      </w:r>
      <w:r w:rsidRPr="001F3550">
        <w:rPr>
          <w:rFonts w:ascii="GHEA Grapalat" w:hAnsi="GHEA Grapalat"/>
          <w:sz w:val="20"/>
          <w:szCs w:val="20"/>
          <w:lang w:val="es-ES"/>
        </w:rPr>
        <w:t xml:space="preserve"> </w:t>
      </w:r>
      <w:r w:rsidRPr="00BA41C0">
        <w:rPr>
          <w:rFonts w:ascii="GHEA Grapalat" w:hAnsi="GHEA Grapalat"/>
          <w:sz w:val="20"/>
          <w:szCs w:val="20"/>
        </w:rPr>
        <w:t>immediately</w:t>
      </w:r>
      <w:r w:rsidRPr="001F3550">
        <w:rPr>
          <w:rFonts w:ascii="GHEA Grapalat" w:hAnsi="GHEA Grapalat"/>
          <w:sz w:val="20"/>
          <w:szCs w:val="20"/>
          <w:lang w:val="es-ES"/>
        </w:rPr>
        <w:t xml:space="preserve"> </w:t>
      </w:r>
      <w:r w:rsidRPr="00BA41C0">
        <w:rPr>
          <w:rFonts w:ascii="GHEA Grapalat" w:hAnsi="GHEA Grapalat"/>
          <w:sz w:val="20"/>
          <w:szCs w:val="20"/>
        </w:rPr>
        <w:t>publication</w:t>
      </w:r>
      <w:r w:rsidRPr="001F3550">
        <w:rPr>
          <w:rFonts w:ascii="GHEA Grapalat" w:hAnsi="GHEA Grapalat"/>
          <w:sz w:val="20"/>
          <w:szCs w:val="20"/>
          <w:lang w:val="es-ES"/>
        </w:rPr>
        <w:t xml:space="preserve"> </w:t>
      </w:r>
      <w:r w:rsidRPr="00BA41C0">
        <w:rPr>
          <w:rFonts w:ascii="GHEA Grapalat" w:hAnsi="GHEA Grapalat"/>
          <w:sz w:val="20"/>
          <w:szCs w:val="20"/>
        </w:rPr>
        <w:t>is</w:t>
      </w:r>
      <w:r w:rsidRPr="001F3550">
        <w:rPr>
          <w:rFonts w:ascii="GHEA Grapalat" w:hAnsi="GHEA Grapalat"/>
          <w:sz w:val="20"/>
          <w:szCs w:val="20"/>
          <w:lang w:val="es-ES"/>
        </w:rPr>
        <w:t xml:space="preserve"> </w:t>
      </w:r>
      <w:r w:rsidRPr="00BA41C0">
        <w:rPr>
          <w:rFonts w:ascii="GHEA Grapalat" w:hAnsi="GHEA Grapalat"/>
          <w:sz w:val="20"/>
          <w:szCs w:val="20"/>
        </w:rPr>
        <w:t xml:space="preserve">in the newsletter </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Calibri" w:hAnsi="Calibri" w:cs="Calibri"/>
          <w:sz w:val="20"/>
          <w:szCs w:val="20"/>
          <w:lang w:val="es-ES"/>
        </w:rPr>
        <w:t> </w:t>
      </w:r>
      <w:r w:rsidRPr="001F3550">
        <w:rPr>
          <w:rFonts w:ascii="GHEA Grapalat" w:hAnsi="GHEA Grapalat"/>
          <w:sz w:val="20"/>
          <w:szCs w:val="20"/>
          <w:lang w:val="es-ES"/>
        </w:rPr>
        <w:t xml:space="preserve">12 </w:t>
      </w:r>
      <w:r w:rsidRPr="001F3550">
        <w:rPr>
          <w:rFonts w:ascii="Cambria Math" w:hAnsi="Cambria Math" w:cs="Cambria Math"/>
          <w:sz w:val="20"/>
          <w:szCs w:val="20"/>
          <w:lang w:val="es-ES"/>
        </w:rPr>
        <w:t xml:space="preserve">. </w:t>
      </w:r>
      <w:r w:rsidRPr="001F3550">
        <w:rPr>
          <w:rFonts w:ascii="GHEA Grapalat" w:hAnsi="GHEA Grapalat"/>
          <w:sz w:val="20"/>
          <w:szCs w:val="20"/>
          <w:lang w:val="es-ES"/>
        </w:rPr>
        <w:t xml:space="preserve">21 </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To the client</w:t>
      </w:r>
      <w:r w:rsidRPr="001F3550">
        <w:rPr>
          <w:rFonts w:ascii="GHEA Grapalat" w:hAnsi="GHEA Grapalat"/>
          <w:sz w:val="20"/>
          <w:szCs w:val="20"/>
          <w:lang w:val="es-ES"/>
        </w:rPr>
        <w:t xml:space="preserve"> </w:t>
      </w:r>
      <w:r w:rsidRPr="00BA41C0">
        <w:rPr>
          <w:rFonts w:ascii="GHEA Grapalat" w:hAnsi="GHEA Grapalat"/>
          <w:sz w:val="20"/>
          <w:szCs w:val="20"/>
        </w:rPr>
        <w:t>and:</w:t>
      </w:r>
      <w:r w:rsidRPr="001F3550">
        <w:rPr>
          <w:rFonts w:ascii="GHEA Grapalat" w:hAnsi="GHEA Grapalat"/>
          <w:sz w:val="20"/>
          <w:szCs w:val="20"/>
          <w:lang w:val="es-ES"/>
        </w:rPr>
        <w:t xml:space="preserve"> </w:t>
      </w:r>
      <w:r w:rsidRPr="00BA41C0">
        <w:rPr>
          <w:rFonts w:ascii="GHEA Grapalat" w:hAnsi="GHEA Grapalat"/>
          <w:sz w:val="20"/>
          <w:szCs w:val="20"/>
        </w:rPr>
        <w:t>appraiser</w:t>
      </w:r>
      <w:r w:rsidRPr="001F3550">
        <w:rPr>
          <w:rFonts w:ascii="GHEA Grapalat" w:hAnsi="GHEA Grapalat"/>
          <w:sz w:val="20"/>
          <w:szCs w:val="20"/>
          <w:lang w:val="es-ES"/>
        </w:rPr>
        <w:t xml:space="preserve"> </w:t>
      </w:r>
      <w:r w:rsidRPr="00BA41C0">
        <w:rPr>
          <w:rFonts w:ascii="GHEA Grapalat" w:hAnsi="GHEA Grapalat"/>
          <w:sz w:val="20"/>
          <w:szCs w:val="20"/>
        </w:rPr>
        <w:t>of the commission</w:t>
      </w:r>
      <w:r w:rsidRPr="001F3550">
        <w:rPr>
          <w:rFonts w:ascii="GHEA Grapalat" w:hAnsi="GHEA Grapalat"/>
          <w:sz w:val="20"/>
          <w:szCs w:val="20"/>
          <w:lang w:val="es-ES"/>
        </w:rPr>
        <w:t xml:space="preserve"> </w:t>
      </w:r>
      <w:r w:rsidRPr="00BA41C0">
        <w:rPr>
          <w:rFonts w:ascii="GHEA Grapalat" w:hAnsi="GHEA Grapalat"/>
          <w:sz w:val="20"/>
          <w:szCs w:val="20"/>
        </w:rPr>
        <w:t xml:space="preserve">of actions </w:t>
      </w:r>
      <w:proofErr w:type="gramStart"/>
      <w:r w:rsidRPr="001F3550">
        <w:rPr>
          <w:rFonts w:ascii="GHEA Grapalat" w:hAnsi="GHEA Grapalat"/>
          <w:sz w:val="20"/>
          <w:szCs w:val="20"/>
          <w:lang w:val="es-ES"/>
        </w:rPr>
        <w:t xml:space="preserve">( </w:t>
      </w:r>
      <w:r w:rsidRPr="00BA41C0">
        <w:rPr>
          <w:rFonts w:ascii="GHEA Grapalat" w:hAnsi="GHEA Grapalat"/>
          <w:sz w:val="20"/>
          <w:szCs w:val="20"/>
        </w:rPr>
        <w:t>inaction</w:t>
      </w:r>
      <w:proofErr w:type="gramEnd"/>
      <w:r w:rsidRPr="00BA41C0">
        <w:rPr>
          <w:rFonts w:ascii="GHEA Grapalat" w:hAnsi="GHEA Grapalat"/>
          <w:sz w:val="20"/>
          <w:szCs w:val="20"/>
        </w:rPr>
        <w:t xml:space="preserve"> </w:t>
      </w:r>
      <w:r w:rsidRPr="001F3550">
        <w:rPr>
          <w:rFonts w:ascii="GHEA Grapalat" w:hAnsi="GHEA Grapalat"/>
          <w:sz w:val="20"/>
          <w:szCs w:val="20"/>
          <w:lang w:val="es-ES"/>
        </w:rPr>
        <w:t xml:space="preserve">) </w:t>
      </w:r>
      <w:r w:rsidRPr="00BA41C0">
        <w:rPr>
          <w:rFonts w:ascii="GHEA Grapalat" w:hAnsi="GHEA Grapalat"/>
          <w:sz w:val="20"/>
          <w:szCs w:val="20"/>
        </w:rPr>
        <w:t>and</w:t>
      </w:r>
      <w:r w:rsidRPr="001F3550">
        <w:rPr>
          <w:rFonts w:ascii="GHEA Grapalat" w:hAnsi="GHEA Grapalat"/>
          <w:sz w:val="20"/>
          <w:szCs w:val="20"/>
          <w:lang w:val="es-ES"/>
        </w:rPr>
        <w:t xml:space="preserve"> </w:t>
      </w:r>
      <w:r w:rsidRPr="00BA41C0">
        <w:rPr>
          <w:rFonts w:ascii="GHEA Grapalat" w:hAnsi="GHEA Grapalat"/>
          <w:sz w:val="20"/>
          <w:szCs w:val="20"/>
        </w:rPr>
        <w:t>decisions</w:t>
      </w:r>
      <w:r w:rsidRPr="001F3550">
        <w:rPr>
          <w:rFonts w:ascii="GHEA Grapalat" w:hAnsi="GHEA Grapalat"/>
          <w:sz w:val="20"/>
          <w:szCs w:val="20"/>
          <w:lang w:val="es-ES"/>
        </w:rPr>
        <w:t xml:space="preserve"> </w:t>
      </w:r>
      <w:r w:rsidRPr="00BA41C0">
        <w:rPr>
          <w:rFonts w:ascii="GHEA Grapalat" w:hAnsi="GHEA Grapalat"/>
          <w:sz w:val="20"/>
          <w:szCs w:val="20"/>
        </w:rPr>
        <w:t>appeal</w:t>
      </w:r>
      <w:r w:rsidRPr="001F3550">
        <w:rPr>
          <w:rFonts w:ascii="GHEA Grapalat" w:hAnsi="GHEA Grapalat"/>
          <w:sz w:val="20"/>
          <w:szCs w:val="20"/>
          <w:lang w:val="es-ES"/>
        </w:rPr>
        <w:t xml:space="preserve"> </w:t>
      </w:r>
      <w:r w:rsidRPr="00BA41C0">
        <w:rPr>
          <w:rFonts w:ascii="GHEA Grapalat" w:hAnsi="GHEA Grapalat"/>
          <w:sz w:val="20"/>
          <w:szCs w:val="20"/>
        </w:rPr>
        <w:t>with</w:t>
      </w:r>
      <w:r w:rsidRPr="001F3550">
        <w:rPr>
          <w:rFonts w:ascii="GHEA Grapalat" w:hAnsi="GHEA Grapalat"/>
          <w:sz w:val="20"/>
          <w:szCs w:val="20"/>
          <w:lang w:val="es-ES"/>
        </w:rPr>
        <w:t xml:space="preserve"> </w:t>
      </w:r>
      <w:r w:rsidRPr="00BA41C0">
        <w:rPr>
          <w:rFonts w:ascii="GHEA Grapalat" w:hAnsi="GHEA Grapalat"/>
          <w:sz w:val="20"/>
          <w:szCs w:val="20"/>
        </w:rPr>
        <w:t>connected</w:t>
      </w:r>
      <w:r w:rsidRPr="001F3550">
        <w:rPr>
          <w:rFonts w:ascii="GHEA Grapalat" w:hAnsi="GHEA Grapalat"/>
          <w:sz w:val="20"/>
          <w:szCs w:val="20"/>
          <w:lang w:val="es-ES"/>
        </w:rPr>
        <w:t xml:space="preserve"> </w:t>
      </w:r>
      <w:r w:rsidRPr="00BA41C0">
        <w:rPr>
          <w:rFonts w:ascii="GHEA Grapalat" w:hAnsi="GHEA Grapalat"/>
          <w:sz w:val="20"/>
          <w:szCs w:val="20"/>
        </w:rPr>
        <w:t>with disputes</w:t>
      </w:r>
      <w:r w:rsidRPr="001F3550">
        <w:rPr>
          <w:rFonts w:ascii="GHEA Grapalat" w:hAnsi="GHEA Grapalat"/>
          <w:sz w:val="20"/>
          <w:szCs w:val="20"/>
          <w:lang w:val="es-ES"/>
        </w:rPr>
        <w:t xml:space="preserve"> </w:t>
      </w:r>
      <w:r w:rsidRPr="00BA41C0">
        <w:rPr>
          <w:rFonts w:ascii="GHEA Grapalat" w:hAnsi="GHEA Grapalat"/>
          <w:sz w:val="20"/>
          <w:szCs w:val="20"/>
        </w:rPr>
        <w:t>of court</w:t>
      </w:r>
      <w:r w:rsidRPr="001F3550">
        <w:rPr>
          <w:rFonts w:ascii="GHEA Grapalat" w:hAnsi="GHEA Grapalat"/>
          <w:sz w:val="20"/>
          <w:szCs w:val="20"/>
          <w:lang w:val="es-ES"/>
        </w:rPr>
        <w:t xml:space="preserve"> </w:t>
      </w:r>
      <w:r w:rsidRPr="00BA41C0">
        <w:rPr>
          <w:rFonts w:ascii="GHEA Grapalat" w:hAnsi="GHEA Grapalat"/>
          <w:sz w:val="20"/>
          <w:szCs w:val="20"/>
        </w:rPr>
        <w:t>final</w:t>
      </w:r>
      <w:r w:rsidRPr="001F3550">
        <w:rPr>
          <w:rFonts w:ascii="GHEA Grapalat" w:hAnsi="GHEA Grapalat"/>
          <w:sz w:val="20"/>
          <w:szCs w:val="20"/>
          <w:lang w:val="es-ES"/>
        </w:rPr>
        <w:t xml:space="preserve"> </w:t>
      </w:r>
      <w:r w:rsidRPr="00BA41C0">
        <w:rPr>
          <w:rFonts w:ascii="GHEA Grapalat" w:hAnsi="GHEA Grapalat"/>
          <w:sz w:val="20"/>
          <w:szCs w:val="20"/>
        </w:rPr>
        <w:t>judicial</w:t>
      </w:r>
      <w:r w:rsidRPr="001F3550">
        <w:rPr>
          <w:rFonts w:ascii="GHEA Grapalat" w:hAnsi="GHEA Grapalat"/>
          <w:sz w:val="20"/>
          <w:szCs w:val="20"/>
          <w:lang w:val="es-ES"/>
        </w:rPr>
        <w:t xml:space="preserve"> </w:t>
      </w:r>
      <w:r w:rsidRPr="00BA41C0">
        <w:rPr>
          <w:rFonts w:ascii="GHEA Grapalat" w:hAnsi="GHEA Grapalat"/>
          <w:sz w:val="20"/>
          <w:szCs w:val="20"/>
        </w:rPr>
        <w:t>the act</w:t>
      </w:r>
      <w:r w:rsidRPr="001F3550">
        <w:rPr>
          <w:rFonts w:ascii="GHEA Grapalat" w:hAnsi="GHEA Grapalat"/>
          <w:sz w:val="20"/>
          <w:szCs w:val="20"/>
          <w:lang w:val="es-ES"/>
        </w:rPr>
        <w:t xml:space="preserve"> </w:t>
      </w:r>
      <w:r w:rsidRPr="00BA41C0">
        <w:rPr>
          <w:rFonts w:ascii="GHEA Grapalat" w:hAnsi="GHEA Grapalat"/>
          <w:sz w:val="20"/>
          <w:szCs w:val="20"/>
        </w:rPr>
        <w:t>strength</w:t>
      </w:r>
      <w:r w:rsidRPr="001F3550">
        <w:rPr>
          <w:rFonts w:ascii="GHEA Grapalat" w:hAnsi="GHEA Grapalat"/>
          <w:sz w:val="20"/>
          <w:szCs w:val="20"/>
          <w:lang w:val="es-ES"/>
        </w:rPr>
        <w:t xml:space="preserve"> </w:t>
      </w:r>
      <w:r w:rsidRPr="00BA41C0">
        <w:rPr>
          <w:rFonts w:ascii="GHEA Grapalat" w:hAnsi="GHEA Grapalat"/>
          <w:sz w:val="20"/>
          <w:szCs w:val="20"/>
        </w:rPr>
        <w:t>in</w:t>
      </w:r>
      <w:r w:rsidRPr="001F3550">
        <w:rPr>
          <w:rFonts w:ascii="GHEA Grapalat" w:hAnsi="GHEA Grapalat"/>
          <w:sz w:val="20"/>
          <w:szCs w:val="20"/>
          <w:lang w:val="es-ES"/>
        </w:rPr>
        <w:t xml:space="preserve"> </w:t>
      </w:r>
      <w:r w:rsidRPr="00BA41C0">
        <w:rPr>
          <w:rFonts w:ascii="GHEA Grapalat" w:hAnsi="GHEA Grapalat"/>
          <w:sz w:val="20"/>
          <w:szCs w:val="20"/>
        </w:rPr>
        <w:t>is</w:t>
      </w:r>
      <w:r w:rsidRPr="001F3550">
        <w:rPr>
          <w:rFonts w:ascii="GHEA Grapalat" w:hAnsi="GHEA Grapalat"/>
          <w:sz w:val="20"/>
          <w:szCs w:val="20"/>
          <w:lang w:val="es-ES"/>
        </w:rPr>
        <w:t xml:space="preserve"> </w:t>
      </w:r>
      <w:r w:rsidRPr="00BA41C0">
        <w:rPr>
          <w:rFonts w:ascii="GHEA Grapalat" w:hAnsi="GHEA Grapalat"/>
          <w:sz w:val="20"/>
          <w:szCs w:val="20"/>
        </w:rPr>
        <w:t>enter</w:t>
      </w:r>
      <w:r w:rsidRPr="001F3550">
        <w:rPr>
          <w:rFonts w:ascii="GHEA Grapalat" w:hAnsi="GHEA Grapalat"/>
          <w:sz w:val="20"/>
          <w:szCs w:val="20"/>
          <w:lang w:val="es-ES"/>
        </w:rPr>
        <w:t xml:space="preserve"> </w:t>
      </w:r>
      <w:r w:rsidRPr="00BA41C0">
        <w:rPr>
          <w:rFonts w:ascii="GHEA Grapalat" w:hAnsi="GHEA Grapalat"/>
          <w:sz w:val="20"/>
          <w:szCs w:val="20"/>
        </w:rPr>
        <w:t>publication</w:t>
      </w:r>
      <w:r w:rsidRPr="001F3550">
        <w:rPr>
          <w:rFonts w:ascii="GHEA Grapalat" w:hAnsi="GHEA Grapalat"/>
          <w:sz w:val="20"/>
          <w:szCs w:val="20"/>
          <w:lang w:val="es-ES"/>
        </w:rPr>
        <w:t xml:space="preserve"> </w:t>
      </w:r>
      <w:r w:rsidRPr="00BA41C0">
        <w:rPr>
          <w:rFonts w:ascii="GHEA Grapalat" w:hAnsi="GHEA Grapalat"/>
          <w:sz w:val="20"/>
          <w:szCs w:val="20"/>
        </w:rPr>
        <w:t>since</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12.22 </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To the client</w:t>
      </w:r>
      <w:r w:rsidRPr="001F3550">
        <w:rPr>
          <w:rFonts w:ascii="GHEA Grapalat" w:hAnsi="GHEA Grapalat"/>
          <w:sz w:val="20"/>
          <w:szCs w:val="20"/>
          <w:lang w:val="es-ES"/>
        </w:rPr>
        <w:t xml:space="preserve"> </w:t>
      </w:r>
      <w:r w:rsidRPr="00BA41C0">
        <w:rPr>
          <w:rFonts w:ascii="GHEA Grapalat" w:hAnsi="GHEA Grapalat"/>
          <w:sz w:val="20"/>
          <w:szCs w:val="20"/>
        </w:rPr>
        <w:t>and:</w:t>
      </w:r>
      <w:r w:rsidRPr="001F3550">
        <w:rPr>
          <w:rFonts w:ascii="GHEA Grapalat" w:hAnsi="GHEA Grapalat"/>
          <w:sz w:val="20"/>
          <w:szCs w:val="20"/>
          <w:lang w:val="es-ES"/>
        </w:rPr>
        <w:t xml:space="preserve"> </w:t>
      </w:r>
      <w:r w:rsidRPr="00BA41C0">
        <w:rPr>
          <w:rFonts w:ascii="GHEA Grapalat" w:hAnsi="GHEA Grapalat"/>
          <w:sz w:val="20"/>
          <w:szCs w:val="20"/>
        </w:rPr>
        <w:t>appraiser</w:t>
      </w:r>
      <w:r w:rsidRPr="001F3550">
        <w:rPr>
          <w:rFonts w:ascii="GHEA Grapalat" w:hAnsi="GHEA Grapalat"/>
          <w:sz w:val="20"/>
          <w:szCs w:val="20"/>
          <w:lang w:val="es-ES"/>
        </w:rPr>
        <w:t xml:space="preserve"> </w:t>
      </w:r>
      <w:r w:rsidRPr="00BA41C0">
        <w:rPr>
          <w:rFonts w:ascii="GHEA Grapalat" w:hAnsi="GHEA Grapalat"/>
          <w:sz w:val="20"/>
          <w:szCs w:val="20"/>
        </w:rPr>
        <w:t>of the commission</w:t>
      </w:r>
      <w:r w:rsidRPr="001F3550">
        <w:rPr>
          <w:rFonts w:ascii="GHEA Grapalat" w:hAnsi="GHEA Grapalat"/>
          <w:sz w:val="20"/>
          <w:szCs w:val="20"/>
          <w:lang w:val="es-ES"/>
        </w:rPr>
        <w:t xml:space="preserve"> </w:t>
      </w:r>
      <w:r w:rsidRPr="00BA41C0">
        <w:rPr>
          <w:rFonts w:ascii="GHEA Grapalat" w:hAnsi="GHEA Grapalat"/>
          <w:sz w:val="20"/>
          <w:szCs w:val="20"/>
        </w:rPr>
        <w:t xml:space="preserve">of actions </w:t>
      </w:r>
      <w:r w:rsidRPr="001F3550">
        <w:rPr>
          <w:rFonts w:ascii="GHEA Grapalat" w:hAnsi="GHEA Grapalat"/>
          <w:sz w:val="20"/>
          <w:szCs w:val="20"/>
          <w:lang w:val="es-ES"/>
        </w:rPr>
        <w:t xml:space="preserve">( </w:t>
      </w:r>
      <w:r w:rsidRPr="00BA41C0">
        <w:rPr>
          <w:rFonts w:ascii="GHEA Grapalat" w:hAnsi="GHEA Grapalat"/>
          <w:sz w:val="20"/>
          <w:szCs w:val="20"/>
        </w:rPr>
        <w:t xml:space="preserve">inaction </w:t>
      </w:r>
      <w:r w:rsidRPr="001F3550">
        <w:rPr>
          <w:rFonts w:ascii="GHEA Grapalat" w:hAnsi="GHEA Grapalat"/>
          <w:sz w:val="20"/>
          <w:szCs w:val="20"/>
          <w:lang w:val="es-ES"/>
        </w:rPr>
        <w:t xml:space="preserve">) </w:t>
      </w:r>
      <w:r w:rsidRPr="00BA41C0">
        <w:rPr>
          <w:rFonts w:ascii="GHEA Grapalat" w:hAnsi="GHEA Grapalat"/>
          <w:sz w:val="20"/>
          <w:szCs w:val="20"/>
        </w:rPr>
        <w:t>and</w:t>
      </w:r>
      <w:r w:rsidRPr="001F3550">
        <w:rPr>
          <w:rFonts w:ascii="GHEA Grapalat" w:hAnsi="GHEA Grapalat"/>
          <w:sz w:val="20"/>
          <w:szCs w:val="20"/>
          <w:lang w:val="es-ES"/>
        </w:rPr>
        <w:t xml:space="preserve"> </w:t>
      </w:r>
      <w:r w:rsidRPr="00BA41C0">
        <w:rPr>
          <w:rFonts w:ascii="GHEA Grapalat" w:hAnsi="GHEA Grapalat"/>
          <w:sz w:val="20"/>
          <w:szCs w:val="20"/>
        </w:rPr>
        <w:t>decisions</w:t>
      </w:r>
      <w:r w:rsidRPr="001F3550">
        <w:rPr>
          <w:rFonts w:ascii="GHEA Grapalat" w:hAnsi="GHEA Grapalat"/>
          <w:sz w:val="20"/>
          <w:szCs w:val="20"/>
          <w:lang w:val="es-ES"/>
        </w:rPr>
        <w:t xml:space="preserve"> </w:t>
      </w:r>
      <w:r w:rsidRPr="00BA41C0">
        <w:rPr>
          <w:rFonts w:ascii="GHEA Grapalat" w:hAnsi="GHEA Grapalat"/>
          <w:sz w:val="20"/>
          <w:szCs w:val="20"/>
        </w:rPr>
        <w:t>appeal</w:t>
      </w:r>
      <w:r w:rsidRPr="001F3550">
        <w:rPr>
          <w:rFonts w:ascii="GHEA Grapalat" w:hAnsi="GHEA Grapalat"/>
          <w:sz w:val="20"/>
          <w:szCs w:val="20"/>
          <w:lang w:val="es-ES"/>
        </w:rPr>
        <w:t xml:space="preserve"> </w:t>
      </w:r>
      <w:r w:rsidRPr="00BA41C0">
        <w:rPr>
          <w:rFonts w:ascii="GHEA Grapalat" w:hAnsi="GHEA Grapalat"/>
          <w:sz w:val="20"/>
          <w:szCs w:val="20"/>
        </w:rPr>
        <w:t>with</w:t>
      </w:r>
      <w:r w:rsidRPr="001F3550">
        <w:rPr>
          <w:rFonts w:ascii="GHEA Grapalat" w:hAnsi="GHEA Grapalat"/>
          <w:sz w:val="20"/>
          <w:szCs w:val="20"/>
          <w:lang w:val="es-ES"/>
        </w:rPr>
        <w:t xml:space="preserve"> </w:t>
      </w:r>
      <w:r w:rsidRPr="00BA41C0">
        <w:rPr>
          <w:rFonts w:ascii="GHEA Grapalat" w:hAnsi="GHEA Grapalat"/>
          <w:sz w:val="20"/>
          <w:szCs w:val="20"/>
        </w:rPr>
        <w:t>connected</w:t>
      </w:r>
      <w:r w:rsidRPr="001F3550">
        <w:rPr>
          <w:rFonts w:ascii="GHEA Grapalat" w:hAnsi="GHEA Grapalat"/>
          <w:sz w:val="20"/>
          <w:szCs w:val="20"/>
          <w:lang w:val="es-ES"/>
        </w:rPr>
        <w:t xml:space="preserve"> </w:t>
      </w:r>
      <w:r w:rsidRPr="00BA41C0">
        <w:rPr>
          <w:rFonts w:ascii="GHEA Grapalat" w:hAnsi="GHEA Grapalat"/>
          <w:sz w:val="20"/>
          <w:szCs w:val="20"/>
        </w:rPr>
        <w:t>with disputes</w:t>
      </w:r>
      <w:r w:rsidRPr="001F3550">
        <w:rPr>
          <w:rFonts w:ascii="GHEA Grapalat" w:hAnsi="GHEA Grapalat"/>
          <w:sz w:val="20"/>
          <w:szCs w:val="20"/>
          <w:lang w:val="es-ES"/>
        </w:rPr>
        <w:t xml:space="preserve"> </w:t>
      </w:r>
      <w:r w:rsidRPr="00BA41C0">
        <w:rPr>
          <w:rFonts w:ascii="GHEA Grapalat" w:hAnsi="GHEA Grapalat"/>
          <w:sz w:val="20"/>
          <w:szCs w:val="20"/>
        </w:rPr>
        <w:t>of court</w:t>
      </w:r>
      <w:r w:rsidRPr="001F3550">
        <w:rPr>
          <w:rFonts w:ascii="GHEA Grapalat" w:hAnsi="GHEA Grapalat"/>
          <w:sz w:val="20"/>
          <w:szCs w:val="20"/>
          <w:lang w:val="es-ES"/>
        </w:rPr>
        <w:t xml:space="preserve"> </w:t>
      </w:r>
      <w:r w:rsidRPr="00BA41C0">
        <w:rPr>
          <w:rFonts w:ascii="GHEA Grapalat" w:hAnsi="GHEA Grapalat"/>
          <w:sz w:val="20"/>
          <w:szCs w:val="20"/>
        </w:rPr>
        <w:t>judgment</w:t>
      </w:r>
      <w:r w:rsidRPr="001F3550">
        <w:rPr>
          <w:rFonts w:ascii="GHEA Grapalat" w:hAnsi="GHEA Grapalat"/>
          <w:sz w:val="20"/>
          <w:szCs w:val="20"/>
          <w:lang w:val="es-ES"/>
        </w:rPr>
        <w:t xml:space="preserve"> </w:t>
      </w:r>
      <w:r w:rsidRPr="00BA41C0">
        <w:rPr>
          <w:rFonts w:ascii="GHEA Grapalat" w:hAnsi="GHEA Grapalat"/>
          <w:sz w:val="20"/>
          <w:szCs w:val="20"/>
        </w:rPr>
        <w:t>final</w:t>
      </w:r>
      <w:r w:rsidRPr="001F3550">
        <w:rPr>
          <w:rFonts w:ascii="GHEA Grapalat" w:hAnsi="GHEA Grapalat"/>
          <w:sz w:val="20"/>
          <w:szCs w:val="20"/>
          <w:lang w:val="es-ES"/>
        </w:rPr>
        <w:t xml:space="preserve"> </w:t>
      </w:r>
      <w:r w:rsidRPr="00BA41C0">
        <w:rPr>
          <w:rFonts w:ascii="GHEA Grapalat" w:hAnsi="GHEA Grapalat"/>
          <w:sz w:val="20"/>
          <w:szCs w:val="20"/>
        </w:rPr>
        <w:t>part</w:t>
      </w:r>
      <w:r w:rsidRPr="001F3550">
        <w:rPr>
          <w:rFonts w:ascii="GHEA Grapalat" w:hAnsi="GHEA Grapalat"/>
          <w:sz w:val="20"/>
          <w:szCs w:val="20"/>
          <w:lang w:val="es-ES"/>
        </w:rPr>
        <w:t xml:space="preserve"> </w:t>
      </w:r>
      <w:r w:rsidRPr="00BA41C0">
        <w:rPr>
          <w:rFonts w:ascii="GHEA Grapalat" w:hAnsi="GHEA Grapalat"/>
          <w:sz w:val="20"/>
          <w:szCs w:val="20"/>
        </w:rPr>
        <w:t>or</w:t>
      </w:r>
      <w:r w:rsidRPr="001F3550">
        <w:rPr>
          <w:rFonts w:ascii="GHEA Grapalat" w:hAnsi="GHEA Grapalat"/>
          <w:sz w:val="20"/>
          <w:szCs w:val="20"/>
          <w:lang w:val="es-ES"/>
        </w:rPr>
        <w:t xml:space="preserve"> </w:t>
      </w:r>
      <w:r w:rsidRPr="00BA41C0">
        <w:rPr>
          <w:rFonts w:ascii="GHEA Grapalat" w:hAnsi="GHEA Grapalat"/>
          <w:sz w:val="20"/>
          <w:szCs w:val="20"/>
        </w:rPr>
        <w:t>other</w:t>
      </w:r>
      <w:r w:rsidRPr="001F3550">
        <w:rPr>
          <w:rFonts w:ascii="GHEA Grapalat" w:hAnsi="GHEA Grapalat"/>
          <w:sz w:val="20"/>
          <w:szCs w:val="20"/>
          <w:lang w:val="es-ES"/>
        </w:rPr>
        <w:t xml:space="preserve"> </w:t>
      </w:r>
      <w:r w:rsidRPr="00BA41C0">
        <w:rPr>
          <w:rFonts w:ascii="GHEA Grapalat" w:hAnsi="GHEA Grapalat"/>
          <w:sz w:val="20"/>
          <w:szCs w:val="20"/>
        </w:rPr>
        <w:t>final</w:t>
      </w:r>
      <w:r w:rsidRPr="001F3550">
        <w:rPr>
          <w:rFonts w:ascii="GHEA Grapalat" w:hAnsi="GHEA Grapalat"/>
          <w:sz w:val="20"/>
          <w:szCs w:val="20"/>
          <w:lang w:val="es-ES"/>
        </w:rPr>
        <w:t xml:space="preserve"> </w:t>
      </w:r>
      <w:r w:rsidRPr="00BA41C0">
        <w:rPr>
          <w:rFonts w:ascii="GHEA Grapalat" w:hAnsi="GHEA Grapalat"/>
          <w:sz w:val="20"/>
          <w:szCs w:val="20"/>
        </w:rPr>
        <w:t>judicial</w:t>
      </w:r>
      <w:r w:rsidRPr="001F3550">
        <w:rPr>
          <w:rFonts w:ascii="GHEA Grapalat" w:hAnsi="GHEA Grapalat"/>
          <w:sz w:val="20"/>
          <w:szCs w:val="20"/>
          <w:lang w:val="es-ES"/>
        </w:rPr>
        <w:t xml:space="preserve"> </w:t>
      </w:r>
      <w:r w:rsidRPr="00BA41C0">
        <w:rPr>
          <w:rFonts w:ascii="GHEA Grapalat" w:hAnsi="GHEA Grapalat"/>
          <w:sz w:val="20"/>
          <w:szCs w:val="20"/>
        </w:rPr>
        <w:t>the act</w:t>
      </w:r>
      <w:r w:rsidRPr="001F3550">
        <w:rPr>
          <w:rFonts w:ascii="GHEA Grapalat" w:hAnsi="GHEA Grapalat"/>
          <w:sz w:val="20"/>
          <w:szCs w:val="20"/>
          <w:lang w:val="es-ES"/>
        </w:rPr>
        <w:t xml:space="preserve"> </w:t>
      </w:r>
      <w:r w:rsidRPr="00BA41C0">
        <w:rPr>
          <w:rFonts w:ascii="GHEA Grapalat" w:hAnsi="GHEA Grapalat"/>
          <w:sz w:val="20"/>
          <w:szCs w:val="20"/>
        </w:rPr>
        <w:t>of it</w:t>
      </w:r>
      <w:r w:rsidRPr="001F3550">
        <w:rPr>
          <w:rFonts w:ascii="GHEA Grapalat" w:hAnsi="GHEA Grapalat"/>
          <w:sz w:val="20"/>
          <w:szCs w:val="20"/>
          <w:lang w:val="es-ES"/>
        </w:rPr>
        <w:t xml:space="preserve"> </w:t>
      </w:r>
      <w:r w:rsidRPr="00BA41C0">
        <w:rPr>
          <w:rFonts w:ascii="GHEA Grapalat" w:hAnsi="GHEA Grapalat"/>
          <w:sz w:val="20"/>
          <w:szCs w:val="20"/>
        </w:rPr>
        <w:t>publication</w:t>
      </w:r>
      <w:r w:rsidRPr="001F3550">
        <w:rPr>
          <w:rFonts w:ascii="GHEA Grapalat" w:hAnsi="GHEA Grapalat"/>
          <w:sz w:val="20"/>
          <w:szCs w:val="20"/>
          <w:lang w:val="es-ES"/>
        </w:rPr>
        <w:t xml:space="preserve"> </w:t>
      </w:r>
      <w:r w:rsidRPr="00BA41C0">
        <w:rPr>
          <w:rFonts w:ascii="GHEA Grapalat" w:hAnsi="GHEA Grapalat"/>
          <w:sz w:val="20"/>
          <w:szCs w:val="20"/>
        </w:rPr>
        <w:t>the day</w:t>
      </w:r>
      <w:r w:rsidRPr="001F3550">
        <w:rPr>
          <w:rFonts w:ascii="GHEA Grapalat" w:hAnsi="GHEA Grapalat"/>
          <w:sz w:val="20"/>
          <w:szCs w:val="20"/>
          <w:lang w:val="es-ES"/>
        </w:rPr>
        <w:t xml:space="preserve"> </w:t>
      </w:r>
      <w:r w:rsidRPr="00BA41C0">
        <w:rPr>
          <w:rFonts w:ascii="GHEA Grapalat" w:hAnsi="GHEA Grapalat"/>
          <w:sz w:val="20"/>
          <w:szCs w:val="20"/>
        </w:rPr>
        <w:t>being sent</w:t>
      </w:r>
      <w:r w:rsidRPr="001F3550">
        <w:rPr>
          <w:rFonts w:ascii="GHEA Grapalat" w:hAnsi="GHEA Grapalat"/>
          <w:sz w:val="20"/>
          <w:szCs w:val="20"/>
          <w:lang w:val="es-ES"/>
        </w:rPr>
        <w:t xml:space="preserve"> </w:t>
      </w:r>
      <w:r w:rsidRPr="00BA41C0">
        <w:rPr>
          <w:rFonts w:ascii="GHEA Grapalat" w:hAnsi="GHEA Grapalat"/>
          <w:sz w:val="20"/>
          <w:szCs w:val="20"/>
        </w:rPr>
        <w:t>is</w:t>
      </w:r>
      <w:r w:rsidRPr="001F3550">
        <w:rPr>
          <w:rFonts w:ascii="GHEA Grapalat" w:hAnsi="GHEA Grapalat"/>
          <w:sz w:val="20"/>
          <w:szCs w:val="20"/>
          <w:lang w:val="es-ES"/>
        </w:rPr>
        <w:t xml:space="preserve"> </w:t>
      </w:r>
      <w:r w:rsidRPr="00BA41C0">
        <w:rPr>
          <w:rFonts w:ascii="GHEA Grapalat" w:hAnsi="GHEA Grapalat"/>
          <w:sz w:val="20"/>
          <w:szCs w:val="20"/>
        </w:rPr>
        <w:t>authorized</w:t>
      </w:r>
      <w:r w:rsidRPr="001F3550">
        <w:rPr>
          <w:rFonts w:ascii="GHEA Grapalat" w:hAnsi="GHEA Grapalat"/>
          <w:sz w:val="20"/>
          <w:szCs w:val="20"/>
          <w:lang w:val="es-ES"/>
        </w:rPr>
        <w:t xml:space="preserve"> </w:t>
      </w:r>
      <w:r w:rsidRPr="00BA41C0">
        <w:rPr>
          <w:rFonts w:ascii="GHEA Grapalat" w:hAnsi="GHEA Grapalat"/>
          <w:sz w:val="20"/>
          <w:szCs w:val="20"/>
        </w:rPr>
        <w:t>of the body</w:t>
      </w:r>
      <w:r w:rsidRPr="001F3550">
        <w:rPr>
          <w:rFonts w:ascii="GHEA Grapalat" w:hAnsi="GHEA Grapalat"/>
          <w:sz w:val="20"/>
          <w:szCs w:val="20"/>
          <w:lang w:val="es-ES"/>
        </w:rPr>
        <w:t xml:space="preserve"> </w:t>
      </w:r>
      <w:r w:rsidRPr="00BA41C0">
        <w:rPr>
          <w:rFonts w:ascii="GHEA Grapalat" w:hAnsi="GHEA Grapalat"/>
          <w:sz w:val="20"/>
          <w:szCs w:val="20"/>
        </w:rPr>
        <w:t>official</w:t>
      </w:r>
      <w:r w:rsidRPr="001F3550">
        <w:rPr>
          <w:rFonts w:ascii="GHEA Grapalat" w:hAnsi="GHEA Grapalat"/>
          <w:sz w:val="20"/>
          <w:szCs w:val="20"/>
          <w:lang w:val="es-ES"/>
        </w:rPr>
        <w:t xml:space="preserve"> </w:t>
      </w:r>
      <w:r w:rsidRPr="00BA41C0">
        <w:rPr>
          <w:rFonts w:ascii="GHEA Grapalat" w:hAnsi="GHEA Grapalat"/>
          <w:sz w:val="20"/>
          <w:szCs w:val="20"/>
        </w:rPr>
        <w:t>electronic</w:t>
      </w:r>
      <w:r w:rsidRPr="001F3550">
        <w:rPr>
          <w:rFonts w:ascii="GHEA Grapalat" w:hAnsi="GHEA Grapalat"/>
          <w:sz w:val="20"/>
          <w:szCs w:val="20"/>
          <w:lang w:val="es-ES"/>
        </w:rPr>
        <w:t xml:space="preserve"> </w:t>
      </w:r>
      <w:r w:rsidRPr="00BA41C0">
        <w:rPr>
          <w:rFonts w:ascii="GHEA Grapalat" w:hAnsi="GHEA Grapalat"/>
          <w:sz w:val="20"/>
          <w:szCs w:val="20"/>
        </w:rPr>
        <w:t>of mail</w:t>
      </w:r>
      <w:r w:rsidRPr="001F3550">
        <w:rPr>
          <w:rFonts w:ascii="GHEA Grapalat" w:hAnsi="GHEA Grapalat"/>
          <w:sz w:val="20"/>
          <w:szCs w:val="20"/>
          <w:lang w:val="es-ES"/>
        </w:rPr>
        <w:t xml:space="preserve"> to </w:t>
      </w:r>
      <w:r w:rsidRPr="00BA41C0">
        <w:rPr>
          <w:rFonts w:ascii="GHEA Grapalat" w:hAnsi="GHEA Grapalat"/>
          <w:sz w:val="20"/>
          <w:szCs w:val="20"/>
        </w:rPr>
        <w:t>the address Authorized</w:t>
      </w:r>
      <w:r w:rsidRPr="001F3550">
        <w:rPr>
          <w:rFonts w:ascii="GHEA Grapalat" w:hAnsi="GHEA Grapalat"/>
          <w:sz w:val="20"/>
          <w:szCs w:val="20"/>
          <w:lang w:val="es-ES"/>
        </w:rPr>
        <w:t xml:space="preserve"> </w:t>
      </w:r>
      <w:r w:rsidRPr="00BA41C0">
        <w:rPr>
          <w:rFonts w:ascii="GHEA Grapalat" w:hAnsi="GHEA Grapalat"/>
          <w:sz w:val="20"/>
          <w:szCs w:val="20"/>
        </w:rPr>
        <w:t>the body</w:t>
      </w:r>
      <w:r w:rsidRPr="001F3550">
        <w:rPr>
          <w:rFonts w:ascii="GHEA Grapalat" w:hAnsi="GHEA Grapalat"/>
          <w:sz w:val="20"/>
          <w:szCs w:val="20"/>
          <w:lang w:val="es-ES"/>
        </w:rPr>
        <w:t xml:space="preserve"> </w:t>
      </w:r>
      <w:r w:rsidRPr="00BA41C0">
        <w:rPr>
          <w:rFonts w:ascii="GHEA Grapalat" w:hAnsi="GHEA Grapalat"/>
          <w:sz w:val="20"/>
          <w:szCs w:val="20"/>
        </w:rPr>
        <w:t>of court</w:t>
      </w:r>
      <w:r w:rsidRPr="001F3550">
        <w:rPr>
          <w:rFonts w:ascii="GHEA Grapalat" w:hAnsi="GHEA Grapalat"/>
          <w:sz w:val="20"/>
          <w:szCs w:val="20"/>
          <w:lang w:val="es-ES"/>
        </w:rPr>
        <w:t xml:space="preserve"> </w:t>
      </w:r>
      <w:r w:rsidRPr="00BA41C0">
        <w:rPr>
          <w:rFonts w:ascii="GHEA Grapalat" w:hAnsi="GHEA Grapalat"/>
          <w:sz w:val="20"/>
          <w:szCs w:val="20"/>
        </w:rPr>
        <w:t>judgment</w:t>
      </w:r>
      <w:r w:rsidRPr="001F3550">
        <w:rPr>
          <w:rFonts w:ascii="GHEA Grapalat" w:hAnsi="GHEA Grapalat"/>
          <w:sz w:val="20"/>
          <w:szCs w:val="20"/>
          <w:lang w:val="es-ES"/>
        </w:rPr>
        <w:t xml:space="preserve"> </w:t>
      </w:r>
      <w:r w:rsidRPr="00BA41C0">
        <w:rPr>
          <w:rFonts w:ascii="GHEA Grapalat" w:hAnsi="GHEA Grapalat"/>
          <w:sz w:val="20"/>
          <w:szCs w:val="20"/>
        </w:rPr>
        <w:t>final</w:t>
      </w:r>
      <w:r w:rsidRPr="001F3550">
        <w:rPr>
          <w:rFonts w:ascii="GHEA Grapalat" w:hAnsi="GHEA Grapalat"/>
          <w:sz w:val="20"/>
          <w:szCs w:val="20"/>
          <w:lang w:val="es-ES"/>
        </w:rPr>
        <w:t xml:space="preserve"> </w:t>
      </w:r>
      <w:r w:rsidRPr="00BA41C0">
        <w:rPr>
          <w:rFonts w:ascii="GHEA Grapalat" w:hAnsi="GHEA Grapalat"/>
          <w:sz w:val="20"/>
          <w:szCs w:val="20"/>
        </w:rPr>
        <w:t>part</w:t>
      </w:r>
      <w:r w:rsidRPr="001F3550">
        <w:rPr>
          <w:rFonts w:ascii="GHEA Grapalat" w:hAnsi="GHEA Grapalat"/>
          <w:sz w:val="20"/>
          <w:szCs w:val="20"/>
          <w:lang w:val="es-ES"/>
        </w:rPr>
        <w:t xml:space="preserve"> </w:t>
      </w:r>
      <w:r w:rsidRPr="00BA41C0">
        <w:rPr>
          <w:rFonts w:ascii="GHEA Grapalat" w:hAnsi="GHEA Grapalat"/>
          <w:sz w:val="20"/>
          <w:szCs w:val="20"/>
        </w:rPr>
        <w:t>or</w:t>
      </w:r>
      <w:r w:rsidRPr="001F3550">
        <w:rPr>
          <w:rFonts w:ascii="GHEA Grapalat" w:hAnsi="GHEA Grapalat"/>
          <w:sz w:val="20"/>
          <w:szCs w:val="20"/>
          <w:lang w:val="es-ES"/>
        </w:rPr>
        <w:t xml:space="preserve"> </w:t>
      </w:r>
      <w:r w:rsidRPr="00BA41C0">
        <w:rPr>
          <w:rFonts w:ascii="GHEA Grapalat" w:hAnsi="GHEA Grapalat"/>
          <w:sz w:val="20"/>
          <w:szCs w:val="20"/>
        </w:rPr>
        <w:t>other</w:t>
      </w:r>
      <w:r w:rsidRPr="001F3550">
        <w:rPr>
          <w:rFonts w:ascii="GHEA Grapalat" w:hAnsi="GHEA Grapalat"/>
          <w:sz w:val="20"/>
          <w:szCs w:val="20"/>
          <w:lang w:val="es-ES"/>
        </w:rPr>
        <w:t xml:space="preserve"> </w:t>
      </w:r>
      <w:r w:rsidRPr="00BA41C0">
        <w:rPr>
          <w:rFonts w:ascii="GHEA Grapalat" w:hAnsi="GHEA Grapalat"/>
          <w:sz w:val="20"/>
          <w:szCs w:val="20"/>
        </w:rPr>
        <w:t>final</w:t>
      </w:r>
      <w:r w:rsidRPr="001F3550">
        <w:rPr>
          <w:rFonts w:ascii="GHEA Grapalat" w:hAnsi="GHEA Grapalat"/>
          <w:sz w:val="20"/>
          <w:szCs w:val="20"/>
          <w:lang w:val="es-ES"/>
        </w:rPr>
        <w:t xml:space="preserve"> </w:t>
      </w:r>
      <w:r w:rsidRPr="00BA41C0">
        <w:rPr>
          <w:rFonts w:ascii="GHEA Grapalat" w:hAnsi="GHEA Grapalat"/>
          <w:sz w:val="20"/>
          <w:szCs w:val="20"/>
        </w:rPr>
        <w:t>judicial</w:t>
      </w:r>
      <w:r w:rsidRPr="001F3550">
        <w:rPr>
          <w:rFonts w:ascii="GHEA Grapalat" w:hAnsi="GHEA Grapalat"/>
          <w:sz w:val="20"/>
          <w:szCs w:val="20"/>
          <w:lang w:val="es-ES"/>
        </w:rPr>
        <w:t xml:space="preserve"> </w:t>
      </w:r>
      <w:r w:rsidRPr="00BA41C0">
        <w:rPr>
          <w:rFonts w:ascii="GHEA Grapalat" w:hAnsi="GHEA Grapalat"/>
          <w:sz w:val="20"/>
          <w:szCs w:val="20"/>
        </w:rPr>
        <w:t>the act</w:t>
      </w:r>
      <w:r w:rsidRPr="001F3550">
        <w:rPr>
          <w:rFonts w:ascii="GHEA Grapalat" w:hAnsi="GHEA Grapalat"/>
          <w:sz w:val="20"/>
          <w:szCs w:val="20"/>
          <w:lang w:val="es-ES"/>
        </w:rPr>
        <w:t xml:space="preserve"> </w:t>
      </w:r>
      <w:r w:rsidRPr="00BA41C0">
        <w:rPr>
          <w:rFonts w:ascii="GHEA Grapalat" w:hAnsi="GHEA Grapalat"/>
          <w:sz w:val="20"/>
          <w:szCs w:val="20"/>
        </w:rPr>
        <w:t>immediately</w:t>
      </w:r>
      <w:r w:rsidRPr="001F3550">
        <w:rPr>
          <w:rFonts w:ascii="GHEA Grapalat" w:hAnsi="GHEA Grapalat"/>
          <w:sz w:val="20"/>
          <w:szCs w:val="20"/>
          <w:lang w:val="es-ES"/>
        </w:rPr>
        <w:t xml:space="preserve"> </w:t>
      </w:r>
      <w:r w:rsidRPr="00BA41C0">
        <w:rPr>
          <w:rFonts w:ascii="GHEA Grapalat" w:hAnsi="GHEA Grapalat"/>
          <w:sz w:val="20"/>
          <w:szCs w:val="20"/>
        </w:rPr>
        <w:t>publication</w:t>
      </w:r>
      <w:r w:rsidRPr="001F3550">
        <w:rPr>
          <w:rFonts w:ascii="GHEA Grapalat" w:hAnsi="GHEA Grapalat"/>
          <w:sz w:val="20"/>
          <w:szCs w:val="20"/>
          <w:lang w:val="es-ES"/>
        </w:rPr>
        <w:t xml:space="preserve"> </w:t>
      </w:r>
      <w:r w:rsidRPr="00BA41C0">
        <w:rPr>
          <w:rFonts w:ascii="GHEA Grapalat" w:hAnsi="GHEA Grapalat"/>
          <w:sz w:val="20"/>
          <w:szCs w:val="20"/>
        </w:rPr>
        <w:t>is</w:t>
      </w:r>
      <w:r w:rsidRPr="001F3550">
        <w:rPr>
          <w:rFonts w:ascii="GHEA Grapalat" w:hAnsi="GHEA Grapalat"/>
          <w:sz w:val="20"/>
          <w:szCs w:val="20"/>
          <w:lang w:val="es-ES"/>
        </w:rPr>
        <w:t xml:space="preserve"> </w:t>
      </w:r>
      <w:r w:rsidRPr="00BA41C0">
        <w:rPr>
          <w:rFonts w:ascii="GHEA Grapalat" w:hAnsi="GHEA Grapalat"/>
          <w:sz w:val="20"/>
          <w:szCs w:val="20"/>
        </w:rPr>
        <w:t xml:space="preserve">in the newsletter </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 </w:t>
      </w:r>
      <w:r w:rsidRPr="001F3550">
        <w:rPr>
          <w:rFonts w:ascii="Cambria Math" w:hAnsi="Cambria Math" w:cs="Cambria Math"/>
          <w:sz w:val="20"/>
          <w:szCs w:val="20"/>
          <w:lang w:val="es-ES"/>
        </w:rPr>
        <w:t xml:space="preserve">. </w:t>
      </w:r>
      <w:r w:rsidRPr="001F3550">
        <w:rPr>
          <w:rFonts w:ascii="GHEA Grapalat" w:hAnsi="GHEA Grapalat"/>
          <w:sz w:val="20"/>
          <w:szCs w:val="20"/>
          <w:lang w:val="es-ES"/>
        </w:rPr>
        <w:t xml:space="preserve">23 </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cs="GHEA Grapalat"/>
          <w:sz w:val="20"/>
          <w:szCs w:val="20"/>
        </w:rPr>
        <w:t>Appeal</w:t>
      </w:r>
      <w:r w:rsidRPr="001F3550">
        <w:rPr>
          <w:rFonts w:ascii="GHEA Grapalat" w:hAnsi="GHEA Grapalat"/>
          <w:sz w:val="20"/>
          <w:szCs w:val="20"/>
          <w:lang w:val="es-ES"/>
        </w:rPr>
        <w:t xml:space="preserve"> </w:t>
      </w:r>
      <w:r w:rsidRPr="00BA41C0">
        <w:rPr>
          <w:rFonts w:ascii="GHEA Grapalat" w:hAnsi="GHEA Grapalat" w:cs="GHEA Grapalat"/>
          <w:sz w:val="20"/>
          <w:szCs w:val="20"/>
        </w:rPr>
        <w:t>for</w:t>
      </w:r>
      <w:r w:rsidRPr="001F3550">
        <w:rPr>
          <w:rFonts w:ascii="GHEA Grapalat" w:hAnsi="GHEA Grapalat"/>
          <w:sz w:val="20"/>
          <w:szCs w:val="20"/>
          <w:lang w:val="es-ES"/>
        </w:rPr>
        <w:t xml:space="preserve"> </w:t>
      </w:r>
      <w:r w:rsidRPr="00BA41C0">
        <w:rPr>
          <w:rFonts w:ascii="GHEA Grapalat" w:hAnsi="GHEA Grapalat" w:cs="GHEA Grapalat"/>
          <w:sz w:val="20"/>
          <w:szCs w:val="20"/>
        </w:rPr>
        <w:t>chargeable</w:t>
      </w:r>
      <w:r w:rsidRPr="001F3550">
        <w:rPr>
          <w:rFonts w:ascii="GHEA Grapalat" w:hAnsi="GHEA Grapalat"/>
          <w:sz w:val="20"/>
          <w:szCs w:val="20"/>
          <w:lang w:val="es-ES"/>
        </w:rPr>
        <w:t xml:space="preserve"> </w:t>
      </w:r>
      <w:r w:rsidRPr="00BA41C0">
        <w:rPr>
          <w:rFonts w:ascii="GHEA Grapalat" w:hAnsi="GHEA Grapalat"/>
          <w:sz w:val="20"/>
          <w:szCs w:val="20"/>
        </w:rPr>
        <w:t>State</w:t>
      </w:r>
      <w:r w:rsidRPr="001F3550">
        <w:rPr>
          <w:rFonts w:ascii="GHEA Grapalat" w:hAnsi="GHEA Grapalat"/>
          <w:sz w:val="20"/>
          <w:szCs w:val="20"/>
          <w:lang w:val="es-ES"/>
        </w:rPr>
        <w:t xml:space="preserve"> </w:t>
      </w:r>
      <w:r w:rsidRPr="00BA41C0">
        <w:rPr>
          <w:rFonts w:ascii="GHEA Grapalat" w:hAnsi="GHEA Grapalat"/>
          <w:sz w:val="20"/>
          <w:szCs w:val="20"/>
        </w:rPr>
        <w:t>of duties</w:t>
      </w:r>
      <w:r w:rsidRPr="001F3550">
        <w:rPr>
          <w:rFonts w:ascii="GHEA Grapalat" w:hAnsi="GHEA Grapalat"/>
          <w:sz w:val="20"/>
          <w:szCs w:val="20"/>
          <w:lang w:val="es-ES"/>
        </w:rPr>
        <w:t xml:space="preserve"> </w:t>
      </w:r>
      <w:r w:rsidRPr="00BA41C0">
        <w:rPr>
          <w:rFonts w:ascii="GHEA Grapalat" w:hAnsi="GHEA Grapalat"/>
          <w:sz w:val="20"/>
          <w:szCs w:val="20"/>
        </w:rPr>
        <w:t>rates</w:t>
      </w:r>
      <w:r w:rsidRPr="001F3550">
        <w:rPr>
          <w:rFonts w:ascii="GHEA Grapalat" w:hAnsi="GHEA Grapalat"/>
          <w:sz w:val="20"/>
          <w:szCs w:val="20"/>
          <w:lang w:val="es-ES"/>
        </w:rPr>
        <w:t xml:space="preserve"> </w:t>
      </w:r>
      <w:r w:rsidRPr="00BA41C0">
        <w:rPr>
          <w:rFonts w:ascii="GHEA Grapalat" w:hAnsi="GHEA Grapalat"/>
          <w:sz w:val="20"/>
          <w:szCs w:val="20"/>
        </w:rPr>
        <w:t>defined</w:t>
      </w:r>
      <w:r w:rsidRPr="001F3550">
        <w:rPr>
          <w:rFonts w:ascii="GHEA Grapalat" w:hAnsi="GHEA Grapalat"/>
          <w:sz w:val="20"/>
          <w:szCs w:val="20"/>
          <w:lang w:val="es-ES"/>
        </w:rPr>
        <w:t xml:space="preserve"> </w:t>
      </w:r>
      <w:r w:rsidRPr="00BA41C0">
        <w:rPr>
          <w:rFonts w:ascii="GHEA Grapalat" w:hAnsi="GHEA Grapalat"/>
          <w:sz w:val="20"/>
          <w:szCs w:val="20"/>
        </w:rPr>
        <w:t xml:space="preserve">are </w:t>
      </w:r>
      <w:r w:rsidRPr="001F3550">
        <w:rPr>
          <w:rFonts w:ascii="GHEA Grapalat" w:hAnsi="GHEA Grapalat"/>
          <w:sz w:val="20"/>
          <w:szCs w:val="20"/>
          <w:lang w:val="es-ES"/>
        </w:rPr>
        <w:t xml:space="preserve">" </w:t>
      </w:r>
      <w:r w:rsidRPr="00BA41C0">
        <w:rPr>
          <w:rFonts w:ascii="GHEA Grapalat" w:hAnsi="GHEA Grapalat"/>
          <w:sz w:val="20"/>
          <w:szCs w:val="20"/>
        </w:rPr>
        <w:t>State</w:t>
      </w:r>
      <w:r w:rsidRPr="001F3550">
        <w:rPr>
          <w:rFonts w:ascii="GHEA Grapalat" w:hAnsi="GHEA Grapalat"/>
          <w:sz w:val="20"/>
          <w:szCs w:val="20"/>
          <w:lang w:val="es-ES"/>
        </w:rPr>
        <w:t xml:space="preserve"> </w:t>
      </w:r>
      <w:r w:rsidRPr="00BA41C0">
        <w:rPr>
          <w:rFonts w:ascii="GHEA Grapalat" w:hAnsi="GHEA Grapalat"/>
          <w:sz w:val="20"/>
          <w:szCs w:val="20"/>
        </w:rPr>
        <w:t>toll</w:t>
      </w:r>
      <w:r w:rsidRPr="001F3550">
        <w:rPr>
          <w:rFonts w:ascii="GHEA Grapalat" w:hAnsi="GHEA Grapalat"/>
          <w:sz w:val="20"/>
          <w:szCs w:val="20"/>
          <w:lang w:val="es-ES"/>
        </w:rPr>
        <w:t xml:space="preserve"> </w:t>
      </w:r>
      <w:r w:rsidRPr="00BA41C0">
        <w:rPr>
          <w:rFonts w:ascii="GHEA Grapalat" w:hAnsi="GHEA Grapalat"/>
          <w:sz w:val="20"/>
          <w:szCs w:val="20"/>
        </w:rPr>
        <w:t xml:space="preserve">about </w:t>
      </w:r>
      <w:r w:rsidRPr="001F3550">
        <w:rPr>
          <w:rFonts w:ascii="GHEA Grapalat" w:hAnsi="GHEA Grapalat"/>
          <w:sz w:val="20"/>
          <w:szCs w:val="20"/>
          <w:lang w:val="es-ES"/>
        </w:rPr>
        <w:t xml:space="preserve">" </w:t>
      </w:r>
      <w:r w:rsidRPr="00BA41C0">
        <w:rPr>
          <w:rFonts w:ascii="GHEA Grapalat" w:hAnsi="GHEA Grapalat"/>
          <w:sz w:val="20"/>
          <w:szCs w:val="20"/>
        </w:rPr>
        <w:t>by law.</w:t>
      </w:r>
    </w:p>
    <w:p w:rsidR="00096865" w:rsidRPr="005E1F72" w:rsidRDefault="00703C74" w:rsidP="00EF3662">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5E1F72">
        <w:rPr>
          <w:rFonts w:ascii="GHEA Grapalat" w:hAnsi="GHEA Grapalat" w:cs="Sylfaen"/>
          <w:b/>
          <w:szCs w:val="22"/>
          <w:lang w:val="es-ES"/>
        </w:rPr>
        <w:lastRenderedPageBreak/>
        <w:t xml:space="preserve">PART </w:t>
      </w:r>
      <w:r w:rsidR="00096865" w:rsidRPr="005E1F72">
        <w:rPr>
          <w:rFonts w:ascii="GHEA Grapalat" w:hAnsi="GHEA Grapalat"/>
          <w:b/>
          <w:szCs w:val="22"/>
          <w:lang w:val="af-ZA"/>
        </w:rPr>
        <w:t>II:</w:t>
      </w:r>
    </w:p>
    <w:p w:rsidR="00096865" w:rsidRPr="005E1F72" w:rsidRDefault="00096865" w:rsidP="00EF3662">
      <w:pPr>
        <w:pStyle w:val="aa"/>
        <w:ind w:right="-7"/>
        <w:jc w:val="center"/>
        <w:rPr>
          <w:rFonts w:ascii="GHEA Grapalat" w:hAnsi="GHEA Grapalat"/>
          <w:b/>
          <w:szCs w:val="22"/>
          <w:lang w:val="af-ZA"/>
        </w:rPr>
      </w:pPr>
      <w:r w:rsidRPr="005E1F72">
        <w:rPr>
          <w:rFonts w:ascii="GHEA Grapalat" w:hAnsi="GHEA Grapalat" w:cs="Sylfaen"/>
          <w:b/>
          <w:szCs w:val="22"/>
          <w:lang w:val="es-ES"/>
        </w:rPr>
        <w:t>Q:</w:t>
      </w:r>
      <w:r w:rsidRPr="005E1F72">
        <w:rPr>
          <w:rFonts w:ascii="GHEA Grapalat" w:hAnsi="GHEA Grapalat"/>
          <w:b/>
          <w:szCs w:val="22"/>
          <w:lang w:val="af-ZA"/>
        </w:rPr>
        <w:t xml:space="preserve"> </w:t>
      </w:r>
      <w:r w:rsidRPr="005E1F72">
        <w:rPr>
          <w:rFonts w:ascii="GHEA Grapalat" w:hAnsi="GHEA Grapalat" w:cs="Sylfaen"/>
          <w:b/>
          <w:szCs w:val="22"/>
          <w:lang w:val="es-ES"/>
        </w:rPr>
        <w:t>R:</w:t>
      </w:r>
      <w:r w:rsidRPr="005E1F72">
        <w:rPr>
          <w:rFonts w:ascii="GHEA Grapalat" w:hAnsi="GHEA Grapalat"/>
          <w:b/>
          <w:szCs w:val="22"/>
          <w:lang w:val="af-ZA"/>
        </w:rPr>
        <w:t xml:space="preserve"> </w:t>
      </w:r>
      <w:r w:rsidRPr="005E1F72">
        <w:rPr>
          <w:rFonts w:ascii="GHEA Grapalat" w:hAnsi="GHEA Grapalat" w:cs="Sylfaen"/>
          <w:b/>
          <w:szCs w:val="22"/>
          <w:lang w:val="es-ES"/>
        </w:rPr>
        <w:t>A:</w:t>
      </w:r>
      <w:r w:rsidRPr="005E1F72">
        <w:rPr>
          <w:rFonts w:ascii="GHEA Grapalat" w:hAnsi="GHEA Grapalat"/>
          <w:b/>
          <w:szCs w:val="22"/>
          <w:lang w:val="af-ZA"/>
        </w:rPr>
        <w:t xml:space="preserve"> </w:t>
      </w:r>
      <w:r w:rsidRPr="005E1F72">
        <w:rPr>
          <w:rFonts w:ascii="GHEA Grapalat" w:hAnsi="GHEA Grapalat" w:cs="Sylfaen"/>
          <w:b/>
          <w:szCs w:val="22"/>
          <w:lang w:val="es-ES"/>
        </w:rPr>
        <w:t>Q:</w:t>
      </w:r>
      <w:r w:rsidRPr="005E1F72">
        <w:rPr>
          <w:rFonts w:ascii="GHEA Grapalat" w:hAnsi="GHEA Grapalat"/>
          <w:b/>
          <w:szCs w:val="22"/>
          <w:lang w:val="af-ZA"/>
        </w:rPr>
        <w:t xml:space="preserve"> </w:t>
      </w:r>
      <w:r w:rsidRPr="005E1F72">
        <w:rPr>
          <w:rFonts w:ascii="GHEA Grapalat" w:hAnsi="GHEA Grapalat" w:cs="Sylfaen"/>
          <w:b/>
          <w:szCs w:val="22"/>
          <w:lang w:val="es-ES"/>
        </w:rPr>
        <w:t>A:</w:t>
      </w:r>
      <w:r w:rsidRPr="005E1F72">
        <w:rPr>
          <w:rFonts w:ascii="GHEA Grapalat" w:hAnsi="GHEA Grapalat"/>
          <w:b/>
          <w:szCs w:val="22"/>
          <w:lang w:val="af-ZA"/>
        </w:rPr>
        <w:t xml:space="preserve"> </w:t>
      </w:r>
      <w:r w:rsidRPr="005E1F72">
        <w:rPr>
          <w:rFonts w:ascii="GHEA Grapalat" w:hAnsi="GHEA Grapalat" w:cs="Sylfaen"/>
          <w:b/>
          <w:szCs w:val="22"/>
          <w:lang w:val="es-ES"/>
        </w:rPr>
        <w:t>N:</w:t>
      </w:r>
      <w:r w:rsidRPr="005E1F72">
        <w:rPr>
          <w:rFonts w:ascii="GHEA Grapalat" w:hAnsi="GHEA Grapalat"/>
          <w:b/>
          <w:szCs w:val="22"/>
          <w:lang w:val="af-ZA"/>
        </w:rPr>
        <w:t xml:space="preserve"> </w:t>
      </w:r>
      <w:r w:rsidRPr="005E1F72">
        <w:rPr>
          <w:rFonts w:ascii="GHEA Grapalat" w:hAnsi="GHEA Grapalat" w:cs="Sylfaen"/>
          <w:b/>
          <w:szCs w:val="22"/>
          <w:lang w:val="es-ES"/>
        </w:rPr>
        <w:t>C:</w:t>
      </w:r>
    </w:p>
    <w:p w:rsidR="00096865" w:rsidRPr="005E1F72" w:rsidRDefault="008160E9" w:rsidP="00EF3662">
      <w:pPr>
        <w:pStyle w:val="aa"/>
        <w:ind w:right="-7"/>
        <w:jc w:val="center"/>
        <w:rPr>
          <w:rFonts w:ascii="GHEA Grapalat" w:hAnsi="GHEA Grapalat"/>
          <w:b/>
          <w:szCs w:val="22"/>
          <w:lang w:val="af-ZA"/>
        </w:rPr>
      </w:pPr>
      <w:r w:rsidRPr="00236781">
        <w:rPr>
          <w:rFonts w:ascii="GHEA Grapalat" w:hAnsi="GHEA Grapalat" w:cs="Sylfaen"/>
          <w:b/>
          <w:color w:val="000000" w:themeColor="text1"/>
          <w:szCs w:val="22"/>
          <w:lang w:val="es-ES"/>
        </w:rPr>
        <w:t>C:</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N:</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A:</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N:</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Sh:</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M:</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A:</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N H:</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A:</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R:</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Ts:</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M:</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A:</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N:</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Q:</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A:</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Y:</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T:</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A:</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P:</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A:</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T:</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R:</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A:</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S:</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T:</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E:</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L:</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And:</w:t>
      </w:r>
    </w:p>
    <w:p w:rsidR="00096865" w:rsidRPr="005E1F72" w:rsidRDefault="00096865" w:rsidP="00EF3662">
      <w:pPr>
        <w:ind w:firstLine="567"/>
        <w:jc w:val="center"/>
        <w:rPr>
          <w:rFonts w:ascii="GHEA Grapalat" w:hAnsi="GHEA Grapalat"/>
          <w:szCs w:val="22"/>
          <w:lang w:val="af-ZA"/>
        </w:rPr>
      </w:pPr>
    </w:p>
    <w:p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1. </w:t>
      </w:r>
      <w:r w:rsidRPr="005E1F72">
        <w:rPr>
          <w:rFonts w:ascii="GHEA Grapalat" w:hAnsi="GHEA Grapalat" w:cs="Sylfaen"/>
          <w:b/>
          <w:sz w:val="20"/>
          <w:lang w:val="es-ES"/>
        </w:rPr>
        <w:t>GENERAL</w:t>
      </w:r>
      <w:r w:rsidRPr="005E1F72">
        <w:rPr>
          <w:rFonts w:ascii="GHEA Grapalat" w:hAnsi="GHEA Grapalat"/>
          <w:b/>
          <w:sz w:val="20"/>
          <w:lang w:val="af-ZA"/>
        </w:rPr>
        <w:t xml:space="preserve"> </w:t>
      </w:r>
      <w:r w:rsidRPr="005E1F72">
        <w:rPr>
          <w:rFonts w:ascii="GHEA Grapalat" w:hAnsi="GHEA Grapalat" w:cs="Sylfaen"/>
          <w:b/>
          <w:sz w:val="20"/>
          <w:lang w:val="es-ES"/>
        </w:rPr>
        <w:t>PROVISIONS:</w:t>
      </w:r>
    </w:p>
    <w:p w:rsidR="00096865" w:rsidRPr="005E1F72" w:rsidRDefault="00096865" w:rsidP="00EF3662">
      <w:pPr>
        <w:ind w:firstLine="567"/>
        <w:jc w:val="both"/>
        <w:rPr>
          <w:rFonts w:ascii="GHEA Grapalat" w:hAnsi="GHEA Grapalat"/>
          <w:szCs w:val="22"/>
          <w:lang w:val="af-ZA"/>
        </w:rPr>
      </w:pPr>
      <w:r w:rsidRPr="005E1F72">
        <w:rPr>
          <w:rFonts w:ascii="GHEA Grapalat" w:hAnsi="GHEA Grapalat"/>
          <w:szCs w:val="22"/>
          <w:lang w:val="af-ZA"/>
        </w:rPr>
        <w:t xml:space="preserve"> </w:t>
      </w:r>
    </w:p>
    <w:p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1.1 </w:t>
      </w:r>
      <w:r w:rsidRPr="0033011B">
        <w:rPr>
          <w:rFonts w:ascii="GHEA Grapalat" w:hAnsi="GHEA Grapalat" w:cs="Sylfaen"/>
          <w:sz w:val="20"/>
          <w:lang w:val="en-US"/>
        </w:rPr>
        <w:t>Herein</w:t>
      </w:r>
      <w:r w:rsidRPr="005E1F72">
        <w:rPr>
          <w:rFonts w:ascii="GHEA Grapalat" w:hAnsi="GHEA Grapalat" w:cs="Sylfaen"/>
          <w:sz w:val="20"/>
          <w:lang w:val="af-ZA"/>
        </w:rPr>
        <w:t xml:space="preserve"> </w:t>
      </w:r>
      <w:r w:rsidRPr="0033011B">
        <w:rPr>
          <w:rFonts w:ascii="GHEA Grapalat" w:hAnsi="GHEA Grapalat" w:cs="Sylfaen"/>
          <w:sz w:val="20"/>
          <w:lang w:val="en-US"/>
        </w:rPr>
        <w:t>the instruction</w:t>
      </w:r>
      <w:r w:rsidRPr="005E1F72">
        <w:rPr>
          <w:rFonts w:ascii="GHEA Grapalat" w:hAnsi="GHEA Grapalat" w:cs="Sylfaen"/>
          <w:sz w:val="20"/>
          <w:lang w:val="af-ZA"/>
        </w:rPr>
        <w:t xml:space="preserve"> </w:t>
      </w:r>
      <w:r w:rsidRPr="0033011B">
        <w:rPr>
          <w:rFonts w:ascii="GHEA Grapalat" w:hAnsi="GHEA Grapalat" w:cs="Sylfaen"/>
          <w:sz w:val="20"/>
          <w:lang w:val="en-US"/>
        </w:rPr>
        <w:t>purpose:</w:t>
      </w:r>
      <w:r w:rsidRPr="005E1F72">
        <w:rPr>
          <w:rFonts w:ascii="GHEA Grapalat" w:hAnsi="GHEA Grapalat" w:cs="Sylfaen"/>
          <w:sz w:val="20"/>
          <w:lang w:val="af-ZA"/>
        </w:rPr>
        <w:t xml:space="preserve"> </w:t>
      </w:r>
      <w:r w:rsidRPr="0033011B">
        <w:rPr>
          <w:rFonts w:ascii="GHEA Grapalat" w:hAnsi="GHEA Grapalat" w:cs="Sylfaen"/>
          <w:sz w:val="20"/>
          <w:lang w:val="en-US"/>
        </w:rPr>
        <w:t>has</w:t>
      </w:r>
      <w:r w:rsidRPr="005E1F72">
        <w:rPr>
          <w:rFonts w:ascii="GHEA Grapalat" w:hAnsi="GHEA Grapalat" w:cs="Sylfaen"/>
          <w:sz w:val="20"/>
          <w:lang w:val="af-ZA"/>
        </w:rPr>
        <w:t xml:space="preserve"> </w:t>
      </w:r>
      <w:r w:rsidRPr="0033011B">
        <w:rPr>
          <w:rFonts w:ascii="GHEA Grapalat" w:hAnsi="GHEA Grapalat" w:cs="Sylfaen"/>
          <w:sz w:val="20"/>
          <w:lang w:val="en-US"/>
        </w:rPr>
        <w:t xml:space="preserve">assist </w:t>
      </w:r>
      <w:r w:rsidRPr="005E1F72">
        <w:rPr>
          <w:rFonts w:ascii="GHEA Grapalat" w:hAnsi="GHEA Grapalat" w:cs="Sylfaen"/>
          <w:sz w:val="20"/>
          <w:lang w:val="af-ZA"/>
        </w:rPr>
        <w:t>participants</w:t>
      </w:r>
      <w:r w:rsidRPr="0033011B">
        <w:rPr>
          <w:rFonts w:ascii="GHEA Grapalat" w:hAnsi="GHEA Grapalat" w:cs="Sylfaen"/>
          <w:sz w:val="20"/>
          <w:lang w:val="en-US"/>
        </w:rPr>
        <w:t>​</w:t>
      </w:r>
      <w:r w:rsidRPr="005E1F72">
        <w:rPr>
          <w:rFonts w:ascii="GHEA Grapalat" w:hAnsi="GHEA Grapalat" w:cs="Sylfaen"/>
          <w:sz w:val="20"/>
          <w:lang w:val="af-ZA"/>
        </w:rPr>
        <w:t xml:space="preserve"> </w:t>
      </w:r>
      <w:r w:rsidRPr="0033011B">
        <w:rPr>
          <w:rFonts w:ascii="GHEA Grapalat" w:hAnsi="GHEA Grapalat" w:cs="Sylfaen"/>
          <w:sz w:val="20"/>
          <w:lang w:val="en-US"/>
        </w:rPr>
        <w:t>the application</w:t>
      </w:r>
      <w:r w:rsidRPr="005E1F72">
        <w:rPr>
          <w:rFonts w:ascii="GHEA Grapalat" w:hAnsi="GHEA Grapalat" w:cs="Sylfaen"/>
          <w:sz w:val="20"/>
          <w:lang w:val="af-ZA"/>
        </w:rPr>
        <w:t xml:space="preserve"> </w:t>
      </w:r>
      <w:r w:rsidRPr="0033011B">
        <w:rPr>
          <w:rFonts w:ascii="GHEA Grapalat" w:hAnsi="GHEA Grapalat" w:cs="Sylfaen"/>
          <w:sz w:val="20"/>
          <w:lang w:val="en-US"/>
        </w:rPr>
        <w:t>while preparing.</w:t>
      </w:r>
    </w:p>
    <w:p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1.2 </w:t>
      </w:r>
      <w:r w:rsidRPr="0033011B">
        <w:rPr>
          <w:rFonts w:ascii="GHEA Grapalat" w:hAnsi="GHEA Grapalat" w:cs="Sylfaen"/>
          <w:sz w:val="20"/>
          <w:lang w:val="en-US"/>
        </w:rPr>
        <w:t>Expediency</w:t>
      </w:r>
      <w:r w:rsidRPr="005E1F72">
        <w:rPr>
          <w:rFonts w:ascii="GHEA Grapalat" w:hAnsi="GHEA Grapalat" w:cs="Sylfaen"/>
          <w:sz w:val="20"/>
          <w:lang w:val="af-ZA"/>
        </w:rPr>
        <w:t xml:space="preserve"> </w:t>
      </w:r>
      <w:r w:rsidRPr="0033011B">
        <w:rPr>
          <w:rFonts w:ascii="GHEA Grapalat" w:hAnsi="GHEA Grapalat" w:cs="Sylfaen"/>
          <w:sz w:val="20"/>
          <w:lang w:val="en-US"/>
        </w:rPr>
        <w:t xml:space="preserve">in case </w:t>
      </w:r>
      <w:r w:rsidRPr="005E1F72">
        <w:rPr>
          <w:rFonts w:ascii="GHEA Grapalat" w:hAnsi="GHEA Grapalat" w:cs="Sylfaen"/>
          <w:sz w:val="20"/>
          <w:lang w:val="af-ZA"/>
        </w:rPr>
        <w:t xml:space="preserve">m </w:t>
      </w:r>
      <w:r w:rsidRPr="0033011B">
        <w:rPr>
          <w:rFonts w:ascii="GHEA Grapalat" w:hAnsi="GHEA Grapalat" w:cs="Sylfaen"/>
          <w:sz w:val="20"/>
          <w:lang w:val="en-US"/>
        </w:rPr>
        <w:t>partner</w:t>
      </w:r>
      <w:r w:rsidRPr="005E1F72">
        <w:rPr>
          <w:rFonts w:ascii="GHEA Grapalat" w:hAnsi="GHEA Grapalat" w:cs="Sylfaen"/>
          <w:sz w:val="20"/>
          <w:lang w:val="af-ZA"/>
        </w:rPr>
        <w:t xml:space="preserve"> </w:t>
      </w:r>
      <w:r w:rsidRPr="0033011B">
        <w:rPr>
          <w:rFonts w:ascii="GHEA Grapalat" w:hAnsi="GHEA Grapalat" w:cs="Sylfaen"/>
          <w:sz w:val="20"/>
          <w:lang w:val="en-US"/>
        </w:rPr>
        <w:t>required</w:t>
      </w:r>
      <w:r w:rsidRPr="005E1F72">
        <w:rPr>
          <w:rFonts w:ascii="GHEA Grapalat" w:hAnsi="GHEA Grapalat" w:cs="Sylfaen"/>
          <w:sz w:val="20"/>
          <w:lang w:val="af-ZA"/>
        </w:rPr>
        <w:t xml:space="preserve"> </w:t>
      </w:r>
      <w:r w:rsidRPr="0033011B">
        <w:rPr>
          <w:rFonts w:ascii="GHEA Grapalat" w:hAnsi="GHEA Grapalat" w:cs="Sylfaen"/>
          <w:sz w:val="20"/>
          <w:lang w:val="en-US"/>
        </w:rPr>
        <w:t>information</w:t>
      </w:r>
      <w:r w:rsidRPr="005E1F72">
        <w:rPr>
          <w:rFonts w:ascii="GHEA Grapalat" w:hAnsi="GHEA Grapalat" w:cs="Sylfaen"/>
          <w:sz w:val="20"/>
          <w:lang w:val="af-ZA"/>
        </w:rPr>
        <w:t xml:space="preserve"> </w:t>
      </w:r>
      <w:r w:rsidRPr="0033011B">
        <w:rPr>
          <w:rFonts w:ascii="GHEA Grapalat" w:hAnsi="GHEA Grapalat" w:cs="Sylfaen"/>
          <w:sz w:val="20"/>
          <w:lang w:val="en-US"/>
        </w:rPr>
        <w:t>can</w:t>
      </w:r>
      <w:r w:rsidRPr="005E1F72">
        <w:rPr>
          <w:rFonts w:ascii="GHEA Grapalat" w:hAnsi="GHEA Grapalat" w:cs="Sylfaen"/>
          <w:sz w:val="20"/>
          <w:lang w:val="af-ZA"/>
        </w:rPr>
        <w:t xml:space="preserve"> </w:t>
      </w:r>
      <w:r w:rsidRPr="0033011B">
        <w:rPr>
          <w:rFonts w:ascii="GHEA Grapalat" w:hAnsi="GHEA Grapalat" w:cs="Sylfaen"/>
          <w:sz w:val="20"/>
          <w:lang w:val="en-US"/>
        </w:rPr>
        <w:t>is</w:t>
      </w:r>
      <w:r w:rsidRPr="005E1F72">
        <w:rPr>
          <w:rFonts w:ascii="GHEA Grapalat" w:hAnsi="GHEA Grapalat" w:cs="Sylfaen"/>
          <w:sz w:val="20"/>
          <w:lang w:val="af-ZA"/>
        </w:rPr>
        <w:t xml:space="preserve"> </w:t>
      </w:r>
      <w:r w:rsidRPr="0033011B">
        <w:rPr>
          <w:rFonts w:ascii="GHEA Grapalat" w:hAnsi="GHEA Grapalat" w:cs="Sylfaen"/>
          <w:sz w:val="20"/>
          <w:lang w:val="en-US"/>
        </w:rPr>
        <w:t>submit</w:t>
      </w:r>
      <w:r w:rsidRPr="005E1F72">
        <w:rPr>
          <w:rFonts w:ascii="GHEA Grapalat" w:hAnsi="GHEA Grapalat" w:cs="Sylfaen"/>
          <w:sz w:val="20"/>
          <w:lang w:val="af-ZA"/>
        </w:rPr>
        <w:t xml:space="preserve"> </w:t>
      </w:r>
      <w:r w:rsidRPr="0033011B">
        <w:rPr>
          <w:rFonts w:ascii="GHEA Grapalat" w:hAnsi="GHEA Grapalat" w:cs="Sylfaen"/>
          <w:sz w:val="20"/>
          <w:lang w:val="en-US"/>
        </w:rPr>
        <w:t>hereby</w:t>
      </w:r>
      <w:r w:rsidRPr="005E1F72">
        <w:rPr>
          <w:rFonts w:ascii="GHEA Grapalat" w:hAnsi="GHEA Grapalat" w:cs="Sylfaen"/>
          <w:sz w:val="20"/>
          <w:lang w:val="af-ZA"/>
        </w:rPr>
        <w:t xml:space="preserve"> </w:t>
      </w:r>
      <w:r w:rsidRPr="0033011B">
        <w:rPr>
          <w:rFonts w:ascii="GHEA Grapalat" w:hAnsi="GHEA Grapalat" w:cs="Sylfaen"/>
          <w:sz w:val="20"/>
          <w:lang w:val="en-US"/>
        </w:rPr>
        <w:t>by instruction</w:t>
      </w:r>
      <w:r w:rsidRPr="005E1F72">
        <w:rPr>
          <w:rFonts w:ascii="GHEA Grapalat" w:hAnsi="GHEA Grapalat" w:cs="Sylfaen"/>
          <w:sz w:val="20"/>
          <w:lang w:val="af-ZA"/>
        </w:rPr>
        <w:t xml:space="preserve"> </w:t>
      </w:r>
      <w:r w:rsidRPr="0033011B">
        <w:rPr>
          <w:rFonts w:ascii="GHEA Grapalat" w:hAnsi="GHEA Grapalat" w:cs="Sylfaen"/>
          <w:sz w:val="20"/>
          <w:lang w:val="en-US"/>
        </w:rPr>
        <w:t>offered</w:t>
      </w:r>
      <w:r w:rsidRPr="005E1F72">
        <w:rPr>
          <w:rFonts w:ascii="GHEA Grapalat" w:hAnsi="GHEA Grapalat" w:cs="Sylfaen"/>
          <w:sz w:val="20"/>
          <w:lang w:val="af-ZA"/>
        </w:rPr>
        <w:t xml:space="preserve"> </w:t>
      </w:r>
      <w:r w:rsidRPr="0033011B">
        <w:rPr>
          <w:rFonts w:ascii="GHEA Grapalat" w:hAnsi="GHEA Grapalat" w:cs="Sylfaen"/>
          <w:sz w:val="20"/>
          <w:lang w:val="en-US"/>
        </w:rPr>
        <w:t>of forms</w:t>
      </w:r>
      <w:r w:rsidRPr="005E1F72">
        <w:rPr>
          <w:rFonts w:ascii="GHEA Grapalat" w:hAnsi="GHEA Grapalat" w:cs="Sylfaen"/>
          <w:sz w:val="20"/>
          <w:lang w:val="af-ZA"/>
        </w:rPr>
        <w:t xml:space="preserve"> </w:t>
      </w:r>
      <w:r w:rsidRPr="0033011B">
        <w:rPr>
          <w:rFonts w:ascii="GHEA Grapalat" w:hAnsi="GHEA Grapalat" w:cs="Sylfaen"/>
          <w:sz w:val="20"/>
          <w:lang w:val="en-US"/>
        </w:rPr>
        <w:t xml:space="preserve">different </w:t>
      </w:r>
      <w:r w:rsidRPr="005E1F72">
        <w:rPr>
          <w:rFonts w:ascii="GHEA Grapalat" w:hAnsi="GHEA Grapalat" w:cs="Sylfaen"/>
          <w:sz w:val="20"/>
          <w:lang w:val="af-ZA"/>
        </w:rPr>
        <w:t xml:space="preserve">- </w:t>
      </w:r>
      <w:r w:rsidRPr="0033011B">
        <w:rPr>
          <w:rFonts w:ascii="GHEA Grapalat" w:hAnsi="GHEA Grapalat" w:cs="Sylfaen"/>
          <w:sz w:val="20"/>
          <w:lang w:val="en-US"/>
        </w:rPr>
        <w:t>different</w:t>
      </w:r>
      <w:r w:rsidRPr="005E1F72">
        <w:rPr>
          <w:rFonts w:ascii="GHEA Grapalat" w:hAnsi="GHEA Grapalat" w:cs="Sylfaen"/>
          <w:sz w:val="20"/>
          <w:lang w:val="af-ZA"/>
        </w:rPr>
        <w:t xml:space="preserve"> </w:t>
      </w:r>
      <w:r w:rsidRPr="0033011B">
        <w:rPr>
          <w:rFonts w:ascii="GHEA Grapalat" w:hAnsi="GHEA Grapalat" w:cs="Sylfaen"/>
          <w:sz w:val="20"/>
          <w:lang w:val="en-US"/>
        </w:rPr>
        <w:t xml:space="preserve">in ways </w:t>
      </w:r>
      <w:r w:rsidRPr="005E1F72">
        <w:rPr>
          <w:rFonts w:ascii="GHEA Grapalat" w:hAnsi="GHEA Grapalat" w:cs="Sylfaen"/>
          <w:sz w:val="20"/>
          <w:lang w:val="af-ZA"/>
        </w:rPr>
        <w:t xml:space="preserve">by </w:t>
      </w:r>
      <w:r w:rsidRPr="0033011B">
        <w:rPr>
          <w:rFonts w:ascii="GHEA Grapalat" w:hAnsi="GHEA Grapalat" w:cs="Sylfaen"/>
          <w:sz w:val="20"/>
          <w:lang w:val="en-US"/>
        </w:rPr>
        <w:t>keeping</w:t>
      </w:r>
      <w:r w:rsidRPr="005E1F72">
        <w:rPr>
          <w:rFonts w:ascii="GHEA Grapalat" w:hAnsi="GHEA Grapalat" w:cs="Sylfaen"/>
          <w:sz w:val="20"/>
          <w:lang w:val="af-ZA"/>
        </w:rPr>
        <w:t xml:space="preserve"> </w:t>
      </w:r>
      <w:r w:rsidRPr="0033011B">
        <w:rPr>
          <w:rFonts w:ascii="GHEA Grapalat" w:hAnsi="GHEA Grapalat" w:cs="Sylfaen"/>
          <w:sz w:val="20"/>
          <w:lang w:val="en-US"/>
        </w:rPr>
        <w:t>required</w:t>
      </w:r>
      <w:r w:rsidRPr="005E1F72">
        <w:rPr>
          <w:rFonts w:ascii="GHEA Grapalat" w:hAnsi="GHEA Grapalat" w:cs="Sylfaen"/>
          <w:sz w:val="20"/>
          <w:lang w:val="af-ZA"/>
        </w:rPr>
        <w:t xml:space="preserve"> </w:t>
      </w:r>
      <w:r w:rsidRPr="0033011B">
        <w:rPr>
          <w:rFonts w:ascii="GHEA Grapalat" w:hAnsi="GHEA Grapalat" w:cs="Sylfaen"/>
          <w:sz w:val="20"/>
          <w:lang w:val="en-US"/>
        </w:rPr>
        <w:t>valid conditions.</w:t>
      </w:r>
    </w:p>
    <w:p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1.3 </w:t>
      </w:r>
      <w:r w:rsidRPr="0033011B">
        <w:rPr>
          <w:rFonts w:ascii="GHEA Grapalat" w:hAnsi="GHEA Grapalat" w:cs="Sylfaen"/>
          <w:sz w:val="20"/>
          <w:lang w:val="en-US"/>
        </w:rPr>
        <w:t xml:space="preserve">Applications </w:t>
      </w:r>
      <w:r w:rsidR="00AE679C" w:rsidRPr="005E1F72">
        <w:rPr>
          <w:rFonts w:ascii="GHEA Grapalat" w:hAnsi="GHEA Grapalat" w:cs="Sylfaen"/>
          <w:sz w:val="20"/>
          <w:lang w:val="af-ZA"/>
        </w:rPr>
        <w:t xml:space="preserve">, </w:t>
      </w:r>
      <w:r w:rsidR="005D71EF" w:rsidRPr="0033011B">
        <w:rPr>
          <w:rFonts w:ascii="GHEA Grapalat" w:hAnsi="GHEA Grapalat" w:cs="Sylfaen"/>
          <w:sz w:val="20"/>
          <w:lang w:val="en-US"/>
        </w:rPr>
        <w:t>from Armenian</w:t>
      </w:r>
      <w:r w:rsidR="005D71EF" w:rsidRPr="005E1F72">
        <w:rPr>
          <w:rFonts w:ascii="GHEA Grapalat" w:hAnsi="GHEA Grapalat" w:cs="Sylfaen"/>
          <w:sz w:val="20"/>
          <w:lang w:val="af-ZA"/>
        </w:rPr>
        <w:t xml:space="preserve"> </w:t>
      </w:r>
      <w:r w:rsidR="005D71EF" w:rsidRPr="0033011B">
        <w:rPr>
          <w:rFonts w:ascii="GHEA Grapalat" w:hAnsi="GHEA Grapalat" w:cs="Sylfaen"/>
          <w:sz w:val="20"/>
          <w:lang w:val="en-US"/>
        </w:rPr>
        <w:t xml:space="preserve">besides </w:t>
      </w:r>
      <w:r w:rsidR="005D71EF" w:rsidRPr="005E1F72">
        <w:rPr>
          <w:rFonts w:ascii="GHEA Grapalat" w:hAnsi="GHEA Grapalat" w:cs="Sylfaen"/>
          <w:sz w:val="20"/>
          <w:lang w:val="af-ZA"/>
        </w:rPr>
        <w:t xml:space="preserve">, </w:t>
      </w:r>
      <w:r w:rsidR="005D71EF" w:rsidRPr="0033011B">
        <w:rPr>
          <w:rFonts w:ascii="GHEA Grapalat" w:hAnsi="GHEA Grapalat" w:cs="Sylfaen"/>
          <w:sz w:val="20"/>
          <w:lang w:val="en-US"/>
        </w:rPr>
        <w:t>you can</w:t>
      </w:r>
      <w:r w:rsidR="005D71EF" w:rsidRPr="005E1F72">
        <w:rPr>
          <w:rFonts w:ascii="GHEA Grapalat" w:hAnsi="GHEA Grapalat" w:cs="Sylfaen"/>
          <w:sz w:val="20"/>
          <w:lang w:val="af-ZA"/>
        </w:rPr>
        <w:t xml:space="preserve"> </w:t>
      </w:r>
      <w:r w:rsidR="005D71EF" w:rsidRPr="0033011B">
        <w:rPr>
          <w:rFonts w:ascii="GHEA Grapalat" w:hAnsi="GHEA Grapalat" w:cs="Sylfaen"/>
          <w:sz w:val="20"/>
          <w:lang w:val="en-US"/>
        </w:rPr>
        <w:t>are</w:t>
      </w:r>
      <w:r w:rsidR="005D71EF" w:rsidRPr="005E1F72">
        <w:rPr>
          <w:rFonts w:ascii="GHEA Grapalat" w:hAnsi="GHEA Grapalat" w:cs="Sylfaen"/>
          <w:sz w:val="20"/>
          <w:lang w:val="af-ZA"/>
        </w:rPr>
        <w:t xml:space="preserve"> </w:t>
      </w:r>
      <w:r w:rsidR="005D71EF" w:rsidRPr="0033011B">
        <w:rPr>
          <w:rFonts w:ascii="GHEA Grapalat" w:hAnsi="GHEA Grapalat" w:cs="Sylfaen"/>
          <w:sz w:val="20"/>
          <w:lang w:val="en-US"/>
        </w:rPr>
        <w:t>presented</w:t>
      </w:r>
      <w:r w:rsidR="005D71EF" w:rsidRPr="005E1F72">
        <w:rPr>
          <w:rFonts w:ascii="GHEA Grapalat" w:hAnsi="GHEA Grapalat" w:cs="Sylfaen"/>
          <w:sz w:val="20"/>
          <w:lang w:val="af-ZA"/>
        </w:rPr>
        <w:t xml:space="preserve"> </w:t>
      </w:r>
      <w:r w:rsidR="005D71EF" w:rsidRPr="0033011B">
        <w:rPr>
          <w:rFonts w:ascii="GHEA Grapalat" w:hAnsi="GHEA Grapalat" w:cs="Sylfaen"/>
          <w:sz w:val="20"/>
          <w:lang w:val="en-US"/>
        </w:rPr>
        <w:t>also</w:t>
      </w:r>
      <w:r w:rsidR="005D71EF" w:rsidRPr="005E1F72">
        <w:rPr>
          <w:rFonts w:ascii="GHEA Grapalat" w:hAnsi="GHEA Grapalat" w:cs="Sylfaen"/>
          <w:sz w:val="20"/>
          <w:lang w:val="af-ZA"/>
        </w:rPr>
        <w:t xml:space="preserve"> </w:t>
      </w:r>
      <w:r w:rsidR="005D71EF" w:rsidRPr="0033011B">
        <w:rPr>
          <w:rFonts w:ascii="GHEA Grapalat" w:hAnsi="GHEA Grapalat" w:cs="Sylfaen"/>
          <w:sz w:val="20"/>
          <w:lang w:val="en-US"/>
        </w:rPr>
        <w:t>english</w:t>
      </w:r>
      <w:r w:rsidR="005D71EF" w:rsidRPr="005E1F72">
        <w:rPr>
          <w:rFonts w:ascii="GHEA Grapalat" w:hAnsi="GHEA Grapalat" w:cs="Sylfaen"/>
          <w:sz w:val="20"/>
          <w:lang w:val="af-ZA"/>
        </w:rPr>
        <w:t xml:space="preserve"> </w:t>
      </w:r>
      <w:r w:rsidR="005D71EF" w:rsidRPr="0033011B">
        <w:rPr>
          <w:rFonts w:ascii="GHEA Grapalat" w:hAnsi="GHEA Grapalat" w:cs="Sylfaen"/>
          <w:sz w:val="20"/>
          <w:lang w:val="en-US"/>
        </w:rPr>
        <w:t>or</w:t>
      </w:r>
      <w:r w:rsidR="005D71EF" w:rsidRPr="005E1F72">
        <w:rPr>
          <w:rFonts w:ascii="GHEA Grapalat" w:hAnsi="GHEA Grapalat" w:cs="Sylfaen"/>
          <w:sz w:val="20"/>
          <w:lang w:val="af-ZA"/>
        </w:rPr>
        <w:t xml:space="preserve"> </w:t>
      </w:r>
      <w:r w:rsidR="005D71EF" w:rsidRPr="0033011B">
        <w:rPr>
          <w:rFonts w:ascii="GHEA Grapalat" w:hAnsi="GHEA Grapalat" w:cs="Sylfaen"/>
          <w:sz w:val="20"/>
          <w:lang w:val="en-US"/>
        </w:rPr>
        <w:t>in Russian.</w:t>
      </w:r>
      <w:r w:rsidRPr="005E1F72">
        <w:rPr>
          <w:rFonts w:ascii="GHEA Grapalat" w:hAnsi="GHEA Grapalat" w:cs="Sylfaen"/>
          <w:sz w:val="20"/>
          <w:lang w:val="af-ZA"/>
        </w:rPr>
        <w:t xml:space="preserve"> </w:t>
      </w:r>
    </w:p>
    <w:p w:rsidR="00096865" w:rsidRPr="005E1F72" w:rsidRDefault="00096865" w:rsidP="00EF3662">
      <w:pPr>
        <w:jc w:val="center"/>
        <w:rPr>
          <w:rFonts w:ascii="GHEA Grapalat" w:hAnsi="GHEA Grapalat"/>
          <w:b/>
          <w:szCs w:val="22"/>
          <w:lang w:val="af-ZA"/>
        </w:rPr>
      </w:pPr>
    </w:p>
    <w:p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2. </w:t>
      </w:r>
      <w:r w:rsidRPr="005E1F72">
        <w:rPr>
          <w:rFonts w:ascii="GHEA Grapalat" w:hAnsi="GHEA Grapalat" w:cs="Sylfaen"/>
          <w:b/>
          <w:sz w:val="20"/>
          <w:lang w:val="es-ES"/>
        </w:rPr>
        <w:t>CURRENT</w:t>
      </w:r>
      <w:r w:rsidRPr="005E1F72">
        <w:rPr>
          <w:rFonts w:ascii="GHEA Grapalat" w:hAnsi="GHEA Grapalat"/>
          <w:b/>
          <w:sz w:val="20"/>
          <w:lang w:val="af-ZA"/>
        </w:rPr>
        <w:t xml:space="preserve"> </w:t>
      </w:r>
      <w:r w:rsidRPr="005E1F72">
        <w:rPr>
          <w:rFonts w:ascii="GHEA Grapalat" w:hAnsi="GHEA Grapalat" w:cs="Sylfaen"/>
          <w:b/>
          <w:sz w:val="20"/>
          <w:lang w:val="es-ES"/>
        </w:rPr>
        <w:t>THE APPLICATION</w:t>
      </w:r>
    </w:p>
    <w:p w:rsidR="00096865" w:rsidRPr="005E1F72" w:rsidRDefault="00096865" w:rsidP="00EF3662">
      <w:pPr>
        <w:ind w:firstLine="720"/>
        <w:jc w:val="center"/>
        <w:rPr>
          <w:rFonts w:ascii="GHEA Grapalat" w:hAnsi="GHEA Grapalat"/>
          <w:szCs w:val="22"/>
          <w:lang w:val="af-ZA"/>
        </w:rPr>
      </w:pPr>
    </w:p>
    <w:p w:rsidR="0078387F" w:rsidRPr="005E1F72" w:rsidRDefault="0078387F" w:rsidP="00EF3662">
      <w:pPr>
        <w:ind w:firstLine="567"/>
        <w:jc w:val="both"/>
        <w:rPr>
          <w:rFonts w:ascii="GHEA Grapalat" w:hAnsi="GHEA Grapalat"/>
          <w:sz w:val="20"/>
          <w:szCs w:val="20"/>
          <w:lang w:val="es-ES"/>
        </w:rPr>
      </w:pPr>
      <w:r w:rsidRPr="005E1F72">
        <w:rPr>
          <w:rFonts w:ascii="GHEA Grapalat" w:hAnsi="GHEA Grapalat"/>
          <w:sz w:val="20"/>
          <w:szCs w:val="20"/>
          <w:lang w:val="hy-AM"/>
        </w:rPr>
        <w:t xml:space="preserve">To participate in the procedure, the participant </w:t>
      </w:r>
      <w:r w:rsidR="004F78EF" w:rsidRPr="005E1F72">
        <w:rPr>
          <w:rFonts w:ascii="GHEA Grapalat" w:hAnsi="GHEA Grapalat"/>
          <w:sz w:val="20"/>
          <w:szCs w:val="20"/>
        </w:rPr>
        <w:t>must register</w:t>
      </w:r>
      <w:r w:rsidR="001F6578" w:rsidRPr="005E1F72">
        <w:rPr>
          <w:rFonts w:ascii="GHEA Grapalat" w:hAnsi="GHEA Grapalat"/>
          <w:sz w:val="20"/>
          <w:szCs w:val="20"/>
          <w:lang w:val="af-ZA"/>
        </w:rPr>
        <w:t xml:space="preserve"> </w:t>
      </w:r>
      <w:r w:rsidRPr="005E1F72">
        <w:rPr>
          <w:rFonts w:ascii="GHEA Grapalat" w:hAnsi="GHEA Grapalat"/>
          <w:sz w:val="20"/>
          <w:szCs w:val="20"/>
          <w:lang w:val="hy-AM"/>
        </w:rPr>
        <w:t xml:space="preserve">submits an application through The relevant documents </w:t>
      </w:r>
      <w:r w:rsidRPr="005E1F72">
        <w:rPr>
          <w:rFonts w:ascii="GHEA Grapalat" w:hAnsi="GHEA Grapalat"/>
          <w:sz w:val="20"/>
          <w:szCs w:val="20"/>
          <w:lang w:val="es-ES"/>
        </w:rPr>
        <w:t xml:space="preserve">(information) </w:t>
      </w:r>
      <w:r w:rsidRPr="005E1F72">
        <w:rPr>
          <w:rFonts w:ascii="GHEA Grapalat" w:hAnsi="GHEA Grapalat"/>
          <w:sz w:val="20"/>
          <w:szCs w:val="20"/>
          <w:lang w:val="hy-AM"/>
        </w:rPr>
        <w:t>provided by this invitation are attached to the application .</w:t>
      </w:r>
    </w:p>
    <w:p w:rsidR="002D5CF0" w:rsidRPr="005E1F72" w:rsidRDefault="0078387F" w:rsidP="00EF3662">
      <w:pPr>
        <w:ind w:firstLine="567"/>
        <w:jc w:val="both"/>
        <w:rPr>
          <w:rFonts w:ascii="GHEA Grapalat" w:hAnsi="GHEA Grapalat" w:cs="Sylfaen"/>
          <w:sz w:val="20"/>
          <w:lang w:val="es-ES"/>
        </w:rPr>
      </w:pPr>
      <w:r w:rsidRPr="005E1F72">
        <w:rPr>
          <w:rFonts w:ascii="GHEA Grapalat" w:hAnsi="GHEA Grapalat" w:cs="Sylfaen"/>
          <w:sz w:val="20"/>
        </w:rPr>
        <w:t>Participant</w:t>
      </w:r>
      <w:r w:rsidRPr="005E1F72">
        <w:rPr>
          <w:rFonts w:ascii="GHEA Grapalat" w:hAnsi="GHEA Grapalat" w:cs="Sylfaen"/>
          <w:sz w:val="20"/>
          <w:lang w:val="es-ES"/>
        </w:rPr>
        <w:t xml:space="preserve"> </w:t>
      </w:r>
      <w:r w:rsidR="002240AB" w:rsidRPr="005E1F72">
        <w:rPr>
          <w:rFonts w:ascii="GHEA Grapalat" w:hAnsi="GHEA Grapalat" w:cs="Sylfaen"/>
          <w:sz w:val="20"/>
        </w:rPr>
        <w:t>by application</w:t>
      </w:r>
      <w:r w:rsidR="002240AB" w:rsidRPr="005E1F72">
        <w:rPr>
          <w:rFonts w:ascii="GHEA Grapalat" w:hAnsi="GHEA Grapalat" w:cs="Sylfaen"/>
          <w:sz w:val="20"/>
          <w:lang w:val="es-ES"/>
        </w:rPr>
        <w:t xml:space="preserve"> </w:t>
      </w:r>
      <w:r w:rsidRPr="005E1F72">
        <w:rPr>
          <w:rFonts w:ascii="GHEA Grapalat" w:hAnsi="GHEA Grapalat" w:cs="Sylfaen"/>
          <w:sz w:val="20"/>
        </w:rPr>
        <w:t>present</w:t>
      </w:r>
      <w:r w:rsidRPr="005E1F72">
        <w:rPr>
          <w:rFonts w:ascii="GHEA Grapalat" w:hAnsi="GHEA Grapalat" w:cs="Sylfaen"/>
          <w:sz w:val="20"/>
          <w:lang w:val="es-ES"/>
        </w:rPr>
        <w:t xml:space="preserve"> </w:t>
      </w:r>
      <w:r w:rsidRPr="005E1F72">
        <w:rPr>
          <w:rFonts w:ascii="GHEA Grapalat" w:hAnsi="GHEA Grapalat" w:cs="Sylfaen"/>
          <w:sz w:val="20"/>
        </w:rPr>
        <w:t>is</w:t>
      </w:r>
      <w:r w:rsidRPr="005E1F72">
        <w:rPr>
          <w:rFonts w:ascii="GHEA Grapalat" w:hAnsi="GHEA Grapalat" w:cs="Sylfaen"/>
          <w:sz w:val="20"/>
          <w:lang w:val="es-ES"/>
        </w:rPr>
        <w:t xml:space="preserve"> </w:t>
      </w:r>
      <w:r w:rsidRPr="005E1F72">
        <w:rPr>
          <w:rFonts w:ascii="GHEA Grapalat" w:hAnsi="GHEA Grapalat" w:cs="Sylfaen"/>
          <w:sz w:val="20"/>
        </w:rPr>
        <w:t>his</w:t>
      </w:r>
      <w:r w:rsidRPr="005E1F72">
        <w:rPr>
          <w:rFonts w:ascii="GHEA Grapalat" w:hAnsi="GHEA Grapalat" w:cs="Sylfaen"/>
          <w:sz w:val="20"/>
          <w:lang w:val="es-ES"/>
        </w:rPr>
        <w:t xml:space="preserve"> </w:t>
      </w:r>
      <w:r w:rsidRPr="005E1F72">
        <w:rPr>
          <w:rFonts w:ascii="GHEA Grapalat" w:hAnsi="GHEA Grapalat" w:cs="Sylfaen"/>
          <w:sz w:val="20"/>
        </w:rPr>
        <w:t>by</w:t>
      </w:r>
      <w:r w:rsidRPr="005E1F72">
        <w:rPr>
          <w:rFonts w:ascii="GHEA Grapalat" w:hAnsi="GHEA Grapalat" w:cs="Sylfaen"/>
          <w:sz w:val="20"/>
          <w:lang w:val="es-ES"/>
        </w:rPr>
        <w:t xml:space="preserve"> </w:t>
      </w:r>
      <w:proofErr w:type="gramStart"/>
      <w:r w:rsidRPr="005E1F72">
        <w:rPr>
          <w:rFonts w:ascii="GHEA Grapalat" w:hAnsi="GHEA Grapalat" w:cs="Sylfaen"/>
          <w:sz w:val="20"/>
        </w:rPr>
        <w:t xml:space="preserve">confirmed </w:t>
      </w:r>
      <w:r w:rsidRPr="005E1F72">
        <w:rPr>
          <w:rFonts w:ascii="GHEA Grapalat" w:hAnsi="GHEA Grapalat" w:cs="Sylfaen"/>
          <w:sz w:val="20"/>
          <w:lang w:val="es-ES"/>
        </w:rPr>
        <w:t>:</w:t>
      </w:r>
      <w:proofErr w:type="gramEnd"/>
    </w:p>
    <w:p w:rsidR="002D5CF0" w:rsidRPr="005E1F72" w:rsidRDefault="002D5CF0" w:rsidP="00EF3662">
      <w:pPr>
        <w:ind w:firstLine="567"/>
        <w:jc w:val="both"/>
        <w:rPr>
          <w:rFonts w:ascii="GHEA Grapalat" w:hAnsi="GHEA Grapalat"/>
          <w:b/>
          <w:sz w:val="20"/>
          <w:szCs w:val="20"/>
          <w:lang w:val="es-ES"/>
        </w:rPr>
      </w:pPr>
      <w:r w:rsidRPr="005E1F72">
        <w:rPr>
          <w:rFonts w:ascii="GHEA Grapalat" w:hAnsi="GHEA Grapalat"/>
          <w:b/>
          <w:sz w:val="20"/>
          <w:szCs w:val="20"/>
          <w:lang w:val="es-ES"/>
        </w:rPr>
        <w:t>1) "Eligibility criteria".</w:t>
      </w:r>
    </w:p>
    <w:p w:rsidR="00096865" w:rsidRPr="005E1F72" w:rsidRDefault="002D5CF0" w:rsidP="00EF3662">
      <w:pPr>
        <w:ind w:firstLine="567"/>
        <w:jc w:val="both"/>
        <w:rPr>
          <w:rFonts w:ascii="GHEA Grapalat" w:hAnsi="GHEA Grapalat" w:cs="Sylfaen"/>
          <w:sz w:val="20"/>
          <w:lang w:val="es-ES"/>
        </w:rPr>
      </w:pPr>
      <w:r w:rsidRPr="005E1F72">
        <w:rPr>
          <w:rFonts w:ascii="GHEA Grapalat" w:hAnsi="GHEA Grapalat" w:cs="Sylfaen"/>
          <w:sz w:val="20"/>
          <w:lang w:val="es-ES"/>
        </w:rPr>
        <w:t xml:space="preserve">2.1 </w:t>
      </w:r>
      <w:r w:rsidR="00096865" w:rsidRPr="0033011B">
        <w:rPr>
          <w:rFonts w:ascii="GHEA Grapalat" w:hAnsi="GHEA Grapalat" w:cs="Sylfaen"/>
          <w:sz w:val="20"/>
          <w:lang w:val="en-US"/>
        </w:rPr>
        <w:t>to the procedure</w:t>
      </w:r>
      <w:r w:rsidR="00096865" w:rsidRPr="005E1F72">
        <w:rPr>
          <w:rFonts w:ascii="GHEA Grapalat" w:hAnsi="GHEA Grapalat" w:cs="Sylfaen"/>
          <w:sz w:val="20"/>
          <w:lang w:val="af-ZA"/>
        </w:rPr>
        <w:t xml:space="preserve"> </w:t>
      </w:r>
      <w:r w:rsidR="00096865" w:rsidRPr="0033011B">
        <w:rPr>
          <w:rFonts w:ascii="GHEA Grapalat" w:hAnsi="GHEA Grapalat" w:cs="Sylfaen"/>
          <w:sz w:val="20"/>
          <w:lang w:val="en-US"/>
        </w:rPr>
        <w:t>to participate</w:t>
      </w:r>
      <w:r w:rsidR="00096865" w:rsidRPr="005E1F72">
        <w:rPr>
          <w:rFonts w:ascii="GHEA Grapalat" w:hAnsi="GHEA Grapalat" w:cs="Sylfaen"/>
          <w:sz w:val="20"/>
          <w:lang w:val="af-ZA"/>
        </w:rPr>
        <w:t xml:space="preserve"> </w:t>
      </w:r>
      <w:r w:rsidR="00096865" w:rsidRPr="0033011B">
        <w:rPr>
          <w:rFonts w:ascii="GHEA Grapalat" w:hAnsi="GHEA Grapalat" w:cs="Sylfaen"/>
          <w:sz w:val="20"/>
          <w:lang w:val="en-US"/>
        </w:rPr>
        <w:t xml:space="preserve">application </w:t>
      </w:r>
      <w:r w:rsidR="00EF4630" w:rsidRPr="002A4619">
        <w:rPr>
          <w:rFonts w:ascii="GHEA Grapalat" w:hAnsi="GHEA Grapalat" w:cs="Sylfaen"/>
          <w:sz w:val="20"/>
          <w:lang w:val="es-ES"/>
        </w:rPr>
        <w:t xml:space="preserve">- </w:t>
      </w:r>
      <w:r w:rsidR="00EF4630">
        <w:rPr>
          <w:rFonts w:ascii="GHEA Grapalat" w:hAnsi="GHEA Grapalat" w:cs="Sylfaen"/>
          <w:sz w:val="20"/>
        </w:rPr>
        <w:t xml:space="preserve">statement </w:t>
      </w:r>
      <w:r w:rsidR="00096865" w:rsidRPr="005E1F72">
        <w:rPr>
          <w:rFonts w:ascii="GHEA Grapalat" w:hAnsi="GHEA Grapalat" w:cs="Sylfaen"/>
          <w:sz w:val="20"/>
          <w:lang w:val="af-ZA"/>
        </w:rPr>
        <w:t xml:space="preserve">according to the </w:t>
      </w:r>
      <w:r w:rsidR="00096865" w:rsidRPr="0033011B">
        <w:rPr>
          <w:rFonts w:ascii="GHEA Grapalat" w:hAnsi="GHEA Grapalat" w:cs="Sylfaen"/>
          <w:sz w:val="20"/>
          <w:lang w:val="en-US"/>
        </w:rPr>
        <w:t xml:space="preserve">added </w:t>
      </w:r>
      <w:r w:rsidR="00096865" w:rsidRPr="005E1F72">
        <w:rPr>
          <w:rFonts w:ascii="GHEA Grapalat" w:hAnsi="GHEA Grapalat" w:cs="Sylfaen"/>
          <w:sz w:val="20"/>
          <w:lang w:val="af-ZA"/>
        </w:rPr>
        <w:t xml:space="preserve">No. 1 </w:t>
      </w:r>
      <w:r w:rsidR="00BC6807" w:rsidRPr="005E1F72">
        <w:rPr>
          <w:rFonts w:ascii="GHEA Grapalat" w:hAnsi="GHEA Grapalat" w:cs="Sylfaen"/>
          <w:sz w:val="20"/>
          <w:lang w:val="es-ES"/>
        </w:rPr>
        <w:t>.</w:t>
      </w:r>
    </w:p>
    <w:p w:rsidR="00E968EF" w:rsidRDefault="00E968EF" w:rsidP="00E968EF">
      <w:pPr>
        <w:ind w:firstLine="567"/>
        <w:jc w:val="both"/>
        <w:rPr>
          <w:rFonts w:ascii="GHEA Grapalat" w:hAnsi="GHEA Grapalat" w:cs="Sylfaen"/>
          <w:sz w:val="20"/>
          <w:lang w:val="es-ES"/>
        </w:rPr>
      </w:pPr>
      <w:r w:rsidRPr="000B4CF4">
        <w:rPr>
          <w:rFonts w:ascii="GHEA Grapalat" w:hAnsi="GHEA Grapalat"/>
          <w:sz w:val="20"/>
          <w:lang w:val="es-ES"/>
        </w:rPr>
        <w:t xml:space="preserve">2.2 </w:t>
      </w:r>
      <w:r w:rsidRPr="005E1F72">
        <w:rPr>
          <w:rFonts w:ascii="GHEA Grapalat" w:hAnsi="GHEA Grapalat" w:cs="Sylfaen"/>
          <w:sz w:val="20"/>
          <w:lang w:val="es-ES"/>
        </w:rPr>
        <w:t xml:space="preserve">approved by him - </w:t>
      </w:r>
      <w:r w:rsidRPr="005E1F72">
        <w:rPr>
          <w:rFonts w:ascii="GHEA Grapalat" w:hAnsi="GHEA Grapalat" w:cs="Sylfaen"/>
          <w:sz w:val="20"/>
        </w:rPr>
        <w:t>recommended</w:t>
      </w:r>
      <w:r w:rsidRPr="005E1F72">
        <w:rPr>
          <w:rFonts w:ascii="GHEA Grapalat" w:hAnsi="GHEA Grapalat" w:cs="Sylfaen"/>
          <w:sz w:val="20"/>
          <w:lang w:val="es-ES"/>
        </w:rPr>
        <w:t xml:space="preserve"> </w:t>
      </w:r>
      <w:r w:rsidRPr="005E1F72">
        <w:rPr>
          <w:rFonts w:ascii="GHEA Grapalat" w:hAnsi="GHEA Grapalat" w:cs="Sylfaen"/>
          <w:sz w:val="20"/>
        </w:rPr>
        <w:t>of the product</w:t>
      </w:r>
      <w:r w:rsidRPr="005E1F72">
        <w:rPr>
          <w:rFonts w:ascii="GHEA Grapalat" w:hAnsi="GHEA Grapalat" w:cs="Sylfaen"/>
          <w:sz w:val="20"/>
          <w:lang w:val="es-ES"/>
        </w:rPr>
        <w:t xml:space="preserve"> </w:t>
      </w:r>
      <w:r w:rsidRPr="005E1F72">
        <w:rPr>
          <w:rFonts w:ascii="GHEA Grapalat" w:hAnsi="GHEA Grapalat"/>
          <w:sz w:val="20"/>
          <w:szCs w:val="20"/>
          <w:lang w:val="hy-AM"/>
        </w:rPr>
        <w:t xml:space="preserve">full description </w:t>
      </w:r>
      <w:r w:rsidRPr="005E1F72">
        <w:rPr>
          <w:rFonts w:ascii="GHEA Grapalat" w:hAnsi="GHEA Grapalat"/>
          <w:sz w:val="20"/>
          <w:szCs w:val="20"/>
        </w:rPr>
        <w:t xml:space="preserve">according </w:t>
      </w:r>
      <w:r w:rsidRPr="005E1F72">
        <w:rPr>
          <w:rFonts w:ascii="GHEA Grapalat" w:hAnsi="GHEA Grapalat"/>
          <w:sz w:val="20"/>
          <w:szCs w:val="20"/>
          <w:lang w:val="es-ES"/>
        </w:rPr>
        <w:t xml:space="preserve">to </w:t>
      </w:r>
      <w:r w:rsidRPr="005E1F72">
        <w:rPr>
          <w:rFonts w:ascii="GHEA Grapalat" w:hAnsi="GHEA Grapalat"/>
          <w:sz w:val="20"/>
          <w:szCs w:val="20"/>
        </w:rPr>
        <w:t xml:space="preserve">Annex </w:t>
      </w:r>
      <w:r w:rsidRPr="005E1F72">
        <w:rPr>
          <w:rFonts w:ascii="GHEA Grapalat" w:hAnsi="GHEA Grapalat"/>
          <w:sz w:val="20"/>
          <w:szCs w:val="20"/>
          <w:lang w:val="es-ES"/>
        </w:rPr>
        <w:t xml:space="preserve">N </w:t>
      </w:r>
      <w:r w:rsidRPr="005E1F72">
        <w:rPr>
          <w:rFonts w:ascii="GHEA Grapalat" w:hAnsi="GHEA Grapalat"/>
          <w:sz w:val="20"/>
          <w:szCs w:val="20"/>
        </w:rPr>
        <w:t xml:space="preserve">1.1 </w:t>
      </w:r>
      <w:r w:rsidRPr="005E1F72">
        <w:rPr>
          <w:rFonts w:ascii="GHEA Grapalat" w:hAnsi="GHEA Grapalat" w:cs="Sylfaen"/>
          <w:sz w:val="20"/>
          <w:lang w:val="es-ES"/>
        </w:rPr>
        <w:t>.</w:t>
      </w:r>
    </w:p>
    <w:p w:rsidR="00EF4630" w:rsidRPr="005F1873" w:rsidRDefault="00096865" w:rsidP="00EF4630">
      <w:pPr>
        <w:pStyle w:val="norm"/>
        <w:spacing w:line="276" w:lineRule="auto"/>
        <w:ind w:firstLine="567"/>
        <w:rPr>
          <w:rFonts w:ascii="GHEA Grapalat" w:hAnsi="GHEA Grapalat" w:cs="Sylfaen"/>
          <w:sz w:val="20"/>
          <w:szCs w:val="24"/>
          <w:lang w:val="af-ZA" w:eastAsia="en-US"/>
        </w:rPr>
      </w:pPr>
      <w:r w:rsidRPr="005E1F72">
        <w:rPr>
          <w:rFonts w:ascii="GHEA Grapalat" w:hAnsi="GHEA Grapalat" w:cs="Sylfaen"/>
          <w:sz w:val="20"/>
          <w:lang w:val="af-ZA"/>
        </w:rPr>
        <w:t xml:space="preserve">2.3 </w:t>
      </w:r>
      <w:r w:rsidR="00EF4630" w:rsidRPr="003B135C">
        <w:rPr>
          <w:rFonts w:ascii="GHEA Grapalat" w:hAnsi="GHEA Grapalat" w:cs="Sylfaen"/>
          <w:sz w:val="20"/>
          <w:szCs w:val="24"/>
          <w:lang w:val="hy-AM" w:eastAsia="en-US"/>
        </w:rPr>
        <w:t>agency</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of the contract</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a copy</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and:</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of it</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side</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being</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person</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 xml:space="preserve">data </w:t>
      </w:r>
      <w:r w:rsidR="00EF4630" w:rsidRPr="005F1873">
        <w:rPr>
          <w:rFonts w:ascii="GHEA Grapalat" w:hAnsi="GHEA Grapalat" w:cs="Sylfaen"/>
          <w:sz w:val="20"/>
          <w:szCs w:val="24"/>
          <w:lang w:val="af-ZA" w:eastAsia="en-US"/>
        </w:rPr>
        <w:t>if</w:t>
      </w:r>
      <w:r w:rsidR="00EF4630" w:rsidRPr="005F1873">
        <w:rPr>
          <w:rFonts w:ascii="GHEA Grapalat" w:hAnsi="GHEA Grapalat" w:cs="Sylfaen"/>
          <w:sz w:val="20"/>
          <w:szCs w:val="24"/>
          <w:lang w:val="hy-AM" w:eastAsia="en-US"/>
        </w:rPr>
        <w:t>​</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the contract</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to be carried out</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is</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agency</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through</w:t>
      </w:r>
      <w:r w:rsidR="00EF4630" w:rsidRPr="005F1873">
        <w:rPr>
          <w:rFonts w:ascii="GHEA Grapalat" w:hAnsi="GHEA Grapalat" w:cs="Sylfaen"/>
          <w:sz w:val="20"/>
          <w:szCs w:val="24"/>
          <w:lang w:val="af-ZA" w:eastAsia="en-US"/>
        </w:rPr>
        <w:t>​</w:t>
      </w:r>
    </w:p>
    <w:p w:rsidR="00EF4630" w:rsidRPr="005F1873" w:rsidRDefault="00EF4630" w:rsidP="00505AD4">
      <w:pPr>
        <w:pStyle w:val="norm"/>
        <w:spacing w:line="240" w:lineRule="auto"/>
        <w:ind w:firstLine="567"/>
        <w:rPr>
          <w:rFonts w:ascii="GHEA Grapalat" w:hAnsi="GHEA Grapalat" w:cs="Sylfaen"/>
          <w:sz w:val="20"/>
          <w:szCs w:val="24"/>
          <w:lang w:val="af-ZA" w:eastAsia="en-US"/>
        </w:rPr>
      </w:pPr>
      <w:r w:rsidRPr="005F1873">
        <w:rPr>
          <w:rFonts w:ascii="GHEA Grapalat" w:hAnsi="GHEA Grapalat" w:cs="Sylfaen"/>
          <w:sz w:val="20"/>
          <w:szCs w:val="24"/>
          <w:lang w:val="af-ZA" w:eastAsia="en-US"/>
        </w:rPr>
        <w:t xml:space="preserve">2.4 </w:t>
      </w:r>
      <w:r w:rsidRPr="005F1873">
        <w:rPr>
          <w:rFonts w:ascii="GHEA Grapalat" w:hAnsi="GHEA Grapalat" w:cs="Sylfaen"/>
          <w:sz w:val="20"/>
          <w:szCs w:val="24"/>
          <w:lang w:eastAsia="en-US"/>
        </w:rPr>
        <w:t>joint</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activity</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 xml:space="preserve">the contract </w:t>
      </w:r>
      <w:r w:rsidRPr="005F1873">
        <w:rPr>
          <w:rFonts w:ascii="GHEA Grapalat" w:hAnsi="GHEA Grapalat" w:cs="Sylfaen"/>
          <w:sz w:val="20"/>
          <w:szCs w:val="24"/>
          <w:lang w:val="af-ZA" w:eastAsia="en-US"/>
        </w:rPr>
        <w:t xml:space="preserve">if </w:t>
      </w:r>
      <w:r w:rsidRPr="005F1873">
        <w:rPr>
          <w:rFonts w:ascii="GHEA Grapalat" w:hAnsi="GHEA Grapalat" w:cs="Sylfaen"/>
          <w:sz w:val="20"/>
          <w:szCs w:val="24"/>
          <w:lang w:eastAsia="en-US"/>
        </w:rPr>
        <w:t>participants</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of purchase</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to the procedure</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participates</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are</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together</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activity</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 xml:space="preserve">in order </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 xml:space="preserve">consortium </w:t>
      </w:r>
      <w:r w:rsidRPr="005F1873">
        <w:rPr>
          <w:rFonts w:ascii="GHEA Grapalat" w:hAnsi="GHEA Grapalat" w:cs="Sylfaen"/>
          <w:sz w:val="20"/>
          <w:szCs w:val="24"/>
          <w:lang w:val="af-ZA" w:eastAsia="en-US"/>
        </w:rPr>
        <w:t>).</w:t>
      </w:r>
      <w:r w:rsidR="00471D64" w:rsidRPr="005F1873">
        <w:rPr>
          <w:rStyle w:val="af6"/>
          <w:rFonts w:ascii="GHEA Grapalat" w:hAnsi="GHEA Grapalat" w:cs="Sylfaen"/>
          <w:sz w:val="20"/>
          <w:szCs w:val="24"/>
          <w:lang w:val="af-ZA" w:eastAsia="en-US"/>
        </w:rPr>
        <w:footnoteReference w:id="5"/>
      </w:r>
    </w:p>
    <w:p w:rsidR="002C4DBF" w:rsidRPr="005F1873" w:rsidRDefault="00505AD4" w:rsidP="00EF3662">
      <w:pPr>
        <w:tabs>
          <w:tab w:val="left" w:pos="1248"/>
        </w:tabs>
        <w:ind w:firstLine="540"/>
        <w:jc w:val="both"/>
        <w:rPr>
          <w:rFonts w:ascii="GHEA Grapalat" w:hAnsi="GHEA Grapalat"/>
          <w:sz w:val="20"/>
          <w:szCs w:val="20"/>
          <w:lang w:val="es-ES"/>
        </w:rPr>
      </w:pPr>
      <w:r w:rsidRPr="005F1873">
        <w:rPr>
          <w:rFonts w:ascii="GHEA Grapalat" w:hAnsi="GHEA Grapalat"/>
          <w:b/>
          <w:sz w:val="20"/>
          <w:szCs w:val="20"/>
          <w:lang w:val="es-ES"/>
        </w:rPr>
        <w:t xml:space="preserve">2) "Financial standard" </w:t>
      </w:r>
      <w:r w:rsidR="00FF3F8F" w:rsidRPr="005F1873">
        <w:rPr>
          <w:rFonts w:ascii="GHEA Grapalat" w:hAnsi="GHEA Grapalat" w:cs="Sylfaen"/>
          <w:sz w:val="20"/>
          <w:lang w:val="es-ES"/>
        </w:rPr>
        <w:t>.</w:t>
      </w:r>
    </w:p>
    <w:p w:rsidR="00E67BA7" w:rsidRPr="005F1873" w:rsidRDefault="00096865" w:rsidP="00EF3662">
      <w:pPr>
        <w:ind w:firstLine="567"/>
        <w:jc w:val="both"/>
        <w:rPr>
          <w:rFonts w:ascii="GHEA Grapalat" w:hAnsi="GHEA Grapalat" w:cs="Sylfaen"/>
          <w:sz w:val="20"/>
          <w:lang w:val="af-ZA"/>
        </w:rPr>
      </w:pPr>
      <w:r w:rsidRPr="005F1873">
        <w:rPr>
          <w:rFonts w:ascii="GHEA Grapalat" w:hAnsi="GHEA Grapalat" w:cs="Sylfaen"/>
          <w:sz w:val="20"/>
          <w:lang w:val="af-ZA"/>
        </w:rPr>
        <w:t xml:space="preserve">2.6 price offer according to Annex N 2. The price offer is presented as cost (the sum of cost and projected profit) and </w:t>
      </w:r>
      <w:r w:rsidR="00E67BA7" w:rsidRPr="005F1873">
        <w:rPr>
          <w:rFonts w:ascii="GHEA Grapalat" w:hAnsi="GHEA Grapalat" w:cs="Sylfaen"/>
          <w:sz w:val="20"/>
          <w:lang w:val="hy-AM"/>
        </w:rPr>
        <w:t>value added</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tax</w:t>
      </w:r>
      <w:r w:rsidR="00E67BA7" w:rsidRPr="005F1873" w:rsidDel="001A1F55">
        <w:rPr>
          <w:rFonts w:ascii="GHEA Grapalat" w:hAnsi="GHEA Grapalat" w:cs="Sylfaen"/>
          <w:sz w:val="20"/>
          <w:lang w:val="af-ZA"/>
        </w:rPr>
        <w:t xml:space="preserve"> </w:t>
      </w:r>
      <w:r w:rsidR="00E67BA7" w:rsidRPr="005F1873">
        <w:rPr>
          <w:rFonts w:ascii="GHEA Grapalat" w:hAnsi="GHEA Grapalat" w:cs="Sylfaen"/>
          <w:sz w:val="20"/>
          <w:lang w:val="hy-AM"/>
        </w:rPr>
        <w:t>general</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of the ingredients</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consisting of</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of calculation</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form.</w:t>
      </w:r>
      <w:r w:rsidR="00E67BA7" w:rsidRPr="005F1873">
        <w:rPr>
          <w:rFonts w:ascii="GHEA Grapalat" w:hAnsi="GHEA Grapalat" w:cs="Sylfaen"/>
          <w:sz w:val="20"/>
          <w:lang w:val="af-ZA"/>
        </w:rPr>
        <w:t xml:space="preserve"> </w:t>
      </w:r>
      <w:r w:rsidR="009368E5" w:rsidRPr="005F1873">
        <w:rPr>
          <w:rFonts w:ascii="GHEA Grapalat" w:hAnsi="GHEA Grapalat" w:cs="Sylfaen"/>
          <w:sz w:val="20"/>
        </w:rPr>
        <w:t xml:space="preserve">A </w:t>
      </w:r>
      <w:r w:rsidR="009368E5" w:rsidRPr="005F1873">
        <w:rPr>
          <w:rFonts w:ascii="GHEA Grapalat" w:hAnsi="GHEA Grapalat" w:cs="Sylfaen"/>
          <w:sz w:val="20"/>
          <w:lang w:val="hy-AM"/>
        </w:rPr>
        <w:t>value</w:t>
      </w:r>
      <w:r w:rsidR="009368E5" w:rsidRPr="005F1873">
        <w:rPr>
          <w:rFonts w:ascii="GHEA Grapalat" w:hAnsi="GHEA Grapalat" w:cs="Sylfaen"/>
          <w:sz w:val="20"/>
          <w:lang w:val="af-ZA"/>
        </w:rPr>
        <w:t xml:space="preserve"> </w:t>
      </w:r>
      <w:r w:rsidR="00E67BA7" w:rsidRPr="0033011B">
        <w:rPr>
          <w:rFonts w:ascii="GHEA Grapalat" w:hAnsi="GHEA Grapalat" w:cs="Sylfaen"/>
          <w:sz w:val="20"/>
          <w:lang w:val="en-US"/>
        </w:rPr>
        <w:t>components</w:t>
      </w:r>
      <w:r w:rsidR="00E67BA7" w:rsidRPr="005F1873">
        <w:rPr>
          <w:rFonts w:ascii="GHEA Grapalat" w:hAnsi="GHEA Grapalat" w:cs="Sylfaen"/>
          <w:sz w:val="20"/>
          <w:lang w:val="af-ZA"/>
        </w:rPr>
        <w:t xml:space="preserve"> </w:t>
      </w:r>
      <w:proofErr w:type="gramStart"/>
      <w:r w:rsidR="00E67BA7" w:rsidRPr="0033011B">
        <w:rPr>
          <w:rFonts w:ascii="GHEA Grapalat" w:hAnsi="GHEA Grapalat" w:cs="Sylfaen"/>
          <w:sz w:val="20"/>
          <w:lang w:val="en-US"/>
        </w:rPr>
        <w:t xml:space="preserve">calculation </w:t>
      </w:r>
      <w:r w:rsidR="00E67BA7" w:rsidRPr="005F1873">
        <w:rPr>
          <w:rFonts w:ascii="GHEA Grapalat" w:hAnsi="GHEA Grapalat" w:cs="Sylfaen"/>
          <w:sz w:val="20"/>
          <w:lang w:val="af-ZA"/>
        </w:rPr>
        <w:t>:</w:t>
      </w:r>
      <w:proofErr w:type="gramEnd"/>
      <w:r w:rsidR="00E67BA7" w:rsidRPr="005F1873">
        <w:rPr>
          <w:rFonts w:ascii="GHEA Grapalat" w:hAnsi="GHEA Grapalat" w:cs="Sylfaen"/>
          <w:sz w:val="20"/>
          <w:lang w:val="af-ZA"/>
        </w:rPr>
        <w:t xml:space="preserve"> </w:t>
      </w:r>
      <w:r w:rsidR="00E67BA7" w:rsidRPr="0033011B">
        <w:rPr>
          <w:rFonts w:ascii="GHEA Grapalat" w:hAnsi="GHEA Grapalat" w:cs="Sylfaen"/>
          <w:sz w:val="20"/>
          <w:lang w:val="en-US"/>
        </w:rPr>
        <w:t>gap</w:t>
      </w:r>
      <w:r w:rsidR="00E67BA7" w:rsidRPr="005F1873">
        <w:rPr>
          <w:rFonts w:ascii="GHEA Grapalat" w:hAnsi="GHEA Grapalat" w:cs="Sylfaen"/>
          <w:sz w:val="20"/>
          <w:lang w:val="af-ZA"/>
        </w:rPr>
        <w:t xml:space="preserve"> </w:t>
      </w:r>
      <w:r w:rsidR="00E67BA7" w:rsidRPr="0033011B">
        <w:rPr>
          <w:rFonts w:ascii="GHEA Grapalat" w:hAnsi="GHEA Grapalat" w:cs="Sylfaen"/>
          <w:sz w:val="20"/>
          <w:lang w:val="en-US"/>
        </w:rPr>
        <w:t>or</w:t>
      </w:r>
      <w:r w:rsidR="00E67BA7" w:rsidRPr="005F1873">
        <w:rPr>
          <w:rFonts w:ascii="GHEA Grapalat" w:hAnsi="GHEA Grapalat" w:cs="Sylfaen"/>
          <w:sz w:val="20"/>
          <w:lang w:val="af-ZA"/>
        </w:rPr>
        <w:t xml:space="preserve"> </w:t>
      </w:r>
      <w:r w:rsidR="00E67BA7" w:rsidRPr="0033011B">
        <w:rPr>
          <w:rFonts w:ascii="GHEA Grapalat" w:hAnsi="GHEA Grapalat" w:cs="Sylfaen"/>
          <w:sz w:val="20"/>
          <w:lang w:val="en-US"/>
        </w:rPr>
        <w:t>other</w:t>
      </w:r>
      <w:r w:rsidR="00E67BA7" w:rsidRPr="005F1873">
        <w:rPr>
          <w:rFonts w:ascii="GHEA Grapalat" w:hAnsi="GHEA Grapalat" w:cs="Sylfaen"/>
          <w:sz w:val="20"/>
          <w:lang w:val="af-ZA"/>
        </w:rPr>
        <w:t xml:space="preserve"> </w:t>
      </w:r>
      <w:r w:rsidR="00E67BA7" w:rsidRPr="0033011B">
        <w:rPr>
          <w:rFonts w:ascii="GHEA Grapalat" w:hAnsi="GHEA Grapalat" w:cs="Sylfaen"/>
          <w:sz w:val="20"/>
          <w:lang w:val="en-US"/>
        </w:rPr>
        <w:t>details</w:t>
      </w:r>
      <w:r w:rsidR="00E67BA7" w:rsidRPr="005F1873">
        <w:rPr>
          <w:rFonts w:ascii="GHEA Grapalat" w:hAnsi="GHEA Grapalat" w:cs="Sylfaen"/>
          <w:sz w:val="20"/>
          <w:lang w:val="af-ZA"/>
        </w:rPr>
        <w:t xml:space="preserve"> </w:t>
      </w:r>
      <w:r w:rsidR="00E67BA7" w:rsidRPr="0033011B">
        <w:rPr>
          <w:rFonts w:ascii="GHEA Grapalat" w:hAnsi="GHEA Grapalat" w:cs="Sylfaen"/>
          <w:sz w:val="20"/>
          <w:lang w:val="en-US"/>
        </w:rPr>
        <w:t>they are not</w:t>
      </w:r>
      <w:r w:rsidR="00E67BA7" w:rsidRPr="005F1873">
        <w:rPr>
          <w:rFonts w:ascii="GHEA Grapalat" w:hAnsi="GHEA Grapalat" w:cs="Sylfaen"/>
          <w:sz w:val="20"/>
          <w:lang w:val="af-ZA"/>
        </w:rPr>
        <w:t xml:space="preserve"> </w:t>
      </w:r>
      <w:r w:rsidR="00E67BA7" w:rsidRPr="0033011B">
        <w:rPr>
          <w:rFonts w:ascii="GHEA Grapalat" w:hAnsi="GHEA Grapalat" w:cs="Sylfaen"/>
          <w:sz w:val="20"/>
          <w:lang w:val="en-US"/>
        </w:rPr>
        <w:t>required</w:t>
      </w:r>
      <w:r w:rsidR="00E67BA7" w:rsidRPr="005F1873">
        <w:rPr>
          <w:rFonts w:ascii="GHEA Grapalat" w:hAnsi="GHEA Grapalat" w:cs="Sylfaen"/>
          <w:sz w:val="20"/>
          <w:lang w:val="af-ZA"/>
        </w:rPr>
        <w:t xml:space="preserve"> </w:t>
      </w:r>
      <w:r w:rsidR="00E67BA7" w:rsidRPr="0033011B">
        <w:rPr>
          <w:rFonts w:ascii="GHEA Grapalat" w:hAnsi="GHEA Grapalat" w:cs="Sylfaen"/>
          <w:sz w:val="20"/>
          <w:lang w:val="en-US"/>
        </w:rPr>
        <w:t>and:</w:t>
      </w:r>
      <w:r w:rsidR="00E67BA7" w:rsidRPr="005F1873">
        <w:rPr>
          <w:rFonts w:ascii="GHEA Grapalat" w:hAnsi="GHEA Grapalat" w:cs="Sylfaen"/>
          <w:sz w:val="20"/>
          <w:lang w:val="af-ZA"/>
        </w:rPr>
        <w:t xml:space="preserve"> </w:t>
      </w:r>
      <w:r w:rsidR="00E67BA7" w:rsidRPr="0033011B">
        <w:rPr>
          <w:rFonts w:ascii="GHEA Grapalat" w:hAnsi="GHEA Grapalat" w:cs="Sylfaen"/>
          <w:sz w:val="20"/>
          <w:lang w:val="en-US"/>
        </w:rPr>
        <w:t xml:space="preserve">is introduced </w:t>
      </w:r>
      <w:r w:rsidR="00DD2498" w:rsidRPr="005F1873">
        <w:rPr>
          <w:rFonts w:ascii="GHEA Grapalat" w:hAnsi="GHEA Grapalat" w:cs="Sylfaen"/>
          <w:sz w:val="20"/>
          <w:lang w:val="af-ZA"/>
        </w:rPr>
        <w:t>.</w:t>
      </w:r>
    </w:p>
    <w:p w:rsidR="00A67EAC" w:rsidRPr="005E1F72" w:rsidRDefault="002B01B8" w:rsidP="00EF3662">
      <w:pPr>
        <w:ind w:firstLine="567"/>
        <w:jc w:val="both"/>
        <w:rPr>
          <w:rFonts w:ascii="GHEA Grapalat" w:hAnsi="GHEA Grapalat" w:cs="Sylfaen"/>
          <w:sz w:val="20"/>
          <w:lang w:val="af-ZA"/>
        </w:rPr>
      </w:pPr>
      <w:r w:rsidRPr="005F1873">
        <w:rPr>
          <w:rFonts w:ascii="GHEA Grapalat" w:hAnsi="GHEA Grapalat" w:cs="Sylfaen"/>
          <w:sz w:val="20"/>
          <w:lang w:val="hy-AM"/>
        </w:rPr>
        <w:t xml:space="preserve">2. </w:t>
      </w:r>
      <w:r w:rsidR="001557AE" w:rsidRPr="005F1873">
        <w:rPr>
          <w:rFonts w:ascii="GHEA Grapalat" w:hAnsi="GHEA Grapalat" w:cs="Sylfaen"/>
          <w:sz w:val="20"/>
          <w:lang w:val="af-ZA"/>
        </w:rPr>
        <w:t xml:space="preserve">7 With this </w:t>
      </w:r>
      <w:r w:rsidR="003946B4" w:rsidRPr="0033011B">
        <w:rPr>
          <w:rFonts w:ascii="GHEA Grapalat" w:hAnsi="GHEA Grapalat" w:cs="Sylfaen"/>
          <w:sz w:val="20"/>
          <w:lang w:val="en-US"/>
        </w:rPr>
        <w:t>invitation</w:t>
      </w:r>
      <w:r w:rsidR="003946B4" w:rsidRPr="005F1873">
        <w:rPr>
          <w:rFonts w:ascii="GHEA Grapalat" w:hAnsi="GHEA Grapalat" w:cs="Sylfaen"/>
          <w:sz w:val="20"/>
          <w:lang w:val="es-ES"/>
        </w:rPr>
        <w:t xml:space="preserve"> </w:t>
      </w:r>
      <w:r w:rsidR="003946B4" w:rsidRPr="0033011B">
        <w:rPr>
          <w:rFonts w:ascii="GHEA Grapalat" w:hAnsi="GHEA Grapalat" w:cs="Sylfaen"/>
          <w:sz w:val="20"/>
          <w:lang w:val="en-US"/>
        </w:rPr>
        <w:t xml:space="preserve">intended for </w:t>
      </w:r>
      <w:r w:rsidR="003946B4" w:rsidRPr="005F1873">
        <w:rPr>
          <w:rFonts w:ascii="GHEA Grapalat" w:hAnsi="GHEA Grapalat" w:cs="Sylfaen"/>
          <w:sz w:val="20"/>
          <w:lang w:val="es-ES"/>
        </w:rPr>
        <w:t xml:space="preserve">: </w:t>
      </w:r>
      <w:r w:rsidR="003946B4" w:rsidRPr="0033011B">
        <w:rPr>
          <w:rFonts w:ascii="GHEA Grapalat" w:hAnsi="GHEA Grapalat" w:cs="Sylfaen"/>
          <w:sz w:val="20"/>
          <w:lang w:val="en-US"/>
        </w:rPr>
        <w:t>participant</w:t>
      </w:r>
      <w:r w:rsidR="003946B4" w:rsidRPr="005F1873">
        <w:rPr>
          <w:rFonts w:ascii="GHEA Grapalat" w:hAnsi="GHEA Grapalat" w:cs="Sylfaen"/>
          <w:sz w:val="20"/>
          <w:lang w:val="es-ES"/>
        </w:rPr>
        <w:t xml:space="preserve"> </w:t>
      </w:r>
      <w:r w:rsidR="003946B4" w:rsidRPr="0033011B">
        <w:rPr>
          <w:rFonts w:ascii="GHEA Grapalat" w:hAnsi="GHEA Grapalat" w:cs="Sylfaen"/>
          <w:sz w:val="20"/>
          <w:lang w:val="en-US"/>
        </w:rPr>
        <w:t>made up</w:t>
      </w:r>
      <w:r w:rsidR="003946B4" w:rsidRPr="005F1873">
        <w:rPr>
          <w:rFonts w:ascii="GHEA Grapalat" w:hAnsi="GHEA Grapalat" w:cs="Sylfaen"/>
          <w:sz w:val="20"/>
          <w:lang w:val="es-ES"/>
        </w:rPr>
        <w:t xml:space="preserve"> </w:t>
      </w:r>
      <w:r w:rsidR="003946B4" w:rsidRPr="0033011B">
        <w:rPr>
          <w:rFonts w:ascii="GHEA Grapalat" w:hAnsi="GHEA Grapalat" w:cs="Sylfaen"/>
          <w:sz w:val="20"/>
          <w:lang w:val="en-US"/>
        </w:rPr>
        <w:t>documents</w:t>
      </w:r>
      <w:r w:rsidR="003946B4" w:rsidRPr="005F1873">
        <w:rPr>
          <w:rFonts w:ascii="GHEA Grapalat" w:hAnsi="GHEA Grapalat" w:cs="Sylfaen"/>
          <w:sz w:val="20"/>
          <w:lang w:val="es-ES"/>
        </w:rPr>
        <w:t xml:space="preserve"> </w:t>
      </w:r>
      <w:r w:rsidR="003946B4" w:rsidRPr="0033011B">
        <w:rPr>
          <w:rFonts w:ascii="GHEA Grapalat" w:hAnsi="GHEA Grapalat" w:cs="Sylfaen"/>
          <w:sz w:val="20"/>
          <w:lang w:val="en-US"/>
        </w:rPr>
        <w:t>signing</w:t>
      </w:r>
      <w:r w:rsidR="003946B4" w:rsidRPr="005F1873">
        <w:rPr>
          <w:rFonts w:ascii="GHEA Grapalat" w:hAnsi="GHEA Grapalat" w:cs="Sylfaen"/>
          <w:sz w:val="20"/>
          <w:lang w:val="es-ES"/>
        </w:rPr>
        <w:t xml:space="preserve"> </w:t>
      </w:r>
      <w:r w:rsidR="003946B4" w:rsidRPr="0033011B">
        <w:rPr>
          <w:rFonts w:ascii="GHEA Grapalat" w:hAnsi="GHEA Grapalat" w:cs="Sylfaen"/>
          <w:sz w:val="20"/>
          <w:lang w:val="en-US"/>
        </w:rPr>
        <w:t>is</w:t>
      </w:r>
      <w:r w:rsidR="003946B4" w:rsidRPr="005F1873">
        <w:rPr>
          <w:rFonts w:ascii="GHEA Grapalat" w:hAnsi="GHEA Grapalat" w:cs="Sylfaen"/>
          <w:sz w:val="20"/>
          <w:lang w:val="es-ES"/>
        </w:rPr>
        <w:t xml:space="preserve"> </w:t>
      </w:r>
      <w:r w:rsidR="003946B4" w:rsidRPr="0033011B">
        <w:rPr>
          <w:rFonts w:ascii="GHEA Grapalat" w:hAnsi="GHEA Grapalat" w:cs="Sylfaen"/>
          <w:sz w:val="20"/>
          <w:lang w:val="en-US"/>
        </w:rPr>
        <w:t>them</w:t>
      </w:r>
      <w:r w:rsidR="003946B4" w:rsidRPr="005F1873">
        <w:rPr>
          <w:rFonts w:ascii="GHEA Grapalat" w:hAnsi="GHEA Grapalat" w:cs="Sylfaen"/>
          <w:sz w:val="20"/>
          <w:lang w:val="es-ES"/>
        </w:rPr>
        <w:t xml:space="preserve"> </w:t>
      </w:r>
      <w:r w:rsidR="003946B4" w:rsidRPr="0033011B">
        <w:rPr>
          <w:rFonts w:ascii="GHEA Grapalat" w:hAnsi="GHEA Grapalat" w:cs="Sylfaen"/>
          <w:sz w:val="20"/>
          <w:lang w:val="en-US"/>
        </w:rPr>
        <w:t>representative</w:t>
      </w:r>
      <w:r w:rsidR="003946B4" w:rsidRPr="005F1873">
        <w:rPr>
          <w:rFonts w:ascii="GHEA Grapalat" w:hAnsi="GHEA Grapalat" w:cs="Sylfaen"/>
          <w:sz w:val="20"/>
          <w:lang w:val="es-ES"/>
        </w:rPr>
        <w:t xml:space="preserve"> </w:t>
      </w:r>
      <w:r w:rsidR="003946B4" w:rsidRPr="0033011B">
        <w:rPr>
          <w:rFonts w:ascii="GHEA Grapalat" w:hAnsi="GHEA Grapalat" w:cs="Sylfaen"/>
          <w:sz w:val="20"/>
          <w:lang w:val="en-US"/>
        </w:rPr>
        <w:t>the person</w:t>
      </w:r>
      <w:r w:rsidR="003946B4" w:rsidRPr="005F1873">
        <w:rPr>
          <w:rFonts w:ascii="GHEA Grapalat" w:hAnsi="GHEA Grapalat" w:cs="Sylfaen"/>
          <w:sz w:val="20"/>
          <w:lang w:val="es-ES"/>
        </w:rPr>
        <w:t xml:space="preserve"> </w:t>
      </w:r>
      <w:r w:rsidR="003946B4" w:rsidRPr="0033011B">
        <w:rPr>
          <w:rFonts w:ascii="GHEA Grapalat" w:hAnsi="GHEA Grapalat" w:cs="Sylfaen"/>
          <w:sz w:val="20"/>
          <w:lang w:val="en-US"/>
        </w:rPr>
        <w:t>or</w:t>
      </w:r>
      <w:r w:rsidR="003946B4" w:rsidRPr="005F1873">
        <w:rPr>
          <w:rFonts w:ascii="GHEA Grapalat" w:hAnsi="GHEA Grapalat" w:cs="Sylfaen"/>
          <w:sz w:val="20"/>
          <w:lang w:val="es-ES"/>
        </w:rPr>
        <w:t xml:space="preserve"> </w:t>
      </w:r>
      <w:r w:rsidR="003946B4" w:rsidRPr="0033011B">
        <w:rPr>
          <w:rFonts w:ascii="GHEA Grapalat" w:hAnsi="GHEA Grapalat" w:cs="Sylfaen"/>
          <w:sz w:val="20"/>
          <w:lang w:val="en-US"/>
        </w:rPr>
        <w:t>the latter</w:t>
      </w:r>
      <w:r w:rsidR="003946B4" w:rsidRPr="005F1873">
        <w:rPr>
          <w:rFonts w:ascii="GHEA Grapalat" w:hAnsi="GHEA Grapalat" w:cs="Sylfaen"/>
          <w:sz w:val="20"/>
          <w:lang w:val="es-ES"/>
        </w:rPr>
        <w:t xml:space="preserve"> </w:t>
      </w:r>
      <w:r w:rsidR="003946B4" w:rsidRPr="0033011B">
        <w:rPr>
          <w:rFonts w:ascii="GHEA Grapalat" w:hAnsi="GHEA Grapalat" w:cs="Sylfaen"/>
          <w:sz w:val="20"/>
          <w:lang w:val="en-US"/>
        </w:rPr>
        <w:t>authorized</w:t>
      </w:r>
      <w:r w:rsidR="003946B4" w:rsidRPr="005F1873">
        <w:rPr>
          <w:rFonts w:ascii="GHEA Grapalat" w:hAnsi="GHEA Grapalat" w:cs="Sylfaen"/>
          <w:sz w:val="20"/>
          <w:lang w:val="es-ES"/>
        </w:rPr>
        <w:t xml:space="preserve"> </w:t>
      </w:r>
      <w:r w:rsidR="003946B4" w:rsidRPr="0033011B">
        <w:rPr>
          <w:rFonts w:ascii="GHEA Grapalat" w:hAnsi="GHEA Grapalat" w:cs="Sylfaen"/>
          <w:sz w:val="20"/>
          <w:lang w:val="en-US"/>
        </w:rPr>
        <w:t xml:space="preserve">the person </w:t>
      </w:r>
      <w:r w:rsidR="003946B4" w:rsidRPr="005F1873">
        <w:rPr>
          <w:rFonts w:ascii="GHEA Grapalat" w:hAnsi="GHEA Grapalat" w:cs="Sylfaen"/>
          <w:sz w:val="20"/>
          <w:lang w:val="es-ES"/>
        </w:rPr>
        <w:t xml:space="preserve">( </w:t>
      </w:r>
      <w:r w:rsidR="003946B4" w:rsidRPr="0033011B">
        <w:rPr>
          <w:rFonts w:ascii="GHEA Grapalat" w:hAnsi="GHEA Grapalat" w:cs="Sylfaen"/>
          <w:sz w:val="20"/>
          <w:lang w:val="en-US"/>
        </w:rPr>
        <w:t xml:space="preserve">hereinafter </w:t>
      </w:r>
      <w:r w:rsidR="003946B4" w:rsidRPr="005F1873">
        <w:rPr>
          <w:rFonts w:ascii="GHEA Grapalat" w:hAnsi="GHEA Grapalat" w:cs="Sylfaen"/>
          <w:sz w:val="20"/>
          <w:lang w:val="es-ES"/>
        </w:rPr>
        <w:t xml:space="preserve">- </w:t>
      </w:r>
      <w:r w:rsidR="003946B4" w:rsidRPr="0033011B">
        <w:rPr>
          <w:rFonts w:ascii="GHEA Grapalat" w:hAnsi="GHEA Grapalat" w:cs="Sylfaen"/>
          <w:sz w:val="20"/>
          <w:lang w:val="en-US"/>
        </w:rPr>
        <w:t xml:space="preserve">agent </w:t>
      </w:r>
      <w:r w:rsidR="003946B4" w:rsidRPr="005F1873">
        <w:rPr>
          <w:rFonts w:ascii="GHEA Grapalat" w:hAnsi="GHEA Grapalat" w:cs="Sylfaen"/>
          <w:sz w:val="20"/>
          <w:lang w:val="es-ES"/>
        </w:rPr>
        <w:t xml:space="preserve">) </w:t>
      </w:r>
      <w:r w:rsidR="003946B4" w:rsidRPr="0033011B">
        <w:rPr>
          <w:rFonts w:ascii="GHEA Grapalat" w:hAnsi="GHEA Grapalat" w:cs="Sylfaen"/>
          <w:sz w:val="20"/>
          <w:lang w:val="en-US"/>
        </w:rPr>
        <w:t>.</w:t>
      </w:r>
      <w:r w:rsidR="003946B4" w:rsidRPr="005F1873">
        <w:rPr>
          <w:rFonts w:ascii="GHEA Grapalat" w:hAnsi="GHEA Grapalat" w:cs="Sylfaen"/>
          <w:sz w:val="20"/>
          <w:lang w:val="es-ES"/>
        </w:rPr>
        <w:t xml:space="preserve"> </w:t>
      </w:r>
      <w:r w:rsidR="003946B4" w:rsidRPr="0033011B">
        <w:rPr>
          <w:rFonts w:ascii="GHEA Grapalat" w:hAnsi="GHEA Grapalat" w:cs="Sylfaen"/>
          <w:sz w:val="20"/>
          <w:lang w:val="en-US"/>
        </w:rPr>
        <w:t>If:</w:t>
      </w:r>
      <w:r w:rsidR="003946B4" w:rsidRPr="005F1873">
        <w:rPr>
          <w:rFonts w:ascii="GHEA Grapalat" w:hAnsi="GHEA Grapalat" w:cs="Sylfaen"/>
          <w:sz w:val="20"/>
          <w:lang w:val="es-ES"/>
        </w:rPr>
        <w:t xml:space="preserve"> </w:t>
      </w:r>
      <w:r w:rsidR="003946B4" w:rsidRPr="0033011B">
        <w:rPr>
          <w:rFonts w:ascii="GHEA Grapalat" w:hAnsi="GHEA Grapalat" w:cs="Sylfaen"/>
          <w:sz w:val="20"/>
          <w:lang w:val="en-US"/>
        </w:rPr>
        <w:t>the application</w:t>
      </w:r>
      <w:r w:rsidR="003946B4" w:rsidRPr="005F1873">
        <w:rPr>
          <w:rFonts w:ascii="GHEA Grapalat" w:hAnsi="GHEA Grapalat" w:cs="Sylfaen"/>
          <w:sz w:val="20"/>
          <w:lang w:val="es-ES"/>
        </w:rPr>
        <w:t xml:space="preserve"> </w:t>
      </w:r>
      <w:r w:rsidR="003946B4" w:rsidRPr="0033011B">
        <w:rPr>
          <w:rFonts w:ascii="GHEA Grapalat" w:hAnsi="GHEA Grapalat" w:cs="Sylfaen"/>
          <w:sz w:val="20"/>
          <w:lang w:val="en-US"/>
        </w:rPr>
        <w:t>present</w:t>
      </w:r>
      <w:r w:rsidR="003946B4" w:rsidRPr="005F1873">
        <w:rPr>
          <w:rFonts w:ascii="GHEA Grapalat" w:hAnsi="GHEA Grapalat" w:cs="Sylfaen"/>
          <w:sz w:val="20"/>
          <w:lang w:val="es-ES"/>
        </w:rPr>
        <w:t xml:space="preserve"> </w:t>
      </w:r>
      <w:r w:rsidR="003946B4" w:rsidRPr="0033011B">
        <w:rPr>
          <w:rFonts w:ascii="GHEA Grapalat" w:hAnsi="GHEA Grapalat" w:cs="Sylfaen"/>
          <w:sz w:val="20"/>
          <w:lang w:val="en-US"/>
        </w:rPr>
        <w:t>is</w:t>
      </w:r>
      <w:r w:rsidR="003946B4" w:rsidRPr="005F1873">
        <w:rPr>
          <w:rFonts w:ascii="GHEA Grapalat" w:hAnsi="GHEA Grapalat" w:cs="Sylfaen"/>
          <w:sz w:val="20"/>
          <w:lang w:val="es-ES"/>
        </w:rPr>
        <w:t xml:space="preserve"> </w:t>
      </w:r>
      <w:r w:rsidR="003946B4" w:rsidRPr="0033011B">
        <w:rPr>
          <w:rFonts w:ascii="GHEA Grapalat" w:hAnsi="GHEA Grapalat" w:cs="Sylfaen"/>
          <w:sz w:val="20"/>
          <w:lang w:val="en-US"/>
        </w:rPr>
        <w:t xml:space="preserve">agent </w:t>
      </w:r>
      <w:r w:rsidR="003946B4" w:rsidRPr="005F1873">
        <w:rPr>
          <w:rFonts w:ascii="GHEA Grapalat" w:hAnsi="GHEA Grapalat" w:cs="Sylfaen"/>
          <w:sz w:val="20"/>
          <w:lang w:val="es-ES"/>
        </w:rPr>
        <w:t>then</w:t>
      </w:r>
      <w:r w:rsidR="003946B4" w:rsidRPr="0033011B">
        <w:rPr>
          <w:rFonts w:ascii="GHEA Grapalat" w:hAnsi="GHEA Grapalat" w:cs="Sylfaen"/>
          <w:sz w:val="20"/>
          <w:lang w:val="en-US"/>
        </w:rPr>
        <w:t>​</w:t>
      </w:r>
      <w:r w:rsidR="003946B4" w:rsidRPr="005F1873">
        <w:rPr>
          <w:rFonts w:ascii="GHEA Grapalat" w:hAnsi="GHEA Grapalat" w:cs="Sylfaen"/>
          <w:sz w:val="20"/>
          <w:lang w:val="es-ES"/>
        </w:rPr>
        <w:t xml:space="preserve"> </w:t>
      </w:r>
      <w:r w:rsidR="003946B4" w:rsidRPr="0033011B">
        <w:rPr>
          <w:rFonts w:ascii="GHEA Grapalat" w:hAnsi="GHEA Grapalat" w:cs="Sylfaen"/>
          <w:sz w:val="20"/>
          <w:lang w:val="en-US"/>
        </w:rPr>
        <w:t>by application</w:t>
      </w:r>
      <w:r w:rsidR="003946B4" w:rsidRPr="005F1873">
        <w:rPr>
          <w:rFonts w:ascii="GHEA Grapalat" w:hAnsi="GHEA Grapalat" w:cs="Sylfaen"/>
          <w:sz w:val="20"/>
          <w:lang w:val="es-ES"/>
        </w:rPr>
        <w:t xml:space="preserve"> </w:t>
      </w:r>
      <w:r w:rsidR="003946B4" w:rsidRPr="0033011B">
        <w:rPr>
          <w:rFonts w:ascii="GHEA Grapalat" w:hAnsi="GHEA Grapalat" w:cs="Sylfaen"/>
          <w:sz w:val="20"/>
          <w:lang w:val="en-US"/>
        </w:rPr>
        <w:t>is introduced</w:t>
      </w:r>
      <w:r w:rsidR="003946B4" w:rsidRPr="005F1873">
        <w:rPr>
          <w:rFonts w:ascii="GHEA Grapalat" w:hAnsi="GHEA Grapalat" w:cs="Sylfaen"/>
          <w:sz w:val="20"/>
          <w:lang w:val="es-ES"/>
        </w:rPr>
        <w:t xml:space="preserve"> </w:t>
      </w:r>
      <w:r w:rsidR="003946B4" w:rsidRPr="0033011B">
        <w:rPr>
          <w:rFonts w:ascii="GHEA Grapalat" w:hAnsi="GHEA Grapalat" w:cs="Sylfaen"/>
          <w:sz w:val="20"/>
          <w:lang w:val="en-US"/>
        </w:rPr>
        <w:t>is</w:t>
      </w:r>
      <w:r w:rsidR="003946B4" w:rsidRPr="005F1873">
        <w:rPr>
          <w:rFonts w:ascii="GHEA Grapalat" w:hAnsi="GHEA Grapalat" w:cs="Sylfaen"/>
          <w:sz w:val="20"/>
          <w:lang w:val="es-ES"/>
        </w:rPr>
        <w:t xml:space="preserve"> </w:t>
      </w:r>
      <w:r w:rsidR="003946B4" w:rsidRPr="0033011B">
        <w:rPr>
          <w:rFonts w:ascii="GHEA Grapalat" w:hAnsi="GHEA Grapalat" w:cs="Sylfaen"/>
          <w:sz w:val="20"/>
          <w:lang w:val="en-US"/>
        </w:rPr>
        <w:t>the latter</w:t>
      </w:r>
      <w:r w:rsidR="003946B4" w:rsidRPr="005F1873">
        <w:rPr>
          <w:rFonts w:ascii="GHEA Grapalat" w:hAnsi="GHEA Grapalat" w:cs="Sylfaen"/>
          <w:sz w:val="20"/>
          <w:lang w:val="es-ES"/>
        </w:rPr>
        <w:t xml:space="preserve"> </w:t>
      </w:r>
      <w:r w:rsidR="003946B4" w:rsidRPr="0033011B">
        <w:rPr>
          <w:rFonts w:ascii="GHEA Grapalat" w:hAnsi="GHEA Grapalat" w:cs="Sylfaen"/>
          <w:sz w:val="20"/>
          <w:lang w:val="en-US"/>
        </w:rPr>
        <w:t>that</w:t>
      </w:r>
      <w:r w:rsidR="003946B4" w:rsidRPr="005E1F72">
        <w:rPr>
          <w:rFonts w:ascii="GHEA Grapalat" w:hAnsi="GHEA Grapalat" w:cs="Sylfaen"/>
          <w:sz w:val="20"/>
          <w:lang w:val="es-ES"/>
        </w:rPr>
        <w:t xml:space="preserve"> </w:t>
      </w:r>
      <w:r w:rsidR="003946B4" w:rsidRPr="0033011B">
        <w:rPr>
          <w:rFonts w:ascii="GHEA Grapalat" w:hAnsi="GHEA Grapalat" w:cs="Sylfaen"/>
          <w:sz w:val="20"/>
          <w:lang w:val="en-US"/>
        </w:rPr>
        <w:t>authority</w:t>
      </w:r>
      <w:r w:rsidR="003946B4" w:rsidRPr="005E1F72">
        <w:rPr>
          <w:rFonts w:ascii="GHEA Grapalat" w:hAnsi="GHEA Grapalat" w:cs="Sylfaen"/>
          <w:sz w:val="20"/>
          <w:lang w:val="es-ES"/>
        </w:rPr>
        <w:t xml:space="preserve"> </w:t>
      </w:r>
      <w:r w:rsidR="003946B4" w:rsidRPr="0033011B">
        <w:rPr>
          <w:rFonts w:ascii="GHEA Grapalat" w:hAnsi="GHEA Grapalat" w:cs="Sylfaen"/>
          <w:sz w:val="20"/>
          <w:lang w:val="en-US"/>
        </w:rPr>
        <w:t>reserved</w:t>
      </w:r>
      <w:r w:rsidR="003946B4" w:rsidRPr="005E1F72">
        <w:rPr>
          <w:rFonts w:ascii="GHEA Grapalat" w:hAnsi="GHEA Grapalat" w:cs="Sylfaen"/>
          <w:sz w:val="20"/>
          <w:lang w:val="es-ES"/>
        </w:rPr>
        <w:t xml:space="preserve"> </w:t>
      </w:r>
      <w:r w:rsidR="003946B4" w:rsidRPr="0033011B">
        <w:rPr>
          <w:rFonts w:ascii="GHEA Grapalat" w:hAnsi="GHEA Grapalat" w:cs="Sylfaen"/>
          <w:sz w:val="20"/>
          <w:lang w:val="en-US"/>
        </w:rPr>
        <w:t>to be</w:t>
      </w:r>
      <w:r w:rsidR="003946B4" w:rsidRPr="005E1F72">
        <w:rPr>
          <w:rFonts w:ascii="GHEA Grapalat" w:hAnsi="GHEA Grapalat" w:cs="Sylfaen"/>
          <w:sz w:val="20"/>
          <w:lang w:val="es-ES"/>
        </w:rPr>
        <w:t xml:space="preserve"> </w:t>
      </w:r>
      <w:r w:rsidR="003946B4" w:rsidRPr="0033011B">
        <w:rPr>
          <w:rFonts w:ascii="GHEA Grapalat" w:hAnsi="GHEA Grapalat" w:cs="Sylfaen"/>
          <w:sz w:val="20"/>
          <w:lang w:val="en-US"/>
        </w:rPr>
        <w:t>about</w:t>
      </w:r>
      <w:r w:rsidR="003946B4" w:rsidRPr="005E1F72">
        <w:rPr>
          <w:rFonts w:ascii="GHEA Grapalat" w:hAnsi="GHEA Grapalat" w:cs="Sylfaen"/>
          <w:sz w:val="20"/>
          <w:lang w:val="es-ES"/>
        </w:rPr>
        <w:t xml:space="preserve"> </w:t>
      </w:r>
      <w:r w:rsidR="003946B4" w:rsidRPr="0033011B">
        <w:rPr>
          <w:rFonts w:ascii="GHEA Grapalat" w:hAnsi="GHEA Grapalat" w:cs="Sylfaen"/>
          <w:sz w:val="20"/>
          <w:lang w:val="en-US"/>
        </w:rPr>
        <w:t>document.</w:t>
      </w:r>
    </w:p>
    <w:p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 xml:space="preserve">2. </w:t>
      </w:r>
      <w:r w:rsidR="001557AE" w:rsidRPr="000B4CF4">
        <w:rPr>
          <w:rFonts w:ascii="GHEA Grapalat" w:hAnsi="GHEA Grapalat" w:cs="Sylfaen"/>
          <w:sz w:val="20"/>
          <w:lang w:val="af-ZA"/>
        </w:rPr>
        <w:t xml:space="preserve">8 </w:t>
      </w:r>
      <w:r w:rsidR="00A67EAC" w:rsidRPr="0033011B">
        <w:rPr>
          <w:rFonts w:ascii="GHEA Grapalat" w:hAnsi="GHEA Grapalat" w:cs="Sylfaen"/>
          <w:sz w:val="20"/>
          <w:lang w:val="en-US"/>
        </w:rPr>
        <w:t>Application</w:t>
      </w:r>
      <w:r w:rsidR="00A67EAC" w:rsidRPr="005E1F72">
        <w:rPr>
          <w:rFonts w:ascii="GHEA Grapalat" w:hAnsi="GHEA Grapalat" w:cs="Sylfaen"/>
          <w:sz w:val="20"/>
          <w:lang w:val="af-ZA"/>
        </w:rPr>
        <w:t xml:space="preserve"> </w:t>
      </w:r>
      <w:r w:rsidR="00A67EAC" w:rsidRPr="0033011B">
        <w:rPr>
          <w:rFonts w:ascii="GHEA Grapalat" w:hAnsi="GHEA Grapalat" w:cs="Sylfaen"/>
          <w:sz w:val="20"/>
          <w:lang w:val="en-US"/>
        </w:rPr>
        <w:t>inclusive</w:t>
      </w:r>
      <w:r w:rsidR="00A67EAC" w:rsidRPr="005E1F72">
        <w:rPr>
          <w:rFonts w:ascii="GHEA Grapalat" w:hAnsi="GHEA Grapalat" w:cs="Sylfaen"/>
          <w:sz w:val="20"/>
          <w:lang w:val="af-ZA"/>
        </w:rPr>
        <w:t xml:space="preserve"> </w:t>
      </w:r>
      <w:r w:rsidR="00A67EAC" w:rsidRPr="0033011B">
        <w:rPr>
          <w:rFonts w:ascii="GHEA Grapalat" w:hAnsi="GHEA Grapalat" w:cs="Sylfaen"/>
          <w:sz w:val="20"/>
          <w:lang w:val="en-US"/>
        </w:rPr>
        <w:t>original</w:t>
      </w:r>
      <w:r w:rsidR="00A67EAC" w:rsidRPr="005E1F72">
        <w:rPr>
          <w:rFonts w:ascii="GHEA Grapalat" w:hAnsi="GHEA Grapalat" w:cs="Sylfaen"/>
          <w:sz w:val="20"/>
          <w:lang w:val="af-ZA"/>
        </w:rPr>
        <w:t xml:space="preserve"> </w:t>
      </w:r>
      <w:r w:rsidR="00A67EAC" w:rsidRPr="0033011B">
        <w:rPr>
          <w:rFonts w:ascii="GHEA Grapalat" w:hAnsi="GHEA Grapalat" w:cs="Sylfaen"/>
          <w:sz w:val="20"/>
          <w:lang w:val="en-US"/>
        </w:rPr>
        <w:t>documents</w:t>
      </w:r>
      <w:r w:rsidR="00A67EAC" w:rsidRPr="005E1F72">
        <w:rPr>
          <w:rFonts w:ascii="GHEA Grapalat" w:hAnsi="GHEA Grapalat" w:cs="Sylfaen"/>
          <w:sz w:val="20"/>
          <w:lang w:val="af-ZA"/>
        </w:rPr>
        <w:t xml:space="preserve"> </w:t>
      </w:r>
      <w:r w:rsidR="00A67EAC" w:rsidRPr="0033011B">
        <w:rPr>
          <w:rFonts w:ascii="GHEA Grapalat" w:hAnsi="GHEA Grapalat" w:cs="Sylfaen"/>
          <w:sz w:val="20"/>
          <w:lang w:val="en-US"/>
        </w:rPr>
        <w:t>instead of</w:t>
      </w:r>
      <w:r w:rsidR="00A67EAC" w:rsidRPr="005E1F72">
        <w:rPr>
          <w:rFonts w:ascii="GHEA Grapalat" w:hAnsi="GHEA Grapalat" w:cs="Sylfaen"/>
          <w:sz w:val="20"/>
          <w:lang w:val="af-ZA"/>
        </w:rPr>
        <w:t xml:space="preserve"> </w:t>
      </w:r>
      <w:r w:rsidR="00A67EAC" w:rsidRPr="0033011B">
        <w:rPr>
          <w:rFonts w:ascii="GHEA Grapalat" w:hAnsi="GHEA Grapalat" w:cs="Sylfaen"/>
          <w:sz w:val="20"/>
          <w:lang w:val="en-US"/>
        </w:rPr>
        <w:t>can</w:t>
      </w:r>
      <w:r w:rsidR="00A67EAC" w:rsidRPr="005E1F72">
        <w:rPr>
          <w:rFonts w:ascii="GHEA Grapalat" w:hAnsi="GHEA Grapalat" w:cs="Sylfaen"/>
          <w:sz w:val="20"/>
          <w:lang w:val="af-ZA"/>
        </w:rPr>
        <w:t xml:space="preserve"> </w:t>
      </w:r>
      <w:r w:rsidR="00A67EAC" w:rsidRPr="0033011B">
        <w:rPr>
          <w:rFonts w:ascii="GHEA Grapalat" w:hAnsi="GHEA Grapalat" w:cs="Sylfaen"/>
          <w:sz w:val="20"/>
          <w:lang w:val="en-US"/>
        </w:rPr>
        <w:t>are</w:t>
      </w:r>
      <w:r w:rsidR="00A67EAC" w:rsidRPr="005E1F72">
        <w:rPr>
          <w:rFonts w:ascii="GHEA Grapalat" w:hAnsi="GHEA Grapalat" w:cs="Sylfaen"/>
          <w:sz w:val="20"/>
          <w:lang w:val="af-ZA"/>
        </w:rPr>
        <w:t xml:space="preserve"> </w:t>
      </w:r>
      <w:r w:rsidR="00A67EAC" w:rsidRPr="0033011B">
        <w:rPr>
          <w:rFonts w:ascii="GHEA Grapalat" w:hAnsi="GHEA Grapalat" w:cs="Sylfaen"/>
          <w:sz w:val="20"/>
          <w:lang w:val="en-US"/>
        </w:rPr>
        <w:t>presented</w:t>
      </w:r>
      <w:r w:rsidR="00A67EAC" w:rsidRPr="005E1F72">
        <w:rPr>
          <w:rFonts w:ascii="GHEA Grapalat" w:hAnsi="GHEA Grapalat" w:cs="Sylfaen"/>
          <w:sz w:val="20"/>
          <w:lang w:val="af-ZA"/>
        </w:rPr>
        <w:t xml:space="preserve"> </w:t>
      </w:r>
      <w:r w:rsidR="00A67EAC" w:rsidRPr="0033011B">
        <w:rPr>
          <w:rFonts w:ascii="GHEA Grapalat" w:hAnsi="GHEA Grapalat" w:cs="Sylfaen"/>
          <w:sz w:val="20"/>
          <w:lang w:val="en-US"/>
        </w:rPr>
        <w:t>to them</w:t>
      </w:r>
      <w:r w:rsidR="00A67EAC" w:rsidRPr="005E1F72">
        <w:rPr>
          <w:rFonts w:ascii="GHEA Grapalat" w:hAnsi="GHEA Grapalat" w:cs="Sylfaen"/>
          <w:sz w:val="20"/>
          <w:lang w:val="af-ZA"/>
        </w:rPr>
        <w:t xml:space="preserve"> </w:t>
      </w:r>
      <w:r w:rsidR="00A67EAC" w:rsidRPr="0033011B">
        <w:rPr>
          <w:rFonts w:ascii="GHEA Grapalat" w:hAnsi="GHEA Grapalat" w:cs="Sylfaen"/>
          <w:sz w:val="20"/>
          <w:lang w:val="en-US"/>
        </w:rPr>
        <w:t>notarial</w:t>
      </w:r>
      <w:r w:rsidR="00A67EAC" w:rsidRPr="005E1F72">
        <w:rPr>
          <w:rFonts w:ascii="GHEA Grapalat" w:hAnsi="GHEA Grapalat" w:cs="Sylfaen"/>
          <w:sz w:val="20"/>
          <w:lang w:val="af-ZA"/>
        </w:rPr>
        <w:t xml:space="preserve"> </w:t>
      </w:r>
      <w:r w:rsidR="00A67EAC" w:rsidRPr="0033011B">
        <w:rPr>
          <w:rFonts w:ascii="GHEA Grapalat" w:hAnsi="GHEA Grapalat" w:cs="Sylfaen"/>
          <w:sz w:val="20"/>
          <w:lang w:val="en-US"/>
        </w:rPr>
        <w:t>in order</w:t>
      </w:r>
      <w:r w:rsidR="00A67EAC" w:rsidRPr="005E1F72">
        <w:rPr>
          <w:rFonts w:ascii="GHEA Grapalat" w:hAnsi="GHEA Grapalat" w:cs="Sylfaen"/>
          <w:sz w:val="20"/>
          <w:lang w:val="af-ZA"/>
        </w:rPr>
        <w:t xml:space="preserve"> </w:t>
      </w:r>
      <w:r w:rsidR="00A67EAC" w:rsidRPr="0033011B">
        <w:rPr>
          <w:rFonts w:ascii="GHEA Grapalat" w:hAnsi="GHEA Grapalat" w:cs="Sylfaen"/>
          <w:sz w:val="20"/>
          <w:lang w:val="en-US"/>
        </w:rPr>
        <w:t>authenticated</w:t>
      </w:r>
      <w:r w:rsidR="00A67EAC" w:rsidRPr="005E1F72">
        <w:rPr>
          <w:rFonts w:ascii="GHEA Grapalat" w:hAnsi="GHEA Grapalat" w:cs="Sylfaen"/>
          <w:sz w:val="20"/>
          <w:lang w:val="af-ZA"/>
        </w:rPr>
        <w:t xml:space="preserve"> </w:t>
      </w:r>
      <w:r w:rsidR="00A67EAC" w:rsidRPr="0033011B">
        <w:rPr>
          <w:rFonts w:ascii="GHEA Grapalat" w:hAnsi="GHEA Grapalat" w:cs="Sylfaen"/>
          <w:sz w:val="20"/>
          <w:lang w:val="en-US"/>
        </w:rPr>
        <w:t>examples.</w:t>
      </w:r>
    </w:p>
    <w:p w:rsidR="00460CA5" w:rsidRPr="005E1F72" w:rsidRDefault="00460CA5" w:rsidP="00EF3662">
      <w:pPr>
        <w:jc w:val="center"/>
        <w:rPr>
          <w:rFonts w:ascii="GHEA Grapalat" w:hAnsi="GHEA Grapalat"/>
          <w:b/>
          <w:sz w:val="20"/>
          <w:lang w:val="af-ZA"/>
        </w:rPr>
      </w:pPr>
    </w:p>
    <w:p w:rsidR="00E74BF6" w:rsidRPr="005E1F72" w:rsidRDefault="00E74BF6" w:rsidP="00EF3662">
      <w:pPr>
        <w:pStyle w:val="norm"/>
        <w:spacing w:line="240" w:lineRule="auto"/>
        <w:ind w:firstLine="284"/>
        <w:jc w:val="right"/>
        <w:rPr>
          <w:rFonts w:ascii="GHEA Grapalat" w:hAnsi="GHEA Grapalat" w:cs="Sylfaen"/>
          <w:b/>
          <w:sz w:val="20"/>
          <w:lang w:val="es-ES"/>
        </w:rPr>
      </w:pPr>
    </w:p>
    <w:p w:rsidR="00E74BF6" w:rsidRPr="005E1F72" w:rsidRDefault="00E74BF6" w:rsidP="00EF3662">
      <w:pPr>
        <w:pStyle w:val="norm"/>
        <w:spacing w:line="240" w:lineRule="auto"/>
        <w:ind w:firstLine="284"/>
        <w:jc w:val="right"/>
        <w:rPr>
          <w:rFonts w:ascii="GHEA Grapalat" w:hAnsi="GHEA Grapalat" w:cs="Sylfaen"/>
          <w:b/>
          <w:sz w:val="20"/>
          <w:lang w:val="es-ES"/>
        </w:rPr>
      </w:pPr>
    </w:p>
    <w:p w:rsidR="00E74BF6" w:rsidRPr="005E1F72" w:rsidRDefault="00E74BF6" w:rsidP="00EF3662">
      <w:pPr>
        <w:pStyle w:val="norm"/>
        <w:spacing w:line="240" w:lineRule="auto"/>
        <w:ind w:firstLine="284"/>
        <w:jc w:val="right"/>
        <w:rPr>
          <w:rFonts w:ascii="GHEA Grapalat" w:hAnsi="GHEA Grapalat" w:cs="Sylfaen"/>
          <w:b/>
          <w:sz w:val="20"/>
          <w:lang w:val="es-ES"/>
        </w:rPr>
      </w:pPr>
    </w:p>
    <w:p w:rsidR="00E74BF6" w:rsidRPr="005E1F72" w:rsidRDefault="006C3873" w:rsidP="00EF3662">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p>
    <w:p w:rsidR="00B2572B" w:rsidRPr="005E1F72" w:rsidRDefault="00B2572B" w:rsidP="00EF3662">
      <w:pPr>
        <w:pStyle w:val="norm"/>
        <w:spacing w:line="240" w:lineRule="auto"/>
        <w:ind w:firstLine="284"/>
        <w:jc w:val="right"/>
        <w:rPr>
          <w:rFonts w:ascii="GHEA Grapalat" w:hAnsi="GHEA Grapalat" w:cs="Arial"/>
          <w:b/>
          <w:sz w:val="20"/>
          <w:lang w:val="es-ES"/>
        </w:rPr>
      </w:pPr>
      <w:r w:rsidRPr="005E1F72">
        <w:rPr>
          <w:rFonts w:ascii="GHEA Grapalat" w:hAnsi="GHEA Grapalat" w:cs="Sylfaen"/>
          <w:b/>
          <w:sz w:val="20"/>
          <w:lang w:val="es-ES"/>
        </w:rPr>
        <w:lastRenderedPageBreak/>
        <w:t xml:space="preserve">Appendix </w:t>
      </w:r>
      <w:r w:rsidRPr="005E1F72">
        <w:rPr>
          <w:rFonts w:ascii="GHEA Grapalat" w:hAnsi="GHEA Grapalat" w:cs="Arial"/>
          <w:b/>
          <w:sz w:val="20"/>
          <w:lang w:val="es-ES"/>
        </w:rPr>
        <w:t>N 1</w:t>
      </w:r>
    </w:p>
    <w:p w:rsidR="00B2572B" w:rsidRPr="005E1F72" w:rsidRDefault="00BA1F77" w:rsidP="00EF3662">
      <w:pPr>
        <w:pStyle w:val="31"/>
        <w:spacing w:line="240" w:lineRule="auto"/>
        <w:jc w:val="right"/>
        <w:rPr>
          <w:rFonts w:ascii="GHEA Grapalat" w:hAnsi="GHEA Grapalat" w:cs="Arial"/>
          <w:b/>
          <w:lang w:val="es-ES"/>
        </w:rPr>
      </w:pPr>
      <w:r w:rsidRPr="00E65E2E">
        <w:rPr>
          <w:rFonts w:ascii="GHEA Grapalat" w:hAnsi="GHEA Grapalat"/>
          <w:b/>
          <w:i/>
          <w:sz w:val="22"/>
          <w:szCs w:val="22"/>
          <w:lang w:val="hy-AM"/>
        </w:rPr>
        <w:t xml:space="preserve">" </w:t>
      </w:r>
      <w:r w:rsidR="00450A23">
        <w:rPr>
          <w:rFonts w:ascii="GHEA Grapalat" w:hAnsi="GHEA Grapalat" w:cs="Sylfaen"/>
          <w:b/>
          <w:i/>
          <w:sz w:val="22"/>
          <w:szCs w:val="22"/>
          <w:lang w:val="es-ES"/>
        </w:rPr>
        <w:t xml:space="preserve">RAGM </w:t>
      </w:r>
      <w:r w:rsidR="00450A23" w:rsidRPr="0033011B">
        <w:rPr>
          <w:rFonts w:ascii="GHEA Grapalat" w:hAnsi="GHEA Grapalat" w:cs="Sylfaen"/>
          <w:b/>
          <w:i/>
          <w:sz w:val="22"/>
          <w:szCs w:val="22"/>
          <w:lang w:val="en-US"/>
        </w:rPr>
        <w:t xml:space="preserve">DZHD </w:t>
      </w:r>
      <w:r>
        <w:rPr>
          <w:rFonts w:ascii="GHEA Grapalat" w:hAnsi="GHEA Grapalat" w:cs="Sylfaen"/>
          <w:b/>
          <w:i/>
          <w:sz w:val="22"/>
          <w:szCs w:val="22"/>
          <w:lang w:val="es-ES"/>
        </w:rPr>
        <w:t xml:space="preserve">-GHASHZB-2024/01 </w:t>
      </w:r>
      <w:r w:rsidRPr="00E65E2E">
        <w:rPr>
          <w:rFonts w:ascii="GHEA Grapalat" w:hAnsi="GHEA Grapalat"/>
          <w:b/>
          <w:i/>
          <w:sz w:val="22"/>
          <w:szCs w:val="22"/>
          <w:lang w:val="hy-AM"/>
        </w:rPr>
        <w:t>"</w:t>
      </w:r>
      <w:r w:rsidRPr="004B1AE3">
        <w:rPr>
          <w:rFonts w:ascii="GHEA Grapalat" w:hAnsi="GHEA Grapalat" w:cs="Sylfaen"/>
          <w:b/>
          <w:i/>
          <w:sz w:val="22"/>
          <w:szCs w:val="22"/>
          <w:lang w:val="hy-AM"/>
        </w:rPr>
        <w:t xml:space="preserve">  </w:t>
      </w:r>
      <w:r w:rsidR="00B2572B" w:rsidRPr="005E1F72">
        <w:rPr>
          <w:rFonts w:ascii="GHEA Grapalat" w:hAnsi="GHEA Grapalat" w:cs="Sylfaen"/>
          <w:b/>
          <w:lang w:val="es-ES"/>
        </w:rPr>
        <w:t>with code</w:t>
      </w:r>
    </w:p>
    <w:p w:rsidR="00B2572B" w:rsidRPr="005E1F72" w:rsidRDefault="008160E9" w:rsidP="00EF3662">
      <w:pPr>
        <w:pStyle w:val="31"/>
        <w:spacing w:line="240" w:lineRule="auto"/>
        <w:jc w:val="right"/>
        <w:rPr>
          <w:rFonts w:ascii="GHEA Grapalat" w:hAnsi="GHEA Grapalat" w:cs="Arial"/>
          <w:b/>
          <w:lang w:val="es-ES"/>
        </w:rPr>
      </w:pPr>
      <w:r>
        <w:rPr>
          <w:rFonts w:ascii="GHEA Grapalat" w:hAnsi="GHEA Grapalat" w:cs="Sylfaen"/>
          <w:b/>
          <w:lang w:val="es-ES"/>
        </w:rPr>
        <w:t>request for quotation</w:t>
      </w:r>
      <w:r w:rsidR="00B2572B" w:rsidRPr="005E1F72">
        <w:rPr>
          <w:rFonts w:ascii="GHEA Grapalat" w:hAnsi="GHEA Grapalat" w:cs="Arial"/>
          <w:b/>
          <w:lang w:val="es-ES"/>
        </w:rPr>
        <w:t xml:space="preserve"> </w:t>
      </w:r>
      <w:r w:rsidR="00B2572B" w:rsidRPr="005E1F72">
        <w:rPr>
          <w:rFonts w:ascii="GHEA Grapalat" w:hAnsi="GHEA Grapalat" w:cs="Sylfaen"/>
          <w:b/>
          <w:lang w:val="es-ES"/>
        </w:rPr>
        <w:t>of invitation</w:t>
      </w:r>
    </w:p>
    <w:p w:rsidR="00B2572B" w:rsidRPr="005E1F72" w:rsidRDefault="00B2572B" w:rsidP="00EF3662">
      <w:pPr>
        <w:jc w:val="center"/>
        <w:rPr>
          <w:rFonts w:ascii="GHEA Grapalat" w:hAnsi="GHEA Grapalat" w:cs="Sylfaen"/>
          <w:b/>
          <w:lang w:val="es-ES"/>
        </w:rPr>
      </w:pPr>
    </w:p>
    <w:p w:rsidR="00B2572B" w:rsidRPr="005E1F72" w:rsidRDefault="00B2572B" w:rsidP="00EF3662">
      <w:pPr>
        <w:jc w:val="center"/>
        <w:rPr>
          <w:rFonts w:ascii="GHEA Grapalat" w:hAnsi="GHEA Grapalat" w:cs="Arial"/>
          <w:b/>
          <w:lang w:val="es-ES"/>
        </w:rPr>
      </w:pPr>
      <w:r w:rsidRPr="005E1F72">
        <w:rPr>
          <w:rFonts w:ascii="GHEA Grapalat" w:hAnsi="GHEA Grapalat" w:cs="Sylfaen"/>
          <w:b/>
          <w:lang w:val="es-ES"/>
        </w:rPr>
        <w:t>APPLICATION*</w:t>
      </w:r>
    </w:p>
    <w:p w:rsidR="00B2572B" w:rsidRPr="005E1F72" w:rsidRDefault="00D03538" w:rsidP="00EF3662">
      <w:pPr>
        <w:pStyle w:val="6"/>
        <w:jc w:val="center"/>
        <w:rPr>
          <w:rFonts w:ascii="GHEA Grapalat" w:hAnsi="GHEA Grapalat" w:cs="Arial"/>
          <w:color w:val="auto"/>
          <w:sz w:val="24"/>
          <w:szCs w:val="24"/>
          <w:lang w:val="es-ES"/>
        </w:rPr>
      </w:pPr>
      <w:r w:rsidRPr="005E1F72">
        <w:rPr>
          <w:rFonts w:ascii="GHEA Grapalat" w:hAnsi="GHEA Grapalat" w:cs="Sylfaen"/>
          <w:color w:val="auto"/>
          <w:sz w:val="24"/>
          <w:szCs w:val="24"/>
          <w:lang w:val="es-ES"/>
        </w:rPr>
        <w:t xml:space="preserve">To participate </w:t>
      </w:r>
      <w:r>
        <w:rPr>
          <w:rFonts w:ascii="GHEA Grapalat" w:hAnsi="GHEA Grapalat" w:cs="Sylfaen"/>
          <w:color w:val="auto"/>
          <w:sz w:val="24"/>
          <w:szCs w:val="24"/>
          <w:lang w:val="hy-AM"/>
        </w:rPr>
        <w:t>in a quote request</w:t>
      </w:r>
      <w:r w:rsidR="00B2572B" w:rsidRPr="005E1F72">
        <w:rPr>
          <w:rFonts w:ascii="GHEA Grapalat" w:hAnsi="GHEA Grapalat" w:cs="Arial"/>
          <w:color w:val="auto"/>
          <w:sz w:val="24"/>
          <w:szCs w:val="24"/>
          <w:lang w:val="es-ES"/>
        </w:rPr>
        <w:t xml:space="preserve">  </w:t>
      </w:r>
    </w:p>
    <w:p w:rsidR="00B2572B" w:rsidRPr="005E1F72" w:rsidRDefault="00B2572B" w:rsidP="00EF3662">
      <w:pPr>
        <w:rPr>
          <w:lang w:val="es-ES" w:eastAsia="ru-RU"/>
        </w:rPr>
      </w:pPr>
    </w:p>
    <w:p w:rsidR="00B2572B" w:rsidRPr="005E1F72" w:rsidRDefault="00B2572B" w:rsidP="00EF3662">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reports</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 xml:space="preserve">is </w:t>
      </w:r>
      <w:r w:rsidRPr="005E1F72">
        <w:rPr>
          <w:rFonts w:ascii="GHEA Grapalat" w:hAnsi="GHEA Grapalat" w:cs="Arial"/>
          <w:sz w:val="20"/>
          <w:szCs w:val="20"/>
          <w:lang w:val="es-ES"/>
        </w:rPr>
        <w:t>that</w:t>
      </w:r>
      <w:r w:rsidRPr="005E1F72">
        <w:rPr>
          <w:rFonts w:ascii="GHEA Grapalat" w:hAnsi="GHEA Grapalat" w:cs="Sylfaen"/>
          <w:sz w:val="20"/>
          <w:szCs w:val="20"/>
          <w:lang w:val="es-ES"/>
        </w:rPr>
        <w:t>​</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wish</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has</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to participate</w:t>
      </w:r>
    </w:p>
    <w:p w:rsidR="00B2572B" w:rsidRPr="005E1F72" w:rsidRDefault="00B2572B" w:rsidP="00EF3662">
      <w:pPr>
        <w:jc w:val="both"/>
        <w:rPr>
          <w:rFonts w:ascii="GHEA Grapalat" w:hAnsi="GHEA Grapalat"/>
          <w:sz w:val="22"/>
          <w:szCs w:val="22"/>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sidRPr="005E1F72">
        <w:rPr>
          <w:rFonts w:ascii="GHEA Grapalat" w:hAnsi="GHEA Grapalat" w:cs="Sylfaen"/>
          <w:vertAlign w:val="superscript"/>
          <w:lang w:val="es-ES"/>
        </w:rPr>
        <w:t>to participate</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name:</w:t>
      </w:r>
      <w:r w:rsidRPr="005E1F72">
        <w:rPr>
          <w:rFonts w:ascii="GHEA Grapalat" w:hAnsi="GHEA Grapalat" w:cs="Arial"/>
          <w:vertAlign w:val="superscript"/>
          <w:lang w:val="es-ES"/>
        </w:rPr>
        <w:t xml:space="preserve"> </w:t>
      </w:r>
    </w:p>
    <w:p w:rsidR="0041038D" w:rsidRPr="00236781" w:rsidRDefault="00E81B29" w:rsidP="0041038D">
      <w:pPr>
        <w:jc w:val="both"/>
        <w:rPr>
          <w:rFonts w:ascii="GHEA Grapalat" w:hAnsi="GHEA Grapalat"/>
          <w:color w:val="000000" w:themeColor="text1"/>
          <w:sz w:val="22"/>
          <w:szCs w:val="22"/>
          <w:u w:val="single"/>
          <w:lang w:val="es-ES"/>
        </w:rPr>
      </w:pPr>
      <w:r w:rsidRPr="0033011B">
        <w:rPr>
          <w:rFonts w:ascii="Calibri" w:hAnsi="Calibri" w:cs="Calibri"/>
          <w:lang w:val="en-US"/>
        </w:rPr>
        <w:t xml:space="preserve">Dzoragigh </w:t>
      </w:r>
      <w:r w:rsidR="00B852CC" w:rsidRPr="00B852CC">
        <w:rPr>
          <w:rFonts w:ascii="Calibri" w:hAnsi="Calibri" w:cs="Calibri"/>
          <w:lang w:val="hy-AM"/>
        </w:rPr>
        <w:t xml:space="preserve">of Gegharkunik marz, </w:t>
      </w:r>
      <w:r w:rsidR="00B852CC" w:rsidRPr="00B852CC">
        <w:rPr>
          <w:rFonts w:ascii="Calibri" w:hAnsi="Calibri" w:cs="Calibri"/>
          <w:lang w:val="de-DE"/>
        </w:rPr>
        <w:t>RA</w:t>
      </w:r>
      <w:r w:rsidRPr="00E81B29">
        <w:rPr>
          <w:rFonts w:ascii="Calibri" w:hAnsi="Calibri" w:cs="Calibri"/>
          <w:lang w:val="es-ES"/>
        </w:rPr>
        <w:t xml:space="preserve"> </w:t>
      </w:r>
      <w:r w:rsidRPr="0033011B">
        <w:rPr>
          <w:rFonts w:ascii="Calibri" w:hAnsi="Calibri" w:cs="Calibri"/>
          <w:lang w:val="en-US"/>
        </w:rPr>
        <w:t>H.</w:t>
      </w:r>
      <w:r w:rsidRPr="00E81B29">
        <w:rPr>
          <w:rFonts w:ascii="Calibri" w:hAnsi="Calibri" w:cs="Calibri"/>
          <w:lang w:val="es-ES"/>
        </w:rPr>
        <w:t xml:space="preserve">​ </w:t>
      </w:r>
      <w:r w:rsidRPr="0033011B">
        <w:rPr>
          <w:rFonts w:ascii="Calibri" w:hAnsi="Calibri" w:cs="Calibri"/>
          <w:lang w:val="en-US"/>
        </w:rPr>
        <w:t>Ghazaryan</w:t>
      </w:r>
      <w:r w:rsidRPr="00E81B29">
        <w:rPr>
          <w:rFonts w:ascii="Calibri" w:hAnsi="Calibri" w:cs="Calibri"/>
          <w:lang w:val="es-ES"/>
        </w:rPr>
        <w:t xml:space="preserve"> </w:t>
      </w:r>
      <w:r w:rsidRPr="0033011B">
        <w:rPr>
          <w:rFonts w:ascii="Calibri" w:hAnsi="Calibri" w:cs="Calibri"/>
          <w:lang w:val="en-US"/>
        </w:rPr>
        <w:t>name</w:t>
      </w:r>
      <w:r w:rsidRPr="00E81B29">
        <w:rPr>
          <w:rFonts w:ascii="Calibri" w:hAnsi="Calibri" w:cs="Calibri"/>
          <w:lang w:val="es-ES"/>
        </w:rPr>
        <w:t xml:space="preserve"> </w:t>
      </w:r>
      <w:r w:rsidRPr="0033011B">
        <w:rPr>
          <w:rFonts w:ascii="Calibri" w:hAnsi="Calibri" w:cs="Calibri"/>
          <w:lang w:val="en-US"/>
        </w:rPr>
        <w:t>main</w:t>
      </w:r>
      <w:r w:rsidRPr="00E81B29">
        <w:rPr>
          <w:rFonts w:ascii="Calibri" w:hAnsi="Calibri" w:cs="Calibri"/>
          <w:lang w:val="es-ES"/>
        </w:rPr>
        <w:t xml:space="preserve"> </w:t>
      </w:r>
      <w:r w:rsidRPr="0033011B">
        <w:rPr>
          <w:rFonts w:ascii="Calibri" w:hAnsi="Calibri" w:cs="Calibri"/>
          <w:lang w:val="en-US"/>
        </w:rPr>
        <w:t xml:space="preserve">school </w:t>
      </w:r>
      <w:r w:rsidR="00B852CC" w:rsidRPr="00B852CC">
        <w:rPr>
          <w:rFonts w:ascii="Calibri" w:hAnsi="Calibri" w:cs="Calibri"/>
          <w:lang w:val="de-DE"/>
        </w:rPr>
        <w:t xml:space="preserve">" </w:t>
      </w:r>
      <w:r w:rsidR="00B852CC" w:rsidRPr="00A327D4">
        <w:rPr>
          <w:rFonts w:ascii="GHEA Grapalat" w:hAnsi="GHEA Grapalat"/>
          <w:sz w:val="22"/>
          <w:szCs w:val="22"/>
          <w:lang w:val="es-ES"/>
        </w:rPr>
        <w:t xml:space="preserve">by </w:t>
      </w:r>
      <w:r w:rsidR="00B852CC" w:rsidRPr="00B852CC">
        <w:rPr>
          <w:rFonts w:ascii="Calibri" w:hAnsi="Calibri" w:cs="Calibri"/>
          <w:lang w:val="fr-FR"/>
        </w:rPr>
        <w:t xml:space="preserve">SNOC </w:t>
      </w:r>
      <w:r w:rsidR="003C76CF" w:rsidRPr="00A327D4">
        <w:rPr>
          <w:rFonts w:ascii="GHEA Grapalat" w:hAnsi="GHEA Grapalat" w:cs="Sylfaen"/>
          <w:sz w:val="20"/>
          <w:szCs w:val="20"/>
          <w:lang w:val="es-ES"/>
        </w:rPr>
        <w:t xml:space="preserve">" </w:t>
      </w:r>
      <w:r>
        <w:rPr>
          <w:rFonts w:ascii="GHEA Grapalat" w:hAnsi="GHEA Grapalat" w:cs="Sylfaen"/>
          <w:b/>
          <w:i/>
          <w:sz w:val="22"/>
          <w:szCs w:val="22"/>
          <w:lang w:val="es-ES"/>
        </w:rPr>
        <w:t xml:space="preserve">AMG </w:t>
      </w:r>
      <w:r w:rsidRPr="0033011B">
        <w:rPr>
          <w:rFonts w:ascii="GHEA Grapalat" w:hAnsi="GHEA Grapalat" w:cs="Sylfaen"/>
          <w:b/>
          <w:i/>
          <w:sz w:val="22"/>
          <w:szCs w:val="22"/>
          <w:lang w:val="en-US"/>
        </w:rPr>
        <w:t xml:space="preserve">DZHD -GHASHZB- </w:t>
      </w:r>
      <w:r w:rsidR="00BA1F77" w:rsidRPr="00E65E2E">
        <w:rPr>
          <w:rFonts w:ascii="GHEA Grapalat" w:hAnsi="GHEA Grapalat"/>
          <w:b/>
          <w:i/>
          <w:sz w:val="22"/>
          <w:szCs w:val="22"/>
          <w:lang w:val="hy-AM"/>
        </w:rPr>
        <w:t xml:space="preserve">2024 </w:t>
      </w:r>
      <w:r w:rsidR="00BA1F77">
        <w:rPr>
          <w:rFonts w:ascii="GHEA Grapalat" w:hAnsi="GHEA Grapalat" w:cs="Sylfaen"/>
          <w:b/>
          <w:i/>
          <w:sz w:val="22"/>
          <w:szCs w:val="22"/>
          <w:lang w:val="es-ES"/>
        </w:rPr>
        <w:t xml:space="preserve">/ </w:t>
      </w:r>
      <w:r w:rsidR="0041038D" w:rsidRPr="00236781">
        <w:rPr>
          <w:rFonts w:ascii="GHEA Grapalat" w:hAnsi="GHEA Grapalat" w:cs="Sylfaen"/>
          <w:color w:val="000000" w:themeColor="text1"/>
          <w:sz w:val="20"/>
          <w:szCs w:val="20"/>
          <w:lang w:val="es-ES"/>
        </w:rPr>
        <w:t xml:space="preserve">01 </w:t>
      </w:r>
      <w:proofErr w:type="gramStart"/>
      <w:r w:rsidR="00BA1F77" w:rsidRPr="00E65E2E">
        <w:rPr>
          <w:rFonts w:ascii="GHEA Grapalat" w:hAnsi="GHEA Grapalat"/>
          <w:b/>
          <w:i/>
          <w:sz w:val="22"/>
          <w:szCs w:val="22"/>
          <w:lang w:val="hy-AM"/>
        </w:rPr>
        <w:t>"</w:t>
      </w:r>
      <w:r w:rsidR="00BA1F77" w:rsidRPr="004B1AE3">
        <w:rPr>
          <w:rFonts w:ascii="GHEA Grapalat" w:hAnsi="GHEA Grapalat" w:cs="Sylfaen"/>
          <w:b/>
          <w:i/>
          <w:sz w:val="22"/>
          <w:szCs w:val="22"/>
          <w:lang w:val="hy-AM"/>
        </w:rPr>
        <w:t xml:space="preserve">  </w:t>
      </w:r>
      <w:r w:rsidR="0041038D" w:rsidRPr="00236781">
        <w:rPr>
          <w:rFonts w:ascii="GHEA Grapalat" w:hAnsi="GHEA Grapalat" w:cs="Sylfaen"/>
          <w:color w:val="000000" w:themeColor="text1"/>
          <w:sz w:val="20"/>
          <w:szCs w:val="20"/>
          <w:lang w:val="es-ES"/>
        </w:rPr>
        <w:t>declared</w:t>
      </w:r>
      <w:proofErr w:type="gramEnd"/>
      <w:r w:rsidR="0041038D" w:rsidRPr="00236781">
        <w:rPr>
          <w:rFonts w:ascii="GHEA Grapalat" w:hAnsi="GHEA Grapalat" w:cs="Sylfaen"/>
          <w:color w:val="000000" w:themeColor="text1"/>
          <w:sz w:val="20"/>
          <w:szCs w:val="20"/>
          <w:lang w:val="es-ES"/>
        </w:rPr>
        <w:t xml:space="preserve"> in code</w:t>
      </w:r>
      <w:r w:rsidR="0041038D" w:rsidRPr="00236781">
        <w:rPr>
          <w:rFonts w:ascii="GHEA Grapalat" w:hAnsi="GHEA Grapalat"/>
          <w:color w:val="000000" w:themeColor="text1"/>
          <w:sz w:val="22"/>
          <w:szCs w:val="22"/>
          <w:lang w:val="es-ES"/>
        </w:rPr>
        <w:t xml:space="preserve">  </w:t>
      </w:r>
    </w:p>
    <w:p w:rsidR="00B2572B" w:rsidRPr="005E1F72" w:rsidRDefault="00D03538" w:rsidP="00EF3662">
      <w:pPr>
        <w:jc w:val="both"/>
        <w:rPr>
          <w:rFonts w:ascii="GHEA Grapalat" w:hAnsi="GHEA Grapalat" w:cs="Sylfaen"/>
          <w:sz w:val="20"/>
          <w:szCs w:val="20"/>
          <w:lang w:val="es-ES"/>
        </w:rPr>
      </w:pPr>
      <w:r w:rsidRPr="00236781">
        <w:rPr>
          <w:rFonts w:ascii="GHEA Grapalat" w:hAnsi="GHEA Grapalat" w:cs="Sylfaen"/>
          <w:color w:val="000000" w:themeColor="text1"/>
          <w:sz w:val="20"/>
          <w:szCs w:val="20"/>
          <w:lang w:val="es-ES"/>
        </w:rPr>
        <w:t>request for quotation</w:t>
      </w:r>
      <w:r w:rsidR="00B2572B" w:rsidRPr="005E1F72">
        <w:rPr>
          <w:rFonts w:ascii="GHEA Grapalat" w:hAnsi="GHEA Grapalat"/>
          <w:u w:val="single"/>
          <w:lang w:val="es-ES"/>
        </w:rPr>
        <w:tab/>
        <w:t xml:space="preserve">    </w:t>
      </w:r>
      <w:r w:rsidR="00B2572B" w:rsidRPr="005E1F72">
        <w:rPr>
          <w:rFonts w:ascii="GHEA Grapalat" w:hAnsi="GHEA Grapalat"/>
          <w:u w:val="single"/>
          <w:lang w:val="es-ES"/>
        </w:rPr>
        <w:tab/>
      </w:r>
      <w:r w:rsidR="00B2572B" w:rsidRPr="005E1F72">
        <w:rPr>
          <w:rFonts w:ascii="GHEA Grapalat" w:hAnsi="GHEA Grapalat"/>
          <w:u w:val="single"/>
          <w:lang w:val="es-ES"/>
        </w:rPr>
        <w:tab/>
      </w:r>
      <w:r w:rsidR="00B2572B" w:rsidRPr="005E1F72">
        <w:rPr>
          <w:rFonts w:ascii="GHEA Grapalat" w:hAnsi="GHEA Grapalat"/>
          <w:u w:val="single"/>
          <w:lang w:val="es-ES"/>
        </w:rPr>
        <w:tab/>
      </w:r>
      <w:r w:rsidR="00B2572B" w:rsidRPr="005E1F72">
        <w:rPr>
          <w:rFonts w:ascii="GHEA Grapalat" w:hAnsi="GHEA Grapalat"/>
          <w:u w:val="single"/>
          <w:lang w:val="es-ES"/>
        </w:rPr>
        <w:tab/>
      </w:r>
      <w:r w:rsidR="00B2572B" w:rsidRPr="005E1F72">
        <w:rPr>
          <w:rFonts w:ascii="GHEA Grapalat" w:hAnsi="GHEA Grapalat"/>
          <w:u w:val="single"/>
          <w:lang w:val="es-ES"/>
        </w:rPr>
        <w:tab/>
        <w:t xml:space="preserve">     </w:t>
      </w:r>
      <w:r w:rsidR="00B2572B" w:rsidRPr="005E1F72">
        <w:rPr>
          <w:rFonts w:ascii="GHEA Grapalat" w:hAnsi="GHEA Grapalat" w:cs="Sylfaen"/>
          <w:sz w:val="20"/>
          <w:szCs w:val="20"/>
          <w:lang w:val="es-ES"/>
        </w:rPr>
        <w:t xml:space="preserve">portion </w:t>
      </w:r>
      <w:r w:rsidR="00B2572B" w:rsidRPr="005E1F72">
        <w:rPr>
          <w:rFonts w:ascii="GHEA Grapalat" w:hAnsi="GHEA Grapalat" w:cs="Arial"/>
          <w:sz w:val="20"/>
          <w:szCs w:val="20"/>
          <w:lang w:val="es-ES"/>
        </w:rPr>
        <w:t xml:space="preserve">( </w:t>
      </w:r>
      <w:r w:rsidR="00B2572B" w:rsidRPr="005E1F72">
        <w:rPr>
          <w:rFonts w:ascii="GHEA Grapalat" w:hAnsi="GHEA Grapalat" w:cs="Sylfaen"/>
          <w:sz w:val="20"/>
          <w:szCs w:val="20"/>
          <w:lang w:val="es-ES"/>
        </w:rPr>
        <w:t xml:space="preserve">portions </w:t>
      </w:r>
      <w:r w:rsidR="00B2572B" w:rsidRPr="005E1F72">
        <w:rPr>
          <w:rFonts w:ascii="GHEA Grapalat" w:hAnsi="GHEA Grapalat" w:cs="Arial"/>
          <w:sz w:val="20"/>
          <w:szCs w:val="20"/>
          <w:lang w:val="es-ES"/>
        </w:rPr>
        <w:t xml:space="preserve">) </w:t>
      </w:r>
      <w:r w:rsidR="00B2572B" w:rsidRPr="005E1F72">
        <w:rPr>
          <w:rFonts w:ascii="GHEA Grapalat" w:hAnsi="GHEA Grapalat" w:cs="Sylfaen"/>
          <w:sz w:val="20"/>
          <w:szCs w:val="20"/>
          <w:lang w:val="es-ES"/>
        </w:rPr>
        <w:t>and</w:t>
      </w:r>
      <w:r w:rsidR="00B2572B" w:rsidRPr="005E1F72">
        <w:rPr>
          <w:rFonts w:ascii="GHEA Grapalat" w:hAnsi="GHEA Grapalat" w:cs="Arial"/>
          <w:sz w:val="20"/>
          <w:szCs w:val="20"/>
          <w:lang w:val="es-ES"/>
        </w:rPr>
        <w:t xml:space="preserve"> </w:t>
      </w:r>
      <w:r w:rsidR="00B2572B" w:rsidRPr="005E1F72">
        <w:rPr>
          <w:rFonts w:ascii="GHEA Grapalat" w:hAnsi="GHEA Grapalat" w:cs="Sylfaen"/>
          <w:sz w:val="20"/>
          <w:szCs w:val="20"/>
          <w:lang w:val="es-ES"/>
        </w:rPr>
        <w:t>of invitation</w:t>
      </w:r>
    </w:p>
    <w:p w:rsidR="00B2572B" w:rsidRPr="005E1F72" w:rsidRDefault="00B2572B" w:rsidP="00EF3662">
      <w:pPr>
        <w:jc w:val="both"/>
        <w:rPr>
          <w:rFonts w:ascii="GHEA Grapalat" w:hAnsi="GHEA Grapalat"/>
          <w:vertAlign w:val="superscript"/>
          <w:lang w:val="es-ES"/>
        </w:rPr>
      </w:pPr>
      <w:r w:rsidRPr="005E1F72">
        <w:rPr>
          <w:rFonts w:ascii="GHEA Grapalat" w:hAnsi="GHEA Grapalat" w:cs="Sylfaen"/>
          <w:vertAlign w:val="superscript"/>
          <w:lang w:val="es-ES"/>
        </w:rPr>
        <w:t xml:space="preserve">dose </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 xml:space="preserve">s </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number</w:t>
      </w:r>
    </w:p>
    <w:p w:rsidR="00B2572B" w:rsidRPr="005E1F72" w:rsidRDefault="00B2572B" w:rsidP="00EF3662">
      <w:pPr>
        <w:jc w:val="both"/>
        <w:rPr>
          <w:rFonts w:ascii="GHEA Grapalat" w:hAnsi="GHEA Grapalat"/>
          <w:sz w:val="20"/>
          <w:szCs w:val="20"/>
          <w:lang w:val="es-ES"/>
        </w:rPr>
      </w:pPr>
      <w:r w:rsidRPr="005E1F72">
        <w:rPr>
          <w:rFonts w:ascii="GHEA Grapalat" w:hAnsi="GHEA Grapalat"/>
          <w:vertAlign w:val="superscript"/>
          <w:lang w:val="es-ES"/>
        </w:rPr>
        <w:t xml:space="preserve"> </w:t>
      </w:r>
      <w:r w:rsidRPr="005E1F72">
        <w:rPr>
          <w:rFonts w:ascii="GHEA Grapalat" w:hAnsi="GHEA Grapalat" w:cs="Sylfaen"/>
          <w:sz w:val="20"/>
          <w:szCs w:val="20"/>
          <w:lang w:val="es-ES"/>
        </w:rPr>
        <w:t>according to requirements</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present</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is</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application</w:t>
      </w:r>
    </w:p>
    <w:p w:rsidR="00B2572B" w:rsidRPr="005E1F72" w:rsidRDefault="00B2572B" w:rsidP="00EF3662">
      <w:pPr>
        <w:jc w:val="both"/>
        <w:rPr>
          <w:rFonts w:ascii="GHEA Grapalat" w:hAnsi="GHEA Grapalat"/>
          <w:sz w:val="12"/>
          <w:szCs w:val="12"/>
          <w:u w:val="single"/>
          <w:lang w:val="es-ES"/>
        </w:rPr>
      </w:pPr>
    </w:p>
    <w:p w:rsidR="00B2572B" w:rsidRPr="005E1F72" w:rsidRDefault="00B2572B" w:rsidP="00EF3662">
      <w:pPr>
        <w:jc w:val="both"/>
        <w:rPr>
          <w:rFonts w:ascii="GHEA Grapalat" w:hAnsi="GHEA Grapalat" w:cs="Sylfaen"/>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lang w:val="es-ES"/>
        </w:rPr>
        <w:t>the</w:t>
      </w:r>
      <w:r w:rsidRPr="005E1F72">
        <w:rPr>
          <w:rFonts w:ascii="GHEA Grapalat" w:hAnsi="GHEA Grapalat" w:cs="Sylfaen"/>
          <w:sz w:val="20"/>
          <w:szCs w:val="20"/>
          <w:lang w:val="es-ES"/>
        </w:rPr>
        <w:t>​</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reports</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and:</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certification</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 xml:space="preserve">is </w:t>
      </w:r>
      <w:r w:rsidRPr="005E1F72">
        <w:rPr>
          <w:rFonts w:ascii="GHEA Grapalat" w:hAnsi="GHEA Grapalat" w:cs="Arial"/>
          <w:sz w:val="20"/>
          <w:szCs w:val="20"/>
          <w:lang w:val="es-ES"/>
        </w:rPr>
        <w:t xml:space="preserve">that </w:t>
      </w:r>
      <w:r w:rsidRPr="005E1F72">
        <w:rPr>
          <w:rFonts w:ascii="GHEA Grapalat" w:hAnsi="GHEA Grapalat" w:cs="Sylfaen"/>
          <w:sz w:val="20"/>
          <w:szCs w:val="20"/>
          <w:lang w:val="es-ES"/>
        </w:rPr>
        <w:t>it is</w:t>
      </w:r>
    </w:p>
    <w:p w:rsidR="00B2572B" w:rsidRPr="005E1F72" w:rsidRDefault="00B2572B" w:rsidP="00EF3662">
      <w:pPr>
        <w:jc w:val="both"/>
        <w:rPr>
          <w:rFonts w:ascii="GHEA Grapalat" w:hAnsi="GHEA Grapalat" w:cs="Sylfaen"/>
          <w:sz w:val="20"/>
          <w:szCs w:val="20"/>
          <w:lang w:val="es-ES"/>
        </w:rPr>
      </w:pPr>
      <w:r w:rsidRPr="005E1F72">
        <w:rPr>
          <w:rFonts w:ascii="GHEA Grapalat" w:hAnsi="GHEA Grapalat" w:cs="Sylfaen"/>
          <w:vertAlign w:val="superscript"/>
          <w:lang w:val="es-ES"/>
        </w:rPr>
        <w:t>to participate</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name:</w:t>
      </w:r>
    </w:p>
    <w:p w:rsidR="00B2572B" w:rsidRPr="005E1F72" w:rsidRDefault="00B2572B" w:rsidP="00EF3662">
      <w:pPr>
        <w:jc w:val="both"/>
        <w:rPr>
          <w:rFonts w:ascii="GHEA Grapalat" w:hAnsi="GHEA Grapalat" w:cs="Sylfaen"/>
          <w:sz w:val="20"/>
          <w:szCs w:val="20"/>
          <w:lang w:val="es-ES"/>
        </w:rPr>
      </w:pP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lang w:val="es-ES"/>
        </w:rPr>
        <w:t>resident.</w:t>
      </w:r>
    </w:p>
    <w:p w:rsidR="00B2572B" w:rsidRPr="005E1F72" w:rsidRDefault="00B2572B" w:rsidP="00EF3662">
      <w:pPr>
        <w:jc w:val="both"/>
        <w:rPr>
          <w:rFonts w:ascii="GHEA Grapalat" w:hAnsi="GHEA Grapalat" w:cs="Arial"/>
          <w:vertAlign w:val="superscript"/>
          <w:lang w:val="es-ES"/>
        </w:rPr>
      </w:pPr>
      <w:r w:rsidRPr="005E1F72">
        <w:rPr>
          <w:rFonts w:ascii="GHEA Grapalat" w:hAnsi="GHEA Grapalat" w:cs="Arial"/>
          <w:vertAlign w:val="superscript"/>
          <w:lang w:val="es-ES"/>
        </w:rPr>
        <w:t>country name</w:t>
      </w:r>
    </w:p>
    <w:p w:rsidR="00B2572B" w:rsidRPr="005E1F72" w:rsidRDefault="00B2572B" w:rsidP="00EF3662">
      <w:pPr>
        <w:jc w:val="both"/>
        <w:rPr>
          <w:rFonts w:ascii="GHEA Grapalat" w:hAnsi="GHEA Grapalat" w:cs="Sylfaen"/>
          <w:sz w:val="20"/>
          <w:szCs w:val="20"/>
          <w:lang w:val="es-ES"/>
        </w:rPr>
      </w:pPr>
      <w:r w:rsidRPr="005E1F72">
        <w:rPr>
          <w:rFonts w:ascii="GHEA Grapalat" w:hAnsi="GHEA Grapalat" w:cs="Sylfaen"/>
          <w:sz w:val="20"/>
          <w:szCs w:val="20"/>
          <w:lang w:val="es-ES"/>
        </w:rPr>
        <w:t xml:space="preserve">                </w:t>
      </w:r>
    </w:p>
    <w:p w:rsidR="004D5333" w:rsidRDefault="00B2572B" w:rsidP="00EF3662">
      <w:pPr>
        <w:jc w:val="both"/>
        <w:rPr>
          <w:rFonts w:ascii="GHEA Grapalat" w:hAnsi="GHEA Grapalat" w:cs="Sylfaen"/>
          <w:sz w:val="20"/>
          <w:szCs w:val="20"/>
          <w:lang w:val="es-ES"/>
        </w:rPr>
      </w:pPr>
      <w:r w:rsidRPr="005E1F72">
        <w:rPr>
          <w:rFonts w:ascii="GHEA Grapalat" w:hAnsi="GHEA Grapalat"/>
          <w:sz w:val="20"/>
          <w:szCs w:val="20"/>
          <w:u w:val="single"/>
          <w:lang w:val="es-ES"/>
        </w:rPr>
        <w:t xml:space="preserve">                                         </w:t>
      </w:r>
      <w:r w:rsidRPr="005E1F72">
        <w:rPr>
          <w:rFonts w:ascii="GHEA Grapalat" w:hAnsi="GHEA Grapalat"/>
          <w:sz w:val="20"/>
          <w:szCs w:val="20"/>
          <w:lang w:val="es-ES"/>
        </w:rPr>
        <w:t>of</w:t>
      </w:r>
      <w:r w:rsidRPr="005E1F72">
        <w:rPr>
          <w:rFonts w:ascii="GHEA Grapalat" w:hAnsi="GHEA Grapalat" w:cs="Sylfaen"/>
          <w:sz w:val="20"/>
          <w:szCs w:val="20"/>
          <w:lang w:val="es-ES"/>
        </w:rPr>
        <w:t>​</w:t>
      </w:r>
    </w:p>
    <w:p w:rsidR="004D5333" w:rsidRDefault="004D5333" w:rsidP="00EF3662">
      <w:pPr>
        <w:jc w:val="both"/>
        <w:rPr>
          <w:rFonts w:ascii="GHEA Grapalat" w:hAnsi="GHEA Grapalat" w:cs="Sylfaen"/>
          <w:sz w:val="20"/>
          <w:szCs w:val="20"/>
          <w:lang w:val="es-ES"/>
        </w:rPr>
      </w:pPr>
      <w:r>
        <w:rPr>
          <w:rFonts w:ascii="GHEA Grapalat" w:hAnsi="GHEA Grapalat" w:cs="Sylfaen"/>
          <w:vertAlign w:val="superscript"/>
          <w:lang w:val="es-ES"/>
        </w:rPr>
        <w:t>to participate</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name:</w:t>
      </w:r>
      <w:r w:rsidRPr="005E1F72">
        <w:rPr>
          <w:rFonts w:ascii="GHEA Grapalat" w:hAnsi="GHEA Grapalat" w:cs="Arial"/>
          <w:vertAlign w:val="superscript"/>
          <w:lang w:val="es-ES"/>
        </w:rPr>
        <w:t xml:space="preserve">   </w:t>
      </w:r>
    </w:p>
    <w:p w:rsidR="00B2572B" w:rsidRPr="005E1F72" w:rsidRDefault="00B2572B" w:rsidP="004D5333">
      <w:pPr>
        <w:numPr>
          <w:ilvl w:val="0"/>
          <w:numId w:val="27"/>
        </w:numPr>
        <w:jc w:val="both"/>
        <w:rPr>
          <w:rFonts w:ascii="GHEA Grapalat" w:hAnsi="GHEA Grapalat" w:cs="Arial"/>
          <w:szCs w:val="22"/>
          <w:u w:val="single"/>
          <w:lang w:val="es-ES"/>
        </w:rPr>
      </w:pPr>
      <w:r w:rsidRPr="005E1F72">
        <w:rPr>
          <w:rFonts w:ascii="GHEA Grapalat" w:hAnsi="GHEA Grapalat" w:cs="Arial"/>
          <w:sz w:val="20"/>
          <w:szCs w:val="20"/>
          <w:lang w:val="es-ES"/>
        </w:rPr>
        <w:t xml:space="preserve">The taxpayer's registration number </w:t>
      </w:r>
      <w:r w:rsidRPr="005E1F72">
        <w:rPr>
          <w:rFonts w:ascii="GHEA Grapalat" w:hAnsi="GHEA Grapalat" w:cs="Sylfaen"/>
          <w:sz w:val="20"/>
          <w:szCs w:val="20"/>
          <w:lang w:val="es-ES"/>
        </w:rPr>
        <w:t xml:space="preserve">is </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p>
    <w:p w:rsidR="00B2572B" w:rsidRPr="005E1F72" w:rsidRDefault="00B2572B" w:rsidP="00EF3662">
      <w:pPr>
        <w:jc w:val="both"/>
        <w:rPr>
          <w:rFonts w:ascii="GHEA Grapalat" w:hAnsi="GHEA Grapalat" w:cs="Arial"/>
          <w:vertAlign w:val="superscript"/>
          <w:lang w:val="es-ES"/>
        </w:rPr>
      </w:pPr>
      <w:r w:rsidRPr="005E1F72">
        <w:rPr>
          <w:rFonts w:ascii="GHEA Grapalat" w:hAnsi="GHEA Grapalat" w:cs="Sylfaen"/>
          <w:vertAlign w:val="superscript"/>
          <w:lang w:val="es-ES"/>
        </w:rPr>
        <w:t xml:space="preserve">               </w:t>
      </w:r>
      <w:r w:rsidRPr="005E1F72">
        <w:rPr>
          <w:rFonts w:ascii="GHEA Grapalat" w:hAnsi="GHEA Grapalat" w:cs="Arial"/>
          <w:vertAlign w:val="superscript"/>
          <w:lang w:val="es-ES"/>
        </w:rPr>
        <w:t>taxpayer registration number</w:t>
      </w:r>
    </w:p>
    <w:p w:rsidR="00B2572B" w:rsidRPr="005E1F72" w:rsidRDefault="00B2572B" w:rsidP="00EF3662">
      <w:pPr>
        <w:jc w:val="both"/>
        <w:rPr>
          <w:rFonts w:ascii="GHEA Grapalat" w:hAnsi="GHEA Grapalat" w:cs="Arial"/>
          <w:vertAlign w:val="superscript"/>
          <w:lang w:val="es-ES"/>
        </w:rPr>
      </w:pPr>
    </w:p>
    <w:p w:rsidR="00B2572B" w:rsidRPr="005E1F72" w:rsidRDefault="00B2572B" w:rsidP="00EF3662">
      <w:pPr>
        <w:jc w:val="both"/>
        <w:rPr>
          <w:rFonts w:ascii="GHEA Grapalat" w:hAnsi="GHEA Grapalat"/>
          <w:sz w:val="22"/>
          <w:szCs w:val="22"/>
          <w:lang w:val="es-ES"/>
        </w:rPr>
      </w:pPr>
    </w:p>
    <w:p w:rsidR="00B2572B" w:rsidRPr="005E1F72" w:rsidRDefault="00B2572B" w:rsidP="004D5333">
      <w:pPr>
        <w:numPr>
          <w:ilvl w:val="0"/>
          <w:numId w:val="27"/>
        </w:numPr>
        <w:jc w:val="both"/>
        <w:rPr>
          <w:rFonts w:ascii="GHEA Grapalat" w:hAnsi="GHEA Grapalat"/>
          <w:sz w:val="22"/>
          <w:szCs w:val="22"/>
          <w:u w:val="single"/>
          <w:lang w:val="es-ES"/>
        </w:rPr>
      </w:pPr>
      <w:r w:rsidRPr="005E1F72">
        <w:rPr>
          <w:rFonts w:ascii="GHEA Grapalat" w:hAnsi="GHEA Grapalat" w:cs="Sylfaen"/>
          <w:sz w:val="20"/>
          <w:szCs w:val="20"/>
          <w:lang w:val="es-ES"/>
        </w:rPr>
        <w:t>electronic</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of mail</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the address</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 xml:space="preserve">is </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p>
    <w:p w:rsidR="00B2572B" w:rsidRPr="005E1F72" w:rsidRDefault="00B2572B" w:rsidP="00EF3662">
      <w:pPr>
        <w:jc w:val="both"/>
        <w:rPr>
          <w:rFonts w:ascii="GHEA Grapalat" w:hAnsi="GHEA Grapalat"/>
          <w:sz w:val="10"/>
          <w:szCs w:val="10"/>
          <w:lang w:val="es-ES"/>
        </w:rPr>
      </w:pPr>
      <w:r w:rsidRPr="005E1F72">
        <w:rPr>
          <w:rFonts w:ascii="GHEA Grapalat" w:hAnsi="GHEA Grapalat" w:cs="Sylfaen"/>
          <w:vertAlign w:val="superscript"/>
          <w:lang w:val="es-ES"/>
        </w:rPr>
        <w:t xml:space="preserve">              </w:t>
      </w:r>
      <w:r w:rsidRPr="005E1F72">
        <w:rPr>
          <w:rFonts w:ascii="GHEA Grapalat" w:hAnsi="GHEA Grapalat" w:cs="Arial"/>
          <w:vertAlign w:val="superscript"/>
          <w:lang w:val="es-ES"/>
        </w:rPr>
        <w:t>e-mail address</w:t>
      </w:r>
    </w:p>
    <w:p w:rsidR="00B2572B" w:rsidRPr="005E1F72" w:rsidRDefault="00B2572B" w:rsidP="00EF3662">
      <w:pPr>
        <w:jc w:val="right"/>
        <w:rPr>
          <w:rFonts w:ascii="GHEA Grapalat" w:hAnsi="GHEA Grapalat"/>
          <w:sz w:val="10"/>
          <w:szCs w:val="10"/>
          <w:lang w:val="es-ES"/>
        </w:rPr>
      </w:pPr>
    </w:p>
    <w:p w:rsidR="00B2572B" w:rsidRPr="005E1F72" w:rsidRDefault="00B2572B" w:rsidP="00EF3662">
      <w:pPr>
        <w:jc w:val="right"/>
        <w:rPr>
          <w:rFonts w:ascii="GHEA Grapalat" w:hAnsi="GHEA Grapalat"/>
          <w:sz w:val="10"/>
          <w:szCs w:val="10"/>
          <w:lang w:val="es-ES"/>
        </w:rPr>
      </w:pPr>
    </w:p>
    <w:p w:rsidR="00B2572B" w:rsidRPr="005E1F72" w:rsidRDefault="00B2572B" w:rsidP="00EF3662">
      <w:pPr>
        <w:jc w:val="right"/>
        <w:rPr>
          <w:rFonts w:ascii="GHEA Grapalat" w:hAnsi="GHEA Grapalat"/>
          <w:sz w:val="10"/>
          <w:szCs w:val="10"/>
          <w:lang w:val="es-ES"/>
        </w:rPr>
      </w:pPr>
    </w:p>
    <w:p w:rsidR="00B2572B" w:rsidRPr="004D5333" w:rsidRDefault="00B2572B" w:rsidP="00EF3662">
      <w:pPr>
        <w:jc w:val="right"/>
        <w:rPr>
          <w:rFonts w:ascii="GHEA Grapalat" w:hAnsi="GHEA Grapalat"/>
          <w:sz w:val="10"/>
          <w:szCs w:val="10"/>
          <w:lang w:val="hy-AM"/>
        </w:rPr>
      </w:pPr>
    </w:p>
    <w:p w:rsidR="003257F0" w:rsidRPr="006548A2" w:rsidRDefault="003257F0" w:rsidP="004D5333">
      <w:pPr>
        <w:numPr>
          <w:ilvl w:val="0"/>
          <w:numId w:val="27"/>
        </w:numPr>
        <w:jc w:val="both"/>
        <w:rPr>
          <w:rFonts w:ascii="GHEA Grapalat" w:hAnsi="GHEA Grapalat" w:cs="Arial"/>
          <w:vertAlign w:val="superscript"/>
          <w:lang w:val="es-ES"/>
        </w:rPr>
      </w:pPr>
      <w:r w:rsidRPr="006548A2">
        <w:rPr>
          <w:rFonts w:ascii="GHEA Grapalat" w:hAnsi="GHEA Grapalat"/>
          <w:sz w:val="20"/>
          <w:szCs w:val="20"/>
          <w:lang w:val="hy-AM"/>
        </w:rPr>
        <w:t>business address is</w:t>
      </w:r>
      <w:r w:rsidRPr="006548A2">
        <w:rPr>
          <w:rFonts w:ascii="GHEA Grapalat" w:hAnsi="GHEA Grapalat"/>
          <w:sz w:val="20"/>
          <w:szCs w:val="20"/>
          <w:lang w:val="es-ES"/>
        </w:rPr>
        <w:t xml:space="preserve"> </w:t>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Pr="006548A2">
        <w:rPr>
          <w:rFonts w:ascii="GHEA Grapalat" w:hAnsi="GHEA Grapalat"/>
          <w:sz w:val="20"/>
          <w:szCs w:val="20"/>
          <w:lang w:val="es-ES"/>
        </w:rPr>
        <w:t xml:space="preserve">                                  </w:t>
      </w:r>
    </w:p>
    <w:p w:rsidR="003257F0" w:rsidRPr="001F37D5" w:rsidRDefault="003257F0" w:rsidP="003257F0">
      <w:pPr>
        <w:jc w:val="both"/>
        <w:rPr>
          <w:rFonts w:ascii="GHEA Grapalat" w:hAnsi="GHEA Grapalat"/>
          <w:sz w:val="16"/>
          <w:szCs w:val="16"/>
          <w:lang w:val="hy-AM"/>
        </w:rPr>
      </w:pPr>
      <w:r>
        <w:rPr>
          <w:rFonts w:ascii="GHEA Grapalat" w:hAnsi="GHEA Grapalat"/>
          <w:sz w:val="16"/>
          <w:szCs w:val="16"/>
          <w:lang w:val="hy-AM"/>
        </w:rPr>
        <w:t>business address</w:t>
      </w:r>
    </w:p>
    <w:p w:rsidR="003257F0" w:rsidRPr="001F37D5" w:rsidRDefault="003257F0" w:rsidP="003257F0">
      <w:pPr>
        <w:jc w:val="right"/>
        <w:rPr>
          <w:rFonts w:ascii="GHEA Grapalat" w:hAnsi="GHEA Grapalat"/>
          <w:sz w:val="10"/>
          <w:szCs w:val="10"/>
          <w:lang w:val="hy-AM"/>
        </w:rPr>
      </w:pPr>
    </w:p>
    <w:p w:rsidR="003257F0" w:rsidRDefault="003257F0" w:rsidP="003257F0">
      <w:pPr>
        <w:ind w:firstLine="708"/>
        <w:jc w:val="both"/>
        <w:rPr>
          <w:rFonts w:ascii="GHEA Grapalat" w:hAnsi="GHEA Grapalat" w:cs="Arial"/>
          <w:sz w:val="20"/>
          <w:szCs w:val="20"/>
          <w:lang w:val="hy-AM"/>
        </w:rPr>
      </w:pPr>
    </w:p>
    <w:p w:rsidR="006548A2" w:rsidRPr="006548A2" w:rsidRDefault="003257F0" w:rsidP="0067632B">
      <w:pPr>
        <w:numPr>
          <w:ilvl w:val="0"/>
          <w:numId w:val="27"/>
        </w:numPr>
        <w:jc w:val="both"/>
        <w:rPr>
          <w:rFonts w:ascii="GHEA Grapalat" w:hAnsi="GHEA Grapalat"/>
          <w:sz w:val="16"/>
          <w:szCs w:val="16"/>
          <w:lang w:val="hy-AM"/>
        </w:rPr>
      </w:pPr>
      <w:r w:rsidRPr="006548A2">
        <w:rPr>
          <w:rFonts w:ascii="GHEA Grapalat" w:hAnsi="GHEA Grapalat"/>
          <w:sz w:val="20"/>
          <w:szCs w:val="20"/>
          <w:lang w:val="hy-AM"/>
        </w:rPr>
        <w:t>phone number is</w:t>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p>
    <w:p w:rsidR="003257F0" w:rsidRPr="006548A2" w:rsidRDefault="003257F0" w:rsidP="006548A2">
      <w:pPr>
        <w:ind w:left="2199" w:firstLine="633"/>
        <w:jc w:val="both"/>
        <w:rPr>
          <w:rFonts w:ascii="GHEA Grapalat" w:hAnsi="GHEA Grapalat"/>
          <w:sz w:val="16"/>
          <w:szCs w:val="16"/>
          <w:lang w:val="hy-AM"/>
        </w:rPr>
      </w:pPr>
      <w:r w:rsidRPr="006548A2">
        <w:rPr>
          <w:rFonts w:ascii="GHEA Grapalat" w:hAnsi="GHEA Grapalat"/>
          <w:sz w:val="16"/>
          <w:szCs w:val="16"/>
          <w:lang w:val="hy-AM"/>
        </w:rPr>
        <w:t>phone number</w:t>
      </w:r>
    </w:p>
    <w:p w:rsidR="00A5473D" w:rsidRDefault="00A5473D" w:rsidP="004D5333">
      <w:pPr>
        <w:ind w:firstLine="709"/>
        <w:rPr>
          <w:rFonts w:ascii="GHEA Grapalat" w:hAnsi="GHEA Grapalat" w:cs="Arial"/>
          <w:sz w:val="20"/>
          <w:szCs w:val="20"/>
          <w:lang w:val="hy-AM"/>
        </w:rPr>
      </w:pPr>
    </w:p>
    <w:p w:rsidR="00A5473D" w:rsidRDefault="00A5473D" w:rsidP="00975F7E">
      <w:pPr>
        <w:ind w:firstLine="709"/>
        <w:jc w:val="both"/>
        <w:rPr>
          <w:rFonts w:ascii="GHEA Grapalat" w:hAnsi="GHEA Grapalat" w:cs="Arial"/>
          <w:sz w:val="20"/>
          <w:szCs w:val="20"/>
          <w:lang w:val="hy-AM"/>
        </w:rPr>
      </w:pPr>
    </w:p>
    <w:p w:rsidR="006C3873" w:rsidRPr="00DE1E5A" w:rsidRDefault="006C3873" w:rsidP="00975F7E">
      <w:pPr>
        <w:ind w:firstLine="709"/>
        <w:jc w:val="both"/>
        <w:rPr>
          <w:rFonts w:ascii="GHEA Grapalat" w:hAnsi="GHEA Grapalat"/>
          <w:sz w:val="20"/>
          <w:lang w:val="es-ES"/>
        </w:rPr>
      </w:pPr>
      <w:r w:rsidRPr="00DE1E5A">
        <w:rPr>
          <w:rFonts w:ascii="GHEA Grapalat" w:hAnsi="GHEA Grapalat" w:cs="Arial"/>
          <w:sz w:val="20"/>
          <w:szCs w:val="20"/>
          <w:lang w:val="es-ES"/>
        </w:rPr>
        <w:t>Hereby</w:t>
      </w:r>
      <w:r w:rsidRPr="00DE1E5A">
        <w:rPr>
          <w:rFonts w:ascii="GHEA Grapalat" w:hAnsi="GHEA Grapalat"/>
          <w:sz w:val="20"/>
          <w:lang w:val="hy-AM"/>
        </w:rPr>
        <w:t xml:space="preserve">  </w:t>
      </w:r>
      <w:r w:rsidRPr="00DE1E5A">
        <w:rPr>
          <w:rFonts w:ascii="GHEA Grapalat" w:hAnsi="GHEA Grapalat"/>
          <w:sz w:val="20"/>
          <w:u w:val="single"/>
          <w:lang w:val="hy-AM"/>
        </w:rPr>
        <w:t xml:space="preserve">                                                </w:t>
      </w:r>
      <w:r w:rsidRPr="00DE1E5A">
        <w:rPr>
          <w:rFonts w:ascii="GHEA Grapalat" w:hAnsi="GHEA Grapalat"/>
          <w:sz w:val="20"/>
          <w:u w:val="single"/>
          <w:lang w:val="es-ES"/>
        </w:rPr>
        <w:t xml:space="preserve">                       </w:t>
      </w:r>
      <w:r w:rsidRPr="00DE1E5A">
        <w:rPr>
          <w:rFonts w:ascii="GHEA Grapalat" w:hAnsi="GHEA Grapalat" w:cs="Arial"/>
          <w:sz w:val="20"/>
          <w:szCs w:val="20"/>
          <w:lang w:val="es-ES"/>
        </w:rPr>
        <w:t xml:space="preserve">declares and certifies that </w:t>
      </w:r>
      <w:r w:rsidRPr="00DE1E5A">
        <w:rPr>
          <w:rFonts w:ascii="GHEA Grapalat" w:hAnsi="GHEA Grapalat"/>
          <w:lang w:val="hy-AM"/>
        </w:rPr>
        <w:t>:</w:t>
      </w:r>
      <w:r w:rsidRPr="00DE1E5A">
        <w:rPr>
          <w:rFonts w:ascii="GHEA Grapalat" w:hAnsi="GHEA Grapalat" w:cs="Arial"/>
          <w:lang w:val="hy-AM"/>
        </w:rPr>
        <w:t xml:space="preserve"> </w:t>
      </w:r>
    </w:p>
    <w:p w:rsidR="006C3873" w:rsidRPr="00AC79C4" w:rsidRDefault="006C3873" w:rsidP="00975F7E">
      <w:pPr>
        <w:jc w:val="both"/>
        <w:rPr>
          <w:rFonts w:ascii="GHEA Grapalat" w:hAnsi="GHEA Grapalat" w:cs="Sylfaen"/>
          <w:vertAlign w:val="superscript"/>
          <w:lang w:val="hy-AM"/>
        </w:rPr>
      </w:pP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es-ES"/>
        </w:rPr>
        <w:t xml:space="preserve">                                    </w:t>
      </w:r>
      <w:r w:rsidRPr="00AC79C4">
        <w:rPr>
          <w:rFonts w:ascii="GHEA Grapalat" w:hAnsi="GHEA Grapalat" w:cs="Sylfaen"/>
          <w:vertAlign w:val="superscript"/>
          <w:lang w:val="hy-AM"/>
        </w:rPr>
        <w:t>Participant name</w:t>
      </w:r>
    </w:p>
    <w:p w:rsidR="00DD24B8" w:rsidRPr="00AC79C4" w:rsidRDefault="00DD24B8" w:rsidP="00975F7E">
      <w:pPr>
        <w:jc w:val="both"/>
        <w:rPr>
          <w:rFonts w:ascii="GHEA Grapalat" w:hAnsi="GHEA Grapalat"/>
          <w:i/>
          <w:sz w:val="16"/>
          <w:vertAlign w:val="superscript"/>
          <w:lang w:val="es-ES"/>
        </w:rPr>
      </w:pPr>
    </w:p>
    <w:p w:rsidR="00DE1D57" w:rsidRPr="00AC79C4" w:rsidRDefault="00DE1D57" w:rsidP="00DE1D57">
      <w:pPr>
        <w:ind w:firstLine="709"/>
        <w:jc w:val="both"/>
        <w:rPr>
          <w:rFonts w:ascii="GHEA Grapalat" w:hAnsi="GHEA Grapalat"/>
          <w:sz w:val="20"/>
          <w:lang w:val="es-ES"/>
        </w:rPr>
      </w:pPr>
      <w:r w:rsidRPr="00AC79C4">
        <w:rPr>
          <w:rFonts w:ascii="GHEA Grapalat" w:hAnsi="GHEA Grapalat" w:cs="Arial"/>
          <w:sz w:val="20"/>
          <w:szCs w:val="20"/>
          <w:lang w:val="es-ES"/>
        </w:rPr>
        <w:t>1)</w:t>
      </w:r>
      <w:r w:rsidRPr="00AC79C4">
        <w:rPr>
          <w:rFonts w:ascii="GHEA Grapalat" w:hAnsi="GHEA Grapalat"/>
          <w:sz w:val="20"/>
          <w:lang w:val="hy-AM"/>
        </w:rPr>
        <w:t xml:space="preserve">  </w:t>
      </w:r>
      <w:r w:rsidRPr="00AC79C4">
        <w:rPr>
          <w:rFonts w:ascii="GHEA Grapalat" w:hAnsi="GHEA Grapalat"/>
          <w:sz w:val="20"/>
          <w:u w:val="single"/>
          <w:lang w:val="hy-AM"/>
        </w:rPr>
        <w:t xml:space="preserve">                                                </w:t>
      </w:r>
      <w:r w:rsidRPr="00AC79C4">
        <w:rPr>
          <w:rFonts w:ascii="GHEA Grapalat" w:hAnsi="GHEA Grapalat"/>
          <w:sz w:val="20"/>
          <w:u w:val="single"/>
          <w:lang w:val="es-ES"/>
        </w:rPr>
        <w:t xml:space="preserve">                         </w:t>
      </w:r>
      <w:r w:rsidRPr="00AC79C4">
        <w:rPr>
          <w:rFonts w:ascii="GHEA Grapalat" w:hAnsi="GHEA Grapalat"/>
          <w:sz w:val="20"/>
          <w:u w:val="single"/>
          <w:lang w:val="hy-AM"/>
        </w:rPr>
        <w:t xml:space="preserve">          and </w:t>
      </w:r>
      <w:r w:rsidRPr="00AC79C4">
        <w:rPr>
          <w:rFonts w:ascii="GHEA Grapalat" w:hAnsi="GHEA Grapalat"/>
          <w:lang w:val="hy-AM"/>
        </w:rPr>
        <w:t xml:space="preserve">its </w:t>
      </w:r>
      <w:r w:rsidRPr="00AC79C4">
        <w:rPr>
          <w:rFonts w:ascii="GHEA Grapalat" w:hAnsi="GHEA Grapalat" w:cs="Arial"/>
          <w:sz w:val="20"/>
          <w:szCs w:val="20"/>
          <w:lang w:val="hy-AM"/>
        </w:rPr>
        <w:t xml:space="preserve">affiliated </w:t>
      </w:r>
      <w:r w:rsidRPr="00AC79C4">
        <w:rPr>
          <w:rFonts w:ascii="GHEA Grapalat" w:hAnsi="GHEA Grapalat" w:cs="Arial"/>
          <w:sz w:val="20"/>
          <w:szCs w:val="20"/>
          <w:lang w:val="es-ES"/>
        </w:rPr>
        <w:t>persons</w:t>
      </w:r>
    </w:p>
    <w:p w:rsidR="00DE1D57" w:rsidRPr="00AC79C4" w:rsidRDefault="00DE1D57" w:rsidP="00DE1D57">
      <w:pPr>
        <w:jc w:val="both"/>
        <w:rPr>
          <w:rFonts w:ascii="GHEA Grapalat" w:hAnsi="GHEA Grapalat"/>
          <w:i/>
          <w:sz w:val="16"/>
          <w:vertAlign w:val="superscript"/>
          <w:lang w:val="es-ES"/>
        </w:rPr>
      </w:pPr>
      <w:r w:rsidRPr="00AC79C4">
        <w:rPr>
          <w:rFonts w:ascii="GHEA Grapalat" w:hAnsi="GHEA Grapalat"/>
          <w:sz w:val="20"/>
          <w:lang w:val="hy-AM"/>
        </w:rPr>
        <w:tab/>
      </w:r>
      <w:r w:rsidRPr="00AC79C4">
        <w:rPr>
          <w:rFonts w:ascii="GHEA Grapalat" w:hAnsi="GHEA Grapalat"/>
          <w:sz w:val="20"/>
          <w:lang w:val="hy-AM"/>
        </w:rPr>
        <w:tab/>
      </w:r>
      <w:r w:rsidRPr="00AC79C4">
        <w:rPr>
          <w:rFonts w:ascii="GHEA Grapalat" w:hAnsi="GHEA Grapalat"/>
          <w:sz w:val="20"/>
          <w:lang w:val="es-ES"/>
        </w:rPr>
        <w:t xml:space="preserve">                                    </w:t>
      </w:r>
      <w:r w:rsidRPr="00AC79C4">
        <w:rPr>
          <w:rFonts w:ascii="GHEA Grapalat" w:hAnsi="GHEA Grapalat" w:cs="Sylfaen"/>
          <w:vertAlign w:val="superscript"/>
          <w:lang w:val="hy-AM"/>
        </w:rPr>
        <w:t>Participant name</w:t>
      </w:r>
    </w:p>
    <w:p w:rsidR="00DE1D57" w:rsidRPr="005F1873" w:rsidRDefault="00DE1D57" w:rsidP="00DE1D57">
      <w:pPr>
        <w:jc w:val="both"/>
        <w:rPr>
          <w:rFonts w:ascii="GHEA Grapalat" w:hAnsi="GHEA Grapalat" w:cs="Sylfaen"/>
          <w:sz w:val="20"/>
          <w:lang w:val="hy-AM"/>
        </w:rPr>
      </w:pPr>
      <w:r w:rsidRPr="00AC79C4">
        <w:rPr>
          <w:rFonts w:ascii="GHEA Grapalat" w:hAnsi="GHEA Grapalat" w:cs="Arial"/>
          <w:sz w:val="20"/>
          <w:szCs w:val="20"/>
          <w:lang w:val="es-ES"/>
        </w:rPr>
        <w:t>satisfy</w:t>
      </w:r>
      <w:r w:rsidRPr="00AC79C4">
        <w:rPr>
          <w:rFonts w:ascii="GHEA Grapalat" w:hAnsi="GHEA Grapalat" w:cs="Arial"/>
          <w:sz w:val="20"/>
          <w:szCs w:val="20"/>
          <w:lang w:val="hy-AM"/>
        </w:rPr>
        <w:t>​</w:t>
      </w:r>
      <w:r w:rsidRPr="00AC79C4">
        <w:rPr>
          <w:rFonts w:ascii="GHEA Grapalat" w:hAnsi="GHEA Grapalat" w:cs="Arial"/>
          <w:sz w:val="20"/>
          <w:szCs w:val="20"/>
          <w:lang w:val="es-ES"/>
        </w:rPr>
        <w:t xml:space="preserve"> </w:t>
      </w:r>
      <w:r w:rsidR="00B852CC" w:rsidRPr="002A4DB6">
        <w:rPr>
          <w:rFonts w:ascii="Calibri" w:hAnsi="Calibri" w:cs="Calibri"/>
          <w:b/>
          <w:i/>
          <w:sz w:val="22"/>
          <w:szCs w:val="22"/>
          <w:lang w:val="hy-AM"/>
        </w:rPr>
        <w:t xml:space="preserve">" </w:t>
      </w:r>
      <w:r w:rsidR="00BA1F77" w:rsidRPr="00E65E2E">
        <w:rPr>
          <w:rFonts w:ascii="GHEA Grapalat" w:hAnsi="GHEA Grapalat"/>
          <w:b/>
          <w:i/>
          <w:sz w:val="22"/>
          <w:szCs w:val="22"/>
          <w:lang w:val="hy-AM"/>
        </w:rPr>
        <w:t xml:space="preserve">" </w:t>
      </w:r>
      <w:r w:rsidR="00450A23">
        <w:rPr>
          <w:rFonts w:ascii="GHEA Grapalat" w:hAnsi="GHEA Grapalat" w:cs="Sylfaen"/>
          <w:b/>
          <w:i/>
          <w:sz w:val="22"/>
          <w:szCs w:val="22"/>
          <w:lang w:val="es-ES"/>
        </w:rPr>
        <w:t xml:space="preserve">RAGM </w:t>
      </w:r>
      <w:r w:rsidR="00450A23" w:rsidRPr="0033011B">
        <w:rPr>
          <w:rFonts w:ascii="GHEA Grapalat" w:hAnsi="GHEA Grapalat" w:cs="Sylfaen"/>
          <w:b/>
          <w:i/>
          <w:sz w:val="22"/>
          <w:szCs w:val="22"/>
          <w:lang w:val="en-US"/>
        </w:rPr>
        <w:t xml:space="preserve">DZHD </w:t>
      </w:r>
      <w:r w:rsidR="00BA1F77">
        <w:rPr>
          <w:rFonts w:ascii="GHEA Grapalat" w:hAnsi="GHEA Grapalat" w:cs="Sylfaen"/>
          <w:b/>
          <w:i/>
          <w:sz w:val="22"/>
          <w:szCs w:val="22"/>
          <w:lang w:val="es-ES"/>
        </w:rPr>
        <w:t xml:space="preserve">- GHASHZB-2024/01 </w:t>
      </w:r>
      <w:r w:rsidR="00BA1F77" w:rsidRPr="00E65E2E">
        <w:rPr>
          <w:rFonts w:ascii="GHEA Grapalat" w:hAnsi="GHEA Grapalat"/>
          <w:b/>
          <w:i/>
          <w:sz w:val="22"/>
          <w:szCs w:val="22"/>
          <w:lang w:val="hy-AM"/>
        </w:rPr>
        <w:t>"</w:t>
      </w:r>
      <w:r w:rsidR="00BA1F77" w:rsidRPr="004B1AE3">
        <w:rPr>
          <w:rFonts w:ascii="GHEA Grapalat" w:hAnsi="GHEA Grapalat" w:cs="Sylfaen"/>
          <w:b/>
          <w:i/>
          <w:sz w:val="22"/>
          <w:szCs w:val="22"/>
          <w:lang w:val="hy-AM"/>
        </w:rPr>
        <w:t xml:space="preserve">  </w:t>
      </w:r>
      <w:r w:rsidRPr="00AC79C4">
        <w:rPr>
          <w:rFonts w:ascii="GHEA Grapalat" w:hAnsi="GHEA Grapalat" w:cs="Arial"/>
          <w:sz w:val="20"/>
          <w:szCs w:val="20"/>
          <w:lang w:val="es-ES"/>
        </w:rPr>
        <w:t xml:space="preserve">to the requirements for the right to participate specified in the invitation </w:t>
      </w:r>
      <w:r w:rsidR="00D03538" w:rsidRPr="00236781">
        <w:rPr>
          <w:rFonts w:ascii="GHEA Grapalat" w:hAnsi="GHEA Grapalat" w:cs="Sylfaen"/>
          <w:color w:val="000000" w:themeColor="text1"/>
          <w:sz w:val="20"/>
          <w:szCs w:val="20"/>
          <w:lang w:val="es-ES"/>
        </w:rPr>
        <w:t xml:space="preserve">to request a quotation </w:t>
      </w:r>
      <w:r w:rsidRPr="00AC79C4">
        <w:rPr>
          <w:rFonts w:ascii="GHEA Grapalat" w:hAnsi="GHEA Grapalat" w:cs="Arial"/>
          <w:sz w:val="20"/>
          <w:szCs w:val="20"/>
          <w:lang w:val="es-ES"/>
        </w:rPr>
        <w:t xml:space="preserve">with the code </w:t>
      </w:r>
      <w:r w:rsidRPr="005F1873">
        <w:rPr>
          <w:rFonts w:ascii="GHEA Grapalat" w:hAnsi="GHEA Grapalat" w:cs="Arial"/>
          <w:sz w:val="20"/>
          <w:szCs w:val="20"/>
          <w:lang w:val="hy-AM"/>
        </w:rPr>
        <w:t>and</w:t>
      </w:r>
      <w:r w:rsidRPr="005F1873">
        <w:rPr>
          <w:rFonts w:ascii="GHEA Grapalat" w:hAnsi="GHEA Grapalat"/>
          <w:sz w:val="20"/>
          <w:u w:val="single"/>
          <w:lang w:val="hy-AM"/>
        </w:rPr>
        <w:t xml:space="preserve">                       </w:t>
      </w:r>
      <w:r w:rsidR="00D03538" w:rsidRPr="00D03538">
        <w:rPr>
          <w:rFonts w:ascii="GHEA Grapalat" w:hAnsi="GHEA Grapalat"/>
          <w:sz w:val="20"/>
          <w:u w:val="single"/>
          <w:lang w:val="es-ES"/>
        </w:rPr>
        <w:t xml:space="preserve">      </w:t>
      </w:r>
      <w:r w:rsidR="00D03538">
        <w:rPr>
          <w:rFonts w:ascii="GHEA Grapalat" w:hAnsi="GHEA Grapalat"/>
          <w:sz w:val="20"/>
          <w:u w:val="single"/>
          <w:lang w:val="hy-AM"/>
        </w:rPr>
        <w:t xml:space="preserve">       </w:t>
      </w:r>
      <w:r w:rsidRPr="005F1873">
        <w:rPr>
          <w:rFonts w:ascii="GHEA Grapalat" w:hAnsi="GHEA Grapalat"/>
          <w:sz w:val="20"/>
          <w:u w:val="single"/>
          <w:lang w:val="es-ES"/>
        </w:rPr>
        <w:t xml:space="preserve">                         </w:t>
      </w:r>
      <w:r w:rsidRPr="005F1873">
        <w:rPr>
          <w:rFonts w:ascii="GHEA Grapalat" w:hAnsi="GHEA Grapalat"/>
          <w:sz w:val="20"/>
          <w:u w:val="single"/>
          <w:lang w:val="hy-AM"/>
        </w:rPr>
        <w:t xml:space="preserve">          </w:t>
      </w:r>
      <w:r w:rsidRPr="005F1873">
        <w:rPr>
          <w:rFonts w:ascii="GHEA Grapalat" w:hAnsi="GHEA Grapalat"/>
          <w:lang w:val="hy-AM"/>
        </w:rPr>
        <w:t xml:space="preserve">is </w:t>
      </w:r>
      <w:r w:rsidRPr="005F1873">
        <w:rPr>
          <w:rFonts w:ascii="GHEA Grapalat" w:hAnsi="GHEA Grapalat" w:cs="Sylfaen"/>
          <w:sz w:val="20"/>
          <w:lang w:val="hy-AM"/>
        </w:rPr>
        <w:t>obliged</w:t>
      </w:r>
      <w:r w:rsidRPr="005F1873">
        <w:rPr>
          <w:rFonts w:ascii="GHEA Grapalat" w:hAnsi="GHEA Grapalat" w:cs="Arial"/>
          <w:sz w:val="20"/>
          <w:szCs w:val="20"/>
          <w:lang w:val="es-ES"/>
        </w:rPr>
        <w:t>​</w:t>
      </w:r>
    </w:p>
    <w:p w:rsidR="00DE1D57" w:rsidRPr="005F1873" w:rsidRDefault="00DE1D57" w:rsidP="00DE1D57">
      <w:pPr>
        <w:tabs>
          <w:tab w:val="left" w:pos="6450"/>
        </w:tabs>
        <w:jc w:val="both"/>
        <w:rPr>
          <w:rFonts w:ascii="GHEA Grapalat" w:hAnsi="GHEA Grapalat" w:cs="Sylfaen"/>
          <w:sz w:val="20"/>
          <w:lang w:val="es-ES"/>
        </w:rPr>
      </w:pPr>
      <w:r w:rsidRPr="005F1873">
        <w:rPr>
          <w:rFonts w:ascii="GHEA Grapalat" w:hAnsi="GHEA Grapalat" w:cs="Sylfaen"/>
          <w:sz w:val="20"/>
          <w:lang w:val="es-ES"/>
        </w:rPr>
        <w:t xml:space="preserve">                                                                                   </w:t>
      </w:r>
      <w:r w:rsidRPr="005F1873">
        <w:rPr>
          <w:rFonts w:ascii="GHEA Grapalat" w:hAnsi="GHEA Grapalat" w:cs="Sylfaen"/>
          <w:vertAlign w:val="superscript"/>
          <w:lang w:val="hy-AM"/>
        </w:rPr>
        <w:t>Participant name</w:t>
      </w:r>
    </w:p>
    <w:p w:rsidR="00D735A6" w:rsidRPr="000371F5" w:rsidRDefault="00D03538" w:rsidP="00DE1D57">
      <w:pPr>
        <w:jc w:val="both"/>
        <w:rPr>
          <w:rFonts w:ascii="GHEA Grapalat" w:hAnsi="GHEA Grapalat" w:cs="Arial"/>
          <w:sz w:val="20"/>
          <w:szCs w:val="20"/>
          <w:lang w:val="hy-AM"/>
        </w:rPr>
      </w:pPr>
      <w:r w:rsidRPr="005F1873">
        <w:rPr>
          <w:rFonts w:ascii="GHEA Grapalat" w:hAnsi="GHEA Grapalat" w:cs="Sylfaen"/>
          <w:sz w:val="20"/>
          <w:lang w:val="hy-AM"/>
        </w:rPr>
        <w:t>in case of being recognized as a selected participant, in the manner and within the time limit specified in the invitation, submit qualification assurance</w:t>
      </w:r>
      <w:r w:rsidR="00DE1D57" w:rsidRPr="000371F5" w:rsidDel="00DD24B8">
        <w:rPr>
          <w:rFonts w:ascii="GHEA Grapalat" w:hAnsi="GHEA Grapalat" w:cs="Arial"/>
          <w:sz w:val="20"/>
          <w:szCs w:val="20"/>
          <w:lang w:val="es-ES"/>
        </w:rPr>
        <w:t xml:space="preserve"> </w:t>
      </w:r>
      <w:r w:rsidR="00E97AB0" w:rsidRPr="000371F5">
        <w:rPr>
          <w:rFonts w:ascii="GHEA Grapalat" w:hAnsi="GHEA Grapalat" w:cs="Sylfaen"/>
          <w:sz w:val="20"/>
          <w:lang w:val="es-ES"/>
        </w:rPr>
        <w:t>.</w:t>
      </w:r>
      <w:r w:rsidR="00EB07BB" w:rsidRPr="000371F5">
        <w:rPr>
          <w:rFonts w:ascii="GHEA Grapalat" w:hAnsi="GHEA Grapalat" w:cs="Sylfaen"/>
          <w:sz w:val="20"/>
          <w:lang w:val="hy-AM"/>
        </w:rPr>
        <w:t xml:space="preserve"> </w:t>
      </w:r>
      <w:r w:rsidR="00D735A6" w:rsidRPr="000371F5">
        <w:rPr>
          <w:rStyle w:val="af6"/>
          <w:rFonts w:ascii="GHEA Grapalat" w:hAnsi="GHEA Grapalat" w:cs="Sylfaen"/>
          <w:sz w:val="20"/>
        </w:rPr>
        <w:footnoteReference w:id="6"/>
      </w:r>
    </w:p>
    <w:p w:rsidR="006C3873" w:rsidRPr="000371F5" w:rsidRDefault="00887807" w:rsidP="00975F7E">
      <w:pPr>
        <w:ind w:firstLine="708"/>
        <w:jc w:val="both"/>
        <w:rPr>
          <w:rFonts w:ascii="GHEA Grapalat" w:hAnsi="GHEA Grapalat" w:cs="Arial"/>
          <w:sz w:val="22"/>
          <w:szCs w:val="22"/>
          <w:lang w:val="es-ES"/>
        </w:rPr>
      </w:pPr>
      <w:r w:rsidRPr="000371F5">
        <w:rPr>
          <w:rFonts w:ascii="GHEA Grapalat" w:hAnsi="GHEA Grapalat" w:cs="Arial"/>
          <w:sz w:val="20"/>
          <w:szCs w:val="20"/>
          <w:lang w:val="hy-AM"/>
        </w:rPr>
        <w:lastRenderedPageBreak/>
        <w:t xml:space="preserve">2 </w:t>
      </w:r>
      <w:r w:rsidR="006C3873" w:rsidRPr="000371F5">
        <w:rPr>
          <w:rFonts w:ascii="GHEA Grapalat" w:hAnsi="GHEA Grapalat" w:cs="Arial"/>
          <w:sz w:val="20"/>
          <w:szCs w:val="20"/>
          <w:lang w:val="es-ES"/>
        </w:rPr>
        <w:t xml:space="preserve">) </w:t>
      </w:r>
      <w:r w:rsidR="00BA1F77" w:rsidRPr="00E65E2E">
        <w:rPr>
          <w:rFonts w:ascii="GHEA Grapalat" w:hAnsi="GHEA Grapalat"/>
          <w:b/>
          <w:i/>
          <w:sz w:val="22"/>
          <w:szCs w:val="22"/>
          <w:lang w:val="hy-AM"/>
        </w:rPr>
        <w:t xml:space="preserve">" </w:t>
      </w:r>
      <w:r w:rsidR="00450A23">
        <w:rPr>
          <w:rFonts w:ascii="GHEA Grapalat" w:hAnsi="GHEA Grapalat" w:cs="Sylfaen"/>
          <w:b/>
          <w:i/>
          <w:sz w:val="22"/>
          <w:szCs w:val="22"/>
          <w:lang w:val="es-ES"/>
        </w:rPr>
        <w:t xml:space="preserve">RAGM </w:t>
      </w:r>
      <w:r w:rsidR="00450A23" w:rsidRPr="00450A23">
        <w:rPr>
          <w:rFonts w:ascii="GHEA Grapalat" w:hAnsi="GHEA Grapalat" w:cs="Sylfaen"/>
          <w:b/>
          <w:i/>
          <w:sz w:val="22"/>
          <w:szCs w:val="22"/>
          <w:lang w:val="hy-AM"/>
        </w:rPr>
        <w:t xml:space="preserve">DZHD </w:t>
      </w:r>
      <w:r w:rsidR="00BA1F77">
        <w:rPr>
          <w:rFonts w:ascii="GHEA Grapalat" w:hAnsi="GHEA Grapalat" w:cs="Sylfaen"/>
          <w:b/>
          <w:i/>
          <w:sz w:val="22"/>
          <w:szCs w:val="22"/>
          <w:lang w:val="es-ES"/>
        </w:rPr>
        <w:t xml:space="preserve">-GHASHZB-2024/01 </w:t>
      </w:r>
      <w:r w:rsidR="00BA1F77" w:rsidRPr="00E65E2E">
        <w:rPr>
          <w:rFonts w:ascii="GHEA Grapalat" w:hAnsi="GHEA Grapalat"/>
          <w:b/>
          <w:i/>
          <w:sz w:val="22"/>
          <w:szCs w:val="22"/>
          <w:lang w:val="hy-AM"/>
        </w:rPr>
        <w:t>"</w:t>
      </w:r>
      <w:r w:rsidR="00BA1F77" w:rsidRPr="004B1AE3">
        <w:rPr>
          <w:rFonts w:ascii="GHEA Grapalat" w:hAnsi="GHEA Grapalat" w:cs="Sylfaen"/>
          <w:b/>
          <w:i/>
          <w:sz w:val="22"/>
          <w:szCs w:val="22"/>
          <w:lang w:val="hy-AM"/>
        </w:rPr>
        <w:t xml:space="preserve">  </w:t>
      </w:r>
      <w:r w:rsidR="006C3873" w:rsidRPr="000371F5">
        <w:rPr>
          <w:rFonts w:ascii="GHEA Grapalat" w:hAnsi="GHEA Grapalat" w:cs="Arial"/>
          <w:sz w:val="20"/>
          <w:szCs w:val="20"/>
          <w:lang w:val="es-ES"/>
        </w:rPr>
        <w:t xml:space="preserve">within the framework of participating </w:t>
      </w:r>
      <w:r w:rsidR="00D03538">
        <w:rPr>
          <w:rFonts w:ascii="GHEA Grapalat" w:hAnsi="GHEA Grapalat" w:cs="Arial"/>
          <w:sz w:val="20"/>
          <w:szCs w:val="20"/>
          <w:lang w:val="hy-AM"/>
        </w:rPr>
        <w:t xml:space="preserve">in the request for a quote </w:t>
      </w:r>
      <w:r w:rsidR="006C3873" w:rsidRPr="000371F5">
        <w:rPr>
          <w:rFonts w:ascii="GHEA Grapalat" w:hAnsi="GHEA Grapalat" w:cs="Arial"/>
          <w:sz w:val="20"/>
          <w:szCs w:val="20"/>
          <w:lang w:val="es-ES"/>
        </w:rPr>
        <w:t>with a code :</w:t>
      </w:r>
    </w:p>
    <w:p w:rsidR="006C3873" w:rsidRPr="000371F5" w:rsidRDefault="006C3873" w:rsidP="00975F7E">
      <w:pPr>
        <w:numPr>
          <w:ilvl w:val="0"/>
          <w:numId w:val="18"/>
        </w:numPr>
        <w:ind w:left="0" w:firstLine="720"/>
        <w:jc w:val="both"/>
        <w:rPr>
          <w:rFonts w:ascii="GHEA Grapalat" w:hAnsi="GHEA Grapalat" w:cs="Arial"/>
          <w:sz w:val="20"/>
          <w:szCs w:val="20"/>
          <w:lang w:val="es-ES"/>
        </w:rPr>
      </w:pPr>
      <w:r w:rsidRPr="000371F5">
        <w:rPr>
          <w:rFonts w:ascii="GHEA Grapalat" w:hAnsi="GHEA Grapalat" w:cs="Arial"/>
          <w:sz w:val="20"/>
          <w:szCs w:val="20"/>
          <w:lang w:val="es-ES"/>
        </w:rPr>
        <w:t xml:space="preserve">has not allowed and/or will not allow </w:t>
      </w:r>
      <w:r w:rsidR="000A1464" w:rsidRPr="000371F5">
        <w:rPr>
          <w:rFonts w:ascii="GHEA Grapalat" w:hAnsi="GHEA Grapalat" w:cs="Arial"/>
          <w:sz w:val="20"/>
          <w:szCs w:val="20"/>
          <w:lang w:val="hy-AM"/>
        </w:rPr>
        <w:t xml:space="preserve">unfair competition, </w:t>
      </w:r>
      <w:r w:rsidRPr="000371F5">
        <w:rPr>
          <w:rFonts w:ascii="GHEA Grapalat" w:hAnsi="GHEA Grapalat" w:cs="Arial"/>
          <w:sz w:val="20"/>
          <w:szCs w:val="20"/>
          <w:lang w:val="es-ES"/>
        </w:rPr>
        <w:t>abuse of dominant position and anti-competitive agreement,</w:t>
      </w:r>
    </w:p>
    <w:p w:rsidR="006C3873" w:rsidRPr="000371F5" w:rsidRDefault="006C3873" w:rsidP="00975F7E">
      <w:pPr>
        <w:numPr>
          <w:ilvl w:val="0"/>
          <w:numId w:val="18"/>
        </w:numPr>
        <w:ind w:left="0" w:firstLine="720"/>
        <w:jc w:val="both"/>
        <w:rPr>
          <w:rFonts w:ascii="GHEA Grapalat" w:hAnsi="GHEA Grapalat"/>
          <w:sz w:val="22"/>
          <w:szCs w:val="22"/>
          <w:lang w:val="es-ES"/>
        </w:rPr>
      </w:pPr>
      <w:r w:rsidRPr="000371F5">
        <w:rPr>
          <w:rFonts w:ascii="GHEA Grapalat" w:hAnsi="GHEA Grapalat" w:cs="Arial"/>
          <w:sz w:val="20"/>
          <w:szCs w:val="20"/>
          <w:lang w:val="es-ES"/>
        </w:rPr>
        <w:t>is missing as specified in the invitation:</w:t>
      </w:r>
      <w:r w:rsidRPr="000371F5">
        <w:rPr>
          <w:rFonts w:ascii="GHEA Grapalat" w:hAnsi="GHEA Grapalat"/>
          <w:sz w:val="22"/>
          <w:szCs w:val="22"/>
          <w:lang w:val="es-ES"/>
        </w:rPr>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00975F7E" w:rsidRPr="000371F5">
        <w:rPr>
          <w:rFonts w:ascii="GHEA Grapalat" w:hAnsi="GHEA Grapalat"/>
          <w:sz w:val="22"/>
          <w:szCs w:val="22"/>
          <w:u w:val="single"/>
          <w:lang w:val="es-ES"/>
        </w:rPr>
        <w:tab/>
      </w:r>
      <w:r w:rsidR="00975F7E" w:rsidRPr="000371F5">
        <w:rPr>
          <w:rFonts w:ascii="GHEA Grapalat" w:hAnsi="GHEA Grapalat"/>
          <w:sz w:val="22"/>
          <w:szCs w:val="22"/>
          <w:u w:val="single"/>
          <w:lang w:val="es-ES"/>
        </w:rPr>
        <w:tab/>
      </w:r>
      <w:r w:rsidRPr="000371F5">
        <w:rPr>
          <w:rFonts w:ascii="GHEA Grapalat" w:hAnsi="GHEA Grapalat" w:cs="Arial"/>
          <w:sz w:val="20"/>
          <w:szCs w:val="20"/>
          <w:lang w:val="es-ES"/>
        </w:rPr>
        <w:t>to</w:t>
      </w:r>
      <w:r w:rsidRPr="000371F5">
        <w:rPr>
          <w:rFonts w:ascii="GHEA Grapalat" w:hAnsi="GHEA Grapalat"/>
          <w:sz w:val="22"/>
          <w:szCs w:val="22"/>
          <w:lang w:val="es-ES"/>
        </w:rPr>
        <w:t xml:space="preserve"> </w:t>
      </w:r>
    </w:p>
    <w:p w:rsidR="006C3873" w:rsidRPr="000371F5" w:rsidRDefault="006C3873" w:rsidP="00975F7E">
      <w:pPr>
        <w:jc w:val="both"/>
        <w:rPr>
          <w:rFonts w:ascii="GHEA Grapalat" w:hAnsi="GHEA Grapalat" w:cs="Arial"/>
          <w:vertAlign w:val="superscript"/>
          <w:lang w:val="hy-AM"/>
        </w:rPr>
      </w:pPr>
      <w:r w:rsidRPr="000371F5">
        <w:rPr>
          <w:rFonts w:ascii="GHEA Grapalat" w:hAnsi="GHEA Grapalat"/>
          <w:vertAlign w:val="superscript"/>
          <w:lang w:val="es-ES"/>
        </w:rPr>
        <w:t xml:space="preserve"> </w:t>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t xml:space="preserve">      </w:t>
      </w:r>
      <w:r w:rsidRPr="000371F5">
        <w:rPr>
          <w:rFonts w:ascii="GHEA Grapalat" w:hAnsi="GHEA Grapalat" w:cs="Sylfaen"/>
          <w:vertAlign w:val="superscript"/>
          <w:lang w:val="hy-AM"/>
        </w:rPr>
        <w:t>to participate</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name:</w:t>
      </w:r>
      <w:r w:rsidRPr="000371F5">
        <w:rPr>
          <w:rFonts w:ascii="GHEA Grapalat" w:hAnsi="GHEA Grapalat" w:cs="Arial"/>
          <w:vertAlign w:val="superscript"/>
          <w:lang w:val="hy-AM"/>
        </w:rPr>
        <w:t xml:space="preserve"> </w:t>
      </w:r>
    </w:p>
    <w:p w:rsidR="006C3873" w:rsidRPr="000371F5" w:rsidRDefault="006C3873" w:rsidP="00975F7E">
      <w:pPr>
        <w:jc w:val="both"/>
        <w:rPr>
          <w:rFonts w:ascii="GHEA Grapalat" w:hAnsi="GHEA Grapalat"/>
          <w:sz w:val="22"/>
          <w:szCs w:val="22"/>
          <w:u w:val="single"/>
          <w:lang w:val="es-ES"/>
        </w:rPr>
      </w:pPr>
      <w:r w:rsidRPr="000371F5">
        <w:rPr>
          <w:rFonts w:ascii="GHEA Grapalat" w:hAnsi="GHEA Grapalat" w:cs="Arial"/>
          <w:sz w:val="20"/>
          <w:szCs w:val="20"/>
          <w:lang w:val="es-ES"/>
        </w:rPr>
        <w:t>affiliates and/or</w:t>
      </w:r>
      <w:r w:rsidRPr="000371F5">
        <w:rPr>
          <w:rFonts w:ascii="GHEA Grapalat" w:hAnsi="GHEA Grapalat"/>
          <w:sz w:val="22"/>
          <w:szCs w:val="22"/>
          <w:lang w:val="es-ES"/>
        </w:rPr>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cs="Arial"/>
          <w:sz w:val="20"/>
          <w:szCs w:val="20"/>
          <w:lang w:val="es-ES"/>
        </w:rPr>
        <w:t>of</w:t>
      </w:r>
      <w:r w:rsidRPr="000371F5">
        <w:rPr>
          <w:rFonts w:ascii="GHEA Grapalat" w:hAnsi="GHEA Grapalat"/>
          <w:sz w:val="22"/>
          <w:szCs w:val="22"/>
          <w:u w:val="single"/>
          <w:lang w:val="es-ES"/>
        </w:rPr>
        <w:t xml:space="preserve">  </w:t>
      </w:r>
    </w:p>
    <w:p w:rsidR="006C3873" w:rsidRPr="000371F5" w:rsidRDefault="006C3873" w:rsidP="00975F7E">
      <w:pPr>
        <w:jc w:val="both"/>
        <w:rPr>
          <w:rFonts w:ascii="GHEA Grapalat" w:hAnsi="GHEA Grapalat"/>
          <w:sz w:val="22"/>
          <w:szCs w:val="22"/>
          <w:u w:val="single"/>
          <w:lang w:val="es-ES"/>
        </w:rPr>
      </w:pP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hy-AM"/>
        </w:rPr>
        <w:t>to participate</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name:</w:t>
      </w:r>
    </w:p>
    <w:p w:rsidR="006C3873" w:rsidRPr="000371F5" w:rsidRDefault="006C3873" w:rsidP="00975F7E">
      <w:pPr>
        <w:jc w:val="both"/>
        <w:rPr>
          <w:rFonts w:ascii="GHEA Grapalat" w:hAnsi="GHEA Grapalat"/>
          <w:sz w:val="22"/>
          <w:szCs w:val="22"/>
          <w:u w:val="single"/>
          <w:lang w:val="es-ES"/>
        </w:rPr>
      </w:pPr>
      <w:r w:rsidRPr="000371F5">
        <w:rPr>
          <w:rFonts w:ascii="GHEA Grapalat" w:hAnsi="GHEA Grapalat" w:cs="Arial"/>
          <w:sz w:val="20"/>
          <w:szCs w:val="20"/>
          <w:lang w:val="es-ES"/>
        </w:rPr>
        <w:t>founded by or more than fifty percent</w:t>
      </w:r>
      <w:r w:rsidRPr="000371F5">
        <w:rPr>
          <w:rFonts w:ascii="GHEA Grapalat" w:hAnsi="GHEA Grapalat"/>
          <w:sz w:val="22"/>
          <w:szCs w:val="22"/>
          <w:lang w:val="es-ES"/>
        </w:rPr>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cs="Arial"/>
          <w:sz w:val="20"/>
          <w:szCs w:val="20"/>
          <w:lang w:val="es-ES"/>
        </w:rPr>
        <w:t>to</w:t>
      </w:r>
    </w:p>
    <w:p w:rsidR="006C3873" w:rsidRPr="000371F5" w:rsidRDefault="006C3873" w:rsidP="00975F7E">
      <w:pPr>
        <w:jc w:val="both"/>
        <w:rPr>
          <w:rFonts w:ascii="GHEA Grapalat" w:hAnsi="GHEA Grapalat"/>
          <w:sz w:val="22"/>
          <w:szCs w:val="22"/>
          <w:lang w:val="es-ES"/>
        </w:rPr>
      </w:pPr>
      <w:r w:rsidRPr="000371F5">
        <w:rPr>
          <w:rFonts w:ascii="GHEA Grapalat" w:hAnsi="GHEA Grapalat" w:cs="Sylfaen"/>
          <w:vertAlign w:val="superscript"/>
          <w:lang w:val="es-ES"/>
        </w:rPr>
        <w:t xml:space="preserve">                                                                     </w:t>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hy-AM"/>
        </w:rPr>
        <w:t>to participate</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name:</w:t>
      </w:r>
    </w:p>
    <w:p w:rsidR="007F07D4" w:rsidRPr="00D01BD4" w:rsidRDefault="006C3873" w:rsidP="007C2175">
      <w:pPr>
        <w:jc w:val="both"/>
        <w:rPr>
          <w:rFonts w:ascii="GHEA Grapalat" w:hAnsi="GHEA Grapalat" w:cs="Arial"/>
          <w:sz w:val="20"/>
          <w:szCs w:val="20"/>
          <w:lang w:val="es-ES"/>
        </w:rPr>
      </w:pPr>
      <w:r w:rsidRPr="00D01BD4">
        <w:rPr>
          <w:rFonts w:ascii="GHEA Grapalat" w:hAnsi="GHEA Grapalat" w:cs="Arial"/>
          <w:sz w:val="20"/>
          <w:szCs w:val="20"/>
          <w:lang w:val="es-ES"/>
        </w:rPr>
        <w:t>a case of simultaneous participation of organizations with a share (equity).</w:t>
      </w:r>
    </w:p>
    <w:p w:rsidR="007F07D4" w:rsidRPr="00005E18" w:rsidRDefault="007F07D4" w:rsidP="007F07D4">
      <w:pPr>
        <w:ind w:left="720"/>
        <w:jc w:val="both"/>
        <w:rPr>
          <w:rFonts w:ascii="GHEA Grapalat" w:hAnsi="GHEA Grapalat" w:cs="Arial"/>
          <w:sz w:val="20"/>
          <w:szCs w:val="20"/>
          <w:lang w:val="es-ES"/>
        </w:rPr>
      </w:pPr>
    </w:p>
    <w:p w:rsidR="007F07D4" w:rsidRPr="00005E18" w:rsidRDefault="000F176D" w:rsidP="007F07D4">
      <w:pPr>
        <w:ind w:left="720"/>
        <w:jc w:val="both"/>
        <w:rPr>
          <w:rFonts w:ascii="GHEA Grapalat" w:hAnsi="GHEA Grapalat"/>
          <w:sz w:val="22"/>
          <w:szCs w:val="22"/>
          <w:lang w:val="es-ES"/>
        </w:rPr>
      </w:pPr>
      <w:r w:rsidRPr="00005E18">
        <w:rPr>
          <w:rFonts w:ascii="GHEA Grapalat" w:hAnsi="GHEA Grapalat" w:cs="Arial"/>
          <w:sz w:val="20"/>
          <w:szCs w:val="20"/>
          <w:lang w:val="hy-AM"/>
        </w:rPr>
        <w:t xml:space="preserve">S </w:t>
      </w:r>
      <w:r w:rsidR="006C3873" w:rsidRPr="00005E18">
        <w:rPr>
          <w:rFonts w:ascii="GHEA Grapalat" w:hAnsi="GHEA Grapalat" w:cs="Arial"/>
          <w:sz w:val="20"/>
          <w:szCs w:val="20"/>
          <w:lang w:val="es-ES"/>
        </w:rPr>
        <w:t xml:space="preserve">also </w:t>
      </w:r>
      <w:r w:rsidR="007F07D4" w:rsidRPr="00005E18">
        <w:rPr>
          <w:rFonts w:ascii="GHEA Grapalat" w:hAnsi="GHEA Grapalat" w:cs="Arial"/>
          <w:sz w:val="20"/>
          <w:szCs w:val="20"/>
          <w:lang w:val="hy-AM"/>
        </w:rPr>
        <w:t>represents</w:t>
      </w:r>
      <w:r w:rsidR="007F07D4" w:rsidRPr="00005E18">
        <w:rPr>
          <w:rFonts w:ascii="GHEA Grapalat" w:hAnsi="GHEA Grapalat"/>
          <w:sz w:val="22"/>
          <w:szCs w:val="22"/>
          <w:u w:val="single"/>
          <w:lang w:val="es-ES"/>
        </w:rPr>
        <w:tab/>
        <w:t xml:space="preserve">                   </w:t>
      </w:r>
      <w:r w:rsidR="007F07D4" w:rsidRPr="00005E18">
        <w:rPr>
          <w:rFonts w:ascii="GHEA Grapalat" w:hAnsi="GHEA Grapalat"/>
          <w:sz w:val="22"/>
          <w:szCs w:val="22"/>
          <w:u w:val="single"/>
          <w:lang w:val="es-ES"/>
        </w:rPr>
        <w:tab/>
      </w:r>
      <w:r w:rsidR="007F07D4" w:rsidRPr="00005E18">
        <w:rPr>
          <w:rFonts w:ascii="GHEA Grapalat" w:hAnsi="GHEA Grapalat"/>
          <w:sz w:val="22"/>
          <w:szCs w:val="22"/>
          <w:u w:val="single"/>
          <w:lang w:val="es-ES"/>
        </w:rPr>
        <w:tab/>
      </w:r>
      <w:r w:rsidR="007F07D4" w:rsidRPr="00005E18">
        <w:rPr>
          <w:rFonts w:ascii="GHEA Grapalat" w:hAnsi="GHEA Grapalat" w:cs="Arial"/>
          <w:sz w:val="20"/>
          <w:szCs w:val="20"/>
          <w:lang w:val="es-ES"/>
        </w:rPr>
        <w:t>on the real beneficiaries of</w:t>
      </w:r>
    </w:p>
    <w:p w:rsidR="007F07D4" w:rsidRPr="00005E18" w:rsidRDefault="007F07D4" w:rsidP="007F07D4">
      <w:pPr>
        <w:jc w:val="both"/>
        <w:rPr>
          <w:rFonts w:ascii="GHEA Grapalat" w:hAnsi="GHEA Grapalat" w:cs="Arial"/>
          <w:vertAlign w:val="superscript"/>
          <w:lang w:val="hy-AM"/>
        </w:rPr>
      </w:pPr>
      <w:r w:rsidRPr="00005E18">
        <w:rPr>
          <w:rFonts w:ascii="GHEA Grapalat" w:hAnsi="GHEA Grapalat"/>
          <w:vertAlign w:val="superscript"/>
          <w:lang w:val="es-ES"/>
        </w:rPr>
        <w:t xml:space="preserve"> </w:t>
      </w:r>
      <w:r w:rsidRPr="00005E18">
        <w:rPr>
          <w:rFonts w:ascii="GHEA Grapalat" w:hAnsi="GHEA Grapalat"/>
          <w:vertAlign w:val="superscript"/>
          <w:lang w:val="es-ES"/>
        </w:rPr>
        <w:tab/>
      </w:r>
      <w:r w:rsidRPr="00005E18">
        <w:rPr>
          <w:rFonts w:ascii="GHEA Grapalat" w:hAnsi="GHEA Grapalat"/>
          <w:vertAlign w:val="superscript"/>
          <w:lang w:val="es-ES"/>
        </w:rPr>
        <w:tab/>
      </w:r>
      <w:r w:rsidRPr="00005E18">
        <w:rPr>
          <w:rFonts w:ascii="GHEA Grapalat" w:hAnsi="GHEA Grapalat"/>
          <w:vertAlign w:val="superscript"/>
          <w:lang w:val="es-ES"/>
        </w:rPr>
        <w:tab/>
      </w:r>
      <w:r w:rsidRPr="00005E18">
        <w:rPr>
          <w:rFonts w:ascii="GHEA Grapalat" w:hAnsi="GHEA Grapalat"/>
          <w:vertAlign w:val="superscript"/>
          <w:lang w:val="es-ES"/>
        </w:rPr>
        <w:tab/>
      </w:r>
      <w:r w:rsidRPr="00005E18">
        <w:rPr>
          <w:rFonts w:ascii="GHEA Grapalat" w:hAnsi="GHEA Grapalat"/>
          <w:vertAlign w:val="superscript"/>
          <w:lang w:val="es-ES"/>
        </w:rPr>
        <w:tab/>
        <w:t xml:space="preserve">  </w:t>
      </w:r>
      <w:r w:rsidRPr="00005E18">
        <w:rPr>
          <w:rFonts w:ascii="GHEA Grapalat" w:hAnsi="GHEA Grapalat" w:cs="Sylfaen"/>
          <w:vertAlign w:val="superscript"/>
          <w:lang w:val="hy-AM"/>
        </w:rPr>
        <w:t>to participate</w:t>
      </w:r>
      <w:r w:rsidRPr="00005E18">
        <w:rPr>
          <w:rFonts w:ascii="GHEA Grapalat" w:hAnsi="GHEA Grapalat" w:cs="Arial"/>
          <w:vertAlign w:val="superscript"/>
          <w:lang w:val="hy-AM"/>
        </w:rPr>
        <w:t xml:space="preserve"> </w:t>
      </w:r>
      <w:r w:rsidRPr="00005E18">
        <w:rPr>
          <w:rFonts w:ascii="GHEA Grapalat" w:hAnsi="GHEA Grapalat" w:cs="Sylfaen"/>
          <w:vertAlign w:val="superscript"/>
          <w:lang w:val="hy-AM"/>
        </w:rPr>
        <w:t>name:</w:t>
      </w:r>
      <w:r w:rsidRPr="00005E18">
        <w:rPr>
          <w:rFonts w:ascii="GHEA Grapalat" w:hAnsi="GHEA Grapalat" w:cs="Arial"/>
          <w:vertAlign w:val="superscript"/>
          <w:lang w:val="hy-AM"/>
        </w:rPr>
        <w:t xml:space="preserve"> </w:t>
      </w:r>
    </w:p>
    <w:p w:rsidR="007C2175" w:rsidRPr="00005E18" w:rsidRDefault="007C2175" w:rsidP="007F07D4">
      <w:pPr>
        <w:jc w:val="both"/>
        <w:rPr>
          <w:rFonts w:ascii="GHEA Grapalat" w:hAnsi="GHEA Grapalat"/>
          <w:sz w:val="22"/>
          <w:szCs w:val="22"/>
          <w:lang w:val="hy-AM"/>
        </w:rPr>
      </w:pPr>
    </w:p>
    <w:p w:rsidR="007C2175" w:rsidRPr="000371F5" w:rsidRDefault="000271DE" w:rsidP="007C2175">
      <w:pPr>
        <w:jc w:val="both"/>
        <w:rPr>
          <w:rFonts w:ascii="GHEA Grapalat" w:hAnsi="GHEA Grapalat" w:cs="Arial"/>
          <w:sz w:val="18"/>
          <w:szCs w:val="18"/>
          <w:vertAlign w:val="superscript"/>
          <w:lang w:val="es-ES"/>
        </w:rPr>
      </w:pPr>
      <w:r w:rsidRPr="00005E18">
        <w:rPr>
          <w:rFonts w:ascii="GHEA Grapalat" w:hAnsi="GHEA Grapalat" w:cs="Arial"/>
          <w:sz w:val="20"/>
          <w:szCs w:val="20"/>
          <w:lang w:val="es-ES"/>
        </w:rPr>
        <w:t xml:space="preserve">link to website containing information: ---- </w:t>
      </w:r>
      <w:r w:rsidR="007C2175" w:rsidRPr="00005E18">
        <w:rPr>
          <w:rFonts w:ascii="GHEA Grapalat" w:hAnsi="GHEA Grapalat" w:cs="Arial"/>
          <w:sz w:val="20"/>
          <w:szCs w:val="20"/>
          <w:lang w:val="hy-AM"/>
        </w:rPr>
        <w:t xml:space="preserve">-------------------- </w:t>
      </w:r>
      <w:r w:rsidRPr="00005E18">
        <w:rPr>
          <w:rFonts w:ascii="GHEA Grapalat" w:hAnsi="GHEA Grapalat" w:cs="Arial"/>
          <w:sz w:val="20"/>
          <w:szCs w:val="20"/>
          <w:lang w:val="es-ES"/>
        </w:rPr>
        <w:t xml:space="preserve">-------------------- ------- </w:t>
      </w:r>
      <w:r w:rsidR="00D46CE9" w:rsidRPr="00005E18">
        <w:rPr>
          <w:rFonts w:cs="Arial"/>
          <w:sz w:val="18"/>
          <w:szCs w:val="18"/>
          <w:lang w:val="hy-AM"/>
        </w:rPr>
        <w:t>**</w:t>
      </w:r>
      <w:r w:rsidR="006C3873" w:rsidRPr="000371F5">
        <w:rPr>
          <w:rFonts w:ascii="GHEA Grapalat" w:hAnsi="GHEA Grapalat" w:cs="Arial"/>
          <w:sz w:val="18"/>
          <w:szCs w:val="18"/>
          <w:vertAlign w:val="superscript"/>
          <w:lang w:val="es-ES"/>
        </w:rPr>
        <w:t xml:space="preserve"> </w:t>
      </w:r>
    </w:p>
    <w:p w:rsidR="006C3873" w:rsidRPr="000371F5" w:rsidRDefault="006C3873" w:rsidP="006C3873">
      <w:pPr>
        <w:jc w:val="right"/>
        <w:rPr>
          <w:rFonts w:ascii="GHEA Grapalat" w:hAnsi="GHEA Grapalat"/>
          <w:sz w:val="10"/>
          <w:szCs w:val="10"/>
          <w:lang w:val="es-ES"/>
        </w:rPr>
      </w:pPr>
    </w:p>
    <w:p w:rsidR="00E97AB0" w:rsidRPr="000371F5" w:rsidRDefault="00E97AB0" w:rsidP="00CE3A99">
      <w:pPr>
        <w:ind w:firstLine="708"/>
        <w:jc w:val="both"/>
        <w:rPr>
          <w:rFonts w:ascii="GHEA Grapalat" w:hAnsi="GHEA Grapalat"/>
          <w:sz w:val="20"/>
          <w:lang w:val="es-ES"/>
        </w:rPr>
      </w:pPr>
      <w:r w:rsidRPr="000371F5">
        <w:rPr>
          <w:rFonts w:ascii="GHEA Grapalat" w:hAnsi="GHEA Grapalat"/>
          <w:sz w:val="20"/>
          <w:lang w:val="es-ES"/>
        </w:rPr>
        <w:t xml:space="preserve">Attached is offered </w:t>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lang w:val="es-ES"/>
        </w:rPr>
        <w:t>by</w:t>
      </w:r>
    </w:p>
    <w:p w:rsidR="00E97AB0" w:rsidRPr="000371F5" w:rsidRDefault="00E97AB0" w:rsidP="00E97AB0">
      <w:pPr>
        <w:jc w:val="both"/>
        <w:rPr>
          <w:rFonts w:ascii="GHEA Grapalat" w:hAnsi="GHEA Grapalat"/>
          <w:sz w:val="22"/>
          <w:szCs w:val="22"/>
          <w:lang w:val="es-ES"/>
        </w:rPr>
      </w:pPr>
      <w:r w:rsidRPr="000371F5">
        <w:rPr>
          <w:rFonts w:ascii="GHEA Grapalat" w:hAnsi="GHEA Grapalat"/>
          <w:sz w:val="20"/>
          <w:lang w:val="es-ES"/>
        </w:rPr>
        <w:tab/>
      </w:r>
      <w:r w:rsidRPr="000371F5">
        <w:rPr>
          <w:rFonts w:ascii="GHEA Grapalat" w:hAnsi="GHEA Grapalat"/>
          <w:sz w:val="20"/>
          <w:lang w:val="es-ES"/>
        </w:rPr>
        <w:tab/>
      </w:r>
      <w:r w:rsidRPr="000371F5">
        <w:rPr>
          <w:rFonts w:ascii="GHEA Grapalat" w:hAnsi="GHEA Grapalat"/>
          <w:sz w:val="20"/>
          <w:lang w:val="es-ES"/>
        </w:rPr>
        <w:tab/>
      </w:r>
      <w:r w:rsidRPr="000371F5">
        <w:rPr>
          <w:rFonts w:ascii="GHEA Grapalat" w:hAnsi="GHEA Grapalat"/>
          <w:sz w:val="20"/>
          <w:lang w:val="es-ES"/>
        </w:rPr>
        <w:tab/>
      </w:r>
      <w:r w:rsidRPr="000371F5">
        <w:rPr>
          <w:rFonts w:ascii="GHEA Grapalat" w:hAnsi="GHEA Grapalat" w:cs="Sylfaen"/>
          <w:vertAlign w:val="superscript"/>
          <w:lang w:val="hy-AM"/>
        </w:rPr>
        <w:t>to participate</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name:</w:t>
      </w:r>
    </w:p>
    <w:p w:rsidR="00B2572B" w:rsidRPr="000371F5" w:rsidRDefault="00E97AB0" w:rsidP="00EF3662">
      <w:pPr>
        <w:jc w:val="both"/>
        <w:rPr>
          <w:rFonts w:ascii="GHEA Grapalat" w:hAnsi="GHEA Grapalat"/>
          <w:sz w:val="20"/>
          <w:lang w:val="es-ES"/>
        </w:rPr>
      </w:pPr>
      <w:r w:rsidRPr="000371F5">
        <w:rPr>
          <w:rFonts w:ascii="GHEA Grapalat" w:hAnsi="GHEA Grapalat"/>
          <w:sz w:val="20"/>
          <w:lang w:val="es-ES"/>
        </w:rPr>
        <w:t>full product description as per Annex 1.1.</w:t>
      </w:r>
    </w:p>
    <w:p w:rsidR="006548A2" w:rsidRPr="000371F5" w:rsidRDefault="006548A2" w:rsidP="00EF3662">
      <w:pPr>
        <w:jc w:val="both"/>
        <w:rPr>
          <w:rFonts w:ascii="GHEA Grapalat" w:hAnsi="GHEA Grapalat"/>
          <w:sz w:val="20"/>
          <w:lang w:val="es-ES"/>
        </w:rPr>
      </w:pPr>
    </w:p>
    <w:p w:rsidR="006548A2" w:rsidRPr="000371F5" w:rsidRDefault="006548A2" w:rsidP="00EF3662">
      <w:pPr>
        <w:jc w:val="both"/>
        <w:rPr>
          <w:rFonts w:ascii="GHEA Grapalat" w:hAnsi="GHEA Grapalat"/>
          <w:sz w:val="20"/>
          <w:lang w:val="es-ES"/>
        </w:rPr>
      </w:pPr>
    </w:p>
    <w:p w:rsidR="006548A2" w:rsidRPr="009A5836" w:rsidRDefault="006548A2" w:rsidP="00EF3662">
      <w:pPr>
        <w:jc w:val="both"/>
        <w:rPr>
          <w:rFonts w:ascii="GHEA Grapalat" w:hAnsi="GHEA Grapalat"/>
          <w:sz w:val="20"/>
          <w:lang w:val="es-ES"/>
        </w:rPr>
      </w:pPr>
    </w:p>
    <w:p w:rsidR="006548A2" w:rsidRPr="009A5836" w:rsidRDefault="006548A2" w:rsidP="00EF3662">
      <w:pPr>
        <w:jc w:val="both"/>
        <w:rPr>
          <w:rFonts w:ascii="GHEA Grapalat" w:hAnsi="GHEA Grapalat"/>
          <w:sz w:val="20"/>
          <w:lang w:val="es-ES"/>
        </w:rPr>
      </w:pPr>
    </w:p>
    <w:p w:rsidR="00B2572B" w:rsidRPr="009A5836" w:rsidRDefault="00B2572B" w:rsidP="00EF3662">
      <w:pPr>
        <w:jc w:val="both"/>
        <w:rPr>
          <w:rFonts w:ascii="GHEA Grapalat" w:hAnsi="GHEA Grapalat"/>
          <w:sz w:val="20"/>
          <w:lang w:val="es-ES"/>
        </w:rPr>
      </w:pPr>
    </w:p>
    <w:p w:rsidR="00B2572B" w:rsidRPr="009A5836" w:rsidRDefault="00B2572B" w:rsidP="00EF3662">
      <w:pPr>
        <w:jc w:val="both"/>
        <w:rPr>
          <w:rFonts w:ascii="GHEA Grapalat" w:hAnsi="GHEA Grapalat" w:cs="Arial"/>
          <w:sz w:val="20"/>
          <w:vertAlign w:val="superscript"/>
          <w:lang w:val="es-ES"/>
        </w:rPr>
      </w:pPr>
      <w:r w:rsidRPr="009A5836">
        <w:rPr>
          <w:rFonts w:ascii="GHEA Grapalat" w:hAnsi="GHEA Grapalat"/>
          <w:sz w:val="20"/>
          <w:lang w:val="es-ES"/>
        </w:rPr>
        <w:t xml:space="preserve">   </w:t>
      </w:r>
      <w:r w:rsidRPr="009A5836">
        <w:rPr>
          <w:rFonts w:ascii="GHEA Grapalat" w:hAnsi="GHEA Grapalat"/>
          <w:sz w:val="20"/>
          <w:lang w:val="hy-AM"/>
        </w:rPr>
        <w:t xml:space="preserve">___________________________________________________ </w:t>
      </w:r>
      <w:r w:rsidRPr="009A5836">
        <w:rPr>
          <w:rFonts w:ascii="GHEA Grapalat" w:hAnsi="GHEA Grapalat"/>
          <w:sz w:val="20"/>
          <w:lang w:val="hy-AM"/>
        </w:rPr>
        <w:tab/>
        <w:t>_____________</w:t>
      </w:r>
      <w:r w:rsidRPr="009A5836">
        <w:rPr>
          <w:rFonts w:ascii="GHEA Grapalat" w:hAnsi="GHEA Grapalat"/>
          <w:sz w:val="20"/>
          <w:u w:val="single"/>
          <w:lang w:val="es-ES"/>
        </w:rPr>
        <w:tab/>
      </w:r>
      <w:r w:rsidRPr="009A5836">
        <w:rPr>
          <w:rFonts w:ascii="GHEA Grapalat" w:hAnsi="GHEA Grapalat"/>
          <w:sz w:val="20"/>
          <w:u w:val="single"/>
          <w:lang w:val="es-ES"/>
        </w:rPr>
        <w:tab/>
      </w:r>
      <w:r w:rsidRPr="009A5836">
        <w:rPr>
          <w:rFonts w:ascii="GHEA Grapalat" w:hAnsi="GHEA Grapalat"/>
          <w:sz w:val="20"/>
          <w:lang w:val="es-ES"/>
        </w:rPr>
        <w:tab/>
      </w:r>
      <w:r w:rsidRPr="009A5836">
        <w:rPr>
          <w:rFonts w:ascii="GHEA Grapalat" w:hAnsi="GHEA Grapalat"/>
          <w:sz w:val="20"/>
          <w:lang w:val="es-ES"/>
        </w:rPr>
        <w:tab/>
      </w:r>
      <w:r w:rsidRPr="009A5836">
        <w:rPr>
          <w:rFonts w:ascii="GHEA Grapalat" w:hAnsi="GHEA Grapalat"/>
          <w:sz w:val="20"/>
          <w:lang w:val="hy-AM"/>
        </w:rPr>
        <w:t xml:space="preserve"> </w:t>
      </w:r>
      <w:r w:rsidRPr="009A5836">
        <w:rPr>
          <w:rFonts w:ascii="GHEA Grapalat" w:hAnsi="GHEA Grapalat" w:cs="Sylfaen"/>
          <w:sz w:val="20"/>
          <w:vertAlign w:val="superscript"/>
          <w:lang w:val="hy-AM"/>
        </w:rPr>
        <w:t>To participate</w:t>
      </w:r>
      <w:r w:rsidRPr="009A5836">
        <w:rPr>
          <w:rFonts w:ascii="GHEA Grapalat" w:hAnsi="GHEA Grapalat" w:cs="Arial"/>
          <w:sz w:val="20"/>
          <w:vertAlign w:val="superscript"/>
          <w:lang w:val="hy-AM"/>
        </w:rPr>
        <w:t xml:space="preserve"> </w:t>
      </w:r>
      <w:r w:rsidRPr="009A5836">
        <w:rPr>
          <w:rFonts w:ascii="GHEA Grapalat" w:hAnsi="GHEA Grapalat" w:cs="Sylfaen"/>
          <w:sz w:val="20"/>
          <w:vertAlign w:val="superscript"/>
          <w:lang w:val="hy-AM"/>
        </w:rPr>
        <w:t>name:</w:t>
      </w:r>
      <w:r w:rsidRPr="009A5836">
        <w:rPr>
          <w:rFonts w:ascii="GHEA Grapalat" w:hAnsi="GHEA Grapalat" w:cs="Arial"/>
          <w:sz w:val="20"/>
          <w:vertAlign w:val="superscript"/>
          <w:lang w:val="hy-AM"/>
        </w:rPr>
        <w:t xml:space="preserve"> </w:t>
      </w:r>
      <w:r w:rsidRPr="009A5836">
        <w:rPr>
          <w:rFonts w:ascii="GHEA Grapalat" w:hAnsi="GHEA Grapalat"/>
          <w:sz w:val="20"/>
          <w:vertAlign w:val="superscript"/>
          <w:lang w:val="hy-AM"/>
        </w:rPr>
        <w:t xml:space="preserve">( </w:t>
      </w:r>
      <w:r w:rsidRPr="009A5836">
        <w:rPr>
          <w:rFonts w:ascii="GHEA Grapalat" w:hAnsi="GHEA Grapalat" w:cs="Sylfaen"/>
          <w:sz w:val="20"/>
          <w:vertAlign w:val="superscript"/>
          <w:lang w:val="hy-AM"/>
        </w:rPr>
        <w:t>of the leader</w:t>
      </w:r>
      <w:r w:rsidRPr="009A5836">
        <w:rPr>
          <w:rFonts w:ascii="GHEA Grapalat" w:hAnsi="GHEA Grapalat" w:cs="Arial"/>
          <w:sz w:val="20"/>
          <w:vertAlign w:val="superscript"/>
          <w:lang w:val="hy-AM"/>
        </w:rPr>
        <w:t xml:space="preserve"> </w:t>
      </w:r>
      <w:r w:rsidRPr="009A5836">
        <w:rPr>
          <w:rFonts w:ascii="GHEA Grapalat" w:hAnsi="GHEA Grapalat" w:cs="Sylfaen"/>
          <w:sz w:val="20"/>
          <w:vertAlign w:val="superscript"/>
          <w:lang w:val="hy-AM"/>
        </w:rPr>
        <w:t xml:space="preserve">position </w:t>
      </w:r>
      <w:r w:rsidRPr="009A5836">
        <w:rPr>
          <w:rFonts w:ascii="GHEA Grapalat" w:hAnsi="GHEA Grapalat" w:cs="Arial"/>
          <w:sz w:val="20"/>
          <w:vertAlign w:val="superscript"/>
          <w:lang w:val="hy-AM"/>
        </w:rPr>
        <w:t xml:space="preserve">, </w:t>
      </w:r>
      <w:r w:rsidRPr="009A5836">
        <w:rPr>
          <w:rFonts w:ascii="GHEA Grapalat" w:hAnsi="GHEA Grapalat" w:cs="Arial"/>
          <w:sz w:val="20"/>
          <w:vertAlign w:val="superscript"/>
        </w:rPr>
        <w:t>name</w:t>
      </w:r>
      <w:r w:rsidRPr="009A5836">
        <w:rPr>
          <w:rFonts w:ascii="GHEA Grapalat" w:hAnsi="GHEA Grapalat" w:cs="Sylfaen"/>
          <w:sz w:val="20"/>
          <w:vertAlign w:val="superscript"/>
          <w:lang w:val="hy-AM"/>
        </w:rPr>
        <w:t>​</w:t>
      </w:r>
      <w:r w:rsidRPr="009A5836">
        <w:rPr>
          <w:rFonts w:ascii="GHEA Grapalat" w:hAnsi="GHEA Grapalat" w:cs="Arial"/>
          <w:sz w:val="20"/>
          <w:vertAlign w:val="superscript"/>
          <w:lang w:val="hy-AM"/>
        </w:rPr>
        <w:t xml:space="preserve"> </w:t>
      </w:r>
      <w:r w:rsidRPr="009A5836">
        <w:rPr>
          <w:rFonts w:ascii="GHEA Grapalat" w:hAnsi="GHEA Grapalat" w:cs="Sylfaen"/>
          <w:sz w:val="20"/>
          <w:vertAlign w:val="superscript"/>
        </w:rPr>
        <w:t xml:space="preserve">a </w:t>
      </w:r>
      <w:r w:rsidRPr="009A5836">
        <w:rPr>
          <w:rFonts w:ascii="GHEA Grapalat" w:hAnsi="GHEA Grapalat" w:cs="Sylfaen"/>
          <w:sz w:val="20"/>
          <w:vertAlign w:val="superscript"/>
          <w:lang w:val="hy-AM"/>
        </w:rPr>
        <w:t xml:space="preserve">pronoun </w:t>
      </w:r>
      <w:r w:rsidRPr="009A5836">
        <w:rPr>
          <w:rFonts w:ascii="GHEA Grapalat" w:hAnsi="GHEA Grapalat" w:cs="Arial"/>
          <w:sz w:val="20"/>
          <w:vertAlign w:val="superscript"/>
          <w:lang w:val="hy-AM"/>
        </w:rPr>
        <w:t>)</w:t>
      </w:r>
      <w:r w:rsidRPr="009A5836">
        <w:rPr>
          <w:rFonts w:ascii="GHEA Grapalat" w:hAnsi="GHEA Grapalat" w:cs="Arial"/>
          <w:sz w:val="20"/>
          <w:vertAlign w:val="superscript"/>
          <w:lang w:val="es-ES"/>
        </w:rPr>
        <w:t xml:space="preserve">               </w:t>
      </w:r>
      <w:r w:rsidRPr="009A5836">
        <w:rPr>
          <w:rFonts w:ascii="GHEA Grapalat" w:hAnsi="GHEA Grapalat" w:cs="Sylfaen"/>
          <w:sz w:val="20"/>
          <w:vertAlign w:val="superscript"/>
          <w:lang w:val="hy-AM"/>
        </w:rPr>
        <w:t xml:space="preserve">signature </w:t>
      </w:r>
      <w:r w:rsidRPr="009A5836">
        <w:rPr>
          <w:rFonts w:ascii="GHEA Grapalat" w:hAnsi="GHEA Grapalat" w:cs="Arial"/>
          <w:sz w:val="20"/>
          <w:vertAlign w:val="superscript"/>
          <w:lang w:val="hy-AM"/>
        </w:rPr>
        <w:t>)</w:t>
      </w:r>
    </w:p>
    <w:p w:rsidR="00B2572B" w:rsidRPr="009A5836" w:rsidRDefault="00B2572B" w:rsidP="00EF3662">
      <w:pPr>
        <w:jc w:val="both"/>
        <w:rPr>
          <w:rFonts w:ascii="GHEA Grapalat" w:hAnsi="GHEA Grapalat" w:cs="Arial"/>
          <w:sz w:val="20"/>
          <w:vertAlign w:val="superscript"/>
          <w:lang w:val="es-ES"/>
        </w:rPr>
      </w:pPr>
    </w:p>
    <w:p w:rsidR="00B2572B" w:rsidRPr="009A5836" w:rsidRDefault="00B2572B" w:rsidP="00EF3662">
      <w:pPr>
        <w:jc w:val="both"/>
        <w:rPr>
          <w:rFonts w:ascii="GHEA Grapalat" w:hAnsi="GHEA Grapalat"/>
          <w:sz w:val="20"/>
          <w:lang w:val="hy-AM"/>
        </w:rPr>
      </w:pPr>
      <w:r w:rsidRPr="009A5836">
        <w:rPr>
          <w:rFonts w:ascii="GHEA Grapalat" w:hAnsi="GHEA Grapalat"/>
          <w:sz w:val="20"/>
          <w:lang w:val="hy-AM"/>
        </w:rPr>
        <w:t xml:space="preserve">    </w:t>
      </w:r>
    </w:p>
    <w:p w:rsidR="00B2572B" w:rsidRPr="009A5836" w:rsidRDefault="00B2572B" w:rsidP="00EF3662">
      <w:pPr>
        <w:jc w:val="right"/>
        <w:rPr>
          <w:rFonts w:ascii="GHEA Grapalat" w:hAnsi="GHEA Grapalat" w:cs="Arial"/>
          <w:sz w:val="20"/>
          <w:lang w:val="hy-AM"/>
        </w:rPr>
      </w:pPr>
      <w:r w:rsidRPr="009A5836">
        <w:rPr>
          <w:rFonts w:ascii="GHEA Grapalat" w:hAnsi="GHEA Grapalat" w:cs="Sylfaen"/>
          <w:sz w:val="20"/>
          <w:lang w:val="hy-AM"/>
        </w:rPr>
        <w:t>K.</w:t>
      </w:r>
      <w:r w:rsidRPr="009A5836">
        <w:rPr>
          <w:rFonts w:ascii="GHEA Grapalat" w:hAnsi="GHEA Grapalat" w:cs="Arial"/>
          <w:sz w:val="20"/>
          <w:lang w:val="hy-AM"/>
        </w:rPr>
        <w:t xml:space="preserve">​ </w:t>
      </w:r>
      <w:r w:rsidRPr="009A5836">
        <w:rPr>
          <w:rFonts w:ascii="GHEA Grapalat" w:hAnsi="GHEA Grapalat" w:cs="Sylfaen"/>
          <w:sz w:val="20"/>
          <w:lang w:val="hy-AM"/>
        </w:rPr>
        <w:t>T.</w:t>
      </w:r>
      <w:r w:rsidRPr="009A5836">
        <w:rPr>
          <w:rFonts w:ascii="GHEA Grapalat" w:hAnsi="GHEA Grapalat" w:cs="Arial"/>
          <w:sz w:val="20"/>
          <w:lang w:val="hy-AM"/>
        </w:rPr>
        <w:t>​</w:t>
      </w:r>
      <w:r w:rsidRPr="009A5836">
        <w:rPr>
          <w:rFonts w:ascii="GHEA Grapalat" w:hAnsi="GHEA Grapalat" w:cs="Arial"/>
          <w:sz w:val="20"/>
          <w:lang w:val="hy-AM"/>
        </w:rPr>
        <w:tab/>
      </w:r>
      <w:r w:rsidRPr="009A5836">
        <w:rPr>
          <w:rFonts w:ascii="GHEA Grapalat" w:hAnsi="GHEA Grapalat" w:cs="Arial"/>
          <w:sz w:val="20"/>
          <w:lang w:val="hy-AM"/>
        </w:rPr>
        <w:tab/>
        <w:t xml:space="preserve"> </w:t>
      </w:r>
    </w:p>
    <w:p w:rsidR="00B2572B" w:rsidRPr="009A5836" w:rsidRDefault="00B2572B" w:rsidP="00EF3662">
      <w:pPr>
        <w:pStyle w:val="31"/>
        <w:spacing w:line="240" w:lineRule="auto"/>
        <w:jc w:val="right"/>
        <w:rPr>
          <w:rFonts w:ascii="GHEA Grapalat" w:hAnsi="GHEA Grapalat"/>
          <w:b/>
          <w:lang w:val="hy-AM"/>
        </w:rPr>
      </w:pPr>
    </w:p>
    <w:p w:rsidR="00B2572B" w:rsidRPr="009A5836" w:rsidRDefault="00B2572B" w:rsidP="00EF3662">
      <w:pPr>
        <w:pStyle w:val="31"/>
        <w:spacing w:line="240" w:lineRule="auto"/>
        <w:jc w:val="right"/>
        <w:rPr>
          <w:rFonts w:ascii="GHEA Grapalat" w:hAnsi="GHEA Grapalat"/>
          <w:b/>
          <w:lang w:val="hy-AM"/>
        </w:rPr>
      </w:pPr>
    </w:p>
    <w:p w:rsidR="00CE3A99" w:rsidRPr="009A5836" w:rsidRDefault="00CE3A99" w:rsidP="009A5836">
      <w:pPr>
        <w:pStyle w:val="31"/>
        <w:spacing w:line="240" w:lineRule="auto"/>
        <w:ind w:firstLine="142"/>
        <w:jc w:val="right"/>
        <w:rPr>
          <w:rFonts w:ascii="GHEA Grapalat" w:hAnsi="GHEA Grapalat" w:cs="Sylfaen"/>
          <w:b/>
          <w:lang w:val="hy-AM"/>
        </w:rPr>
      </w:pPr>
      <w:r w:rsidRPr="009A5836">
        <w:rPr>
          <w:rFonts w:ascii="GHEA Grapalat" w:hAnsi="GHEA Grapalat" w:cs="Sylfaen"/>
          <w:b/>
          <w:lang w:val="hy-AM"/>
        </w:rPr>
        <w:br w:type="page"/>
      </w:r>
      <w:r w:rsidRPr="009A5836">
        <w:rPr>
          <w:rFonts w:ascii="GHEA Grapalat" w:hAnsi="GHEA Grapalat" w:cs="Sylfaen"/>
          <w:b/>
          <w:lang w:val="hy-AM"/>
        </w:rPr>
        <w:lastRenderedPageBreak/>
        <w:t xml:space="preserve"> </w:t>
      </w:r>
    </w:p>
    <w:p w:rsidR="000B1088" w:rsidRPr="009A5836" w:rsidRDefault="000B1088" w:rsidP="000B1088">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 xml:space="preserve">Appendix </w:t>
      </w:r>
      <w:r w:rsidRPr="009A5836">
        <w:rPr>
          <w:rFonts w:ascii="GHEA Grapalat" w:hAnsi="GHEA Grapalat" w:cs="Arial"/>
          <w:b/>
          <w:i w:val="0"/>
          <w:lang w:val="hy-AM"/>
        </w:rPr>
        <w:t>1.1</w:t>
      </w:r>
    </w:p>
    <w:p w:rsidR="000B1088" w:rsidRPr="009A5836" w:rsidRDefault="00BA1F77" w:rsidP="000B1088">
      <w:pPr>
        <w:pStyle w:val="31"/>
        <w:spacing w:line="240" w:lineRule="auto"/>
        <w:jc w:val="right"/>
        <w:rPr>
          <w:rFonts w:ascii="GHEA Grapalat" w:hAnsi="GHEA Grapalat" w:cs="Arial"/>
          <w:b/>
          <w:lang w:val="hy-AM"/>
        </w:rPr>
      </w:pPr>
      <w:r w:rsidRPr="00E65E2E">
        <w:rPr>
          <w:rFonts w:ascii="GHEA Grapalat" w:hAnsi="GHEA Grapalat"/>
          <w:b/>
          <w:i/>
          <w:sz w:val="22"/>
          <w:szCs w:val="22"/>
          <w:lang w:val="hy-AM"/>
        </w:rPr>
        <w:t xml:space="preserve">" </w:t>
      </w:r>
      <w:r w:rsidR="00127EE1">
        <w:rPr>
          <w:rFonts w:ascii="GHEA Grapalat" w:hAnsi="GHEA Grapalat" w:cs="Sylfaen"/>
          <w:b/>
          <w:i/>
          <w:sz w:val="22"/>
          <w:szCs w:val="22"/>
          <w:lang w:val="es-ES"/>
        </w:rPr>
        <w:t xml:space="preserve">RAGM </w:t>
      </w:r>
      <w:r w:rsidR="00127EE1" w:rsidRPr="0033011B">
        <w:rPr>
          <w:rFonts w:ascii="GHEA Grapalat" w:hAnsi="GHEA Grapalat" w:cs="Sylfaen"/>
          <w:b/>
          <w:i/>
          <w:sz w:val="22"/>
          <w:szCs w:val="22"/>
          <w:lang w:val="en-US"/>
        </w:rPr>
        <w:t xml:space="preserve">DZHD </w:t>
      </w:r>
      <w:r>
        <w:rPr>
          <w:rFonts w:ascii="GHEA Grapalat" w:hAnsi="GHEA Grapalat" w:cs="Sylfaen"/>
          <w:b/>
          <w:i/>
          <w:sz w:val="22"/>
          <w:szCs w:val="22"/>
          <w:lang w:val="es-ES"/>
        </w:rPr>
        <w:t xml:space="preserve">-GHASHZB-2024/01 </w:t>
      </w:r>
      <w:r w:rsidRPr="00E65E2E">
        <w:rPr>
          <w:rFonts w:ascii="GHEA Grapalat" w:hAnsi="GHEA Grapalat"/>
          <w:b/>
          <w:i/>
          <w:sz w:val="22"/>
          <w:szCs w:val="22"/>
          <w:lang w:val="hy-AM"/>
        </w:rPr>
        <w:t>"</w:t>
      </w:r>
      <w:r w:rsidRPr="004B1AE3">
        <w:rPr>
          <w:rFonts w:ascii="GHEA Grapalat" w:hAnsi="GHEA Grapalat" w:cs="Sylfaen"/>
          <w:b/>
          <w:i/>
          <w:sz w:val="22"/>
          <w:szCs w:val="22"/>
          <w:lang w:val="hy-AM"/>
        </w:rPr>
        <w:t xml:space="preserve">  </w:t>
      </w:r>
      <w:r w:rsidR="000B1088" w:rsidRPr="009A5836">
        <w:rPr>
          <w:rFonts w:ascii="GHEA Grapalat" w:hAnsi="GHEA Grapalat" w:cs="Sylfaen"/>
          <w:b/>
          <w:lang w:val="hy-AM"/>
        </w:rPr>
        <w:t>with code</w:t>
      </w:r>
    </w:p>
    <w:p w:rsidR="000B1088" w:rsidRPr="009A5836" w:rsidRDefault="008160E9" w:rsidP="000B1088">
      <w:pPr>
        <w:pStyle w:val="31"/>
        <w:spacing w:line="240" w:lineRule="auto"/>
        <w:jc w:val="right"/>
        <w:rPr>
          <w:rFonts w:ascii="GHEA Grapalat" w:hAnsi="GHEA Grapalat" w:cs="Arial"/>
          <w:b/>
          <w:lang w:val="hy-AM"/>
        </w:rPr>
      </w:pPr>
      <w:r>
        <w:rPr>
          <w:rFonts w:ascii="GHEA Grapalat" w:hAnsi="GHEA Grapalat" w:cs="Sylfaen"/>
          <w:b/>
          <w:lang w:val="hy-AM"/>
        </w:rPr>
        <w:t xml:space="preserve">Request for quotation </w:t>
      </w:r>
      <w:r>
        <w:rPr>
          <w:rFonts w:ascii="GHEA Grapalat" w:hAnsi="GHEA Grapalat" w:cs="Arial"/>
          <w:b/>
          <w:lang w:val="hy-AM"/>
        </w:rPr>
        <w:t xml:space="preserve">and </w:t>
      </w:r>
      <w:r w:rsidR="000B1088" w:rsidRPr="009A5836">
        <w:rPr>
          <w:rFonts w:ascii="GHEA Grapalat" w:hAnsi="GHEA Grapalat" w:cs="Sylfaen"/>
          <w:b/>
          <w:lang w:val="hy-AM"/>
        </w:rPr>
        <w:t>invitation</w:t>
      </w:r>
    </w:p>
    <w:p w:rsidR="000B1088" w:rsidRPr="009A5836" w:rsidRDefault="000B1088" w:rsidP="000B1088">
      <w:pPr>
        <w:ind w:left="-66"/>
        <w:jc w:val="center"/>
        <w:rPr>
          <w:rFonts w:ascii="GHEA Grapalat" w:hAnsi="GHEA Grapalat"/>
          <w:b/>
          <w:lang w:val="hy-AM"/>
        </w:rPr>
      </w:pPr>
    </w:p>
    <w:p w:rsidR="000B1088" w:rsidRPr="009A5836" w:rsidRDefault="000B1088" w:rsidP="000B1088">
      <w:pPr>
        <w:pStyle w:val="3"/>
        <w:spacing w:line="240" w:lineRule="auto"/>
        <w:ind w:firstLine="567"/>
        <w:jc w:val="left"/>
        <w:rPr>
          <w:rFonts w:ascii="GHEA Grapalat" w:hAnsi="GHEA Grapalat"/>
          <w:b/>
          <w:lang w:val="hy-AM"/>
        </w:rPr>
      </w:pPr>
    </w:p>
    <w:p w:rsidR="00862E38" w:rsidRPr="0000617C" w:rsidRDefault="00862E38" w:rsidP="00862E38">
      <w:pPr>
        <w:pStyle w:val="3"/>
        <w:spacing w:line="240" w:lineRule="auto"/>
        <w:ind w:firstLine="567"/>
        <w:rPr>
          <w:rFonts w:ascii="GHEA Grapalat" w:hAnsi="GHEA Grapalat"/>
          <w:b/>
          <w:i w:val="0"/>
          <w:sz w:val="24"/>
          <w:szCs w:val="24"/>
          <w:lang w:val="hy-AM"/>
        </w:rPr>
      </w:pPr>
      <w:r w:rsidRPr="0000617C">
        <w:rPr>
          <w:rFonts w:ascii="GHEA Grapalat" w:hAnsi="GHEA Grapalat"/>
          <w:b/>
          <w:i w:val="0"/>
          <w:sz w:val="24"/>
          <w:szCs w:val="24"/>
          <w:lang w:val="hy-AM"/>
        </w:rPr>
        <w:t>CERTIFICATION</w:t>
      </w:r>
    </w:p>
    <w:p w:rsidR="00862E38" w:rsidRPr="0000617C" w:rsidRDefault="00862E38" w:rsidP="00862E38">
      <w:pPr>
        <w:pStyle w:val="3"/>
        <w:spacing w:line="240" w:lineRule="auto"/>
        <w:ind w:firstLine="567"/>
        <w:rPr>
          <w:rFonts w:ascii="GHEA Grapalat" w:hAnsi="GHEA Grapalat"/>
          <w:b/>
          <w:i w:val="0"/>
          <w:lang w:val="hy-AM"/>
        </w:rPr>
      </w:pPr>
      <w:r w:rsidRPr="0000617C">
        <w:rPr>
          <w:rFonts w:ascii="GHEA Grapalat" w:hAnsi="GHEA Grapalat" w:cs="Sylfaen"/>
          <w:b/>
          <w:i w:val="0"/>
          <w:sz w:val="24"/>
          <w:szCs w:val="24"/>
          <w:lang w:val="hy-AM"/>
        </w:rPr>
        <w:t>technical specified by the invitation</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characteristics</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and:</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warranty</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service</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conditions</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matching</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of materials</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 xml:space="preserve">and </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 xml:space="preserve">or </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devices</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and</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of equipment</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installation</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obligation</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about</w:t>
      </w:r>
    </w:p>
    <w:p w:rsidR="00862E38" w:rsidRPr="0000617C" w:rsidRDefault="00862E38" w:rsidP="00862E38">
      <w:pPr>
        <w:ind w:firstLine="567"/>
        <w:jc w:val="both"/>
        <w:rPr>
          <w:rFonts w:ascii="GHEA Grapalat" w:hAnsi="GHEA Grapalat" w:cs="Arial"/>
          <w:sz w:val="20"/>
          <w:szCs w:val="20"/>
          <w:u w:val="single"/>
          <w:lang w:val="es-ES"/>
        </w:rPr>
      </w:pPr>
    </w:p>
    <w:p w:rsidR="00862E38" w:rsidRPr="0000617C" w:rsidRDefault="00862E38" w:rsidP="00862E38">
      <w:pPr>
        <w:jc w:val="both"/>
        <w:rPr>
          <w:rFonts w:ascii="GHEA Grapalat" w:hAnsi="GHEA Grapalat" w:cs="Sylfaen"/>
          <w:sz w:val="20"/>
          <w:szCs w:val="20"/>
          <w:lang w:val="es-ES"/>
        </w:rPr>
      </w:pPr>
      <w:r w:rsidRPr="0000617C">
        <w:rPr>
          <w:rFonts w:ascii="GHEA Grapalat" w:hAnsi="GHEA Grapalat"/>
          <w:sz w:val="22"/>
          <w:szCs w:val="22"/>
          <w:u w:val="single"/>
          <w:lang w:val="es-ES"/>
        </w:rPr>
        <w:t xml:space="preserve">                                                             </w:t>
      </w:r>
      <w:r w:rsidRPr="0000617C">
        <w:rPr>
          <w:rFonts w:ascii="GHEA Grapalat" w:hAnsi="GHEA Grapalat"/>
          <w:sz w:val="22"/>
          <w:szCs w:val="22"/>
          <w:u w:val="single"/>
          <w:lang w:val="es-ES"/>
        </w:rPr>
        <w:tab/>
      </w:r>
      <w:r w:rsidRPr="0000617C">
        <w:rPr>
          <w:rFonts w:ascii="GHEA Grapalat" w:hAnsi="GHEA Grapalat"/>
          <w:sz w:val="22"/>
          <w:szCs w:val="22"/>
          <w:u w:val="single"/>
          <w:lang w:val="es-ES"/>
        </w:rPr>
        <w:tab/>
        <w:t xml:space="preserve">       </w:t>
      </w:r>
      <w:r w:rsidRPr="0000617C">
        <w:rPr>
          <w:rFonts w:ascii="GHEA Grapalat" w:hAnsi="GHEA Grapalat"/>
          <w:sz w:val="22"/>
          <w:szCs w:val="22"/>
          <w:lang w:val="es-ES"/>
        </w:rPr>
        <w:t xml:space="preserve"> </w:t>
      </w:r>
      <w:r w:rsidRPr="0000617C">
        <w:rPr>
          <w:rFonts w:ascii="GHEA Grapalat" w:hAnsi="GHEA Grapalat" w:cs="Sylfaen"/>
          <w:sz w:val="20"/>
          <w:szCs w:val="20"/>
          <w:lang w:val="es-ES"/>
        </w:rPr>
        <w:t>certifies that</w:t>
      </w:r>
    </w:p>
    <w:p w:rsidR="00862E38" w:rsidRPr="0000617C" w:rsidRDefault="00862E38" w:rsidP="00862E38">
      <w:pPr>
        <w:ind w:firstLine="567"/>
        <w:jc w:val="both"/>
        <w:rPr>
          <w:rFonts w:ascii="GHEA Grapalat" w:hAnsi="GHEA Grapalat" w:cs="Arial"/>
          <w:sz w:val="20"/>
          <w:szCs w:val="20"/>
          <w:u w:val="single"/>
          <w:lang w:val="es-ES"/>
        </w:rPr>
      </w:pPr>
      <w:r w:rsidRPr="0000617C">
        <w:rPr>
          <w:rFonts w:ascii="GHEA Grapalat" w:hAnsi="GHEA Grapalat"/>
          <w:vertAlign w:val="superscript"/>
          <w:lang w:val="es-ES"/>
        </w:rPr>
        <w:t xml:space="preserve">               </w:t>
      </w:r>
      <w:r w:rsidRPr="0000617C">
        <w:rPr>
          <w:rFonts w:ascii="GHEA Grapalat" w:hAnsi="GHEA Grapalat"/>
          <w:lang w:val="es-ES"/>
        </w:rPr>
        <w:t xml:space="preserve">            </w:t>
      </w:r>
      <w:r w:rsidRPr="0000617C">
        <w:rPr>
          <w:rFonts w:ascii="GHEA Grapalat" w:hAnsi="GHEA Grapalat" w:cs="Sylfaen"/>
          <w:vertAlign w:val="superscript"/>
          <w:lang w:val="es-ES"/>
        </w:rPr>
        <w:t>to participate</w:t>
      </w:r>
      <w:r w:rsidRPr="0000617C">
        <w:rPr>
          <w:rFonts w:ascii="GHEA Grapalat" w:hAnsi="GHEA Grapalat" w:cs="Arial"/>
          <w:vertAlign w:val="superscript"/>
          <w:lang w:val="es-ES"/>
        </w:rPr>
        <w:t xml:space="preserve"> </w:t>
      </w:r>
      <w:r w:rsidRPr="0000617C">
        <w:rPr>
          <w:rFonts w:ascii="GHEA Grapalat" w:hAnsi="GHEA Grapalat" w:cs="Sylfaen"/>
          <w:vertAlign w:val="superscript"/>
          <w:lang w:val="es-ES"/>
        </w:rPr>
        <w:t>name:</w:t>
      </w:r>
    </w:p>
    <w:p w:rsidR="00862E38" w:rsidRPr="0000617C" w:rsidRDefault="00BA1F77" w:rsidP="00862E38">
      <w:pPr>
        <w:spacing w:line="360" w:lineRule="auto"/>
        <w:jc w:val="both"/>
        <w:rPr>
          <w:rFonts w:ascii="GHEA Grapalat" w:hAnsi="GHEA Grapalat" w:cs="Arial"/>
          <w:sz w:val="20"/>
          <w:szCs w:val="20"/>
          <w:lang w:val="es-ES"/>
        </w:rPr>
      </w:pPr>
      <w:r w:rsidRPr="00E65E2E">
        <w:rPr>
          <w:rFonts w:ascii="GHEA Grapalat" w:hAnsi="GHEA Grapalat"/>
          <w:b/>
          <w:i/>
          <w:sz w:val="22"/>
          <w:szCs w:val="22"/>
          <w:lang w:val="hy-AM"/>
        </w:rPr>
        <w:t xml:space="preserve">" </w:t>
      </w:r>
      <w:r w:rsidR="00C51547">
        <w:rPr>
          <w:rFonts w:ascii="GHEA Grapalat" w:hAnsi="GHEA Grapalat" w:cs="Sylfaen"/>
          <w:b/>
          <w:i/>
          <w:sz w:val="22"/>
          <w:szCs w:val="22"/>
          <w:lang w:val="es-ES"/>
        </w:rPr>
        <w:t xml:space="preserve">RAGM </w:t>
      </w:r>
      <w:r w:rsidR="00C51547" w:rsidRPr="0033011B">
        <w:rPr>
          <w:rFonts w:ascii="GHEA Grapalat" w:hAnsi="GHEA Grapalat" w:cs="Sylfaen"/>
          <w:b/>
          <w:i/>
          <w:sz w:val="22"/>
          <w:szCs w:val="22"/>
          <w:lang w:val="en-US"/>
        </w:rPr>
        <w:t xml:space="preserve">DZHD </w:t>
      </w:r>
      <w:r>
        <w:rPr>
          <w:rFonts w:ascii="GHEA Grapalat" w:hAnsi="GHEA Grapalat" w:cs="Sylfaen"/>
          <w:b/>
          <w:i/>
          <w:sz w:val="22"/>
          <w:szCs w:val="22"/>
          <w:lang w:val="es-ES"/>
        </w:rPr>
        <w:t xml:space="preserve">-GHASHZB-2024/01 </w:t>
      </w:r>
      <w:r w:rsidRPr="00E65E2E">
        <w:rPr>
          <w:rFonts w:ascii="GHEA Grapalat" w:hAnsi="GHEA Grapalat"/>
          <w:b/>
          <w:i/>
          <w:sz w:val="22"/>
          <w:szCs w:val="22"/>
          <w:lang w:val="hy-AM"/>
        </w:rPr>
        <w:t>"</w:t>
      </w:r>
      <w:r w:rsidRPr="004B1AE3">
        <w:rPr>
          <w:rFonts w:ascii="GHEA Grapalat" w:hAnsi="GHEA Grapalat" w:cs="Sylfaen"/>
          <w:b/>
          <w:i/>
          <w:sz w:val="22"/>
          <w:szCs w:val="22"/>
          <w:lang w:val="hy-AM"/>
        </w:rPr>
        <w:t xml:space="preserve">  </w:t>
      </w:r>
      <w:r w:rsidR="00862E38" w:rsidRPr="0000617C">
        <w:rPr>
          <w:rFonts w:ascii="GHEA Grapalat" w:hAnsi="GHEA Grapalat" w:cs="Arial"/>
          <w:sz w:val="20"/>
          <w:szCs w:val="20"/>
          <w:lang w:val="es-ES"/>
        </w:rPr>
        <w:t>In the case of being recognized as a selected participant in the scope of the quotation request with the same code, during the execution of the works provided for in the contract signed in the framework of the tender with the same code, it is obliged to install (use) materials and (or) devices and equipment that meet the technical specifications and warranty service conditions specified in the project documents attached to the contract, before installation ( use) by agreeing their technical characteristics, trademarks, brand names, brands and warranty periods in advance with the customer.</w:t>
      </w:r>
    </w:p>
    <w:p w:rsidR="00862E38" w:rsidRPr="0000617C" w:rsidRDefault="00862E38" w:rsidP="00862E38">
      <w:pPr>
        <w:pStyle w:val="31"/>
        <w:spacing w:line="240" w:lineRule="auto"/>
        <w:jc w:val="right"/>
        <w:rPr>
          <w:rFonts w:ascii="GHEA Grapalat" w:hAnsi="GHEA Grapalat" w:cs="Sylfaen"/>
          <w:b/>
          <w:lang w:val="hy-AM"/>
        </w:rPr>
      </w:pPr>
    </w:p>
    <w:p w:rsidR="00862E38" w:rsidRPr="0000617C" w:rsidRDefault="00862E38" w:rsidP="00862E38">
      <w:pPr>
        <w:pStyle w:val="31"/>
        <w:spacing w:line="240" w:lineRule="auto"/>
        <w:jc w:val="right"/>
        <w:rPr>
          <w:rFonts w:ascii="GHEA Grapalat" w:hAnsi="GHEA Grapalat" w:cs="Sylfaen"/>
          <w:b/>
          <w:lang w:val="hy-AM"/>
        </w:rPr>
      </w:pPr>
    </w:p>
    <w:p w:rsidR="00862E38" w:rsidRPr="0000617C" w:rsidRDefault="00862E38" w:rsidP="00862E38">
      <w:pPr>
        <w:jc w:val="both"/>
        <w:rPr>
          <w:rFonts w:ascii="GHEA Grapalat" w:hAnsi="GHEA Grapalat"/>
          <w:sz w:val="20"/>
          <w:lang w:val="hy-AM"/>
        </w:rPr>
      </w:pPr>
      <w:r w:rsidRPr="0000617C">
        <w:rPr>
          <w:rFonts w:ascii="GHEA Grapalat" w:hAnsi="GHEA Grapalat"/>
          <w:sz w:val="20"/>
          <w:lang w:val="es-ES"/>
        </w:rPr>
        <w:t xml:space="preserve">   </w:t>
      </w:r>
      <w:r w:rsidRPr="0000617C">
        <w:rPr>
          <w:rFonts w:ascii="GHEA Grapalat" w:hAnsi="GHEA Grapalat"/>
          <w:sz w:val="20"/>
          <w:lang w:val="hy-AM"/>
        </w:rPr>
        <w:t xml:space="preserve">___________________________________________________ </w:t>
      </w:r>
      <w:r w:rsidRPr="0000617C">
        <w:rPr>
          <w:rFonts w:ascii="GHEA Grapalat" w:hAnsi="GHEA Grapalat"/>
          <w:sz w:val="20"/>
          <w:lang w:val="hy-AM"/>
        </w:rPr>
        <w:tab/>
        <w:t>_____________</w:t>
      </w:r>
      <w:r w:rsidRPr="0000617C">
        <w:rPr>
          <w:rFonts w:ascii="GHEA Grapalat" w:hAnsi="GHEA Grapalat"/>
          <w:sz w:val="20"/>
          <w:u w:val="single"/>
          <w:lang w:val="es-ES"/>
        </w:rPr>
        <w:tab/>
      </w:r>
      <w:r w:rsidRPr="0000617C">
        <w:rPr>
          <w:rFonts w:ascii="GHEA Grapalat" w:hAnsi="GHEA Grapalat"/>
          <w:sz w:val="20"/>
          <w:u w:val="single"/>
          <w:lang w:val="es-ES"/>
        </w:rPr>
        <w:tab/>
      </w:r>
      <w:r w:rsidRPr="0000617C">
        <w:rPr>
          <w:rFonts w:ascii="GHEA Grapalat" w:hAnsi="GHEA Grapalat"/>
          <w:sz w:val="20"/>
          <w:lang w:val="es-ES"/>
        </w:rPr>
        <w:tab/>
      </w:r>
      <w:r w:rsidRPr="0000617C">
        <w:rPr>
          <w:rFonts w:ascii="GHEA Grapalat" w:hAnsi="GHEA Grapalat"/>
          <w:sz w:val="20"/>
          <w:lang w:val="es-ES"/>
        </w:rPr>
        <w:tab/>
      </w:r>
      <w:r w:rsidRPr="0000617C">
        <w:rPr>
          <w:rFonts w:ascii="GHEA Grapalat" w:hAnsi="GHEA Grapalat"/>
          <w:sz w:val="20"/>
          <w:lang w:val="hy-AM"/>
        </w:rPr>
        <w:t xml:space="preserve">         </w:t>
      </w:r>
    </w:p>
    <w:p w:rsidR="00862E38" w:rsidRPr="0000617C" w:rsidRDefault="00862E38" w:rsidP="00862E38">
      <w:pPr>
        <w:jc w:val="both"/>
        <w:rPr>
          <w:rFonts w:ascii="GHEA Grapalat" w:hAnsi="GHEA Grapalat" w:cs="Arial"/>
          <w:sz w:val="20"/>
          <w:vertAlign w:val="superscript"/>
          <w:lang w:val="es-ES"/>
        </w:rPr>
      </w:pPr>
      <w:r w:rsidRPr="0000617C">
        <w:rPr>
          <w:rFonts w:ascii="GHEA Grapalat" w:hAnsi="GHEA Grapalat"/>
          <w:sz w:val="20"/>
          <w:lang w:val="hy-AM"/>
        </w:rPr>
        <w:t xml:space="preserve">    </w:t>
      </w:r>
      <w:r w:rsidRPr="0000617C">
        <w:rPr>
          <w:rFonts w:ascii="GHEA Grapalat" w:hAnsi="GHEA Grapalat" w:cs="Sylfaen"/>
          <w:sz w:val="20"/>
          <w:vertAlign w:val="superscript"/>
          <w:lang w:val="hy-AM"/>
        </w:rPr>
        <w:t>To participate</w:t>
      </w:r>
      <w:r w:rsidRPr="0000617C">
        <w:rPr>
          <w:rFonts w:ascii="GHEA Grapalat" w:hAnsi="GHEA Grapalat" w:cs="Arial"/>
          <w:sz w:val="20"/>
          <w:vertAlign w:val="superscript"/>
          <w:lang w:val="hy-AM"/>
        </w:rPr>
        <w:t xml:space="preserve"> </w:t>
      </w:r>
      <w:r w:rsidRPr="0000617C">
        <w:rPr>
          <w:rFonts w:ascii="GHEA Grapalat" w:hAnsi="GHEA Grapalat" w:cs="Sylfaen"/>
          <w:sz w:val="20"/>
          <w:vertAlign w:val="superscript"/>
          <w:lang w:val="hy-AM"/>
        </w:rPr>
        <w:t>name:</w:t>
      </w:r>
      <w:r w:rsidRPr="0000617C">
        <w:rPr>
          <w:rFonts w:ascii="GHEA Grapalat" w:hAnsi="GHEA Grapalat" w:cs="Arial"/>
          <w:sz w:val="20"/>
          <w:vertAlign w:val="superscript"/>
          <w:lang w:val="hy-AM"/>
        </w:rPr>
        <w:t xml:space="preserve"> </w:t>
      </w:r>
      <w:r w:rsidRPr="0000617C">
        <w:rPr>
          <w:rFonts w:ascii="GHEA Grapalat" w:hAnsi="GHEA Grapalat"/>
          <w:sz w:val="20"/>
          <w:vertAlign w:val="superscript"/>
          <w:lang w:val="hy-AM"/>
        </w:rPr>
        <w:t xml:space="preserve">( </w:t>
      </w:r>
      <w:r w:rsidRPr="0000617C">
        <w:rPr>
          <w:rFonts w:ascii="GHEA Grapalat" w:hAnsi="GHEA Grapalat" w:cs="Sylfaen"/>
          <w:sz w:val="20"/>
          <w:vertAlign w:val="superscript"/>
          <w:lang w:val="hy-AM"/>
        </w:rPr>
        <w:t>of the leader</w:t>
      </w:r>
      <w:r w:rsidRPr="0000617C">
        <w:rPr>
          <w:rFonts w:ascii="GHEA Grapalat" w:hAnsi="GHEA Grapalat" w:cs="Arial"/>
          <w:sz w:val="20"/>
          <w:vertAlign w:val="superscript"/>
          <w:lang w:val="hy-AM"/>
        </w:rPr>
        <w:t xml:space="preserve"> </w:t>
      </w:r>
      <w:r w:rsidRPr="0000617C">
        <w:rPr>
          <w:rFonts w:ascii="GHEA Grapalat" w:hAnsi="GHEA Grapalat" w:cs="Sylfaen"/>
          <w:sz w:val="20"/>
          <w:vertAlign w:val="superscript"/>
          <w:lang w:val="hy-AM"/>
        </w:rPr>
        <w:t xml:space="preserve">position </w:t>
      </w:r>
      <w:r w:rsidRPr="0000617C">
        <w:rPr>
          <w:rFonts w:ascii="GHEA Grapalat" w:hAnsi="GHEA Grapalat" w:cs="Arial"/>
          <w:sz w:val="20"/>
          <w:vertAlign w:val="superscript"/>
          <w:lang w:val="hy-AM"/>
        </w:rPr>
        <w:t xml:space="preserve">, </w:t>
      </w:r>
      <w:r w:rsidRPr="0000617C">
        <w:rPr>
          <w:rFonts w:ascii="GHEA Grapalat" w:hAnsi="GHEA Grapalat" w:cs="Sylfaen"/>
          <w:sz w:val="20"/>
          <w:vertAlign w:val="superscript"/>
          <w:lang w:val="hy-AM"/>
        </w:rPr>
        <w:t>name</w:t>
      </w:r>
      <w:r w:rsidRPr="0000617C">
        <w:rPr>
          <w:rFonts w:ascii="GHEA Grapalat" w:hAnsi="GHEA Grapalat" w:cs="Arial"/>
          <w:sz w:val="20"/>
          <w:vertAlign w:val="superscript"/>
          <w:lang w:val="hy-AM"/>
        </w:rPr>
        <w:t xml:space="preserve"> </w:t>
      </w:r>
      <w:r w:rsidRPr="0000617C">
        <w:rPr>
          <w:rFonts w:ascii="GHEA Grapalat" w:hAnsi="GHEA Grapalat" w:cs="Sylfaen"/>
          <w:sz w:val="20"/>
          <w:vertAlign w:val="superscript"/>
          <w:lang w:val="hy-AM"/>
        </w:rPr>
        <w:t xml:space="preserve">last name </w:t>
      </w:r>
      <w:r w:rsidRPr="0000617C">
        <w:rPr>
          <w:rFonts w:ascii="GHEA Grapalat" w:hAnsi="GHEA Grapalat" w:cs="Arial"/>
          <w:sz w:val="20"/>
          <w:vertAlign w:val="superscript"/>
          <w:lang w:val="hy-AM"/>
        </w:rPr>
        <w:t>)</w:t>
      </w:r>
      <w:r w:rsidRPr="0000617C">
        <w:rPr>
          <w:rFonts w:ascii="GHEA Grapalat" w:hAnsi="GHEA Grapalat" w:cs="Arial"/>
          <w:sz w:val="20"/>
          <w:vertAlign w:val="superscript"/>
          <w:lang w:val="es-ES"/>
        </w:rPr>
        <w:t xml:space="preserve">               </w:t>
      </w:r>
      <w:r w:rsidRPr="0000617C">
        <w:rPr>
          <w:rFonts w:ascii="GHEA Grapalat" w:hAnsi="GHEA Grapalat" w:cs="Arial"/>
          <w:sz w:val="20"/>
          <w:vertAlign w:val="superscript"/>
          <w:lang w:val="hy-AM"/>
        </w:rPr>
        <w:t xml:space="preserve">                                            </w:t>
      </w:r>
      <w:r w:rsidRPr="0000617C">
        <w:rPr>
          <w:rFonts w:ascii="GHEA Grapalat" w:hAnsi="GHEA Grapalat" w:cs="Sylfaen"/>
          <w:sz w:val="20"/>
          <w:vertAlign w:val="superscript"/>
          <w:lang w:val="hy-AM"/>
        </w:rPr>
        <w:t>the signature</w:t>
      </w:r>
    </w:p>
    <w:p w:rsidR="00862E38" w:rsidRPr="0000617C" w:rsidRDefault="00862E38" w:rsidP="00862E38">
      <w:pPr>
        <w:jc w:val="both"/>
        <w:rPr>
          <w:rFonts w:ascii="GHEA Grapalat" w:hAnsi="GHEA Grapalat" w:cs="Arial"/>
          <w:sz w:val="20"/>
          <w:vertAlign w:val="superscript"/>
          <w:lang w:val="es-ES"/>
        </w:rPr>
      </w:pPr>
    </w:p>
    <w:p w:rsidR="00862E38" w:rsidRPr="0000617C" w:rsidRDefault="00862E38" w:rsidP="00862E38">
      <w:pPr>
        <w:jc w:val="both"/>
        <w:rPr>
          <w:rFonts w:ascii="GHEA Grapalat" w:hAnsi="GHEA Grapalat"/>
          <w:sz w:val="20"/>
          <w:lang w:val="hy-AM"/>
        </w:rPr>
      </w:pPr>
      <w:r w:rsidRPr="0000617C">
        <w:rPr>
          <w:rFonts w:ascii="GHEA Grapalat" w:hAnsi="GHEA Grapalat"/>
          <w:sz w:val="20"/>
          <w:lang w:val="hy-AM"/>
        </w:rPr>
        <w:t xml:space="preserve">    </w:t>
      </w:r>
    </w:p>
    <w:p w:rsidR="00862E38" w:rsidRDefault="00862E38" w:rsidP="00862E38">
      <w:pPr>
        <w:jc w:val="right"/>
        <w:rPr>
          <w:rFonts w:ascii="GHEA Grapalat" w:hAnsi="GHEA Grapalat" w:cs="Arial"/>
          <w:sz w:val="20"/>
          <w:lang w:val="hy-AM"/>
        </w:rPr>
      </w:pPr>
      <w:r w:rsidRPr="0000617C">
        <w:rPr>
          <w:rFonts w:ascii="GHEA Grapalat" w:hAnsi="GHEA Grapalat" w:cs="Sylfaen"/>
          <w:lang w:val="hy-AM"/>
        </w:rPr>
        <w:t>K.</w:t>
      </w:r>
      <w:r w:rsidRPr="0000617C">
        <w:rPr>
          <w:rFonts w:ascii="GHEA Grapalat" w:hAnsi="GHEA Grapalat" w:cs="Arial"/>
          <w:lang w:val="hy-AM"/>
        </w:rPr>
        <w:t xml:space="preserve">​ </w:t>
      </w:r>
      <w:r w:rsidRPr="0000617C">
        <w:rPr>
          <w:rFonts w:ascii="GHEA Grapalat" w:hAnsi="GHEA Grapalat" w:cs="Sylfaen"/>
          <w:lang w:val="hy-AM"/>
        </w:rPr>
        <w:t>T.</w:t>
      </w:r>
      <w:r w:rsidRPr="0000617C">
        <w:rPr>
          <w:rFonts w:ascii="GHEA Grapalat" w:hAnsi="GHEA Grapalat" w:cs="Arial"/>
          <w:lang w:val="hy-AM"/>
        </w:rPr>
        <w:t>​</w:t>
      </w:r>
      <w:r w:rsidRPr="0000617C">
        <w:rPr>
          <w:rStyle w:val="af6"/>
          <w:rFonts w:ascii="GHEA Grapalat" w:hAnsi="GHEA Grapalat" w:cs="Arial"/>
          <w:color w:val="FFFFFF"/>
          <w:lang w:val="hy-AM"/>
        </w:rPr>
        <w:footnoteReference w:id="7"/>
      </w:r>
      <w:r>
        <w:rPr>
          <w:rFonts w:ascii="GHEA Grapalat" w:hAnsi="GHEA Grapalat" w:cs="Arial"/>
          <w:sz w:val="20"/>
          <w:lang w:val="hy-AM"/>
        </w:rPr>
        <w:tab/>
        <w:t xml:space="preserve"> </w:t>
      </w:r>
    </w:p>
    <w:p w:rsidR="00862E38" w:rsidRDefault="00862E38" w:rsidP="00862E38">
      <w:pPr>
        <w:pStyle w:val="31"/>
        <w:spacing w:line="240" w:lineRule="auto"/>
        <w:jc w:val="right"/>
        <w:rPr>
          <w:rFonts w:ascii="GHEA Grapalat" w:hAnsi="GHEA Grapalat"/>
          <w:b/>
          <w:lang w:val="hy-AM"/>
        </w:rPr>
      </w:pPr>
    </w:p>
    <w:p w:rsidR="00862E38" w:rsidRDefault="00862E38" w:rsidP="00862E38">
      <w:pPr>
        <w:pStyle w:val="31"/>
        <w:spacing w:line="240" w:lineRule="auto"/>
        <w:jc w:val="right"/>
        <w:rPr>
          <w:rFonts w:ascii="GHEA Grapalat" w:hAnsi="GHEA Grapalat"/>
          <w:b/>
          <w:lang w:val="hy-AM"/>
        </w:rPr>
      </w:pPr>
    </w:p>
    <w:p w:rsidR="00862E38" w:rsidRPr="005406E5" w:rsidRDefault="00862E38" w:rsidP="00862E38">
      <w:pPr>
        <w:pStyle w:val="31"/>
        <w:spacing w:line="240" w:lineRule="auto"/>
        <w:jc w:val="center"/>
        <w:rPr>
          <w:rFonts w:ascii="GHEA Grapalat" w:hAnsi="GHEA Grapalat" w:cs="Sylfaen"/>
          <w:b/>
          <w:lang w:val="hy-AM"/>
        </w:rPr>
      </w:pPr>
      <w:r>
        <w:rPr>
          <w:rFonts w:ascii="GHEA Grapalat" w:hAnsi="GHEA Grapalat" w:cs="Sylfaen"/>
          <w:b/>
          <w:lang w:val="hy-AM"/>
        </w:rPr>
        <w:br w:type="page"/>
      </w:r>
    </w:p>
    <w:p w:rsidR="008B7CFE" w:rsidRPr="009A5836" w:rsidRDefault="008B7CFE" w:rsidP="008B7CFE">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lastRenderedPageBreak/>
        <w:t xml:space="preserve">Appendix </w:t>
      </w:r>
      <w:r w:rsidRPr="009A5836">
        <w:rPr>
          <w:rFonts w:ascii="GHEA Grapalat" w:hAnsi="GHEA Grapalat" w:cs="Arial"/>
          <w:b/>
          <w:i w:val="0"/>
          <w:lang w:val="hy-AM"/>
        </w:rPr>
        <w:t>1.3**</w:t>
      </w:r>
    </w:p>
    <w:p w:rsidR="008B7CFE" w:rsidRPr="009A5836" w:rsidRDefault="00BA1F77" w:rsidP="008B7CFE">
      <w:pPr>
        <w:pStyle w:val="31"/>
        <w:spacing w:line="240" w:lineRule="auto"/>
        <w:jc w:val="right"/>
        <w:rPr>
          <w:rFonts w:ascii="GHEA Grapalat" w:hAnsi="GHEA Grapalat" w:cs="Arial"/>
          <w:b/>
          <w:lang w:val="hy-AM"/>
        </w:rPr>
      </w:pPr>
      <w:r w:rsidRPr="00E65E2E">
        <w:rPr>
          <w:rFonts w:ascii="GHEA Grapalat" w:hAnsi="GHEA Grapalat"/>
          <w:b/>
          <w:i/>
          <w:sz w:val="22"/>
          <w:szCs w:val="22"/>
          <w:lang w:val="hy-AM"/>
        </w:rPr>
        <w:t xml:space="preserve">" </w:t>
      </w:r>
      <w:r w:rsidR="006A4AA8">
        <w:rPr>
          <w:rFonts w:ascii="GHEA Grapalat" w:hAnsi="GHEA Grapalat" w:cs="Sylfaen"/>
          <w:b/>
          <w:i/>
          <w:sz w:val="22"/>
          <w:szCs w:val="22"/>
          <w:lang w:val="es-ES"/>
        </w:rPr>
        <w:t xml:space="preserve">RAGM </w:t>
      </w:r>
      <w:r w:rsidR="006A4AA8" w:rsidRPr="00F91C77">
        <w:rPr>
          <w:rFonts w:ascii="GHEA Grapalat" w:hAnsi="GHEA Grapalat" w:cs="Sylfaen"/>
          <w:b/>
          <w:i/>
          <w:sz w:val="22"/>
          <w:szCs w:val="22"/>
          <w:lang w:val="hy-AM"/>
        </w:rPr>
        <w:t xml:space="preserve">DZHD </w:t>
      </w:r>
      <w:r>
        <w:rPr>
          <w:rFonts w:ascii="GHEA Grapalat" w:hAnsi="GHEA Grapalat" w:cs="Sylfaen"/>
          <w:b/>
          <w:i/>
          <w:sz w:val="22"/>
          <w:szCs w:val="22"/>
          <w:lang w:val="es-ES"/>
        </w:rPr>
        <w:t xml:space="preserve">-GHASHZB-2024/01 </w:t>
      </w:r>
      <w:r w:rsidRPr="00E65E2E">
        <w:rPr>
          <w:rFonts w:ascii="GHEA Grapalat" w:hAnsi="GHEA Grapalat"/>
          <w:b/>
          <w:i/>
          <w:sz w:val="22"/>
          <w:szCs w:val="22"/>
          <w:lang w:val="hy-AM"/>
        </w:rPr>
        <w:t>"</w:t>
      </w:r>
      <w:r w:rsidRPr="004B1AE3">
        <w:rPr>
          <w:rFonts w:ascii="GHEA Grapalat" w:hAnsi="GHEA Grapalat" w:cs="Sylfaen"/>
          <w:b/>
          <w:i/>
          <w:sz w:val="22"/>
          <w:szCs w:val="22"/>
          <w:lang w:val="hy-AM"/>
        </w:rPr>
        <w:t xml:space="preserve">  </w:t>
      </w:r>
      <w:r w:rsidR="008B7CFE" w:rsidRPr="009A5836">
        <w:rPr>
          <w:rFonts w:ascii="GHEA Grapalat" w:hAnsi="GHEA Grapalat" w:cs="Sylfaen"/>
          <w:b/>
          <w:lang w:val="hy-AM"/>
        </w:rPr>
        <w:t>with code</w:t>
      </w:r>
    </w:p>
    <w:p w:rsidR="008B7CFE" w:rsidRPr="009A5836" w:rsidRDefault="0055550A" w:rsidP="008B7CFE">
      <w:pPr>
        <w:pStyle w:val="31"/>
        <w:spacing w:line="240" w:lineRule="auto"/>
        <w:jc w:val="right"/>
        <w:rPr>
          <w:rFonts w:ascii="GHEA Grapalat" w:hAnsi="GHEA Grapalat" w:cs="Sylfaen"/>
          <w:b/>
          <w:lang w:val="hy-AM"/>
        </w:rPr>
      </w:pPr>
      <w:r>
        <w:rPr>
          <w:rFonts w:ascii="GHEA Grapalat" w:hAnsi="GHEA Grapalat" w:cs="Sylfaen"/>
          <w:b/>
          <w:lang w:val="hy-AM"/>
        </w:rPr>
        <w:t>request for quotation</w:t>
      </w:r>
      <w:r w:rsidR="008B7CFE" w:rsidRPr="009A5836">
        <w:rPr>
          <w:rFonts w:ascii="GHEA Grapalat" w:hAnsi="GHEA Grapalat" w:cs="Arial"/>
          <w:b/>
          <w:lang w:val="hy-AM"/>
        </w:rPr>
        <w:t xml:space="preserve"> </w:t>
      </w:r>
      <w:r w:rsidR="008B7CFE" w:rsidRPr="009A5836">
        <w:rPr>
          <w:rFonts w:ascii="GHEA Grapalat" w:hAnsi="GHEA Grapalat" w:cs="Sylfaen"/>
          <w:b/>
          <w:lang w:val="hy-AM"/>
        </w:rPr>
        <w:t>of invitation</w:t>
      </w:r>
    </w:p>
    <w:p w:rsidR="008B7CFE" w:rsidRDefault="008B7CFE" w:rsidP="008B7CFE">
      <w:pPr>
        <w:pStyle w:val="31"/>
        <w:spacing w:line="240" w:lineRule="auto"/>
        <w:jc w:val="right"/>
        <w:rPr>
          <w:rFonts w:ascii="GHEA Grapalat" w:hAnsi="GHEA Grapalat" w:cs="Sylfaen"/>
          <w:b/>
          <w:lang w:val="hy-AM"/>
        </w:rPr>
      </w:pPr>
    </w:p>
    <w:p w:rsidR="00427635" w:rsidRPr="007F07D4" w:rsidRDefault="00427635" w:rsidP="00427635">
      <w:pPr>
        <w:ind w:left="360" w:hanging="360"/>
        <w:jc w:val="center"/>
        <w:rPr>
          <w:rFonts w:ascii="GHEA Grapalat" w:eastAsia="GHEA Grapalat" w:hAnsi="GHEA Grapalat" w:cs="GHEA Grapalat"/>
          <w:lang w:val="hy-AM"/>
        </w:rPr>
      </w:pPr>
      <w:r>
        <w:rPr>
          <w:rFonts w:ascii="GHEA Grapalat" w:hAnsi="GHEA Grapalat" w:cs="Sylfaen"/>
          <w:b/>
          <w:lang w:val="hy-AM"/>
        </w:rPr>
        <w:tab/>
      </w:r>
      <w:r w:rsidRPr="007F07D4">
        <w:rPr>
          <w:rFonts w:ascii="GHEA Grapalat" w:eastAsia="GHEA Grapalat" w:hAnsi="GHEA Grapalat" w:cs="GHEA Grapalat"/>
          <w:lang w:val="hy-AM"/>
        </w:rPr>
        <w:t>FORM</w:t>
      </w:r>
    </w:p>
    <w:p w:rsidR="008B7CFE" w:rsidRDefault="008B7CFE" w:rsidP="00B3390B">
      <w:pPr>
        <w:pStyle w:val="31"/>
        <w:tabs>
          <w:tab w:val="left" w:pos="4792"/>
        </w:tabs>
        <w:spacing w:line="240" w:lineRule="auto"/>
        <w:jc w:val="left"/>
        <w:rPr>
          <w:rFonts w:ascii="GHEA Grapalat" w:hAnsi="GHEA Grapalat" w:cs="Sylfaen"/>
          <w:b/>
          <w:lang w:val="hy-AM"/>
        </w:rPr>
      </w:pPr>
    </w:p>
    <w:p w:rsidR="008B7CFE" w:rsidRPr="00B3390B" w:rsidRDefault="008B7CFE" w:rsidP="008B7CFE">
      <w:pPr>
        <w:ind w:left="360" w:hanging="360"/>
        <w:jc w:val="center"/>
        <w:rPr>
          <w:rFonts w:ascii="GHEA Grapalat" w:eastAsia="GHEA Grapalat" w:hAnsi="GHEA Grapalat" w:cs="GHEA Grapalat"/>
          <w:lang w:val="hy-AM"/>
        </w:rPr>
      </w:pPr>
      <w:r w:rsidRPr="00B3390B">
        <w:rPr>
          <w:rFonts w:ascii="GHEA Grapalat" w:eastAsia="GHEA Grapalat" w:hAnsi="GHEA Grapalat" w:cs="GHEA Grapalat"/>
          <w:lang w:val="hy-AM"/>
        </w:rPr>
        <w:t>STATEMENT OF ACTUAL BENEFICIARIES</w:t>
      </w:r>
    </w:p>
    <w:p w:rsidR="008B7CFE" w:rsidRPr="00B3390B" w:rsidRDefault="008B7CFE" w:rsidP="008B7CFE">
      <w:pPr>
        <w:ind w:left="360" w:hanging="360"/>
        <w:jc w:val="center"/>
        <w:rPr>
          <w:rFonts w:ascii="GHEA Grapalat" w:eastAsia="GHEA Grapalat" w:hAnsi="GHEA Grapalat" w:cs="GHEA Grapalat"/>
          <w:lang w:val="hy-AM"/>
        </w:rPr>
      </w:pPr>
    </w:p>
    <w:p w:rsidR="008B7CFE" w:rsidRPr="00FD1EE4" w:rsidRDefault="008B7CFE" w:rsidP="008B7CFE">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The organization</w:t>
      </w:r>
    </w:p>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Company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Name:</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The name is in Latin</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State registration number</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Date, month, year of registration</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Registration address:</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State of registration</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Name and surname of the head of the executive body</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The person submitting the declaration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Name and surname of the person submitting the declaration</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The position of the person submitting the declaration</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Submission of the statement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Date, month, year of signing the declaration</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Number of pages of the statement</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Signature of the person submitting the declaration</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FD1EE4" w:rsidRDefault="008B7CFE" w:rsidP="008B7CFE">
      <w:pPr>
        <w:rPr>
          <w:rFonts w:ascii="GHEA Grapalat" w:eastAsia="GHEA Grapalat" w:hAnsi="GHEA Grapalat" w:cs="GHEA Grapalat"/>
        </w:rPr>
      </w:pPr>
    </w:p>
    <w:p w:rsidR="008B7CFE" w:rsidRPr="00FD1EE4" w:rsidRDefault="008B7CFE" w:rsidP="008B7CFE">
      <w:pPr>
        <w:rPr>
          <w:rFonts w:ascii="GHEA Grapalat" w:eastAsia="GHEA Grapalat" w:hAnsi="GHEA Grapalat" w:cs="GHEA Grapalat"/>
        </w:rPr>
      </w:pPr>
      <w:r w:rsidRPr="00FD1EE4">
        <w:rPr>
          <w:rFonts w:ascii="GHEA Grapalat" w:hAnsi="GHEA Grapalat"/>
        </w:rPr>
        <w:br w:type="page"/>
      </w:r>
    </w:p>
    <w:p w:rsidR="008B7CFE" w:rsidRPr="00FD1EE4" w:rsidRDefault="008B7CFE" w:rsidP="008B7CFE">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Shares</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listing data</w:t>
      </w:r>
    </w:p>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Stock listing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Name of the stock exchange</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Reference to documents available on the exchange</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Data of the legal entity controlling the organization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Name:</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The name is in Latin</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State registration number</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Date, month, year of registration</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Registration address:</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State of registration</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Name and surname of the head of the executive body</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574FF7"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Level of control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Participation rate (%)</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Participation type</w:t>
            </w:r>
          </w:p>
        </w:tc>
        <w:tc>
          <w:tcPr>
            <w:tcW w:w="6178" w:type="dxa"/>
            <w:vAlign w:val="center"/>
          </w:tcPr>
          <w:p w:rsidR="008B7CFE" w:rsidRPr="00FD1EE4" w:rsidRDefault="003C78F2" w:rsidP="00D46CE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B7CFE">
                  <w:rPr>
                    <w:rFonts w:ascii="MS Gothic" w:eastAsia="MS Gothic" w:hAnsi="MS Gothic" w:cs="GHEA Grapalat" w:hint="eastAsia"/>
                  </w:rPr>
                  <w:t>☐</w:t>
                </w:r>
              </w:sdtContent>
            </w:sdt>
            <w:r w:rsidR="008B7CFE" w:rsidRPr="00FD1EE4">
              <w:rPr>
                <w:rFonts w:ascii="GHEA Grapalat" w:eastAsia="GHEA Grapalat" w:hAnsi="GHEA Grapalat" w:cs="GHEA Grapalat"/>
              </w:rPr>
              <w:tab/>
              <w:t>Direct participation</w:t>
            </w:r>
          </w:p>
          <w:p w:rsidR="008B7CFE" w:rsidRPr="00FD1EE4" w:rsidRDefault="003C78F2" w:rsidP="00D46CE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B7CFE">
                  <w:rPr>
                    <w:rFonts w:ascii="MS Gothic" w:eastAsia="MS Gothic" w:hAnsi="MS Gothic" w:cs="GHEA Grapalat" w:hint="eastAsia"/>
                  </w:rPr>
                  <w:t>☐</w:t>
                </w:r>
              </w:sdtContent>
            </w:sdt>
            <w:r w:rsidR="008B7CFE" w:rsidRPr="00FD1EE4">
              <w:rPr>
                <w:rFonts w:ascii="GHEA Grapalat" w:eastAsia="GHEA Grapalat" w:hAnsi="GHEA Grapalat" w:cs="GHEA Grapalat"/>
              </w:rPr>
              <w:tab/>
              <w:t>Indirect participation</w:t>
            </w:r>
          </w:p>
        </w:tc>
      </w:tr>
    </w:tbl>
    <w:p w:rsidR="008B7CFE" w:rsidRPr="00FD1EE4" w:rsidRDefault="008B7CFE" w:rsidP="008B7CF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State, community or international organization participation</w:t>
      </w:r>
    </w:p>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State or community participation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Name of the state</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Name of the community</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Participation rate (%)</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Participation type</w:t>
            </w:r>
          </w:p>
        </w:tc>
        <w:tc>
          <w:tcPr>
            <w:tcW w:w="6180" w:type="dxa"/>
            <w:vAlign w:val="center"/>
          </w:tcPr>
          <w:p w:rsidR="008B7CFE" w:rsidRPr="00FD1EE4" w:rsidRDefault="003C78F2" w:rsidP="00D46CE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Direct participation</w:t>
            </w:r>
          </w:p>
          <w:p w:rsidR="008B7CFE" w:rsidRPr="00FD1EE4" w:rsidRDefault="003C78F2" w:rsidP="00D46CE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Indirect participation</w:t>
            </w:r>
          </w:p>
        </w:tc>
      </w:tr>
    </w:tbl>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Participation of an international organization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Name of the international organization</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Name of the international organization in Latin</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Participation rate (%)</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Participation type</w:t>
            </w:r>
          </w:p>
        </w:tc>
        <w:tc>
          <w:tcPr>
            <w:tcW w:w="6180" w:type="dxa"/>
            <w:vAlign w:val="center"/>
          </w:tcPr>
          <w:p w:rsidR="008B7CFE" w:rsidRPr="00FD1EE4" w:rsidRDefault="003C78F2" w:rsidP="00D46CE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Direct participation</w:t>
            </w:r>
          </w:p>
          <w:p w:rsidR="008B7CFE" w:rsidRPr="00FD1EE4" w:rsidRDefault="003C78F2" w:rsidP="00D46CE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Indirect participation</w:t>
            </w:r>
          </w:p>
        </w:tc>
      </w:tr>
    </w:tbl>
    <w:p w:rsidR="008B7CFE" w:rsidRPr="00FD1EE4" w:rsidRDefault="008B7CFE" w:rsidP="008B7CFE">
      <w:pPr>
        <w:rPr>
          <w:rFonts w:ascii="GHEA Grapalat" w:eastAsia="GHEA Grapalat" w:hAnsi="GHEA Grapalat" w:cs="GHEA Grapalat"/>
          <w:b/>
        </w:rPr>
      </w:pPr>
      <w:r w:rsidRPr="00FD1EE4">
        <w:rPr>
          <w:rFonts w:ascii="GHEA Grapalat" w:hAnsi="GHEA Grapalat"/>
        </w:rPr>
        <w:br w:type="page"/>
      </w:r>
    </w:p>
    <w:p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Beneficiary details</w:t>
      </w:r>
    </w:p>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Personal identification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Name:</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Surname:</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Name (Latin)</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Surname (Latin)</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Citizenship</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Birthday, month, year</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Identity document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Document type</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Document number</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Date, month, year of delivery</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The issuing body</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PSC number or equivalent</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Personal registration address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The state</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The community</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Administrative unit</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Street name, building (house), apartment</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The person's residential address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The state</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The community</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Administrative unit</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Street name, building (house), apartment</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FD1EE4" w:rsidRDefault="008B7CFE" w:rsidP="008B7CFE">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The grounds for being a real beneficiary (except for reporting organizations in the field of subsoil use)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B7CFE" w:rsidRPr="00FD1EE4" w:rsidTr="00D46CE9">
        <w:trPr>
          <w:trHeight w:val="924"/>
        </w:trPr>
        <w:tc>
          <w:tcPr>
            <w:tcW w:w="9016" w:type="dxa"/>
            <w:gridSpan w:val="2"/>
            <w:vAlign w:val="center"/>
          </w:tcPr>
          <w:p w:rsidR="008B7CFE" w:rsidRPr="00FD1EE4" w:rsidRDefault="003C78F2" w:rsidP="00D46CE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 xml:space="preserve">a </w:t>
            </w:r>
            <w:r w:rsidR="008B7CFE" w:rsidRPr="00FD1EE4">
              <w:rPr>
                <w:rFonts w:ascii="Cambria Math" w:eastAsia="Cambria Math" w:hAnsi="Cambria Math" w:cs="Cambria Math"/>
              </w:rPr>
              <w:t xml:space="preserve">. </w:t>
            </w:r>
            <w:r w:rsidR="008B7CFE" w:rsidRPr="00FD1EE4">
              <w:rPr>
                <w:rFonts w:ascii="GHEA Grapalat" w:eastAsia="GHEA Grapalat" w:hAnsi="GHEA Grapalat" w:cs="GHEA Grapalat"/>
              </w:rPr>
              <w:t>directly or indirectly owns 20 or more percent of the voting shares (shares, shares) of the given legal entity or directly or indirectly has a 20 or more percent participation in the authorized capital of the legal entity</w:t>
            </w:r>
          </w:p>
        </w:tc>
      </w:tr>
      <w:tr w:rsidR="008B7CFE" w:rsidRPr="00FD1EE4" w:rsidTr="00D46CE9">
        <w:trPr>
          <w:trHeight w:val="684"/>
        </w:trPr>
        <w:tc>
          <w:tcPr>
            <w:tcW w:w="4508"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Participation rate (%)</w:t>
            </w:r>
          </w:p>
        </w:tc>
        <w:tc>
          <w:tcPr>
            <w:tcW w:w="4508" w:type="dxa"/>
            <w:shd w:val="clear" w:color="auto" w:fill="FFFFFF"/>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rPr>
          <w:trHeight w:val="1282"/>
        </w:trPr>
        <w:tc>
          <w:tcPr>
            <w:tcW w:w="4508"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Participation type</w:t>
            </w:r>
          </w:p>
        </w:tc>
        <w:tc>
          <w:tcPr>
            <w:tcW w:w="4508" w:type="dxa"/>
            <w:vAlign w:val="center"/>
          </w:tcPr>
          <w:p w:rsidR="008B7CFE" w:rsidRPr="00FD1EE4" w:rsidRDefault="003C78F2" w:rsidP="00D46CE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Direct participation</w:t>
            </w:r>
          </w:p>
          <w:p w:rsidR="008B7CFE" w:rsidRPr="00FD1EE4" w:rsidRDefault="003C78F2" w:rsidP="00D46CE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Indirect participation</w:t>
            </w:r>
          </w:p>
        </w:tc>
      </w:tr>
      <w:tr w:rsidR="008B7CFE" w:rsidRPr="00FD1EE4" w:rsidTr="00D46CE9">
        <w:tc>
          <w:tcPr>
            <w:tcW w:w="9016" w:type="dxa"/>
            <w:gridSpan w:val="2"/>
            <w:vAlign w:val="center"/>
          </w:tcPr>
          <w:p w:rsidR="008B7CFE" w:rsidRPr="00FD1EE4" w:rsidRDefault="003C78F2" w:rsidP="00D46CE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 xml:space="preserve">b </w:t>
            </w:r>
            <w:r w:rsidR="008B7CFE" w:rsidRPr="00FD1EE4">
              <w:rPr>
                <w:rFonts w:ascii="Cambria Math" w:eastAsia="Cambria Math" w:hAnsi="Cambria Math" w:cs="Cambria Math"/>
              </w:rPr>
              <w:t xml:space="preserve">. </w:t>
            </w:r>
            <w:r w:rsidR="008B7CFE" w:rsidRPr="00FD1EE4">
              <w:rPr>
                <w:rFonts w:ascii="GHEA Grapalat" w:eastAsia="GHEA Grapalat" w:hAnsi="GHEA Grapalat" w:cs="GHEA Grapalat"/>
              </w:rPr>
              <w:t>exercises real (actual) control over the given legal entity by other means</w:t>
            </w:r>
          </w:p>
        </w:tc>
      </w:tr>
      <w:tr w:rsidR="008B7CFE" w:rsidRPr="00FD1EE4" w:rsidTr="00D46CE9">
        <w:tc>
          <w:tcPr>
            <w:tcW w:w="9016" w:type="dxa"/>
            <w:gridSpan w:val="2"/>
            <w:vAlign w:val="center"/>
          </w:tcPr>
          <w:p w:rsidR="008B7CFE" w:rsidRPr="00FD1EE4" w:rsidRDefault="003C78F2" w:rsidP="00D46CE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 xml:space="preserve">c </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is an official carrying out the general or current management of the activities of the given legal entity</w:t>
            </w:r>
            <w:r w:rsidR="008B7CFE" w:rsidRPr="00FD1EE4">
              <w:rPr>
                <w:rFonts w:ascii="GHEA Grapalat" w:hAnsi="GHEA Grapalat"/>
              </w:rPr>
              <w:t xml:space="preserve"> </w:t>
            </w:r>
            <w:r w:rsidR="008B7CFE" w:rsidRPr="00FD1EE4">
              <w:rPr>
                <w:rFonts w:ascii="GHEA Grapalat" w:eastAsia="GHEA Grapalat" w:hAnsi="GHEA Grapalat" w:cs="GHEA Grapalat"/>
              </w:rPr>
              <w:t>in case there is no natural person meeting the requirements of clauses "a" and "b".</w:t>
            </w:r>
          </w:p>
        </w:tc>
      </w:tr>
    </w:tbl>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The grounds for being a beneficial owner (for reporting organizations in the field of subsoil use)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B7CFE" w:rsidRPr="00FD1EE4" w:rsidTr="00D46CE9">
        <w:trPr>
          <w:trHeight w:val="924"/>
        </w:trPr>
        <w:tc>
          <w:tcPr>
            <w:tcW w:w="9016" w:type="dxa"/>
            <w:gridSpan w:val="2"/>
            <w:vAlign w:val="center"/>
          </w:tcPr>
          <w:p w:rsidR="008B7CFE" w:rsidRPr="00FD1EE4" w:rsidRDefault="003C78F2" w:rsidP="00D46CE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 xml:space="preserve">a </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directly or indirectly owns 10 or more percent of the voting shares (shares, stakes) of the given legal entity or directly or indirectly has a 10 or more percent participation in the legal entity's statutory capital</w:t>
            </w:r>
          </w:p>
        </w:tc>
      </w:tr>
      <w:tr w:rsidR="008B7CFE" w:rsidRPr="00FD1EE4" w:rsidTr="00D46CE9">
        <w:trPr>
          <w:trHeight w:val="684"/>
        </w:trPr>
        <w:tc>
          <w:tcPr>
            <w:tcW w:w="4508"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Participation rate (%)</w:t>
            </w:r>
          </w:p>
        </w:tc>
        <w:tc>
          <w:tcPr>
            <w:tcW w:w="4508" w:type="dxa"/>
            <w:shd w:val="clear" w:color="auto" w:fill="auto"/>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rPr>
          <w:trHeight w:val="1282"/>
        </w:trPr>
        <w:tc>
          <w:tcPr>
            <w:tcW w:w="4508"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Participation type</w:t>
            </w:r>
          </w:p>
        </w:tc>
        <w:tc>
          <w:tcPr>
            <w:tcW w:w="4508" w:type="dxa"/>
            <w:vAlign w:val="center"/>
          </w:tcPr>
          <w:p w:rsidR="008B7CFE" w:rsidRPr="00FD1EE4" w:rsidRDefault="003C78F2" w:rsidP="00D46CE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Direct participation</w:t>
            </w:r>
          </w:p>
          <w:p w:rsidR="008B7CFE" w:rsidRPr="00FD1EE4" w:rsidRDefault="003C78F2" w:rsidP="00D46CE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Indirect participation</w:t>
            </w:r>
          </w:p>
        </w:tc>
      </w:tr>
      <w:tr w:rsidR="008B7CFE" w:rsidRPr="00FD1EE4" w:rsidTr="00D46CE9">
        <w:tc>
          <w:tcPr>
            <w:tcW w:w="9016" w:type="dxa"/>
            <w:gridSpan w:val="2"/>
            <w:vAlign w:val="center"/>
          </w:tcPr>
          <w:p w:rsidR="008B7CFE" w:rsidRPr="00FD1EE4" w:rsidRDefault="003C78F2" w:rsidP="00D46CE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 xml:space="preserve">b </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has the right to appoint or remove the majority of members of the management bodies of the legal entity</w:t>
            </w:r>
          </w:p>
        </w:tc>
      </w:tr>
      <w:tr w:rsidR="008B7CFE" w:rsidRPr="00FD1EE4" w:rsidTr="00D46CE9">
        <w:tc>
          <w:tcPr>
            <w:tcW w:w="9016" w:type="dxa"/>
            <w:gridSpan w:val="2"/>
            <w:vAlign w:val="center"/>
          </w:tcPr>
          <w:p w:rsidR="008B7CFE" w:rsidRPr="00FD1EE4" w:rsidRDefault="003C78F2" w:rsidP="00D46CE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 xml:space="preserve">c </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received a benefit from a legal entity for free in the amount of at least 15 percent of the profit received by the given legal entity during the year preceding the reporting year</w:t>
            </w:r>
          </w:p>
        </w:tc>
      </w:tr>
      <w:tr w:rsidR="008B7CFE" w:rsidRPr="00FD1EE4" w:rsidTr="00D46CE9">
        <w:tc>
          <w:tcPr>
            <w:tcW w:w="9016" w:type="dxa"/>
            <w:gridSpan w:val="2"/>
            <w:vAlign w:val="center"/>
          </w:tcPr>
          <w:p w:rsidR="008B7CFE" w:rsidRPr="00FD1EE4" w:rsidRDefault="003C78F2" w:rsidP="00D46CE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 xml:space="preserve">d </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exercises real (actual) control over the legal entity by other means</w:t>
            </w:r>
          </w:p>
        </w:tc>
      </w:tr>
      <w:tr w:rsidR="008B7CFE" w:rsidRPr="00FD1EE4" w:rsidTr="00D46CE9">
        <w:tc>
          <w:tcPr>
            <w:tcW w:w="9016" w:type="dxa"/>
            <w:gridSpan w:val="2"/>
            <w:vAlign w:val="center"/>
          </w:tcPr>
          <w:p w:rsidR="008B7CFE" w:rsidRPr="00FD1EE4" w:rsidRDefault="003C78F2" w:rsidP="00D46CE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 xml:space="preserve">e </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is an official person carrying out the general or current management of the activities of the given legal entity in the event that there is no physical person meeting the requirements of points "a"-"d"</w:t>
            </w:r>
          </w:p>
        </w:tc>
      </w:tr>
    </w:tbl>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Information on Beneficial Beneficiary Status</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The day, month, year of becoming a beneficial owner</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Implementation of control over the organization</w:t>
            </w:r>
          </w:p>
        </w:tc>
        <w:tc>
          <w:tcPr>
            <w:tcW w:w="6180" w:type="dxa"/>
            <w:vAlign w:val="center"/>
          </w:tcPr>
          <w:p w:rsidR="008B7CFE" w:rsidRPr="00FD1EE4" w:rsidRDefault="003C78F2" w:rsidP="00D46CE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Separately</w:t>
            </w:r>
          </w:p>
          <w:p w:rsidR="008B7CFE" w:rsidRPr="00FD1EE4" w:rsidRDefault="003C78F2" w:rsidP="00D46CE9">
            <w:pPr>
              <w:rPr>
                <w:rFonts w:ascii="GHEA Grapalat" w:eastAsia="GHEA Grapalat" w:hAnsi="GHEA Grapalat" w:cs="GHEA Grapalat"/>
              </w:rPr>
            </w:pPr>
            <w:sdt>
              <w:sdtPr>
                <w:rPr>
                  <w:rFonts w:ascii="GHEA Grapalat" w:eastAsia="GHEA Grapalat" w:hAnsi="GHEA Grapalat" w:cs="GHEA Grapalat"/>
                </w:rPr>
                <w:id w:val="454287896"/>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In conjunction with affiliates</w:t>
            </w: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The real beneficiary of the reporting organization in the field of soil use is an official or a member of his family</w:t>
            </w:r>
          </w:p>
        </w:tc>
        <w:tc>
          <w:tcPr>
            <w:tcW w:w="6180" w:type="dxa"/>
            <w:vAlign w:val="center"/>
          </w:tcPr>
          <w:p w:rsidR="008B7CFE" w:rsidRPr="00FD1EE4" w:rsidRDefault="003C78F2" w:rsidP="00D46CE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Yes</w:t>
            </w:r>
          </w:p>
          <w:p w:rsidR="008B7CFE" w:rsidRPr="00FD1EE4" w:rsidRDefault="003C78F2" w:rsidP="00D46CE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No</w:t>
            </w:r>
          </w:p>
        </w:tc>
      </w:tr>
    </w:tbl>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Beneficiary contact information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FD1EE4">
              <w:rPr>
                <w:rFonts w:ascii="GHEA Grapalat" w:eastAsia="GHEA Grapalat" w:hAnsi="GHEA Grapalat" w:cs="GHEA Grapalat"/>
                <w:color w:val="000000"/>
              </w:rPr>
              <w:t xml:space="preserve">El </w:t>
            </w:r>
            <w:r w:rsidRPr="00FD1EE4">
              <w:rPr>
                <w:rFonts w:ascii="Cambria Math" w:eastAsia="Cambria Math" w:hAnsi="Cambria Math" w:cs="Cambria Math"/>
                <w:color w:val="000000"/>
              </w:rPr>
              <w:t>.</w:t>
            </w:r>
            <w:proofErr w:type="gramEnd"/>
            <w:r w:rsidRPr="00FD1EE4">
              <w:rPr>
                <w:rFonts w:ascii="Cambria Math" w:eastAsia="Cambria Math" w:hAnsi="Cambria Math" w:cs="Cambria Math"/>
                <w:color w:val="000000"/>
              </w:rPr>
              <w:t xml:space="preserve"> </w:t>
            </w:r>
            <w:r w:rsidRPr="00FD1EE4">
              <w:rPr>
                <w:rFonts w:ascii="GHEA Grapalat" w:eastAsia="GHEA Grapalat" w:hAnsi="GHEA Grapalat" w:cs="GHEA Grapalat"/>
                <w:color w:val="000000"/>
              </w:rPr>
              <w:t>mailing address</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Phone number</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FD1EE4" w:rsidRDefault="008B7CFE" w:rsidP="008B7CF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Intermediate legal entities</w:t>
      </w:r>
    </w:p>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Company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Name:</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The name is in Latin</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State registration number</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Date, month, year of registration</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Registration address:</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State of registration</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Name and surname of the head of the executive body</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Beneficiary details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rsidTr="00D46CE9">
        <w:trPr>
          <w:trHeight w:val="853"/>
        </w:trPr>
        <w:tc>
          <w:tcPr>
            <w:tcW w:w="2835" w:type="dxa"/>
            <w:vMerge w:val="restart"/>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The name and surname of the beneficial owner(s) for whom the organization is an intermediate legal entity</w:t>
            </w:r>
          </w:p>
        </w:tc>
        <w:tc>
          <w:tcPr>
            <w:tcW w:w="6180" w:type="dxa"/>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rPr>
          <w:trHeight w:val="850"/>
        </w:trPr>
        <w:tc>
          <w:tcPr>
            <w:tcW w:w="2835" w:type="dxa"/>
            <w:vMerge/>
            <w:shd w:val="clear" w:color="auto" w:fill="D9E2F3"/>
            <w:vAlign w:val="center"/>
          </w:tcPr>
          <w:p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rPr>
          <w:trHeight w:val="850"/>
        </w:trPr>
        <w:tc>
          <w:tcPr>
            <w:tcW w:w="2835" w:type="dxa"/>
            <w:vMerge/>
            <w:shd w:val="clear" w:color="auto" w:fill="D9E2F3"/>
            <w:vAlign w:val="center"/>
          </w:tcPr>
          <w:p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rPr>
          <w:trHeight w:val="850"/>
        </w:trPr>
        <w:tc>
          <w:tcPr>
            <w:tcW w:w="2835" w:type="dxa"/>
            <w:vMerge/>
            <w:shd w:val="clear" w:color="auto" w:fill="D9E2F3"/>
            <w:vAlign w:val="center"/>
          </w:tcPr>
          <w:p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rPr>
          <w:trHeight w:val="850"/>
        </w:trPr>
        <w:tc>
          <w:tcPr>
            <w:tcW w:w="2835" w:type="dxa"/>
            <w:vMerge/>
            <w:shd w:val="clear" w:color="auto" w:fill="D9E2F3"/>
            <w:vAlign w:val="center"/>
          </w:tcPr>
          <w:p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B7CFE" w:rsidRPr="00FD1EE4" w:rsidRDefault="008B7CFE" w:rsidP="00D46CE9">
            <w:pPr>
              <w:spacing w:before="240" w:after="240"/>
              <w:rPr>
                <w:rFonts w:ascii="GHEA Grapalat" w:eastAsia="GHEA Grapalat" w:hAnsi="GHEA Grapalat" w:cs="GHEA Grapalat"/>
              </w:rPr>
            </w:pPr>
          </w:p>
        </w:tc>
      </w:tr>
    </w:tbl>
    <w:p w:rsidR="008B7CFE"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Stock listing data of an intermediate legal entity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Name of the stock exchange</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Reference to documents available on the exchange</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FD1EE4" w:rsidRDefault="008B7CFE" w:rsidP="008B7CF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Additional notes</w:t>
      </w:r>
    </w:p>
    <w:p w:rsidR="008B7CFE" w:rsidRPr="00FD1EE4" w:rsidRDefault="008B7CFE" w:rsidP="008B7CFE">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firstRow="1" w:lastRow="0" w:firstColumn="1" w:lastColumn="0" w:noHBand="0" w:noVBand="1"/>
      </w:tblPr>
      <w:tblGrid>
        <w:gridCol w:w="9016"/>
      </w:tblGrid>
      <w:tr w:rsidR="008B7CFE" w:rsidRPr="00FD1EE4" w:rsidTr="00D46CE9">
        <w:tc>
          <w:tcPr>
            <w:tcW w:w="9016" w:type="dxa"/>
            <w:shd w:val="clear" w:color="auto" w:fill="DBE5F1" w:themeFill="accent1" w:themeFillTint="33"/>
          </w:tcPr>
          <w:p w:rsidR="008B7CFE" w:rsidRPr="00FD1EE4" w:rsidRDefault="008B7CFE" w:rsidP="00D46CE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Additional information or additional clarifications related to the data filled or to be filled in the declaration</w:t>
            </w:r>
          </w:p>
        </w:tc>
      </w:tr>
      <w:tr w:rsidR="008B7CFE" w:rsidRPr="00FD1EE4" w:rsidTr="00D46CE9">
        <w:trPr>
          <w:trHeight w:val="10187"/>
        </w:trPr>
        <w:tc>
          <w:tcPr>
            <w:tcW w:w="9016" w:type="dxa"/>
          </w:tcPr>
          <w:p w:rsidR="008B7CFE" w:rsidRPr="00FD1EE4" w:rsidRDefault="008B7CFE" w:rsidP="00D46CE9">
            <w:pPr>
              <w:rPr>
                <w:rFonts w:ascii="GHEA Grapalat" w:eastAsia="GHEA Grapalat" w:hAnsi="GHEA Grapalat" w:cs="GHEA Grapalat"/>
                <w:b/>
                <w:color w:val="000000"/>
              </w:rPr>
            </w:pPr>
          </w:p>
        </w:tc>
      </w:tr>
    </w:tbl>
    <w:p w:rsidR="008B7CFE" w:rsidRPr="00FD1EE4" w:rsidRDefault="008B7CFE" w:rsidP="008B7CFE">
      <w:pPr>
        <w:pBdr>
          <w:top w:val="nil"/>
          <w:left w:val="nil"/>
          <w:bottom w:val="nil"/>
          <w:right w:val="nil"/>
          <w:between w:val="nil"/>
        </w:pBdr>
        <w:rPr>
          <w:rFonts w:ascii="GHEA Grapalat" w:eastAsia="GHEA Grapalat" w:hAnsi="GHEA Grapalat" w:cs="GHEA Grapalat"/>
          <w:b/>
          <w:color w:val="000000"/>
        </w:rPr>
      </w:pPr>
    </w:p>
    <w:p w:rsidR="008B7CFE" w:rsidRPr="00B3390B" w:rsidRDefault="008B7CFE" w:rsidP="008B7CFE">
      <w:pPr>
        <w:pStyle w:val="31"/>
        <w:spacing w:line="240" w:lineRule="auto"/>
        <w:jc w:val="right"/>
        <w:rPr>
          <w:rFonts w:ascii="GHEA Grapalat" w:hAnsi="GHEA Grapalat" w:cs="Arial"/>
          <w:b/>
        </w:rPr>
      </w:pPr>
    </w:p>
    <w:p w:rsidR="008B7CFE" w:rsidRDefault="008B7CFE" w:rsidP="00BD57B2">
      <w:pPr>
        <w:pStyle w:val="31"/>
        <w:spacing w:line="240" w:lineRule="auto"/>
        <w:ind w:firstLine="0"/>
        <w:jc w:val="left"/>
        <w:rPr>
          <w:rFonts w:ascii="GHEA Grapalat" w:hAnsi="GHEA Grapalat"/>
          <w:i/>
          <w:sz w:val="16"/>
          <w:szCs w:val="16"/>
          <w:lang w:val="hy-AM"/>
        </w:rPr>
      </w:pPr>
    </w:p>
    <w:p w:rsidR="008B7CFE" w:rsidRDefault="008B7CFE" w:rsidP="00BD57B2">
      <w:pPr>
        <w:pStyle w:val="31"/>
        <w:spacing w:line="240" w:lineRule="auto"/>
        <w:ind w:firstLine="0"/>
        <w:jc w:val="left"/>
        <w:rPr>
          <w:rFonts w:ascii="GHEA Grapalat" w:hAnsi="GHEA Grapalat"/>
          <w:i/>
          <w:sz w:val="16"/>
          <w:szCs w:val="16"/>
          <w:lang w:val="hy-AM"/>
        </w:rPr>
      </w:pPr>
    </w:p>
    <w:p w:rsidR="008B7CFE" w:rsidRDefault="008B7CFE" w:rsidP="00BD57B2">
      <w:pPr>
        <w:pStyle w:val="31"/>
        <w:spacing w:line="240" w:lineRule="auto"/>
        <w:ind w:firstLine="0"/>
        <w:jc w:val="left"/>
        <w:rPr>
          <w:rFonts w:ascii="GHEA Grapalat" w:hAnsi="GHEA Grapalat"/>
          <w:i/>
          <w:sz w:val="16"/>
          <w:szCs w:val="16"/>
          <w:lang w:val="hy-AM"/>
        </w:rPr>
      </w:pPr>
    </w:p>
    <w:p w:rsidR="008B7CFE" w:rsidRDefault="008B7CFE" w:rsidP="00BD57B2">
      <w:pPr>
        <w:pStyle w:val="31"/>
        <w:spacing w:line="240" w:lineRule="auto"/>
        <w:ind w:firstLine="0"/>
        <w:jc w:val="left"/>
        <w:rPr>
          <w:rFonts w:ascii="GHEA Grapalat" w:hAnsi="GHEA Grapalat"/>
          <w:i/>
          <w:sz w:val="16"/>
          <w:szCs w:val="16"/>
          <w:lang w:val="hy-AM"/>
        </w:rPr>
      </w:pPr>
    </w:p>
    <w:p w:rsidR="008B7CFE" w:rsidRDefault="008B7CFE" w:rsidP="00BD57B2">
      <w:pPr>
        <w:pStyle w:val="31"/>
        <w:spacing w:line="240" w:lineRule="auto"/>
        <w:ind w:firstLine="0"/>
        <w:jc w:val="left"/>
        <w:rPr>
          <w:rFonts w:ascii="GHEA Grapalat" w:hAnsi="GHEA Grapalat"/>
          <w:b/>
          <w:lang w:val="hy-AM"/>
        </w:rPr>
      </w:pPr>
    </w:p>
    <w:p w:rsidR="008B7CFE" w:rsidRDefault="008B7CFE" w:rsidP="00BD57B2">
      <w:pPr>
        <w:pStyle w:val="31"/>
        <w:spacing w:line="240" w:lineRule="auto"/>
        <w:ind w:firstLine="0"/>
        <w:jc w:val="left"/>
        <w:rPr>
          <w:rFonts w:ascii="GHEA Grapalat" w:hAnsi="GHEA Grapalat"/>
          <w:b/>
          <w:lang w:val="hy-AM"/>
        </w:rPr>
      </w:pPr>
    </w:p>
    <w:p w:rsidR="008B7CFE" w:rsidRDefault="008B7CFE" w:rsidP="00BD57B2">
      <w:pPr>
        <w:pStyle w:val="31"/>
        <w:spacing w:line="240" w:lineRule="auto"/>
        <w:ind w:firstLine="0"/>
        <w:jc w:val="left"/>
        <w:rPr>
          <w:rFonts w:ascii="GHEA Grapalat" w:hAnsi="GHEA Grapalat"/>
          <w:b/>
          <w:lang w:val="hy-AM"/>
        </w:rPr>
      </w:pPr>
    </w:p>
    <w:p w:rsidR="008B7CFE" w:rsidRDefault="008B7CFE" w:rsidP="00BD57B2">
      <w:pPr>
        <w:pStyle w:val="31"/>
        <w:spacing w:line="240" w:lineRule="auto"/>
        <w:ind w:firstLine="0"/>
        <w:jc w:val="left"/>
        <w:rPr>
          <w:rFonts w:ascii="GHEA Grapalat" w:hAnsi="GHEA Grapalat"/>
          <w:b/>
          <w:lang w:val="hy-AM"/>
        </w:rPr>
      </w:pPr>
    </w:p>
    <w:p w:rsidR="00213F87" w:rsidRDefault="00213F87" w:rsidP="008B7CFE">
      <w:pPr>
        <w:spacing w:line="360" w:lineRule="auto"/>
        <w:jc w:val="center"/>
        <w:rPr>
          <w:rFonts w:ascii="GHEA Grapalat" w:eastAsia="GHEA Grapalat" w:hAnsi="GHEA Grapalat" w:cs="GHEA Grapalat"/>
          <w:b/>
        </w:rPr>
      </w:pPr>
    </w:p>
    <w:p w:rsidR="003C76CF" w:rsidRDefault="003C76CF" w:rsidP="008B7CFE">
      <w:pPr>
        <w:spacing w:line="360" w:lineRule="auto"/>
        <w:jc w:val="center"/>
        <w:rPr>
          <w:rFonts w:ascii="GHEA Grapalat" w:eastAsia="GHEA Grapalat" w:hAnsi="GHEA Grapalat" w:cs="GHEA Grapalat"/>
          <w:b/>
        </w:rPr>
      </w:pPr>
    </w:p>
    <w:p w:rsidR="00213F87" w:rsidRDefault="00213F87" w:rsidP="008B7CFE">
      <w:pPr>
        <w:spacing w:line="360" w:lineRule="auto"/>
        <w:jc w:val="center"/>
        <w:rPr>
          <w:rFonts w:ascii="GHEA Grapalat" w:eastAsia="GHEA Grapalat" w:hAnsi="GHEA Grapalat" w:cs="GHEA Grapalat"/>
          <w:b/>
        </w:rPr>
      </w:pPr>
    </w:p>
    <w:p w:rsidR="002123FA" w:rsidRDefault="002123FA" w:rsidP="008B7CFE">
      <w:pPr>
        <w:spacing w:line="360" w:lineRule="auto"/>
        <w:jc w:val="center"/>
        <w:rPr>
          <w:rFonts w:ascii="GHEA Grapalat" w:eastAsia="GHEA Grapalat" w:hAnsi="GHEA Grapalat" w:cs="GHEA Grapalat"/>
          <w:b/>
        </w:rPr>
      </w:pPr>
    </w:p>
    <w:p w:rsidR="008B7CFE" w:rsidRDefault="008B7CFE" w:rsidP="008B7CFE">
      <w:pPr>
        <w:spacing w:line="360" w:lineRule="auto"/>
        <w:jc w:val="center"/>
        <w:rPr>
          <w:rFonts w:ascii="GHEA Grapalat" w:eastAsia="GHEA Grapalat" w:hAnsi="GHEA Grapalat" w:cs="GHEA Grapalat"/>
          <w:b/>
        </w:rPr>
      </w:pPr>
      <w:r>
        <w:rPr>
          <w:rFonts w:ascii="GHEA Grapalat" w:eastAsia="GHEA Grapalat" w:hAnsi="GHEA Grapalat" w:cs="GHEA Grapalat"/>
          <w:b/>
        </w:rPr>
        <w:t>I. The procedure for filling out the declaration</w:t>
      </w:r>
    </w:p>
    <w:p w:rsidR="008B7CFE" w:rsidRDefault="008B7CFE" w:rsidP="00B3390B">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In the 1st section of the declaration (Organization), the data of the legal entity submitting the declaration (hereinafter, the Organization) is filled. In this section, subsections are supplemented by the following rules </w:t>
      </w:r>
      <w:r>
        <w:rPr>
          <w:rFonts w:ascii="Cambria Math" w:eastAsia="GHEA Grapalat" w:hAnsi="Cambria Math" w:cs="GHEA Grapalat"/>
          <w:color w:val="000000"/>
        </w:rPr>
        <w:t>:</w:t>
      </w:r>
    </w:p>
    <w:p w:rsidR="008B7CFE" w:rsidRPr="00646A9A" w:rsidRDefault="008B7CFE" w:rsidP="00B3390B">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In the "Organization data" sub-section, fill in the name of the organization (including Latin letters) and state registration data, including a note on the legal form of organization;</w:t>
      </w:r>
    </w:p>
    <w:p w:rsidR="008B7CFE" w:rsidRPr="00646A9A" w:rsidRDefault="008B7CFE" w:rsidP="008B7CFE">
      <w:pPr>
        <w:numPr>
          <w:ilvl w:val="1"/>
          <w:numId w:val="29"/>
        </w:numPr>
        <w:spacing w:line="360" w:lineRule="auto"/>
        <w:ind w:left="0" w:firstLine="567"/>
        <w:jc w:val="both"/>
        <w:rPr>
          <w:rFonts w:ascii="GHEA Grapalat" w:eastAsia="GHEA Grapalat" w:hAnsi="GHEA Grapalat" w:cs="GHEA Grapalat"/>
        </w:rPr>
      </w:pPr>
      <w:r w:rsidRPr="00646A9A">
        <w:rPr>
          <w:rFonts w:ascii="GHEA Grapalat" w:eastAsia="GHEA Grapalat" w:hAnsi="GHEA Grapalat" w:cs="GHEA Grapalat"/>
        </w:rPr>
        <w:t xml:space="preserve">In the sub-section "Person presenting the declaration" fill in the data of the natural person who signs the documents included in the application </w:t>
      </w:r>
      <w:r w:rsidR="0027288B" w:rsidRPr="00646A9A">
        <w:rPr>
          <w:rFonts w:ascii="GHEA Grapalat" w:eastAsia="GHEA Grapalat" w:hAnsi="GHEA Grapalat" w:cs="GHEA Grapalat"/>
          <w:lang w:val="hy-AM"/>
        </w:rPr>
        <w:t xml:space="preserve">for this </w:t>
      </w:r>
      <w:proofErr w:type="gramStart"/>
      <w:r w:rsidR="0027288B" w:rsidRPr="00646A9A">
        <w:rPr>
          <w:rFonts w:ascii="GHEA Grapalat" w:eastAsia="GHEA Grapalat" w:hAnsi="GHEA Grapalat" w:cs="GHEA Grapalat"/>
          <w:lang w:val="hy-AM"/>
        </w:rPr>
        <w:t xml:space="preserve">procedure </w:t>
      </w:r>
      <w:r w:rsidRPr="00646A9A">
        <w:rPr>
          <w:rFonts w:ascii="GHEA Grapalat" w:eastAsia="GHEA Grapalat" w:hAnsi="GHEA Grapalat" w:cs="GHEA Grapalat"/>
        </w:rPr>
        <w:t>.</w:t>
      </w:r>
      <w:proofErr w:type="gramEnd"/>
    </w:p>
    <w:p w:rsidR="008B7CFE" w:rsidRDefault="008B7CFE" w:rsidP="008B7CFE">
      <w:pPr>
        <w:numPr>
          <w:ilvl w:val="1"/>
          <w:numId w:val="29"/>
        </w:numPr>
        <w:spacing w:line="360" w:lineRule="auto"/>
        <w:ind w:left="0" w:firstLine="567"/>
        <w:jc w:val="both"/>
        <w:rPr>
          <w:rFonts w:ascii="GHEA Grapalat" w:eastAsia="GHEA Grapalat" w:hAnsi="GHEA Grapalat" w:cs="GHEA Grapalat"/>
        </w:rPr>
      </w:pPr>
      <w:r w:rsidRPr="00646A9A">
        <w:rPr>
          <w:rFonts w:ascii="GHEA Grapalat" w:eastAsia="GHEA Grapalat" w:hAnsi="GHEA Grapalat" w:cs="GHEA Grapalat"/>
        </w:rPr>
        <w:t>In the sub-section "Declaration submission", the date, month, year of signing the declaration, the number of pages of the declaration, as well as the signature of the person submitting the declaration are entered.</w:t>
      </w:r>
    </w:p>
    <w:p w:rsidR="008B7CFE" w:rsidRDefault="008B7CFE" w:rsidP="008B7CFE">
      <w:pPr>
        <w:spacing w:line="276" w:lineRule="auto"/>
        <w:ind w:firstLine="567"/>
        <w:jc w:val="both"/>
        <w:rPr>
          <w:rFonts w:ascii="GHEA Grapalat" w:eastAsia="GHEA Grapalat" w:hAnsi="GHEA Grapalat" w:cs="GHEA Grapalat"/>
        </w:rPr>
      </w:pPr>
    </w:p>
    <w:p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color w:val="000000"/>
        </w:rPr>
        <w:t xml:space="preserve">Section 2 </w:t>
      </w:r>
      <w:r>
        <w:rPr>
          <w:rFonts w:ascii="GHEA Grapalat" w:eastAsia="GHEA Grapalat" w:hAnsi="GHEA Grapalat" w:cs="GHEA Grapalat"/>
        </w:rPr>
        <w:t>of the Announcement (Share Listing Information)</w:t>
      </w:r>
      <w:r>
        <w:rPr>
          <w:rFonts w:ascii="GHEA Grapalat" w:eastAsia="GHEA Grapalat" w:hAnsi="GHEA Grapalat" w:cs="GHEA Grapalat"/>
          <w:b/>
          <w:color w:val="000000"/>
        </w:rPr>
        <w:t xml:space="preserve"> </w:t>
      </w:r>
      <w:r>
        <w:rPr>
          <w:rFonts w:ascii="GHEA Grapalat" w:eastAsia="GHEA Grapalat" w:hAnsi="GHEA Grapalat" w:cs="GHEA Grapalat"/>
          <w:color w:val="000000"/>
        </w:rPr>
        <w:t xml:space="preserve">filled in if the shares of the Organization or other legal entity that fully controls </w:t>
      </w:r>
      <w:r>
        <w:rPr>
          <w:rFonts w:ascii="GHEA Grapalat" w:eastAsia="GHEA Grapalat" w:hAnsi="GHEA Grapalat" w:cs="GHEA Grapalat"/>
        </w:rPr>
        <w:t xml:space="preserve">the Organization </w:t>
      </w:r>
      <w:r>
        <w:rPr>
          <w:rFonts w:ascii="GHEA Grapalat" w:eastAsia="GHEA Grapalat" w:hAnsi="GHEA Grapalat" w:cs="GHEA Grapalat"/>
          <w:color w:val="000000"/>
        </w:rPr>
        <w:t xml:space="preserve">are listed on the market included in the list of markets approved by the Minister of Justice of the Republic of Armenia, regulated by the criteria of adequate disclosure of beneficial owners. If the specified criteria are met, </w:t>
      </w:r>
      <w:r>
        <w:rPr>
          <w:rFonts w:ascii="GHEA Grapalat" w:eastAsia="GHEA Grapalat" w:hAnsi="GHEA Grapalat" w:cs="GHEA Grapalat"/>
        </w:rPr>
        <w:t xml:space="preserve">this </w:t>
      </w:r>
      <w:r>
        <w:rPr>
          <w:rFonts w:ascii="GHEA Grapalat" w:eastAsia="GHEA Grapalat" w:hAnsi="GHEA Grapalat" w:cs="GHEA Grapalat"/>
          <w:color w:val="000000"/>
        </w:rPr>
        <w:t xml:space="preserve">section is completed for the Organization or other legal entity that fully controls </w:t>
      </w:r>
      <w:r>
        <w:rPr>
          <w:rFonts w:ascii="GHEA Grapalat" w:eastAsia="GHEA Grapalat" w:hAnsi="GHEA Grapalat" w:cs="GHEA Grapalat"/>
        </w:rPr>
        <w:t xml:space="preserve">the </w:t>
      </w:r>
      <w:proofErr w:type="gramStart"/>
      <w:r>
        <w:rPr>
          <w:rFonts w:ascii="GHEA Grapalat" w:eastAsia="GHEA Grapalat" w:hAnsi="GHEA Grapalat" w:cs="GHEA Grapalat"/>
        </w:rPr>
        <w:t>Organization .</w:t>
      </w:r>
      <w:proofErr w:type="gramEnd"/>
      <w:r>
        <w:rPr>
          <w:rFonts w:ascii="GHEA Grapalat" w:eastAsia="GHEA Grapalat" w:hAnsi="GHEA Grapalat" w:cs="GHEA Grapalat"/>
        </w:rPr>
        <w:t xml:space="preserve"> If this section is completed, the following sections of the declaration are not subject to completion, except for section 5, which is completed if the legal entity that fully controls the Organization has an indirect participation in the authorized capital of the Organization. </w:t>
      </w:r>
      <w:r>
        <w:rPr>
          <w:rFonts w:ascii="GHEA Grapalat" w:eastAsia="GHEA Grapalat" w:hAnsi="GHEA Grapalat" w:cs="GHEA Grapalat"/>
          <w:color w:val="000000"/>
        </w:rPr>
        <w:t xml:space="preserve">In this section, subsections are supplemented by the following rules </w:t>
      </w:r>
      <w:r>
        <w:rPr>
          <w:rFonts w:ascii="Cambria Math" w:eastAsia="GHEA Grapalat" w:hAnsi="Cambria Math" w:cs="GHEA Grapalat"/>
          <w:color w:val="000000"/>
        </w:rPr>
        <w:t>:</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In the "Stock listing data" sub-section, fill in the name of the stock exchange, indicating in brackets the market identifier code (Market Identifier Code), where the shares of the Organization or other legal entity that fully controls the Organization are listed, and also reference is made to the documents available in the stock exchange, if available, to those documents, which contain information about the owners of the given legal entity;</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The sub-section "Data of the legal entity controlling the organization" is completed if the data filled in subsection 2.1 of the declaration do not refer to the legal entity submitting the declaration, but to another legal entity that fully controls the Organization. In this </w:t>
      </w:r>
      <w:proofErr w:type="gramStart"/>
      <w:r>
        <w:rPr>
          <w:rFonts w:ascii="GHEA Grapalat" w:eastAsia="GHEA Grapalat" w:hAnsi="GHEA Grapalat" w:cs="GHEA Grapalat"/>
        </w:rPr>
        <w:t>subsection ,</w:t>
      </w:r>
      <w:proofErr w:type="gramEnd"/>
      <w:r>
        <w:rPr>
          <w:rFonts w:ascii="GHEA Grapalat" w:eastAsia="GHEA Grapalat" w:hAnsi="GHEA Grapalat" w:cs="GHEA Grapalat"/>
        </w:rPr>
        <w:t xml:space="preserve"> the name of the legal entity controlling the Organization (including Latin letters) and registration data, </w:t>
      </w:r>
      <w:r>
        <w:rPr>
          <w:rFonts w:ascii="GHEA Grapalat" w:eastAsia="GHEA Grapalat" w:hAnsi="GHEA Grapalat" w:cs="GHEA Grapalat"/>
        </w:rPr>
        <w:lastRenderedPageBreak/>
        <w:t xml:space="preserve">including a note on the legal form, as well as the name and surname of the head of the executive body, are filled in </w:t>
      </w:r>
      <w:r w:rsidRPr="008C104F">
        <w:rPr>
          <w:rFonts w:ascii="GHEA Grapalat" w:eastAsia="GHEA Grapalat" w:hAnsi="GHEA Grapalat" w:cs="GHEA Grapalat"/>
        </w:rPr>
        <w:t>.</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The subsection "Level of control" is filled in if 2 of the </w:t>
      </w:r>
      <w:proofErr w:type="gramStart"/>
      <w:r>
        <w:rPr>
          <w:rFonts w:ascii="GHEA Grapalat" w:eastAsia="GHEA Grapalat" w:hAnsi="GHEA Grapalat" w:cs="GHEA Grapalat"/>
        </w:rPr>
        <w:t xml:space="preserve">declaration </w:t>
      </w:r>
      <w:r>
        <w:rPr>
          <w:rFonts w:ascii="Cambria Math" w:eastAsia="Cambria Math" w:hAnsi="Cambria Math" w:cs="Cambria Math"/>
        </w:rPr>
        <w:t>.</w:t>
      </w:r>
      <w:proofErr w:type="gramEnd"/>
      <w:r>
        <w:rPr>
          <w:rFonts w:ascii="Cambria Math" w:eastAsia="Cambria Math" w:hAnsi="Cambria Math" w:cs="Cambria Math"/>
        </w:rPr>
        <w:t xml:space="preserve"> </w:t>
      </w:r>
      <w:r>
        <w:rPr>
          <w:rFonts w:ascii="GHEA Grapalat" w:eastAsia="GHEA Grapalat" w:hAnsi="GHEA Grapalat" w:cs="GHEA Grapalat"/>
        </w:rPr>
        <w:t>In subsection 1, the data related to the legal entity controlling the Organization as a whole has been added. This sub-section specifies the amount of participation of the legal entity controlling the Organization in the authorized capital of the Organization, expressed as a percentage, as well as the type of participation. Notes on the amount and type of participation in the statutory capital are made by taking into account the rules defined by paragraph "a" of sub-item 5 of point 4 of this order.</w:t>
      </w:r>
    </w:p>
    <w:p w:rsidR="008B7CFE"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p>
    <w:p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Section 3 of the Declaration (Participation of the State, community or international organization)</w:t>
      </w:r>
      <w:r>
        <w:rPr>
          <w:rFonts w:ascii="GHEA Grapalat" w:eastAsia="GHEA Grapalat" w:hAnsi="GHEA Grapalat" w:cs="GHEA Grapalat"/>
          <w:b/>
          <w:color w:val="000000"/>
        </w:rPr>
        <w:t xml:space="preserve"> </w:t>
      </w:r>
      <w:r>
        <w:rPr>
          <w:rFonts w:ascii="GHEA Grapalat" w:eastAsia="GHEA Grapalat" w:hAnsi="GHEA Grapalat" w:cs="GHEA Grapalat"/>
          <w:color w:val="000000"/>
        </w:rPr>
        <w:t xml:space="preserve">is completed if any state, community or international organization has direct or indirect participation in the authorized capital of the Organization. The section can be completed several times if several states, communities or international organizations have direct or indirect participation in the authorized capital of the Organization. In this section, subsections are supplemented by the following rules </w:t>
      </w:r>
      <w:r>
        <w:rPr>
          <w:rFonts w:ascii="Cambria Math" w:eastAsia="GHEA Grapalat" w:hAnsi="Cambria Math" w:cs="GHEA Grapalat"/>
          <w:color w:val="000000"/>
        </w:rPr>
        <w:t>:</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The subsection "Participation of the state or community" is completed if there is direct or indirect participation of the state or community in the statutory capital of the legal entity submitting the declaration. In case of participation of the state, the name of the state is filled in this subsection, and in case of participation of the community, also the name of the community. In this subsection, the amount of participation of the state or community in the statutory capital of the legal entity is also filled in, expressed as a percentage, as well as the type of participation. Notes on the amount and type of participation in the statutory capital are made by taking into account the rules established by paragraph "a" of sub-item 5 of point 4 of this order.</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The subsection "Participation of an international organization" is completed if there is a direct or indirect participation of an international organization in the statutory capital of the legal entity submitting the declaration. In this subsection, the name of the international organization (including Latin letters), the amount of participation of the international organization in the statutory capital of the legal entity, expressed as a percentage, as well as the type of participation are filled. Notes on the amount and type of participation in the statutory capital are made by taking into account the rules defined by paragraph "a" of sub-item 5 of point 4 of this order.</w:t>
      </w:r>
    </w:p>
    <w:p w:rsidR="008B7CFE"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Section 4 of the Declaration (Beneficial Beneficiary Data) is filled in separately for each beneficial owner, with the number of Beneficial Beneficiaries of the Organization. In this section, subsections are supplemented by the following rules </w:t>
      </w:r>
      <w:r>
        <w:rPr>
          <w:rFonts w:ascii="Cambria Math" w:eastAsia="GHEA Grapalat" w:hAnsi="Cambria Math" w:cs="GHEA Grapalat"/>
          <w:color w:val="000000"/>
        </w:rPr>
        <w:t>:</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The personal data of the real beneficiary is filled in the sub-section "Personal identity data". The data is filled in the same way as it is filled in the identity document of the real beneficiary. If the person's name and surname in Armenian or Latin letters are not present in the latter's identity document, their transcription is filled in the declaration.</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In the "Identity document" sub-section, information is filled in regarding the identity document of the real beneficiary.</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In the sub-section "Registration address of the person", the address of the place of registration of the real beneficiary is filled in.</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The sub-section "Residential address of the person" is completed if the registered address of the real beneficiary differs from the latter's residential address. In this subsection, the address of the real beneficiary's place of residence is filled.</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"Grounds for being a real beneficiary (with the exception of reporting organizations of the subsoil use </w:t>
      </w:r>
      <w:proofErr w:type="gramStart"/>
      <w:r>
        <w:rPr>
          <w:rFonts w:ascii="GHEA Grapalat" w:eastAsia="GHEA Grapalat" w:hAnsi="GHEA Grapalat" w:cs="GHEA Grapalat"/>
        </w:rPr>
        <w:t>sector )</w:t>
      </w:r>
      <w:proofErr w:type="gramEnd"/>
      <w:r>
        <w:rPr>
          <w:rFonts w:ascii="GHEA Grapalat" w:eastAsia="GHEA Grapalat" w:hAnsi="GHEA Grapalat" w:cs="GHEA Grapalat"/>
        </w:rPr>
        <w:t xml:space="preserve">" is completed if the legal entity presenting the declaration is not a reporting organization of the subsoil use sector. This subsection specifies the basis(s) under the Anti-Money Laundering and Anti-Terrorist Financing Act that a person is a beneficial owner of the Entity, and includes the information required in relation to those grounds. In case of being a beneficial owner on more than one basis, a note is made on all the bases in the relevant points. In this subsection, the data on the grounds are supplemented by the following rules </w:t>
      </w:r>
      <w:r>
        <w:rPr>
          <w:rFonts w:ascii="Cambria Math" w:eastAsia="GHEA Grapalat" w:hAnsi="Cambria Math" w:cs="GHEA Grapalat"/>
        </w:rPr>
        <w:t>:</w:t>
      </w:r>
    </w:p>
    <w:p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 xml:space="preserve">a </w:t>
      </w:r>
      <w:r>
        <w:rPr>
          <w:rFonts w:ascii="Cambria Math" w:eastAsia="GHEA Grapalat" w:hAnsi="Cambria Math" w:cs="GHEA Grapalat"/>
        </w:rPr>
        <w:t>.</w:t>
      </w:r>
      <w:proofErr w:type="gramEnd"/>
      <w:r>
        <w:rPr>
          <w:rFonts w:ascii="Cambria Math" w:eastAsia="GHEA Grapalat" w:hAnsi="Cambria Math" w:cs="GHEA Grapalat"/>
        </w:rPr>
        <w:t xml:space="preserve"> in point " </w:t>
      </w:r>
      <w:r>
        <w:rPr>
          <w:rFonts w:ascii="GHEA Grapalat" w:eastAsia="GHEA Grapalat" w:hAnsi="GHEA Grapalat" w:cs="GHEA Grapalat"/>
          <w:b/>
        </w:rPr>
        <w:t xml:space="preserve">a " </w:t>
      </w:r>
      <w:r w:rsidRPr="00113E71">
        <w:rPr>
          <w:rFonts w:ascii="GHEA Grapalat" w:eastAsia="GHEA Grapalat" w:hAnsi="GHEA Grapalat" w:cs="GHEA Grapalat"/>
        </w:rPr>
        <w:t xml:space="preserve">of this sub-section, </w:t>
      </w:r>
      <w:r>
        <w:rPr>
          <w:rFonts w:ascii="GHEA Grapalat" w:eastAsia="GHEA Grapalat" w:hAnsi="GHEA Grapalat" w:cs="GHEA Grapalat"/>
        </w:rPr>
        <w:t xml:space="preserve">a note is made if the natural person directly or indirectly owns 20 or more percent of the voting shares (shares, stakes) of the Organization or has a direct or indirect participation of 20 or more percent in the authorized capital of the Organization. Participation can be by virtue of owning the Organization's share (share, stake) (direct participation) or by owning the share (share, stake) of another legal entity owning the Organization's share (share, stake) (indirect </w:t>
      </w:r>
      <w:proofErr w:type="gramStart"/>
      <w:r>
        <w:rPr>
          <w:rFonts w:ascii="GHEA Grapalat" w:eastAsia="GHEA Grapalat" w:hAnsi="GHEA Grapalat" w:cs="GHEA Grapalat"/>
        </w:rPr>
        <w:t>participation )</w:t>
      </w:r>
      <w:proofErr w:type="gramEnd"/>
      <w:r>
        <w:rPr>
          <w:rFonts w:ascii="GHEA Grapalat" w:eastAsia="GHEA Grapalat" w:hAnsi="GHEA Grapalat" w:cs="GHEA Grapalat"/>
        </w:rPr>
        <w:t xml:space="preserve">. Indirect participation can be carried out regardless of the number of intermediate legal entities present in the chain of a natural person and a legal entity owning a share of the Organization. The "Participation amount" field indicates the amount of participation in the authorized capital of the Organization expressed as a percentage. The amount of participation is calculated based on the sum of all interests of participation in the authorized capital of the Organization as a result of direct and indirect participation of the beneficial owner. In the case of </w:t>
      </w:r>
      <w:r>
        <w:rPr>
          <w:rFonts w:ascii="GHEA Grapalat" w:eastAsia="GHEA Grapalat" w:hAnsi="GHEA Grapalat" w:cs="GHEA Grapalat"/>
        </w:rPr>
        <w:lastRenderedPageBreak/>
        <w:t>indirect participation, the participation of the beneficial owner in the authorized capital of the organization is calculated based on the participation amount of each previous intermediate organization, that is, by multiplying the participation amount of the participating legal entity of the Organization in percentage terms by the amount of participation of the relevant participant in the authorized capital of the participating legal entity of the Organization, and so on until reaching the real beneficiary. In the "Participation type" field, a note is made about the direct or indirect participation in the authorized capital. In the presence of both direct and indirect participation in the authorized capital, a note is made on the presence of both direct and indirect participation at the same time;</w:t>
      </w:r>
    </w:p>
    <w:p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 xml:space="preserve">b </w:t>
      </w:r>
      <w:r>
        <w:rPr>
          <w:rFonts w:ascii="Cambria Math" w:eastAsia="GHEA Grapalat" w:hAnsi="Cambria Math" w:cs="GHEA Grapalat"/>
        </w:rPr>
        <w:t>.</w:t>
      </w:r>
      <w:proofErr w:type="gramEnd"/>
      <w:r>
        <w:rPr>
          <w:rFonts w:ascii="Cambria Math" w:eastAsia="GHEA Grapalat" w:hAnsi="Cambria Math" w:cs="GHEA Grapalat"/>
        </w:rPr>
        <w:t xml:space="preserve"> in point " </w:t>
      </w:r>
      <w:r>
        <w:rPr>
          <w:rFonts w:ascii="GHEA Grapalat" w:eastAsia="GHEA Grapalat" w:hAnsi="GHEA Grapalat" w:cs="GHEA Grapalat"/>
          <w:b/>
        </w:rPr>
        <w:t xml:space="preserve">b " </w:t>
      </w:r>
      <w:r w:rsidRPr="00113E71">
        <w:rPr>
          <w:rFonts w:ascii="GHEA Grapalat" w:eastAsia="GHEA Grapalat" w:hAnsi="GHEA Grapalat" w:cs="GHEA Grapalat"/>
        </w:rPr>
        <w:t xml:space="preserve">of this sub-section </w:t>
      </w:r>
      <w:r>
        <w:rPr>
          <w:rFonts w:ascii="GHEA Grapalat" w:eastAsia="GHEA Grapalat" w:hAnsi="GHEA Grapalat" w:cs="GHEA Grapalat"/>
        </w:rPr>
        <w:t>, a note is made if a person is not a real beneficiary of the organization within the meaning of point "a", but controls the Organization by virtue of legal instruments (including concluded transactions), on the basis of personal influence of a different nature, or by other means;</w:t>
      </w:r>
    </w:p>
    <w:p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 xml:space="preserve">c </w:t>
      </w:r>
      <w:r>
        <w:rPr>
          <w:rFonts w:ascii="Cambria Math" w:eastAsia="GHEA Grapalat" w:hAnsi="Cambria Math" w:cs="GHEA Grapalat"/>
        </w:rPr>
        <w:t>.</w:t>
      </w:r>
      <w:proofErr w:type="gramEnd"/>
      <w:r>
        <w:rPr>
          <w:rFonts w:ascii="Cambria Math" w:eastAsia="GHEA Grapalat" w:hAnsi="Cambria Math" w:cs="GHEA Grapalat"/>
        </w:rPr>
        <w:t xml:space="preserve"> in point " </w:t>
      </w:r>
      <w:r>
        <w:rPr>
          <w:rFonts w:ascii="GHEA Grapalat" w:eastAsia="GHEA Grapalat" w:hAnsi="GHEA Grapalat" w:cs="GHEA Grapalat"/>
          <w:b/>
        </w:rPr>
        <w:t xml:space="preserve">c " </w:t>
      </w:r>
      <w:r w:rsidR="00427635">
        <w:rPr>
          <w:rFonts w:ascii="GHEA Grapalat" w:eastAsia="GHEA Grapalat" w:hAnsi="GHEA Grapalat" w:cs="GHEA Grapalat"/>
        </w:rPr>
        <w:t xml:space="preserve">of this sub-section </w:t>
      </w:r>
      <w:r>
        <w:rPr>
          <w:rFonts w:ascii="GHEA Grapalat" w:eastAsia="GHEA Grapalat" w:hAnsi="GHEA Grapalat" w:cs="GHEA Grapalat"/>
        </w:rPr>
        <w:t>, a note is made if the person is an official carrying out the general or current management of the Organization's activities in the event that there is no natural person meeting the requirements of points "a" and "b" of this sub-section;</w:t>
      </w:r>
    </w:p>
    <w:p w:rsidR="008B7CFE" w:rsidRPr="008C104F"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Pr>
          <w:rFonts w:ascii="GHEA Grapalat" w:eastAsia="GHEA Grapalat" w:hAnsi="GHEA Grapalat" w:cs="GHEA Grapalat"/>
        </w:rPr>
        <w:t xml:space="preserve">"Grounds for being a real beneficiary (for reporting organizations in the field of subsoil </w:t>
      </w:r>
      <w:proofErr w:type="gramStart"/>
      <w:r>
        <w:rPr>
          <w:rFonts w:ascii="GHEA Grapalat" w:eastAsia="GHEA Grapalat" w:hAnsi="GHEA Grapalat" w:cs="GHEA Grapalat"/>
        </w:rPr>
        <w:t>use )</w:t>
      </w:r>
      <w:proofErr w:type="gramEnd"/>
      <w:r>
        <w:rPr>
          <w:rFonts w:ascii="GHEA Grapalat" w:eastAsia="GHEA Grapalat" w:hAnsi="GHEA Grapalat" w:cs="GHEA Grapalat"/>
        </w:rPr>
        <w:t xml:space="preserve">" is completed if the legal entity presenting the declaration is a reporting organization in the field of subsoil use. Identification of real beneficiaries is carried out according to the standards defined by the Land Code. In this subsection, notes are made according to 4 of this </w:t>
      </w:r>
      <w:proofErr w:type="gramStart"/>
      <w:r>
        <w:rPr>
          <w:rFonts w:ascii="GHEA Grapalat" w:eastAsia="GHEA Grapalat" w:hAnsi="GHEA Grapalat" w:cs="GHEA Grapalat"/>
        </w:rPr>
        <w:t xml:space="preserve">order </w:t>
      </w:r>
      <w:r w:rsidRPr="008C104F">
        <w:rPr>
          <w:rFonts w:ascii="Cambria Math" w:eastAsia="Cambria Math" w:hAnsi="Cambria Math" w:cs="Cambria Math"/>
        </w:rPr>
        <w:t>.</w:t>
      </w:r>
      <w:proofErr w:type="gramEnd"/>
      <w:r w:rsidRPr="008C104F">
        <w:rPr>
          <w:rFonts w:ascii="Cambria Math" w:eastAsia="Cambria Math" w:hAnsi="Cambria Math" w:cs="Cambria Math"/>
        </w:rPr>
        <w:t xml:space="preserve"> </w:t>
      </w:r>
      <w:r w:rsidRPr="008C104F">
        <w:rPr>
          <w:rFonts w:ascii="GHEA Grapalat" w:eastAsia="GHEA Grapalat" w:hAnsi="GHEA Grapalat" w:cs="GHEA Grapalat"/>
        </w:rPr>
        <w:t xml:space="preserve">taking into account the rules defined in point 5. In this subsection, the data on the grounds are supplemented by the following rules </w:t>
      </w:r>
      <w:r w:rsidRPr="008C104F">
        <w:rPr>
          <w:rFonts w:ascii="Cambria Math" w:eastAsia="GHEA Grapalat" w:hAnsi="Cambria Math" w:cs="GHEA Grapalat"/>
        </w:rPr>
        <w:t>:</w:t>
      </w:r>
    </w:p>
    <w:p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 xml:space="preserve">a </w:t>
      </w:r>
      <w:r>
        <w:rPr>
          <w:rFonts w:ascii="Cambria Math" w:eastAsia="GHEA Grapalat" w:hAnsi="Cambria Math" w:cs="GHEA Grapalat"/>
        </w:rPr>
        <w:t>.</w:t>
      </w:r>
      <w:proofErr w:type="gramEnd"/>
      <w:r>
        <w:rPr>
          <w:rFonts w:ascii="Cambria Math" w:eastAsia="GHEA Grapalat" w:hAnsi="Cambria Math" w:cs="GHEA Grapalat"/>
        </w:rPr>
        <w:t xml:space="preserve"> in point " </w:t>
      </w:r>
      <w:r>
        <w:rPr>
          <w:rFonts w:ascii="GHEA Grapalat" w:eastAsia="GHEA Grapalat" w:hAnsi="GHEA Grapalat" w:cs="GHEA Grapalat"/>
          <w:b/>
        </w:rPr>
        <w:t xml:space="preserve">a " </w:t>
      </w:r>
      <w:r w:rsidR="00427635">
        <w:rPr>
          <w:rFonts w:ascii="GHEA Grapalat" w:eastAsia="GHEA Grapalat" w:hAnsi="GHEA Grapalat" w:cs="GHEA Grapalat"/>
        </w:rPr>
        <w:t>of this sub-</w:t>
      </w:r>
      <w:proofErr w:type="gramStart"/>
      <w:r w:rsidR="00427635">
        <w:rPr>
          <w:rFonts w:ascii="GHEA Grapalat" w:eastAsia="GHEA Grapalat" w:hAnsi="GHEA Grapalat" w:cs="GHEA Grapalat"/>
        </w:rPr>
        <w:t xml:space="preserve">section </w:t>
      </w:r>
      <w:r>
        <w:rPr>
          <w:rFonts w:ascii="GHEA Grapalat" w:eastAsia="GHEA Grapalat" w:hAnsi="GHEA Grapalat" w:cs="GHEA Grapalat"/>
        </w:rPr>
        <w:t>,</w:t>
      </w:r>
      <w:proofErr w:type="gramEnd"/>
      <w:r>
        <w:rPr>
          <w:rFonts w:ascii="GHEA Grapalat" w:eastAsia="GHEA Grapalat" w:hAnsi="GHEA Grapalat" w:cs="GHEA Grapalat"/>
        </w:rPr>
        <w:t xml:space="preserve"> a note is made if a natural person directly or indirectly owns 10% or more of the voting shares (shares, stakes) of the given legal entity or directly or indirectly has a 10% or more participation in the legal entity's statutory in the capital. This sub-section is completed by taking into account the rules defined by clause "a" of sub-clause 5 of clause 4 of this order.</w:t>
      </w:r>
    </w:p>
    <w:p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 xml:space="preserve">b </w:t>
      </w:r>
      <w:r>
        <w:rPr>
          <w:rFonts w:ascii="Cambria Math" w:eastAsia="GHEA Grapalat" w:hAnsi="Cambria Math" w:cs="GHEA Grapalat"/>
        </w:rPr>
        <w:t>.</w:t>
      </w:r>
      <w:proofErr w:type="gramEnd"/>
      <w:r>
        <w:rPr>
          <w:rFonts w:ascii="Cambria Math" w:eastAsia="GHEA Grapalat" w:hAnsi="Cambria Math" w:cs="GHEA Grapalat"/>
        </w:rPr>
        <w:t xml:space="preserve"> in point " </w:t>
      </w:r>
      <w:r>
        <w:rPr>
          <w:rFonts w:ascii="GHEA Grapalat" w:eastAsia="GHEA Grapalat" w:hAnsi="GHEA Grapalat" w:cs="GHEA Grapalat"/>
          <w:b/>
        </w:rPr>
        <w:t xml:space="preserve">b " </w:t>
      </w:r>
      <w:r w:rsidR="00427635">
        <w:rPr>
          <w:rFonts w:ascii="GHEA Grapalat" w:eastAsia="GHEA Grapalat" w:hAnsi="GHEA Grapalat" w:cs="GHEA Grapalat"/>
        </w:rPr>
        <w:t xml:space="preserve">of this </w:t>
      </w:r>
      <w:proofErr w:type="gramStart"/>
      <w:r w:rsidR="00427635">
        <w:rPr>
          <w:rFonts w:ascii="GHEA Grapalat" w:eastAsia="GHEA Grapalat" w:hAnsi="GHEA Grapalat" w:cs="GHEA Grapalat"/>
        </w:rPr>
        <w:t xml:space="preserve">subsection </w:t>
      </w:r>
      <w:r>
        <w:rPr>
          <w:rFonts w:ascii="GHEA Grapalat" w:eastAsia="GHEA Grapalat" w:hAnsi="GHEA Grapalat" w:cs="GHEA Grapalat"/>
        </w:rPr>
        <w:t>,</w:t>
      </w:r>
      <w:proofErr w:type="gramEnd"/>
      <w:r>
        <w:rPr>
          <w:rFonts w:ascii="GHEA Grapalat" w:eastAsia="GHEA Grapalat" w:hAnsi="GHEA Grapalat" w:cs="GHEA Grapalat"/>
        </w:rPr>
        <w:t xml:space="preserve"> it is indicated if a person has the right to appoint or remove the majority of the members of the governing bodies of the legal entity;</w:t>
      </w:r>
    </w:p>
    <w:p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 xml:space="preserve">c </w:t>
      </w:r>
      <w:r>
        <w:rPr>
          <w:rFonts w:ascii="Cambria Math" w:eastAsia="GHEA Grapalat" w:hAnsi="Cambria Math" w:cs="GHEA Grapalat"/>
        </w:rPr>
        <w:t>.</w:t>
      </w:r>
      <w:proofErr w:type="gramEnd"/>
      <w:r>
        <w:rPr>
          <w:rFonts w:ascii="Cambria Math" w:eastAsia="GHEA Grapalat" w:hAnsi="Cambria Math" w:cs="GHEA Grapalat"/>
        </w:rPr>
        <w:t xml:space="preserve"> in point " </w:t>
      </w:r>
      <w:r>
        <w:rPr>
          <w:rFonts w:ascii="GHEA Grapalat" w:eastAsia="GHEA Grapalat" w:hAnsi="GHEA Grapalat" w:cs="GHEA Grapalat"/>
          <w:b/>
        </w:rPr>
        <w:t xml:space="preserve">c " </w:t>
      </w:r>
      <w:r w:rsidR="00427635">
        <w:rPr>
          <w:rFonts w:ascii="GHEA Grapalat" w:eastAsia="GHEA Grapalat" w:hAnsi="GHEA Grapalat" w:cs="GHEA Grapalat"/>
        </w:rPr>
        <w:t xml:space="preserve">of this sub-section </w:t>
      </w:r>
      <w:r>
        <w:rPr>
          <w:rFonts w:ascii="GHEA Grapalat" w:eastAsia="GHEA Grapalat" w:hAnsi="GHEA Grapalat" w:cs="GHEA Grapalat"/>
        </w:rPr>
        <w:t>, a note is made if the person received a benefit from the Organization free of charge during the year preceding the reporting year in the amount of at least 15 percent of the profit received by the given legal entity;</w:t>
      </w:r>
    </w:p>
    <w:p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lastRenderedPageBreak/>
        <w:t xml:space="preserve">d </w:t>
      </w:r>
      <w:r>
        <w:rPr>
          <w:rFonts w:ascii="Cambria Math" w:eastAsia="GHEA Grapalat" w:hAnsi="Cambria Math" w:cs="GHEA Grapalat"/>
        </w:rPr>
        <w:t>.</w:t>
      </w:r>
      <w:proofErr w:type="gramEnd"/>
      <w:r>
        <w:rPr>
          <w:rFonts w:ascii="Cambria Math" w:eastAsia="GHEA Grapalat" w:hAnsi="Cambria Math" w:cs="GHEA Grapalat"/>
        </w:rPr>
        <w:t xml:space="preserve"> ( </w:t>
      </w:r>
      <w:r>
        <w:rPr>
          <w:rFonts w:ascii="GHEA Grapalat" w:eastAsia="GHEA Grapalat" w:hAnsi="GHEA Grapalat" w:cs="GHEA Grapalat"/>
          <w:b/>
        </w:rPr>
        <w:t xml:space="preserve">d </w:t>
      </w:r>
      <w:r>
        <w:rPr>
          <w:rFonts w:ascii="GHEA Grapalat" w:eastAsia="GHEA Grapalat" w:hAnsi="GHEA Grapalat" w:cs="GHEA Grapalat"/>
        </w:rPr>
        <w:t>) of this subsection</w:t>
      </w:r>
      <w:r>
        <w:rPr>
          <w:rFonts w:ascii="GHEA Grapalat" w:eastAsia="GHEA Grapalat" w:hAnsi="GHEA Grapalat" w:cs="GHEA Grapalat"/>
          <w:b/>
        </w:rPr>
        <w:t xml:space="preserve"> </w:t>
      </w:r>
      <w:r>
        <w:rPr>
          <w:rFonts w:ascii="GHEA Grapalat" w:eastAsia="GHEA Grapalat" w:hAnsi="GHEA Grapalat" w:cs="GHEA Grapalat"/>
        </w:rPr>
        <w:t>point, if a person is not a real beneficiary of the Organization within the meaning of points "a"-"c", but controls the organization by virtue of legal instruments (including concluded transactions), on the basis of personal influence of a different nature, or by other means;</w:t>
      </w:r>
    </w:p>
    <w:p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 xml:space="preserve">e </w:t>
      </w:r>
      <w:r>
        <w:rPr>
          <w:rFonts w:ascii="Cambria Math" w:eastAsia="GHEA Grapalat" w:hAnsi="Cambria Math" w:cs="GHEA Grapalat"/>
        </w:rPr>
        <w:t>.</w:t>
      </w:r>
      <w:proofErr w:type="gramEnd"/>
      <w:r>
        <w:rPr>
          <w:rFonts w:ascii="Cambria Math" w:eastAsia="GHEA Grapalat" w:hAnsi="Cambria Math" w:cs="GHEA Grapalat"/>
        </w:rPr>
        <w:t xml:space="preserve"> In point </w:t>
      </w:r>
      <w:r>
        <w:rPr>
          <w:rFonts w:ascii="GHEA Grapalat" w:eastAsia="GHEA Grapalat" w:hAnsi="GHEA Grapalat" w:cs="GHEA Grapalat"/>
        </w:rPr>
        <w:t xml:space="preserve">" </w:t>
      </w:r>
      <w:r>
        <w:rPr>
          <w:rFonts w:ascii="GHEA Grapalat" w:eastAsia="GHEA Grapalat" w:hAnsi="GHEA Grapalat" w:cs="GHEA Grapalat"/>
          <w:b/>
        </w:rPr>
        <w:t xml:space="preserve">e " of </w:t>
      </w:r>
      <w:r w:rsidR="00427635">
        <w:rPr>
          <w:rFonts w:ascii="GHEA Grapalat" w:eastAsia="GHEA Grapalat" w:hAnsi="GHEA Grapalat" w:cs="GHEA Grapalat"/>
          <w:lang w:val="hy-AM"/>
        </w:rPr>
        <w:t>this sub-</w:t>
      </w:r>
      <w:proofErr w:type="gramStart"/>
      <w:r w:rsidR="00427635">
        <w:rPr>
          <w:rFonts w:ascii="GHEA Grapalat" w:eastAsia="GHEA Grapalat" w:hAnsi="GHEA Grapalat" w:cs="GHEA Grapalat"/>
          <w:lang w:val="hy-AM"/>
        </w:rPr>
        <w:t xml:space="preserve">section </w:t>
      </w:r>
      <w:r>
        <w:rPr>
          <w:rFonts w:ascii="GHEA Grapalat" w:eastAsia="GHEA Grapalat" w:hAnsi="GHEA Grapalat" w:cs="GHEA Grapalat"/>
        </w:rPr>
        <w:t>,</w:t>
      </w:r>
      <w:proofErr w:type="gramEnd"/>
      <w:r>
        <w:rPr>
          <w:rFonts w:ascii="GHEA Grapalat" w:eastAsia="GHEA Grapalat" w:hAnsi="GHEA Grapalat" w:cs="GHEA Grapalat"/>
        </w:rPr>
        <w:t xml:space="preserve"> a note is made if the person is an official carrying out the general or current management of the Organization's activities in the event that there is no natural person meeting the requirements of points "a"-"d" of this sub-section.</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In the subsection "Information on the status of the beneficial owner" the date, month, and year of the person becoming the beneficial owner of the Organization are filled. In this sub-section, a note is made on the manner of exercise of control over the Organization by the beneficial owner. A note is made regarding the implementation of joint control with affiliated persons, if the beneficial owner controls the Organization by virtue of acting in concert with a person affiliated with it or can control it in case of acting in concert with a person affiliated with it. If the legal entity presenting the declaration is a reporting organization in the field of subsoil use, in this sub-section there is also a note on whether the real beneficiary is an official or a member of his family within the meaning of Article 3, Part 1, Clause 53 of the Subsoil Code;</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The e-mail address and telephone number of the beneficial owner are filled in the sub-section "Beneficiary's contact information".</w:t>
      </w:r>
    </w:p>
    <w:p w:rsidR="008B7CFE"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Section 5 of the declaration (Intermediate legal entities) is completed if the beneficial owner of the legal entity submitting the declaration or a legal entity that fully controls the Organization has an indirect participation in the authorized capital of the Organization. This section </w:t>
      </w:r>
      <w:r>
        <w:rPr>
          <w:rFonts w:ascii="GHEA Grapalat" w:eastAsia="GHEA Grapalat" w:hAnsi="GHEA Grapalat" w:cs="GHEA Grapalat"/>
          <w:color w:val="000000"/>
        </w:rPr>
        <w:t xml:space="preserve">is subject to completion </w:t>
      </w:r>
      <w:r>
        <w:rPr>
          <w:rFonts w:ascii="GHEA Grapalat" w:eastAsia="GHEA Grapalat" w:hAnsi="GHEA Grapalat" w:cs="GHEA Grapalat"/>
        </w:rPr>
        <w:t xml:space="preserve">for each intermediate legal entity separately, with the number of all intermediate legal entities. </w:t>
      </w:r>
      <w:r>
        <w:rPr>
          <w:rFonts w:ascii="GHEA Grapalat" w:eastAsia="GHEA Grapalat" w:hAnsi="GHEA Grapalat" w:cs="GHEA Grapalat"/>
          <w:color w:val="000000"/>
        </w:rPr>
        <w:t xml:space="preserve">In this section, subsections are supplemented by the following rules </w:t>
      </w:r>
      <w:r>
        <w:rPr>
          <w:rFonts w:ascii="Cambria Math" w:eastAsia="GHEA Grapalat" w:hAnsi="Cambria Math" w:cs="GHEA Grapalat"/>
          <w:color w:val="000000"/>
        </w:rPr>
        <w:t>:</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In the "Organization data" sub-section, the name of the intermediate legal entity (including Latin letters) and registration data are filled in, including a note on the legal form of </w:t>
      </w:r>
      <w:proofErr w:type="gramStart"/>
      <w:r>
        <w:rPr>
          <w:rFonts w:ascii="GHEA Grapalat" w:eastAsia="GHEA Grapalat" w:hAnsi="GHEA Grapalat" w:cs="GHEA Grapalat"/>
        </w:rPr>
        <w:t xml:space="preserve">organization </w:t>
      </w:r>
      <w:r w:rsidRPr="0036154E">
        <w:rPr>
          <w:rFonts w:ascii="GHEA Grapalat" w:eastAsia="GHEA Grapalat" w:hAnsi="GHEA Grapalat" w:cs="GHEA Grapalat"/>
        </w:rPr>
        <w:t>.</w:t>
      </w:r>
      <w:proofErr w:type="gramEnd"/>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gramStart"/>
      <w:r>
        <w:rPr>
          <w:rFonts w:ascii="GHEA Grapalat" w:eastAsia="GHEA Grapalat" w:hAnsi="GHEA Grapalat" w:cs="GHEA Grapalat"/>
        </w:rPr>
        <w:t>owner( s</w:t>
      </w:r>
      <w:proofErr w:type="gramEnd"/>
      <w:r>
        <w:rPr>
          <w:rFonts w:ascii="GHEA Grapalat" w:eastAsia="GHEA Grapalat" w:hAnsi="GHEA Grapalat" w:cs="GHEA Grapalat"/>
        </w:rPr>
        <w:t>) for whom the organization filled in in this subsection is an intermediate legal entity is filled in the "Beneficial Beneficiary Data" sub-section . If the data of intermediate legal entities is filled in for the legal entity that fully controls the Organization, this subsection is not subject to filling.</w:t>
      </w:r>
    </w:p>
    <w:p w:rsidR="008B7CFE" w:rsidRPr="005B15D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The sub-section "Listing data of shares of an intermediate legal entity" is not subject to mandatory filling. This subsection may be completed if the shares of the intermediate legal entity are </w:t>
      </w:r>
      <w:r>
        <w:rPr>
          <w:rFonts w:ascii="GHEA Grapalat" w:eastAsia="GHEA Grapalat" w:hAnsi="GHEA Grapalat" w:cs="GHEA Grapalat"/>
        </w:rPr>
        <w:lastRenderedPageBreak/>
        <w:t>listed on a regulated market. In this sub-section, the name of the stock exchange is filled in, indicating the market identifier code (Market Identifier Code) in brackets, where the shares of the legal entity are listed, as well as a reference is made to the documents available in the stock exchange.</w:t>
      </w:r>
    </w:p>
    <w:p w:rsidR="008B7CFE"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B7CFE" w:rsidRPr="00646A9A"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Section 6 of the declaration (Additional notes) is filled in if there is additional information or additional clarifications related to the data filled in or to be filled in the declaration. In this sub-section, additional clarifications can be added regarding the grounds for the real beneficiary to control the Organization, the state (community) bodies that control the Organization in the event that there is direct or indirect participation of the state or community in the statutory capital of the legal entity submitting the declaration, and other statements regarding the declaration.</w:t>
      </w:r>
    </w:p>
    <w:p w:rsidR="008B7CFE" w:rsidRPr="00646A9A"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46A9A">
        <w:rPr>
          <w:rFonts w:ascii="GHEA Grapalat" w:eastAsia="GHEA Grapalat" w:hAnsi="GHEA Grapalat" w:cs="GHEA Grapalat"/>
        </w:rPr>
        <w:t>The declaration is completed and signed by the person submitting the application. Numbering the pages of the declaration and noting the number of pages in the declaration is not mandatory.</w:t>
      </w:r>
    </w:p>
    <w:p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rsidR="006B4368" w:rsidRPr="00B3390B" w:rsidRDefault="006B4368" w:rsidP="00B3390B">
      <w:pPr>
        <w:pStyle w:val="31"/>
        <w:spacing w:line="240" w:lineRule="auto"/>
        <w:ind w:left="360" w:firstLine="0"/>
        <w:rPr>
          <w:rFonts w:ascii="GHEA Grapalat" w:hAnsi="GHEA Grapalat" w:cs="Sylfaen"/>
          <w:i/>
          <w:sz w:val="16"/>
          <w:szCs w:val="16"/>
          <w:lang w:val="hy-AM" w:eastAsia="ru-RU"/>
        </w:rPr>
      </w:pPr>
      <w:r w:rsidRPr="00C40FDC">
        <w:rPr>
          <w:rFonts w:ascii="GHEA Grapalat" w:hAnsi="GHEA Grapalat" w:cs="Sylfaen"/>
          <w:i/>
          <w:sz w:val="16"/>
          <w:szCs w:val="16"/>
          <w:lang w:val="hy-AM" w:eastAsia="ru-RU"/>
        </w:rPr>
        <w:t xml:space="preserve">** Appendix 1.3 </w:t>
      </w:r>
      <w:r w:rsidRPr="00C40FDC">
        <w:rPr>
          <w:rFonts w:ascii="GHEA Grapalat" w:hAnsi="GHEA Grapalat"/>
          <w:i/>
          <w:sz w:val="16"/>
          <w:szCs w:val="16"/>
          <w:lang w:val="hy-AM"/>
        </w:rPr>
        <w:t>is not submitted by the participant if the latter is a resident of RA, as well as if the participant is an individual entrepreneur or a natural person.</w:t>
      </w:r>
    </w:p>
    <w:p w:rsidR="00B2572B" w:rsidRPr="009A5836" w:rsidRDefault="000B1088" w:rsidP="00BD57B2">
      <w:pPr>
        <w:pStyle w:val="31"/>
        <w:spacing w:line="240" w:lineRule="auto"/>
        <w:ind w:firstLine="0"/>
        <w:jc w:val="left"/>
        <w:rPr>
          <w:rFonts w:ascii="GHEA Grapalat" w:hAnsi="GHEA Grapalat" w:cs="Arial"/>
          <w:b/>
          <w:lang w:val="hy-AM"/>
        </w:rPr>
      </w:pPr>
      <w:r w:rsidRPr="005E1F72">
        <w:rPr>
          <w:rFonts w:ascii="GHEA Grapalat" w:hAnsi="GHEA Grapalat"/>
          <w:b/>
          <w:lang w:val="hy-AM"/>
        </w:rPr>
        <w:br w:type="page"/>
      </w:r>
      <w:r w:rsidR="003A26B9" w:rsidRPr="009A5836">
        <w:rPr>
          <w:rFonts w:ascii="GHEA Grapalat" w:hAnsi="GHEA Grapalat"/>
          <w:b/>
          <w:lang w:val="hy-AM"/>
        </w:rPr>
        <w:lastRenderedPageBreak/>
        <w:t xml:space="preserve">                                                                                                                                        </w:t>
      </w:r>
      <w:r w:rsidR="00B852CC" w:rsidRPr="00F20ABB">
        <w:rPr>
          <w:rFonts w:ascii="GHEA Grapalat" w:hAnsi="GHEA Grapalat"/>
          <w:b/>
          <w:lang w:val="hy-AM"/>
        </w:rPr>
        <w:t xml:space="preserve">                          </w:t>
      </w:r>
      <w:r w:rsidR="00B2572B" w:rsidRPr="009A5836">
        <w:rPr>
          <w:rFonts w:ascii="GHEA Grapalat" w:hAnsi="GHEA Grapalat" w:cs="Sylfaen"/>
          <w:b/>
          <w:lang w:val="hy-AM"/>
        </w:rPr>
        <w:t xml:space="preserve">Appendix </w:t>
      </w:r>
      <w:r w:rsidR="00B2572B" w:rsidRPr="009A5836">
        <w:rPr>
          <w:rFonts w:ascii="GHEA Grapalat" w:hAnsi="GHEA Grapalat" w:cs="Arial"/>
          <w:b/>
          <w:lang w:val="hy-AM"/>
        </w:rPr>
        <w:t>2</w:t>
      </w:r>
    </w:p>
    <w:p w:rsidR="00B2572B" w:rsidRPr="009A5836" w:rsidRDefault="00BA1F77" w:rsidP="00EF3662">
      <w:pPr>
        <w:pStyle w:val="31"/>
        <w:spacing w:line="240" w:lineRule="auto"/>
        <w:jc w:val="right"/>
        <w:rPr>
          <w:rFonts w:ascii="GHEA Grapalat" w:hAnsi="GHEA Grapalat" w:cs="Arial"/>
          <w:b/>
          <w:lang w:val="hy-AM"/>
        </w:rPr>
      </w:pPr>
      <w:r w:rsidRPr="00E65E2E">
        <w:rPr>
          <w:rFonts w:ascii="GHEA Grapalat" w:hAnsi="GHEA Grapalat"/>
          <w:b/>
          <w:i/>
          <w:sz w:val="22"/>
          <w:szCs w:val="22"/>
          <w:lang w:val="hy-AM"/>
        </w:rPr>
        <w:t xml:space="preserve">" </w:t>
      </w:r>
      <w:r w:rsidR="00C049C0">
        <w:rPr>
          <w:rFonts w:ascii="GHEA Grapalat" w:hAnsi="GHEA Grapalat" w:cs="Sylfaen"/>
          <w:b/>
          <w:i/>
          <w:sz w:val="22"/>
          <w:szCs w:val="22"/>
          <w:lang w:val="es-ES"/>
        </w:rPr>
        <w:t xml:space="preserve">RAGM </w:t>
      </w:r>
      <w:r w:rsidR="00C049C0" w:rsidRPr="00F91C77">
        <w:rPr>
          <w:rFonts w:ascii="GHEA Grapalat" w:hAnsi="GHEA Grapalat" w:cs="Sylfaen"/>
          <w:b/>
          <w:i/>
          <w:sz w:val="22"/>
          <w:szCs w:val="22"/>
          <w:lang w:val="hy-AM"/>
        </w:rPr>
        <w:t xml:space="preserve">DZHD _ </w:t>
      </w:r>
      <w:r>
        <w:rPr>
          <w:rFonts w:ascii="GHEA Grapalat" w:hAnsi="GHEA Grapalat" w:cs="Sylfaen"/>
          <w:b/>
          <w:i/>
          <w:sz w:val="22"/>
          <w:szCs w:val="22"/>
          <w:lang w:val="es-ES"/>
        </w:rPr>
        <w:t xml:space="preserve">GHASHZB-2024/01 </w:t>
      </w:r>
      <w:r w:rsidRPr="00E65E2E">
        <w:rPr>
          <w:rFonts w:ascii="GHEA Grapalat" w:hAnsi="GHEA Grapalat"/>
          <w:b/>
          <w:i/>
          <w:sz w:val="22"/>
          <w:szCs w:val="22"/>
          <w:lang w:val="hy-AM"/>
        </w:rPr>
        <w:t>"</w:t>
      </w:r>
      <w:r w:rsidRPr="004B1AE3">
        <w:rPr>
          <w:rFonts w:ascii="GHEA Grapalat" w:hAnsi="GHEA Grapalat" w:cs="Sylfaen"/>
          <w:b/>
          <w:i/>
          <w:sz w:val="22"/>
          <w:szCs w:val="22"/>
          <w:lang w:val="hy-AM"/>
        </w:rPr>
        <w:t xml:space="preserve">  </w:t>
      </w:r>
      <w:r w:rsidR="00B2572B" w:rsidRPr="009A5836">
        <w:rPr>
          <w:rFonts w:ascii="GHEA Grapalat" w:hAnsi="GHEA Grapalat" w:cs="Sylfaen"/>
          <w:b/>
          <w:lang w:val="hy-AM"/>
        </w:rPr>
        <w:t>with code</w:t>
      </w:r>
    </w:p>
    <w:p w:rsidR="00B2572B" w:rsidRPr="009A5836" w:rsidRDefault="008160E9" w:rsidP="00EF3662">
      <w:pPr>
        <w:pStyle w:val="31"/>
        <w:spacing w:line="240" w:lineRule="auto"/>
        <w:jc w:val="right"/>
        <w:rPr>
          <w:rFonts w:ascii="GHEA Grapalat" w:hAnsi="GHEA Grapalat" w:cs="Arial"/>
          <w:b/>
          <w:lang w:val="hy-AM"/>
        </w:rPr>
      </w:pPr>
      <w:r>
        <w:rPr>
          <w:rFonts w:ascii="GHEA Grapalat" w:hAnsi="GHEA Grapalat" w:cs="Sylfaen"/>
          <w:b/>
          <w:lang w:val="hy-AM"/>
        </w:rPr>
        <w:t>request for quotation</w:t>
      </w:r>
      <w:r w:rsidR="00B2572B" w:rsidRPr="009A5836">
        <w:rPr>
          <w:rFonts w:ascii="GHEA Grapalat" w:hAnsi="GHEA Grapalat" w:cs="Arial"/>
          <w:b/>
          <w:lang w:val="hy-AM"/>
        </w:rPr>
        <w:t xml:space="preserve"> </w:t>
      </w:r>
      <w:r w:rsidR="00B2572B" w:rsidRPr="009A5836">
        <w:rPr>
          <w:rFonts w:ascii="GHEA Grapalat" w:hAnsi="GHEA Grapalat" w:cs="Sylfaen"/>
          <w:b/>
          <w:lang w:val="hy-AM"/>
        </w:rPr>
        <w:t>of invitation</w:t>
      </w:r>
    </w:p>
    <w:p w:rsidR="00B2572B" w:rsidRPr="009A5836" w:rsidRDefault="00B2572B" w:rsidP="00EF3662">
      <w:pPr>
        <w:rPr>
          <w:rFonts w:ascii="GHEA Grapalat" w:hAnsi="GHEA Grapalat"/>
          <w:lang w:val="hy-AM"/>
        </w:rPr>
      </w:pPr>
    </w:p>
    <w:p w:rsidR="00B2572B" w:rsidRPr="009A5836" w:rsidRDefault="00B2572B" w:rsidP="00EF3662">
      <w:pPr>
        <w:ind w:firstLine="567"/>
        <w:jc w:val="center"/>
        <w:rPr>
          <w:rFonts w:ascii="GHEA Grapalat" w:hAnsi="GHEA Grapalat"/>
          <w:sz w:val="20"/>
          <w:lang w:val="hy-AM"/>
        </w:rPr>
      </w:pPr>
    </w:p>
    <w:p w:rsidR="00B2572B" w:rsidRPr="009A5836" w:rsidRDefault="00B2572B" w:rsidP="00EF3662">
      <w:pPr>
        <w:ind w:left="-66"/>
        <w:jc w:val="center"/>
        <w:rPr>
          <w:rFonts w:ascii="GHEA Grapalat" w:hAnsi="GHEA Grapalat"/>
          <w:b/>
          <w:sz w:val="20"/>
          <w:lang w:val="hy-AM"/>
        </w:rPr>
      </w:pPr>
      <w:r w:rsidRPr="009A5836">
        <w:rPr>
          <w:rFonts w:ascii="GHEA Grapalat" w:hAnsi="GHEA Grapalat"/>
          <w:b/>
          <w:sz w:val="20"/>
          <w:lang w:val="hy-AM"/>
        </w:rPr>
        <w:t>G N A Y I N A R A J A R K</w:t>
      </w:r>
    </w:p>
    <w:p w:rsidR="00B2572B" w:rsidRPr="009A5836" w:rsidRDefault="00B2572B" w:rsidP="00EF3662">
      <w:pPr>
        <w:ind w:firstLine="567"/>
        <w:rPr>
          <w:rFonts w:ascii="GHEA Grapalat" w:hAnsi="GHEA Grapalat"/>
          <w:lang w:val="hy-AM"/>
        </w:rPr>
      </w:pPr>
    </w:p>
    <w:p w:rsidR="00B2572B" w:rsidRPr="009A5836" w:rsidRDefault="00B2572B" w:rsidP="00EF3662">
      <w:pPr>
        <w:ind w:firstLine="567"/>
        <w:jc w:val="both"/>
        <w:rPr>
          <w:rFonts w:ascii="GHEA Grapalat" w:hAnsi="GHEA Grapalat" w:cs="Arial"/>
          <w:lang w:val="hy-AM"/>
        </w:rPr>
      </w:pPr>
      <w:r w:rsidRPr="009A5836">
        <w:rPr>
          <w:rFonts w:ascii="GHEA Grapalat" w:hAnsi="GHEA Grapalat" w:cs="Arial"/>
          <w:sz w:val="20"/>
          <w:szCs w:val="20"/>
          <w:lang w:val="es-ES"/>
        </w:rPr>
        <w:t xml:space="preserve">Examining the </w:t>
      </w:r>
      <w:r w:rsidR="00BA1F77" w:rsidRPr="00E65E2E">
        <w:rPr>
          <w:rFonts w:ascii="GHEA Grapalat" w:hAnsi="GHEA Grapalat"/>
          <w:b/>
          <w:i/>
          <w:sz w:val="22"/>
          <w:szCs w:val="22"/>
          <w:lang w:val="hy-AM"/>
        </w:rPr>
        <w:t xml:space="preserve">" </w:t>
      </w:r>
      <w:r w:rsidR="00C049C0">
        <w:rPr>
          <w:rFonts w:ascii="GHEA Grapalat" w:hAnsi="GHEA Grapalat" w:cs="Sylfaen"/>
          <w:b/>
          <w:i/>
          <w:sz w:val="22"/>
          <w:szCs w:val="22"/>
          <w:lang w:val="es-ES"/>
        </w:rPr>
        <w:t xml:space="preserve">RAGM </w:t>
      </w:r>
      <w:r w:rsidR="00C049C0" w:rsidRPr="00C049C0">
        <w:rPr>
          <w:rFonts w:ascii="GHEA Grapalat" w:hAnsi="GHEA Grapalat" w:cs="Sylfaen"/>
          <w:b/>
          <w:i/>
          <w:sz w:val="22"/>
          <w:szCs w:val="22"/>
          <w:lang w:val="hy-AM"/>
        </w:rPr>
        <w:t xml:space="preserve">DZHD </w:t>
      </w:r>
      <w:r w:rsidR="00BA1F77">
        <w:rPr>
          <w:rFonts w:ascii="GHEA Grapalat" w:hAnsi="GHEA Grapalat" w:cs="Sylfaen"/>
          <w:b/>
          <w:i/>
          <w:sz w:val="22"/>
          <w:szCs w:val="22"/>
          <w:lang w:val="es-ES"/>
        </w:rPr>
        <w:t xml:space="preserve">-GHASHZB-2024/01 </w:t>
      </w:r>
      <w:r w:rsidR="00BA1F77" w:rsidRPr="00E65E2E">
        <w:rPr>
          <w:rFonts w:ascii="GHEA Grapalat" w:hAnsi="GHEA Grapalat"/>
          <w:b/>
          <w:i/>
          <w:sz w:val="22"/>
          <w:szCs w:val="22"/>
          <w:lang w:val="hy-AM"/>
        </w:rPr>
        <w:t>"</w:t>
      </w:r>
      <w:r w:rsidR="00BA1F77" w:rsidRPr="004B1AE3">
        <w:rPr>
          <w:rFonts w:ascii="GHEA Grapalat" w:hAnsi="GHEA Grapalat" w:cs="Sylfaen"/>
          <w:b/>
          <w:i/>
          <w:sz w:val="22"/>
          <w:szCs w:val="22"/>
          <w:lang w:val="hy-AM"/>
        </w:rPr>
        <w:t xml:space="preserve">  </w:t>
      </w:r>
      <w:r w:rsidRPr="009A5836">
        <w:rPr>
          <w:rFonts w:ascii="GHEA Grapalat" w:hAnsi="GHEA Grapalat" w:cs="Arial"/>
          <w:sz w:val="20"/>
          <w:szCs w:val="20"/>
          <w:lang w:val="es-ES"/>
        </w:rPr>
        <w:t xml:space="preserve">the invitation to request a quotation with code, including the draft of the contract to be concluded </w:t>
      </w:r>
      <w:r w:rsidRPr="009A5836">
        <w:rPr>
          <w:rFonts w:ascii="GHEA Grapalat" w:hAnsi="GHEA Grapalat" w:cs="Arial"/>
          <w:lang w:val="hy-AM"/>
        </w:rPr>
        <w:t>,</w:t>
      </w:r>
      <w:r w:rsidRPr="009A5836">
        <w:rPr>
          <w:rFonts w:ascii="GHEA Grapalat" w:hAnsi="GHEA Grapalat"/>
          <w:sz w:val="20"/>
          <w:u w:val="single"/>
          <w:lang w:val="hy-AM"/>
        </w:rPr>
        <w:t xml:space="preserve">                  </w:t>
      </w:r>
      <w:r w:rsidRPr="009A5836">
        <w:rPr>
          <w:rFonts w:ascii="GHEA Grapalat" w:hAnsi="GHEA Grapalat"/>
          <w:sz w:val="20"/>
          <w:u w:val="single"/>
          <w:lang w:val="hy-AM"/>
        </w:rPr>
        <w:tab/>
      </w:r>
      <w:r w:rsidRPr="009A5836">
        <w:rPr>
          <w:rFonts w:ascii="GHEA Grapalat" w:hAnsi="GHEA Grapalat"/>
          <w:sz w:val="20"/>
          <w:u w:val="single"/>
          <w:lang w:val="hy-AM"/>
        </w:rPr>
        <w:tab/>
      </w:r>
      <w:r w:rsidRPr="009A5836">
        <w:rPr>
          <w:rFonts w:ascii="GHEA Grapalat" w:hAnsi="GHEA Grapalat"/>
          <w:sz w:val="20"/>
          <w:u w:val="single"/>
          <w:lang w:val="hy-AM"/>
        </w:rPr>
        <w:tab/>
      </w:r>
      <w:r w:rsidRPr="009A5836">
        <w:rPr>
          <w:rFonts w:ascii="GHEA Grapalat" w:hAnsi="GHEA Grapalat"/>
          <w:sz w:val="20"/>
          <w:u w:val="single"/>
          <w:lang w:val="hy-AM"/>
        </w:rPr>
        <w:tab/>
        <w:t xml:space="preserve">     </w:t>
      </w:r>
      <w:r w:rsidRPr="009A5836">
        <w:rPr>
          <w:rFonts w:ascii="GHEA Grapalat" w:hAnsi="GHEA Grapalat"/>
          <w:sz w:val="20"/>
          <w:u w:val="single"/>
          <w:lang w:val="hy-AM"/>
        </w:rPr>
        <w:tab/>
      </w:r>
      <w:r w:rsidRPr="009A5836">
        <w:rPr>
          <w:rFonts w:ascii="GHEA Grapalat" w:hAnsi="GHEA Grapalat"/>
          <w:sz w:val="20"/>
          <w:u w:val="single"/>
          <w:lang w:val="hy-AM"/>
        </w:rPr>
        <w:tab/>
        <w:t xml:space="preserve">           </w:t>
      </w:r>
      <w:r w:rsidRPr="009A5836">
        <w:rPr>
          <w:rFonts w:ascii="GHEA Grapalat" w:hAnsi="GHEA Grapalat" w:cs="Arial"/>
          <w:sz w:val="20"/>
          <w:szCs w:val="20"/>
          <w:lang w:val="es-ES"/>
        </w:rPr>
        <w:t>the</w:t>
      </w:r>
      <w:r w:rsidRPr="009A5836">
        <w:rPr>
          <w:rFonts w:ascii="GHEA Grapalat" w:hAnsi="GHEA Grapalat" w:cs="Arial"/>
          <w:lang w:val="hy-AM"/>
        </w:rPr>
        <w:t xml:space="preserve">   </w:t>
      </w:r>
    </w:p>
    <w:p w:rsidR="00B2572B" w:rsidRPr="004A220D" w:rsidRDefault="00B2572B" w:rsidP="00EF3662">
      <w:pPr>
        <w:ind w:firstLine="567"/>
        <w:jc w:val="both"/>
        <w:rPr>
          <w:rFonts w:ascii="GHEA Grapalat" w:hAnsi="GHEA Grapalat" w:cs="Arial"/>
          <w:lang w:val="hy-AM"/>
        </w:rPr>
      </w:pPr>
      <w:bookmarkStart w:id="10" w:name="_Hlk23147299"/>
      <w:r w:rsidRPr="009A5836">
        <w:rPr>
          <w:rFonts w:ascii="GHEA Grapalat" w:hAnsi="GHEA Grapalat" w:cs="Sylfaen"/>
          <w:vertAlign w:val="superscript"/>
          <w:lang w:val="hy-AM"/>
        </w:rPr>
        <w:t>Participant name</w:t>
      </w:r>
    </w:p>
    <w:bookmarkEnd w:id="10"/>
    <w:p w:rsidR="00B2572B" w:rsidRPr="009A5836" w:rsidRDefault="0040074F" w:rsidP="00EF3662">
      <w:pPr>
        <w:jc w:val="both"/>
        <w:rPr>
          <w:rFonts w:ascii="GHEA Grapalat" w:hAnsi="GHEA Grapalat"/>
          <w:sz w:val="20"/>
          <w:lang w:val="hy-AM"/>
        </w:rPr>
      </w:pPr>
      <w:r w:rsidRPr="009A5836">
        <w:rPr>
          <w:rFonts w:ascii="GHEA Grapalat" w:hAnsi="GHEA Grapalat" w:cs="Arial"/>
          <w:sz w:val="20"/>
          <w:szCs w:val="20"/>
          <w:lang w:val="es-ES"/>
        </w:rPr>
        <w:t>offers to execute the contract at the general prices mentioned below.</w:t>
      </w:r>
    </w:p>
    <w:p w:rsidR="00B2572B" w:rsidRPr="009A5836" w:rsidRDefault="00B2572B" w:rsidP="00EF3662">
      <w:pPr>
        <w:jc w:val="center"/>
        <w:rPr>
          <w:rFonts w:ascii="GHEA Grapalat" w:hAnsi="GHEA Grapalat"/>
          <w:sz w:val="20"/>
          <w:lang w:val="hy-AM"/>
        </w:rPr>
      </w:pPr>
      <w:r w:rsidRPr="009A5836">
        <w:rPr>
          <w:rFonts w:ascii="GHEA Grapalat" w:hAnsi="GHEA Grapalat"/>
          <w:sz w:val="20"/>
          <w:szCs w:val="20"/>
          <w:lang w:val="es-ES"/>
        </w:rPr>
        <w:t xml:space="preserve">                                                                                                                                   </w:t>
      </w:r>
      <w:r w:rsidRPr="009A5836">
        <w:rPr>
          <w:rFonts w:ascii="GHEA Grapalat" w:hAnsi="GHEA Grapalat"/>
          <w:sz w:val="20"/>
          <w:lang w:val="es-ES"/>
        </w:rPr>
        <w:t>AMD: AMD</w:t>
      </w:r>
    </w:p>
    <w:tbl>
      <w:tblPr>
        <w:tblW w:w="92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282"/>
        <w:gridCol w:w="2552"/>
        <w:gridCol w:w="1701"/>
        <w:gridCol w:w="1559"/>
      </w:tblGrid>
      <w:tr w:rsidR="005759F8" w:rsidRPr="00F91C77" w:rsidTr="00A27D90">
        <w:trPr>
          <w:cantSplit/>
          <w:trHeight w:val="916"/>
          <w:jc w:val="center"/>
        </w:trPr>
        <w:tc>
          <w:tcPr>
            <w:tcW w:w="1136" w:type="dxa"/>
            <w:tcBorders>
              <w:top w:val="single" w:sz="4" w:space="0" w:color="auto"/>
              <w:left w:val="single" w:sz="4" w:space="0" w:color="auto"/>
              <w:right w:val="single" w:sz="4" w:space="0" w:color="auto"/>
            </w:tcBorders>
            <w:vAlign w:val="center"/>
          </w:tcPr>
          <w:p w:rsidR="005759F8" w:rsidRPr="009A5836" w:rsidRDefault="005759F8" w:rsidP="00EF3662">
            <w:pPr>
              <w:jc w:val="center"/>
              <w:rPr>
                <w:rFonts w:ascii="GHEA Grapalat" w:hAnsi="GHEA Grapalat"/>
                <w:b/>
                <w:bCs/>
                <w:sz w:val="16"/>
                <w:szCs w:val="18"/>
                <w:lang w:val="es-ES"/>
              </w:rPr>
            </w:pPr>
            <w:r w:rsidRPr="009A5836">
              <w:rPr>
                <w:rFonts w:ascii="GHEA Grapalat" w:hAnsi="GHEA Grapalat"/>
                <w:b/>
                <w:bCs/>
                <w:sz w:val="16"/>
                <w:szCs w:val="18"/>
                <w:lang w:val="es-ES"/>
              </w:rPr>
              <w:t>measure</w:t>
            </w:r>
          </w:p>
          <w:p w:rsidR="005759F8" w:rsidRPr="009A5836" w:rsidRDefault="005759F8" w:rsidP="00EF3662">
            <w:pPr>
              <w:jc w:val="center"/>
              <w:rPr>
                <w:rFonts w:ascii="GHEA Grapalat" w:hAnsi="GHEA Grapalat"/>
                <w:b/>
                <w:bCs/>
                <w:sz w:val="16"/>
                <w:lang w:val="es-ES"/>
              </w:rPr>
            </w:pPr>
            <w:r w:rsidRPr="009A5836">
              <w:rPr>
                <w:rFonts w:ascii="GHEA Grapalat" w:hAnsi="GHEA Grapalat"/>
                <w:b/>
                <w:bCs/>
                <w:sz w:val="16"/>
                <w:szCs w:val="18"/>
                <w:lang w:val="es-ES"/>
              </w:rPr>
              <w:t>section numbers</w:t>
            </w:r>
          </w:p>
        </w:tc>
        <w:tc>
          <w:tcPr>
            <w:tcW w:w="2282" w:type="dxa"/>
            <w:tcBorders>
              <w:top w:val="single" w:sz="4" w:space="0" w:color="auto"/>
              <w:left w:val="single" w:sz="4" w:space="0" w:color="auto"/>
              <w:right w:val="single" w:sz="4" w:space="0" w:color="auto"/>
            </w:tcBorders>
            <w:vAlign w:val="center"/>
          </w:tcPr>
          <w:p w:rsidR="005759F8" w:rsidRPr="009A5836" w:rsidRDefault="005759F8" w:rsidP="00EF3662">
            <w:pPr>
              <w:jc w:val="center"/>
              <w:rPr>
                <w:rFonts w:ascii="GHEA Grapalat" w:hAnsi="GHEA Grapalat"/>
                <w:b/>
                <w:bCs/>
                <w:sz w:val="16"/>
                <w:szCs w:val="18"/>
                <w:lang w:val="es-ES"/>
              </w:rPr>
            </w:pPr>
            <w:r w:rsidRPr="009A5836">
              <w:rPr>
                <w:rFonts w:ascii="GHEA Grapalat" w:hAnsi="GHEA Grapalat"/>
                <w:b/>
                <w:bCs/>
                <w:sz w:val="16"/>
                <w:szCs w:val="18"/>
                <w:lang w:val="es-ES"/>
              </w:rPr>
              <w:t>Product Name:</w:t>
            </w:r>
          </w:p>
        </w:tc>
        <w:tc>
          <w:tcPr>
            <w:tcW w:w="2552" w:type="dxa"/>
            <w:tcBorders>
              <w:top w:val="single" w:sz="4" w:space="0" w:color="auto"/>
              <w:left w:val="single" w:sz="4" w:space="0" w:color="auto"/>
              <w:right w:val="single" w:sz="4" w:space="0" w:color="auto"/>
            </w:tcBorders>
            <w:vAlign w:val="center"/>
          </w:tcPr>
          <w:p w:rsidR="00383931" w:rsidRPr="009A5836" w:rsidRDefault="005759F8" w:rsidP="005759F8">
            <w:pPr>
              <w:jc w:val="center"/>
              <w:rPr>
                <w:rFonts w:ascii="GHEA Grapalat" w:hAnsi="GHEA Grapalat"/>
                <w:b/>
                <w:bCs/>
                <w:sz w:val="16"/>
                <w:szCs w:val="18"/>
                <w:lang w:val="es-ES"/>
              </w:rPr>
            </w:pPr>
            <w:r w:rsidRPr="009A5836">
              <w:rPr>
                <w:rFonts w:ascii="GHEA Grapalat" w:hAnsi="GHEA Grapalat"/>
                <w:b/>
                <w:bCs/>
                <w:sz w:val="16"/>
                <w:szCs w:val="18"/>
                <w:lang w:val="es-ES"/>
              </w:rPr>
              <w:t>Value</w:t>
            </w:r>
          </w:p>
          <w:p w:rsidR="00034390" w:rsidRPr="009A5836" w:rsidRDefault="00034390" w:rsidP="005759F8">
            <w:pPr>
              <w:jc w:val="center"/>
              <w:rPr>
                <w:rFonts w:ascii="GHEA Grapalat" w:hAnsi="GHEA Grapalat"/>
                <w:bCs/>
                <w:sz w:val="16"/>
                <w:szCs w:val="18"/>
                <w:lang w:val="es-ES"/>
              </w:rPr>
            </w:pPr>
            <w:r w:rsidRPr="009A5836">
              <w:rPr>
                <w:rFonts w:ascii="GHEA Grapalat" w:hAnsi="GHEA Grapalat"/>
                <w:b/>
                <w:bCs/>
                <w:sz w:val="16"/>
                <w:szCs w:val="18"/>
                <w:lang w:val="es-ES"/>
              </w:rPr>
              <w:t xml:space="preserve"> </w:t>
            </w:r>
            <w:r w:rsidRPr="009A5836">
              <w:rPr>
                <w:rFonts w:ascii="GHEA Grapalat" w:hAnsi="GHEA Grapalat"/>
                <w:bCs/>
                <w:sz w:val="16"/>
                <w:szCs w:val="18"/>
                <w:lang w:val="es-ES"/>
              </w:rPr>
              <w:t>(sum of cost and projected profit)</w:t>
            </w:r>
          </w:p>
          <w:p w:rsidR="005759F8" w:rsidRPr="009A5836" w:rsidRDefault="005759F8" w:rsidP="005759F8">
            <w:pPr>
              <w:jc w:val="center"/>
              <w:rPr>
                <w:rFonts w:ascii="GHEA Grapalat" w:hAnsi="GHEA Grapalat"/>
                <w:b/>
                <w:bCs/>
                <w:sz w:val="16"/>
                <w:szCs w:val="18"/>
                <w:lang w:val="es-ES"/>
              </w:rPr>
            </w:pPr>
            <w:r w:rsidRPr="009A5836">
              <w:rPr>
                <w:rFonts w:ascii="GHEA Grapalat" w:hAnsi="GHEA Grapalat"/>
                <w:b/>
                <w:bCs/>
                <w:sz w:val="16"/>
                <w:szCs w:val="18"/>
                <w:lang w:val="es-ES"/>
              </w:rPr>
              <w:t>/in letters and numbers/</w:t>
            </w:r>
          </w:p>
        </w:tc>
        <w:tc>
          <w:tcPr>
            <w:tcW w:w="1701" w:type="dxa"/>
            <w:tcBorders>
              <w:top w:val="single" w:sz="4" w:space="0" w:color="auto"/>
              <w:left w:val="single" w:sz="4" w:space="0" w:color="auto"/>
              <w:right w:val="single" w:sz="4" w:space="0" w:color="auto"/>
            </w:tcBorders>
            <w:vAlign w:val="center"/>
          </w:tcPr>
          <w:p w:rsidR="005759F8" w:rsidRPr="009A5836" w:rsidRDefault="005759F8" w:rsidP="00EF3662">
            <w:pPr>
              <w:jc w:val="center"/>
              <w:rPr>
                <w:rFonts w:ascii="GHEA Grapalat" w:hAnsi="GHEA Grapalat"/>
                <w:b/>
                <w:bCs/>
                <w:sz w:val="16"/>
                <w:szCs w:val="18"/>
                <w:lang w:val="es-ES"/>
              </w:rPr>
            </w:pPr>
            <w:r w:rsidRPr="009A5836">
              <w:rPr>
                <w:rFonts w:ascii="GHEA Grapalat" w:hAnsi="GHEA Grapalat"/>
                <w:b/>
                <w:bCs/>
                <w:sz w:val="16"/>
                <w:szCs w:val="18"/>
                <w:lang w:val="es-ES"/>
              </w:rPr>
              <w:t>VAT**</w:t>
            </w:r>
          </w:p>
          <w:p w:rsidR="005759F8" w:rsidRPr="009A5836" w:rsidRDefault="005759F8" w:rsidP="00EF3662">
            <w:pPr>
              <w:jc w:val="center"/>
              <w:rPr>
                <w:rFonts w:ascii="GHEA Grapalat" w:hAnsi="GHEA Grapalat"/>
                <w:b/>
                <w:bCs/>
                <w:sz w:val="16"/>
                <w:szCs w:val="18"/>
                <w:lang w:val="es-ES"/>
              </w:rPr>
            </w:pPr>
            <w:r w:rsidRPr="009A5836">
              <w:rPr>
                <w:rFonts w:ascii="GHEA Grapalat" w:hAnsi="GHEA Grapalat"/>
                <w:b/>
                <w:bCs/>
                <w:sz w:val="16"/>
                <w:szCs w:val="18"/>
                <w:lang w:val="es-ES"/>
              </w:rPr>
              <w:t>/in letters and numbers/</w:t>
            </w:r>
          </w:p>
        </w:tc>
        <w:tc>
          <w:tcPr>
            <w:tcW w:w="1559" w:type="dxa"/>
            <w:tcBorders>
              <w:top w:val="single" w:sz="4" w:space="0" w:color="auto"/>
              <w:left w:val="single" w:sz="4" w:space="0" w:color="auto"/>
              <w:right w:val="single" w:sz="4" w:space="0" w:color="auto"/>
            </w:tcBorders>
            <w:vAlign w:val="center"/>
          </w:tcPr>
          <w:p w:rsidR="005759F8" w:rsidRPr="009A5836" w:rsidRDefault="005759F8" w:rsidP="00EF3662">
            <w:pPr>
              <w:jc w:val="center"/>
              <w:rPr>
                <w:rFonts w:ascii="GHEA Grapalat" w:hAnsi="GHEA Grapalat"/>
                <w:b/>
                <w:bCs/>
                <w:sz w:val="16"/>
                <w:szCs w:val="18"/>
                <w:lang w:val="es-ES"/>
              </w:rPr>
            </w:pPr>
            <w:r w:rsidRPr="009A5836">
              <w:rPr>
                <w:rFonts w:ascii="GHEA Grapalat" w:hAnsi="GHEA Grapalat"/>
                <w:b/>
                <w:bCs/>
                <w:sz w:val="16"/>
                <w:szCs w:val="18"/>
                <w:lang w:val="es-ES"/>
              </w:rPr>
              <w:t>Total price:</w:t>
            </w:r>
          </w:p>
          <w:p w:rsidR="005759F8" w:rsidRPr="009A5836" w:rsidRDefault="005759F8" w:rsidP="00EF3662">
            <w:pPr>
              <w:jc w:val="center"/>
              <w:rPr>
                <w:rFonts w:ascii="GHEA Grapalat" w:hAnsi="GHEA Grapalat"/>
                <w:b/>
                <w:bCs/>
                <w:sz w:val="16"/>
                <w:szCs w:val="18"/>
                <w:lang w:val="es-ES"/>
              </w:rPr>
            </w:pPr>
            <w:r w:rsidRPr="009A5836">
              <w:rPr>
                <w:rFonts w:ascii="GHEA Grapalat" w:hAnsi="GHEA Grapalat"/>
                <w:b/>
                <w:bCs/>
                <w:sz w:val="16"/>
                <w:szCs w:val="18"/>
                <w:lang w:val="es-ES"/>
              </w:rPr>
              <w:t>/in letters and numbers/</w:t>
            </w:r>
          </w:p>
        </w:tc>
      </w:tr>
      <w:tr w:rsidR="005759F8" w:rsidRPr="009A5836" w:rsidTr="00A27D90">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5759F8" w:rsidRPr="009A5836" w:rsidRDefault="005759F8" w:rsidP="00EF3662">
            <w:pPr>
              <w:jc w:val="center"/>
              <w:rPr>
                <w:rFonts w:ascii="GHEA Grapalat" w:hAnsi="GHEA Grapalat"/>
                <w:b/>
                <w:i/>
                <w:sz w:val="16"/>
                <w:lang w:val="es-ES"/>
              </w:rPr>
            </w:pPr>
            <w:r w:rsidRPr="009A5836">
              <w:rPr>
                <w:rFonts w:ascii="GHEA Grapalat" w:hAnsi="GHEA Grapalat"/>
                <w:b/>
                <w:i/>
                <w:sz w:val="16"/>
                <w:lang w:val="es-ES"/>
              </w:rPr>
              <w:t>1:</w:t>
            </w:r>
          </w:p>
        </w:tc>
        <w:tc>
          <w:tcPr>
            <w:tcW w:w="2282" w:type="dxa"/>
            <w:tcBorders>
              <w:top w:val="single" w:sz="4" w:space="0" w:color="auto"/>
              <w:left w:val="single" w:sz="4" w:space="0" w:color="auto"/>
              <w:bottom w:val="single" w:sz="4" w:space="0" w:color="auto"/>
              <w:right w:val="single" w:sz="4" w:space="0" w:color="auto"/>
            </w:tcBorders>
            <w:shd w:val="clear" w:color="auto" w:fill="99CCFF"/>
          </w:tcPr>
          <w:p w:rsidR="005759F8" w:rsidRPr="009A5836" w:rsidRDefault="005759F8" w:rsidP="00EF3662">
            <w:pPr>
              <w:jc w:val="center"/>
              <w:rPr>
                <w:rFonts w:ascii="GHEA Grapalat" w:hAnsi="GHEA Grapalat"/>
                <w:b/>
                <w:i/>
                <w:sz w:val="16"/>
                <w:lang w:val="es-ES"/>
              </w:rPr>
            </w:pPr>
            <w:r w:rsidRPr="009A5836">
              <w:rPr>
                <w:rFonts w:ascii="GHEA Grapalat" w:hAnsi="GHEA Grapalat"/>
                <w:b/>
                <w:i/>
                <w:sz w:val="16"/>
                <w:lang w:val="es-ES"/>
              </w:rPr>
              <w:t>2:</w:t>
            </w:r>
          </w:p>
        </w:tc>
        <w:tc>
          <w:tcPr>
            <w:tcW w:w="2552" w:type="dxa"/>
            <w:tcBorders>
              <w:top w:val="single" w:sz="4" w:space="0" w:color="auto"/>
              <w:left w:val="single" w:sz="4" w:space="0" w:color="auto"/>
              <w:bottom w:val="single" w:sz="4" w:space="0" w:color="auto"/>
              <w:right w:val="single" w:sz="4" w:space="0" w:color="auto"/>
            </w:tcBorders>
            <w:shd w:val="clear" w:color="auto" w:fill="99CCFF"/>
          </w:tcPr>
          <w:p w:rsidR="005759F8" w:rsidRPr="009A5836" w:rsidRDefault="005759F8" w:rsidP="00EF3662">
            <w:pPr>
              <w:jc w:val="center"/>
              <w:rPr>
                <w:rFonts w:ascii="GHEA Grapalat" w:hAnsi="GHEA Grapalat"/>
                <w:i/>
                <w:sz w:val="16"/>
                <w:lang w:val="es-ES"/>
              </w:rPr>
            </w:pPr>
            <w:r w:rsidRPr="009A5836">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759F8" w:rsidRPr="009A5836" w:rsidRDefault="005759F8" w:rsidP="00EF3662">
            <w:pPr>
              <w:jc w:val="center"/>
              <w:rPr>
                <w:rFonts w:ascii="GHEA Grapalat" w:hAnsi="GHEA Grapalat"/>
                <w:i/>
                <w:sz w:val="16"/>
                <w:lang w:val="es-ES"/>
              </w:rPr>
            </w:pPr>
            <w:r w:rsidRPr="009A5836">
              <w:rPr>
                <w:rFonts w:ascii="GHEA Grapalat" w:hAnsi="GHEA Grapalat"/>
                <w:b/>
                <w:i/>
                <w:sz w:val="16"/>
                <w:lang w:val="es-ES"/>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5759F8" w:rsidRPr="009A5836" w:rsidRDefault="005759F8" w:rsidP="005759F8">
            <w:pPr>
              <w:jc w:val="center"/>
              <w:rPr>
                <w:rFonts w:ascii="GHEA Grapalat" w:hAnsi="GHEA Grapalat"/>
                <w:i/>
                <w:sz w:val="16"/>
                <w:lang w:val="es-ES"/>
              </w:rPr>
            </w:pPr>
            <w:r w:rsidRPr="009A5836">
              <w:rPr>
                <w:rFonts w:ascii="GHEA Grapalat" w:hAnsi="GHEA Grapalat"/>
                <w:b/>
                <w:i/>
                <w:sz w:val="16"/>
                <w:lang w:val="es-ES"/>
              </w:rPr>
              <w:t>5=3+4</w:t>
            </w:r>
          </w:p>
        </w:tc>
      </w:tr>
      <w:tr w:rsidR="005759F8" w:rsidRPr="00F91C77" w:rsidTr="00A27D90">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759F8" w:rsidRPr="009A5836" w:rsidRDefault="005759F8" w:rsidP="00EF3662">
            <w:pPr>
              <w:jc w:val="center"/>
              <w:rPr>
                <w:rFonts w:ascii="GHEA Grapalat" w:hAnsi="GHEA Grapalat"/>
                <w:b/>
                <w:bCs/>
                <w:sz w:val="18"/>
                <w:lang w:val="es-ES"/>
              </w:rPr>
            </w:pPr>
            <w:r w:rsidRPr="009A5836">
              <w:rPr>
                <w:rFonts w:ascii="GHEA Grapalat" w:hAnsi="GHEA Grapalat"/>
                <w:b/>
                <w:bCs/>
                <w:sz w:val="18"/>
                <w:lang w:val="es-ES"/>
              </w:rPr>
              <w:t>1:</w:t>
            </w:r>
          </w:p>
        </w:tc>
        <w:tc>
          <w:tcPr>
            <w:tcW w:w="2282" w:type="dxa"/>
            <w:tcBorders>
              <w:top w:val="single" w:sz="4" w:space="0" w:color="auto"/>
              <w:left w:val="single" w:sz="4" w:space="0" w:color="auto"/>
              <w:bottom w:val="single" w:sz="4" w:space="0" w:color="auto"/>
              <w:right w:val="single" w:sz="4" w:space="0" w:color="auto"/>
            </w:tcBorders>
            <w:vAlign w:val="center"/>
          </w:tcPr>
          <w:p w:rsidR="005759F8" w:rsidRPr="009A5836" w:rsidRDefault="005759F8" w:rsidP="00EF3662">
            <w:pPr>
              <w:rPr>
                <w:rFonts w:ascii="GHEA Grapalat" w:hAnsi="GHEA Grapalat"/>
                <w:sz w:val="18"/>
                <w:lang w:val="es-ES"/>
              </w:rPr>
            </w:pPr>
            <w:r w:rsidRPr="009A5836">
              <w:rPr>
                <w:rFonts w:ascii="GHEA Grapalat" w:hAnsi="GHEA Grapalat"/>
                <w:sz w:val="20"/>
                <w:u w:val="single"/>
                <w:vertAlign w:val="subscript"/>
                <w:lang w:val="es-ES"/>
              </w:rPr>
              <w:t>&lt;&lt;Purchase Subject Portion Name N1&gt;&gt;</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jc w:val="center"/>
              <w:rPr>
                <w:rFonts w:ascii="GHEA Grapalat" w:hAnsi="GHEA Grapalat"/>
                <w:lang w:val="es-ES"/>
              </w:rPr>
            </w:pPr>
          </w:p>
        </w:tc>
      </w:tr>
      <w:tr w:rsidR="005759F8" w:rsidRPr="00F91C77" w:rsidTr="00A27D90">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5759F8" w:rsidRPr="009A5836" w:rsidRDefault="005759F8" w:rsidP="00EF3662">
            <w:pPr>
              <w:jc w:val="center"/>
              <w:rPr>
                <w:rFonts w:ascii="GHEA Grapalat" w:hAnsi="GHEA Grapalat"/>
                <w:b/>
                <w:bCs/>
                <w:sz w:val="18"/>
                <w:lang w:val="es-ES"/>
              </w:rPr>
            </w:pPr>
            <w:r w:rsidRPr="009A5836">
              <w:rPr>
                <w:rFonts w:ascii="GHEA Grapalat" w:hAnsi="GHEA Grapalat"/>
                <w:b/>
                <w:bCs/>
                <w:sz w:val="18"/>
                <w:lang w:val="es-ES"/>
              </w:rPr>
              <w:t>2:</w:t>
            </w:r>
          </w:p>
        </w:tc>
        <w:tc>
          <w:tcPr>
            <w:tcW w:w="2282" w:type="dxa"/>
            <w:tcBorders>
              <w:top w:val="single" w:sz="4" w:space="0" w:color="auto"/>
              <w:left w:val="single" w:sz="4" w:space="0" w:color="auto"/>
              <w:bottom w:val="single" w:sz="4" w:space="0" w:color="auto"/>
              <w:right w:val="single" w:sz="4" w:space="0" w:color="auto"/>
            </w:tcBorders>
            <w:vAlign w:val="center"/>
          </w:tcPr>
          <w:p w:rsidR="005759F8" w:rsidRPr="009A5836" w:rsidRDefault="005759F8" w:rsidP="00EF3662">
            <w:pPr>
              <w:rPr>
                <w:rFonts w:ascii="GHEA Grapalat" w:hAnsi="GHEA Grapalat"/>
                <w:sz w:val="18"/>
                <w:lang w:val="es-ES"/>
              </w:rPr>
            </w:pPr>
            <w:r w:rsidRPr="009A5836">
              <w:rPr>
                <w:rFonts w:ascii="GHEA Grapalat" w:hAnsi="GHEA Grapalat"/>
                <w:sz w:val="20"/>
                <w:u w:val="single"/>
                <w:vertAlign w:val="subscript"/>
                <w:lang w:val="es-ES"/>
              </w:rPr>
              <w:t>&lt;&lt;Purchase Subject Portion Name N2&gt;&gt;</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rPr>
                <w:rFonts w:ascii="GHEA Grapalat" w:hAnsi="GHEA Grapalat"/>
                <w:lang w:val="es-ES"/>
              </w:rPr>
            </w:pPr>
          </w:p>
        </w:tc>
      </w:tr>
      <w:tr w:rsidR="005759F8" w:rsidRPr="00F91C77" w:rsidTr="00A27D90">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759F8" w:rsidRPr="009A5836" w:rsidRDefault="005759F8" w:rsidP="00EF3662">
            <w:pPr>
              <w:jc w:val="center"/>
              <w:rPr>
                <w:rFonts w:ascii="GHEA Grapalat" w:hAnsi="GHEA Grapalat"/>
                <w:b/>
                <w:bCs/>
                <w:sz w:val="18"/>
                <w:lang w:val="es-ES"/>
              </w:rPr>
            </w:pPr>
            <w:r w:rsidRPr="009A5836">
              <w:rPr>
                <w:rFonts w:ascii="GHEA Grapalat" w:hAnsi="GHEA Grapalat"/>
                <w:b/>
                <w:bCs/>
                <w:sz w:val="18"/>
                <w:lang w:val="es-ES"/>
              </w:rPr>
              <w:t>3:</w:t>
            </w:r>
          </w:p>
        </w:tc>
        <w:tc>
          <w:tcPr>
            <w:tcW w:w="2282" w:type="dxa"/>
            <w:tcBorders>
              <w:top w:val="single" w:sz="4" w:space="0" w:color="auto"/>
              <w:left w:val="single" w:sz="4" w:space="0" w:color="auto"/>
              <w:bottom w:val="single" w:sz="4" w:space="0" w:color="auto"/>
              <w:right w:val="single" w:sz="4" w:space="0" w:color="auto"/>
            </w:tcBorders>
            <w:vAlign w:val="center"/>
          </w:tcPr>
          <w:p w:rsidR="005759F8" w:rsidRPr="009A5836" w:rsidRDefault="005759F8" w:rsidP="00EF3662">
            <w:pPr>
              <w:rPr>
                <w:rFonts w:ascii="GHEA Grapalat" w:hAnsi="GHEA Grapalat"/>
                <w:sz w:val="18"/>
                <w:lang w:val="es-ES"/>
              </w:rPr>
            </w:pPr>
            <w:r w:rsidRPr="009A5836">
              <w:rPr>
                <w:rFonts w:ascii="GHEA Grapalat" w:hAnsi="GHEA Grapalat"/>
                <w:sz w:val="20"/>
                <w:u w:val="single"/>
                <w:vertAlign w:val="subscript"/>
                <w:lang w:val="es-ES"/>
              </w:rPr>
              <w:t>&lt;&lt;Purchase Subject Portion Name N3&gt;&gt;</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jc w:val="center"/>
              <w:rPr>
                <w:rFonts w:ascii="GHEA Grapalat" w:hAnsi="GHEA Grapalat"/>
                <w:lang w:val="es-ES"/>
              </w:rPr>
            </w:pPr>
          </w:p>
        </w:tc>
      </w:tr>
      <w:tr w:rsidR="005759F8" w:rsidRPr="009A5836" w:rsidTr="00A27D90">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759F8" w:rsidRPr="009A5836" w:rsidRDefault="005759F8" w:rsidP="00EF3662">
            <w:pPr>
              <w:jc w:val="center"/>
              <w:rPr>
                <w:rFonts w:ascii="GHEA Grapalat" w:hAnsi="GHEA Grapalat"/>
                <w:b/>
                <w:bCs/>
                <w:sz w:val="18"/>
                <w:lang w:val="es-ES"/>
              </w:rPr>
            </w:pPr>
            <w:r w:rsidRPr="009A5836">
              <w:rPr>
                <w:rFonts w:ascii="GHEA Grapalat" w:hAnsi="GHEA Grapalat"/>
                <w:b/>
                <w:bCs/>
                <w:sz w:val="18"/>
                <w:lang w:val="es-ES"/>
              </w:rPr>
              <w:t>...</w:t>
            </w:r>
          </w:p>
        </w:tc>
        <w:tc>
          <w:tcPr>
            <w:tcW w:w="2282" w:type="dxa"/>
            <w:tcBorders>
              <w:top w:val="single" w:sz="4" w:space="0" w:color="auto"/>
              <w:left w:val="single" w:sz="4" w:space="0" w:color="auto"/>
              <w:bottom w:val="single" w:sz="4" w:space="0" w:color="auto"/>
              <w:right w:val="single" w:sz="4" w:space="0" w:color="auto"/>
            </w:tcBorders>
            <w:vAlign w:val="center"/>
          </w:tcPr>
          <w:p w:rsidR="005759F8" w:rsidRPr="009A5836" w:rsidRDefault="005759F8" w:rsidP="00EF3662">
            <w:pPr>
              <w:rPr>
                <w:rFonts w:ascii="GHEA Grapalat" w:hAnsi="GHEA Grapalat"/>
                <w:sz w:val="18"/>
                <w:lang w:val="es-ES"/>
              </w:rPr>
            </w:pPr>
            <w:r w:rsidRPr="009A5836">
              <w:rPr>
                <w:rFonts w:ascii="GHEA Grapalat" w:hAnsi="GHEA Grapalat"/>
                <w:sz w:val="20"/>
              </w:rPr>
              <w:t>...</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jc w:val="center"/>
              <w:rPr>
                <w:rFonts w:ascii="GHEA Grapalat" w:hAnsi="GHEA Grapalat"/>
                <w:lang w:val="es-ES"/>
              </w:rPr>
            </w:pPr>
          </w:p>
        </w:tc>
      </w:tr>
      <w:tr w:rsidR="005759F8" w:rsidRPr="009A5836" w:rsidTr="00A27D90">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5759F8" w:rsidRPr="009A5836" w:rsidRDefault="005759F8" w:rsidP="00EF3662">
            <w:pPr>
              <w:jc w:val="center"/>
              <w:rPr>
                <w:rFonts w:ascii="GHEA Grapalat" w:hAnsi="GHEA Grapalat"/>
                <w:b/>
                <w:bCs/>
                <w:sz w:val="18"/>
                <w:lang w:val="es-ES"/>
              </w:rPr>
            </w:pPr>
            <w:r w:rsidRPr="009A5836">
              <w:rPr>
                <w:rFonts w:ascii="GHEA Grapalat" w:hAnsi="GHEA Grapalat"/>
                <w:b/>
                <w:sz w:val="18"/>
                <w:lang w:val="es-ES"/>
              </w:rPr>
              <w:t>...</w:t>
            </w:r>
          </w:p>
        </w:tc>
        <w:tc>
          <w:tcPr>
            <w:tcW w:w="2282" w:type="dxa"/>
            <w:tcBorders>
              <w:top w:val="single" w:sz="4" w:space="0" w:color="auto"/>
              <w:left w:val="single" w:sz="4" w:space="0" w:color="auto"/>
              <w:bottom w:val="single" w:sz="4" w:space="0" w:color="auto"/>
              <w:right w:val="single" w:sz="4" w:space="0" w:color="auto"/>
            </w:tcBorders>
            <w:vAlign w:val="center"/>
          </w:tcPr>
          <w:p w:rsidR="005759F8" w:rsidRPr="009A5836" w:rsidRDefault="005759F8" w:rsidP="00EF3662">
            <w:pPr>
              <w:rPr>
                <w:rFonts w:ascii="GHEA Grapalat" w:hAnsi="GHEA Grapalat"/>
                <w:sz w:val="18"/>
                <w:lang w:val="es-ES"/>
              </w:rPr>
            </w:pPr>
            <w:r w:rsidRPr="009A5836">
              <w:rPr>
                <w:rFonts w:ascii="GHEA Grapalat" w:hAnsi="GHEA Grapalat"/>
                <w:sz w:val="20"/>
              </w:rPr>
              <w:t>...</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5759F8" w:rsidRPr="009A5836" w:rsidRDefault="005759F8"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759F8" w:rsidRPr="009A5836" w:rsidRDefault="005759F8" w:rsidP="00EF3662">
            <w:pPr>
              <w:jc w:val="center"/>
              <w:rPr>
                <w:rFonts w:ascii="GHEA Grapalat" w:hAnsi="GHEA Grapalat"/>
                <w:sz w:val="20"/>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759F8" w:rsidRPr="009A5836" w:rsidRDefault="005759F8" w:rsidP="00EF3662">
            <w:pPr>
              <w:jc w:val="center"/>
              <w:rPr>
                <w:rFonts w:ascii="GHEA Grapalat" w:hAnsi="GHEA Grapalat"/>
                <w:sz w:val="20"/>
                <w:lang w:val="es-ES"/>
              </w:rPr>
            </w:pPr>
          </w:p>
        </w:tc>
      </w:tr>
    </w:tbl>
    <w:p w:rsidR="00B2572B" w:rsidRPr="009A5836" w:rsidRDefault="00B2572B" w:rsidP="00EF3662">
      <w:pPr>
        <w:rPr>
          <w:rFonts w:ascii="GHEA Grapalat" w:hAnsi="GHEA Grapalat"/>
          <w:sz w:val="18"/>
          <w:szCs w:val="18"/>
          <w:lang w:val="es-ES"/>
        </w:rPr>
      </w:pPr>
    </w:p>
    <w:p w:rsidR="00B2572B" w:rsidRPr="009A5836" w:rsidRDefault="00B2572B" w:rsidP="00EF3662">
      <w:pPr>
        <w:rPr>
          <w:rFonts w:ascii="GHEA Grapalat" w:hAnsi="GHEA Grapalat"/>
          <w:sz w:val="18"/>
          <w:szCs w:val="18"/>
          <w:lang w:val="es-ES"/>
        </w:rPr>
      </w:pPr>
    </w:p>
    <w:p w:rsidR="00B2572B" w:rsidRPr="009A5836" w:rsidRDefault="00B2572B" w:rsidP="00EF3662">
      <w:pPr>
        <w:rPr>
          <w:rFonts w:ascii="GHEA Grapalat" w:hAnsi="GHEA Grapalat"/>
          <w:sz w:val="18"/>
          <w:szCs w:val="18"/>
          <w:lang w:val="hy-AM"/>
        </w:rPr>
      </w:pPr>
    </w:p>
    <w:p w:rsidR="00B2572B" w:rsidRPr="009A5836" w:rsidRDefault="00B2572B" w:rsidP="00EF3662">
      <w:pPr>
        <w:ind w:left="720" w:firstLine="720"/>
        <w:jc w:val="both"/>
        <w:rPr>
          <w:rFonts w:ascii="GHEA Grapalat" w:hAnsi="GHEA Grapalat"/>
          <w:sz w:val="20"/>
          <w:lang w:val="hy-AM"/>
        </w:rPr>
      </w:pPr>
      <w:r w:rsidRPr="009A5836">
        <w:rPr>
          <w:rFonts w:ascii="GHEA Grapalat" w:hAnsi="GHEA Grapalat"/>
          <w:sz w:val="20"/>
        </w:rPr>
        <w:t xml:space="preserve">     </w:t>
      </w:r>
      <w:r w:rsidRPr="009A5836">
        <w:rPr>
          <w:rFonts w:ascii="GHEA Grapalat" w:hAnsi="GHEA Grapalat"/>
          <w:sz w:val="20"/>
          <w:lang w:val="hy-AM"/>
        </w:rPr>
        <w:t>________________________________________</w:t>
      </w:r>
      <w:r w:rsidRPr="009A5836">
        <w:rPr>
          <w:rFonts w:ascii="GHEA Grapalat" w:hAnsi="GHEA Grapalat"/>
          <w:sz w:val="20"/>
          <w:lang w:val="hy-AM"/>
        </w:rPr>
        <w:tab/>
        <w:t xml:space="preserve">                </w:t>
      </w:r>
      <w:r w:rsidRPr="009A5836">
        <w:rPr>
          <w:rFonts w:ascii="GHEA Grapalat" w:hAnsi="GHEA Grapalat"/>
          <w:sz w:val="20"/>
        </w:rPr>
        <w:t xml:space="preserve">       </w:t>
      </w:r>
      <w:r w:rsidRPr="009A5836">
        <w:rPr>
          <w:rFonts w:ascii="GHEA Grapalat" w:hAnsi="GHEA Grapalat"/>
          <w:sz w:val="20"/>
          <w:lang w:val="hy-AM"/>
        </w:rPr>
        <w:t>_____________</w:t>
      </w:r>
    </w:p>
    <w:p w:rsidR="00B2572B" w:rsidRPr="009A5836" w:rsidRDefault="00B2572B" w:rsidP="00EF3662">
      <w:pPr>
        <w:jc w:val="both"/>
        <w:rPr>
          <w:rFonts w:ascii="GHEA Grapalat" w:hAnsi="GHEA Grapalat"/>
          <w:sz w:val="20"/>
          <w:vertAlign w:val="superscript"/>
          <w:lang w:val="hy-AM"/>
        </w:rPr>
      </w:pPr>
      <w:r w:rsidRPr="009A5836">
        <w:rPr>
          <w:rFonts w:ascii="GHEA Grapalat" w:hAnsi="GHEA Grapalat"/>
          <w:sz w:val="20"/>
          <w:vertAlign w:val="superscript"/>
          <w:lang w:val="hy-AM"/>
        </w:rPr>
        <w:t>name of the participant (leader's position, first name and last name), signature</w:t>
      </w:r>
      <w:r w:rsidRPr="009A5836">
        <w:rPr>
          <w:rFonts w:ascii="GHEA Grapalat" w:hAnsi="GHEA Grapalat"/>
          <w:sz w:val="20"/>
          <w:vertAlign w:val="superscript"/>
          <w:lang w:val="hy-AM"/>
        </w:rPr>
        <w:tab/>
      </w:r>
    </w:p>
    <w:p w:rsidR="00B2572B" w:rsidRPr="009A5836" w:rsidRDefault="00B2572B" w:rsidP="00EF3662">
      <w:pPr>
        <w:jc w:val="right"/>
        <w:rPr>
          <w:rFonts w:ascii="GHEA Grapalat" w:hAnsi="GHEA Grapalat"/>
          <w:sz w:val="20"/>
          <w:lang w:val="hy-AM"/>
        </w:rPr>
      </w:pPr>
      <w:r w:rsidRPr="009A5836">
        <w:rPr>
          <w:rFonts w:ascii="GHEA Grapalat" w:hAnsi="GHEA Grapalat"/>
          <w:sz w:val="20"/>
          <w:lang w:val="hy-AM"/>
        </w:rPr>
        <w:t xml:space="preserve">    </w:t>
      </w:r>
    </w:p>
    <w:p w:rsidR="00B2572B" w:rsidRPr="009A5836" w:rsidRDefault="00B2572B" w:rsidP="00EF3662">
      <w:pPr>
        <w:jc w:val="right"/>
        <w:rPr>
          <w:rFonts w:ascii="GHEA Grapalat" w:hAnsi="GHEA Grapalat"/>
          <w:sz w:val="20"/>
          <w:lang w:val="hy-AM"/>
        </w:rPr>
      </w:pPr>
      <w:r w:rsidRPr="009A5836">
        <w:rPr>
          <w:rFonts w:ascii="GHEA Grapalat" w:hAnsi="GHEA Grapalat"/>
          <w:sz w:val="20"/>
          <w:lang w:val="hy-AM"/>
        </w:rPr>
        <w:t>K. T.</w:t>
      </w:r>
      <w:r w:rsidRPr="009A5836">
        <w:rPr>
          <w:rFonts w:ascii="GHEA Grapalat" w:hAnsi="GHEA Grapalat"/>
          <w:sz w:val="20"/>
          <w:lang w:val="hy-AM"/>
        </w:rPr>
        <w:tab/>
        <w:t xml:space="preserve"> </w:t>
      </w:r>
    </w:p>
    <w:p w:rsidR="00B2572B" w:rsidRPr="009A5836" w:rsidRDefault="00B2572B" w:rsidP="00EF3662">
      <w:pPr>
        <w:jc w:val="right"/>
        <w:rPr>
          <w:rFonts w:ascii="GHEA Grapalat" w:hAnsi="GHEA Grapalat"/>
          <w:sz w:val="20"/>
          <w:lang w:val="hy-AM"/>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pStyle w:val="31"/>
        <w:spacing w:line="240" w:lineRule="auto"/>
        <w:jc w:val="right"/>
        <w:rPr>
          <w:rFonts w:ascii="GHEA Grapalat" w:hAnsi="GHEA Grapalat"/>
          <w:i/>
          <w:lang w:val="hy-AM"/>
        </w:rPr>
      </w:pPr>
    </w:p>
    <w:p w:rsidR="00B2572B" w:rsidRPr="005E1F72" w:rsidRDefault="00B2572B" w:rsidP="00EF3662">
      <w:pPr>
        <w:pStyle w:val="31"/>
        <w:spacing w:line="240" w:lineRule="auto"/>
        <w:jc w:val="right"/>
        <w:rPr>
          <w:rFonts w:ascii="GHEA Grapalat" w:hAnsi="GHEA Grapalat"/>
          <w:i/>
          <w:lang w:val="hy-AM"/>
        </w:rPr>
      </w:pPr>
    </w:p>
    <w:p w:rsidR="00B2572B" w:rsidRPr="005E1F72" w:rsidRDefault="00B2572B" w:rsidP="009A5836">
      <w:pPr>
        <w:pStyle w:val="31"/>
        <w:spacing w:line="240" w:lineRule="auto"/>
        <w:jc w:val="right"/>
        <w:rPr>
          <w:rFonts w:ascii="GHEA Grapalat" w:hAnsi="GHEA Grapalat"/>
          <w:i/>
          <w:lang w:val="hy-AM"/>
        </w:rPr>
      </w:pPr>
    </w:p>
    <w:p w:rsidR="00B2572B" w:rsidRPr="005E1F72" w:rsidRDefault="00B2572B" w:rsidP="009A5836">
      <w:pPr>
        <w:pStyle w:val="31"/>
        <w:spacing w:line="240" w:lineRule="auto"/>
        <w:ind w:firstLine="0"/>
        <w:jc w:val="right"/>
        <w:rPr>
          <w:rFonts w:ascii="GHEA Grapalat" w:hAnsi="GHEA Grapalat"/>
          <w:i/>
          <w:lang w:val="es-ES" w:eastAsia="ru-RU"/>
        </w:rPr>
      </w:pPr>
    </w:p>
    <w:p w:rsidR="009A5836" w:rsidRPr="009A5836" w:rsidRDefault="009A5836" w:rsidP="009A5836">
      <w:pPr>
        <w:pStyle w:val="31"/>
        <w:spacing w:line="240" w:lineRule="auto"/>
        <w:jc w:val="left"/>
        <w:rPr>
          <w:rFonts w:ascii="GHEA Grapalat" w:hAnsi="GHEA Grapalat"/>
          <w:bCs/>
          <w:i/>
          <w:iCs/>
          <w:sz w:val="18"/>
          <w:szCs w:val="18"/>
          <w:lang w:val="es-ES" w:eastAsia="ru-RU"/>
        </w:rPr>
      </w:pPr>
      <w:r w:rsidRPr="009A5836">
        <w:rPr>
          <w:rFonts w:ascii="GHEA Grapalat" w:hAnsi="GHEA Grapalat"/>
          <w:bCs/>
          <w:i/>
          <w:sz w:val="18"/>
          <w:szCs w:val="18"/>
          <w:lang w:val="es-ES" w:eastAsia="ru-RU"/>
        </w:rPr>
        <w:t xml:space="preserve">** </w:t>
      </w:r>
      <w:r w:rsidRPr="008160E9">
        <w:rPr>
          <w:rFonts w:ascii="GHEA Grapalat" w:hAnsi="GHEA Grapalat"/>
          <w:i/>
          <w:sz w:val="18"/>
          <w:szCs w:val="18"/>
          <w:lang w:val="hy-AM" w:eastAsia="ru-RU"/>
        </w:rPr>
        <w:t>if</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the participant</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added</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value</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tax</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payer</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 xml:space="preserve">is </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then</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given</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of the contract</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line</w:t>
      </w:r>
      <w:r w:rsidRPr="009A5836">
        <w:rPr>
          <w:rFonts w:ascii="GHEA Grapalat" w:hAnsi="GHEA Grapalat"/>
          <w:i/>
          <w:sz w:val="18"/>
          <w:szCs w:val="18"/>
          <w:lang w:val="af-ZA" w:eastAsia="ru-RU"/>
        </w:rPr>
        <w:t xml:space="preserve"> </w:t>
      </w:r>
      <w:r>
        <w:rPr>
          <w:rFonts w:ascii="GHEA Grapalat" w:hAnsi="GHEA Grapalat"/>
          <w:i/>
          <w:sz w:val="18"/>
          <w:szCs w:val="18"/>
          <w:lang w:val="hy-AM" w:eastAsia="ru-RU"/>
        </w:rPr>
        <w:t>RA:</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State</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budget</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to be paid</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added</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value</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tax</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the amount</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noted</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 xml:space="preserve">is the </w:t>
      </w:r>
      <w:r w:rsidRPr="009A5836">
        <w:rPr>
          <w:rFonts w:ascii="GHEA Grapalat" w:hAnsi="GHEA Grapalat"/>
          <w:i/>
          <w:sz w:val="18"/>
          <w:szCs w:val="18"/>
          <w:lang w:val="af-ZA" w:eastAsia="ru-RU"/>
        </w:rPr>
        <w:t xml:space="preserve">4th </w:t>
      </w:r>
      <w:r w:rsidRPr="008160E9">
        <w:rPr>
          <w:rFonts w:ascii="GHEA Grapalat" w:hAnsi="GHEA Grapalat"/>
          <w:i/>
          <w:sz w:val="18"/>
          <w:szCs w:val="18"/>
          <w:lang w:val="hy-AM" w:eastAsia="ru-RU"/>
        </w:rPr>
        <w:t>in the column.</w:t>
      </w:r>
    </w:p>
    <w:p w:rsidR="002123FA" w:rsidRPr="005E1F72" w:rsidRDefault="00B2572B" w:rsidP="002123FA">
      <w:pPr>
        <w:pStyle w:val="31"/>
        <w:spacing w:line="240" w:lineRule="auto"/>
        <w:jc w:val="right"/>
        <w:rPr>
          <w:rFonts w:ascii="GHEA Grapalat" w:hAnsi="GHEA Grapalat" w:cs="Sylfaen"/>
          <w:b/>
          <w:lang w:val="hy-AM"/>
        </w:rPr>
      </w:pPr>
      <w:r w:rsidRPr="005E1F72">
        <w:rPr>
          <w:rFonts w:ascii="GHEA Grapalat" w:hAnsi="GHEA Grapalat"/>
          <w:i/>
          <w:lang w:val="es-ES" w:eastAsia="ru-RU"/>
        </w:rPr>
        <w:br w:type="page"/>
      </w:r>
    </w:p>
    <w:p w:rsidR="007862B1" w:rsidRPr="000B4CF4" w:rsidRDefault="007862B1" w:rsidP="007862B1">
      <w:pPr>
        <w:pStyle w:val="31"/>
        <w:spacing w:line="240" w:lineRule="auto"/>
        <w:jc w:val="right"/>
        <w:rPr>
          <w:rFonts w:ascii="GHEA Grapalat" w:hAnsi="GHEA Grapalat" w:cs="Arial"/>
          <w:b/>
          <w:lang w:val="hy-AM"/>
        </w:rPr>
      </w:pPr>
      <w:r w:rsidRPr="005E1F72">
        <w:rPr>
          <w:rFonts w:ascii="GHEA Grapalat" w:hAnsi="GHEA Grapalat" w:cs="Sylfaen"/>
          <w:b/>
          <w:lang w:val="hy-AM"/>
        </w:rPr>
        <w:lastRenderedPageBreak/>
        <w:t xml:space="preserve">Appendix </w:t>
      </w:r>
      <w:r w:rsidRPr="005E1F72">
        <w:rPr>
          <w:rFonts w:ascii="GHEA Grapalat" w:hAnsi="GHEA Grapalat" w:cs="Arial"/>
          <w:b/>
          <w:lang w:val="hy-AM"/>
        </w:rPr>
        <w:t>4.2</w:t>
      </w:r>
    </w:p>
    <w:p w:rsidR="007862B1" w:rsidRPr="005E1F72" w:rsidRDefault="00BA1F77" w:rsidP="007862B1">
      <w:pPr>
        <w:pStyle w:val="31"/>
        <w:spacing w:line="240" w:lineRule="auto"/>
        <w:jc w:val="right"/>
        <w:rPr>
          <w:rFonts w:ascii="GHEA Grapalat" w:hAnsi="GHEA Grapalat" w:cs="Arial"/>
          <w:b/>
          <w:lang w:val="hy-AM"/>
        </w:rPr>
      </w:pPr>
      <w:r w:rsidRPr="00E65E2E">
        <w:rPr>
          <w:rFonts w:ascii="GHEA Grapalat" w:hAnsi="GHEA Grapalat"/>
          <w:b/>
          <w:i/>
          <w:sz w:val="22"/>
          <w:szCs w:val="22"/>
          <w:lang w:val="hy-AM"/>
        </w:rPr>
        <w:t xml:space="preserve">" </w:t>
      </w:r>
      <w:r w:rsidR="00C049C0">
        <w:rPr>
          <w:rFonts w:ascii="GHEA Grapalat" w:hAnsi="GHEA Grapalat" w:cs="Sylfaen"/>
          <w:b/>
          <w:i/>
          <w:sz w:val="22"/>
          <w:szCs w:val="22"/>
          <w:lang w:val="es-ES"/>
        </w:rPr>
        <w:t xml:space="preserve">RAGM </w:t>
      </w:r>
      <w:r w:rsidR="00C049C0" w:rsidRPr="00F91C77">
        <w:rPr>
          <w:rFonts w:ascii="GHEA Grapalat" w:hAnsi="GHEA Grapalat" w:cs="Sylfaen"/>
          <w:b/>
          <w:i/>
          <w:sz w:val="22"/>
          <w:szCs w:val="22"/>
          <w:lang w:val="hy-AM"/>
        </w:rPr>
        <w:t xml:space="preserve">DZHD </w:t>
      </w:r>
      <w:r>
        <w:rPr>
          <w:rFonts w:ascii="GHEA Grapalat" w:hAnsi="GHEA Grapalat" w:cs="Sylfaen"/>
          <w:b/>
          <w:i/>
          <w:sz w:val="22"/>
          <w:szCs w:val="22"/>
          <w:lang w:val="es-ES"/>
        </w:rPr>
        <w:t xml:space="preserve">-GHASHZB-2024/01 </w:t>
      </w:r>
      <w:r w:rsidRPr="00E65E2E">
        <w:rPr>
          <w:rFonts w:ascii="GHEA Grapalat" w:hAnsi="GHEA Grapalat"/>
          <w:b/>
          <w:i/>
          <w:sz w:val="22"/>
          <w:szCs w:val="22"/>
          <w:lang w:val="hy-AM"/>
        </w:rPr>
        <w:t>"</w:t>
      </w:r>
      <w:r w:rsidRPr="004B1AE3">
        <w:rPr>
          <w:rFonts w:ascii="GHEA Grapalat" w:hAnsi="GHEA Grapalat" w:cs="Sylfaen"/>
          <w:b/>
          <w:i/>
          <w:sz w:val="22"/>
          <w:szCs w:val="22"/>
          <w:lang w:val="hy-AM"/>
        </w:rPr>
        <w:t xml:space="preserve">  </w:t>
      </w:r>
      <w:r w:rsidR="007862B1" w:rsidRPr="005E1F72">
        <w:rPr>
          <w:rFonts w:ascii="GHEA Grapalat" w:hAnsi="GHEA Grapalat" w:cs="Sylfaen"/>
          <w:b/>
          <w:lang w:val="hy-AM"/>
        </w:rPr>
        <w:t>with code</w:t>
      </w:r>
    </w:p>
    <w:p w:rsidR="007862B1" w:rsidRDefault="008160E9" w:rsidP="007862B1">
      <w:pPr>
        <w:pStyle w:val="31"/>
        <w:spacing w:line="240" w:lineRule="auto"/>
        <w:jc w:val="right"/>
        <w:rPr>
          <w:rFonts w:ascii="GHEA Grapalat" w:hAnsi="GHEA Grapalat" w:cs="Sylfaen"/>
          <w:b/>
          <w:lang w:val="hy-AM"/>
        </w:rPr>
      </w:pPr>
      <w:r>
        <w:rPr>
          <w:rFonts w:ascii="GHEA Grapalat" w:hAnsi="GHEA Grapalat" w:cs="Sylfaen"/>
          <w:b/>
          <w:lang w:val="hy-AM"/>
        </w:rPr>
        <w:t>request for quotation</w:t>
      </w:r>
      <w:r w:rsidR="007862B1" w:rsidRPr="005E1F72">
        <w:rPr>
          <w:rFonts w:ascii="GHEA Grapalat" w:hAnsi="GHEA Grapalat" w:cs="Arial"/>
          <w:b/>
          <w:lang w:val="hy-AM"/>
        </w:rPr>
        <w:t xml:space="preserve"> </w:t>
      </w:r>
      <w:r w:rsidR="007862B1" w:rsidRPr="005E1F72">
        <w:rPr>
          <w:rFonts w:ascii="GHEA Grapalat" w:hAnsi="GHEA Grapalat" w:cs="Sylfaen"/>
          <w:b/>
          <w:lang w:val="hy-AM"/>
        </w:rPr>
        <w:t>of invitation</w:t>
      </w:r>
    </w:p>
    <w:p w:rsidR="007862B1" w:rsidRDefault="007862B1" w:rsidP="007862B1">
      <w:pPr>
        <w:pStyle w:val="31"/>
        <w:spacing w:line="240" w:lineRule="auto"/>
        <w:jc w:val="right"/>
        <w:rPr>
          <w:rFonts w:ascii="GHEA Grapalat" w:hAnsi="GHEA Grapalat" w:cs="Sylfaen"/>
          <w:b/>
          <w:lang w:val="hy-AM"/>
        </w:rPr>
      </w:pPr>
    </w:p>
    <w:p w:rsidR="007862B1" w:rsidRDefault="007862B1" w:rsidP="007862B1">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260569">
        <w:rPr>
          <w:rFonts w:ascii="GHEA Grapalat" w:hAnsi="GHEA Grapalat" w:cs="GHEA Grapalat"/>
          <w:b/>
          <w:sz w:val="20"/>
          <w:szCs w:val="20"/>
          <w:lang w:val="hy-AM"/>
        </w:rPr>
        <w:t>TORT AGREEMENT</w:t>
      </w:r>
    </w:p>
    <w:p w:rsidR="00631658" w:rsidRPr="00260569" w:rsidRDefault="00631658" w:rsidP="007862B1">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(provision of qualification)</w:t>
      </w:r>
    </w:p>
    <w:p w:rsidR="007862B1" w:rsidRPr="00260569" w:rsidRDefault="007862B1" w:rsidP="007862B1">
      <w:pPr>
        <w:rPr>
          <w:rFonts w:ascii="GHEA Grapalat" w:hAnsi="GHEA Grapalat" w:cs="GHEA Grapalat"/>
          <w:b/>
          <w:sz w:val="20"/>
          <w:szCs w:val="20"/>
          <w:lang w:val="hy-AM"/>
        </w:rPr>
      </w:pPr>
      <w:r w:rsidRPr="00260569">
        <w:rPr>
          <w:rFonts w:ascii="GHEA Grapalat" w:hAnsi="GHEA Grapalat" w:cs="GHEA Grapalat"/>
          <w:color w:val="FF0000"/>
          <w:sz w:val="20"/>
          <w:szCs w:val="20"/>
          <w:shd w:val="clear" w:color="auto" w:fill="92CDDC"/>
          <w:lang w:val="hy-AM"/>
        </w:rPr>
        <w:t xml:space="preserve">                                                              </w:t>
      </w:r>
    </w:p>
    <w:p w:rsidR="007862B1" w:rsidRPr="00260569" w:rsidRDefault="007862B1" w:rsidP="0040074F">
      <w:pPr>
        <w:jc w:val="center"/>
        <w:rPr>
          <w:rFonts w:ascii="GHEA Grapalat" w:hAnsi="GHEA Grapalat" w:cs="GHEA Grapalat"/>
          <w:sz w:val="20"/>
          <w:szCs w:val="20"/>
          <w:lang w:val="hy-AM"/>
        </w:rPr>
      </w:pPr>
      <w:r w:rsidRPr="0028392B">
        <w:rPr>
          <w:rFonts w:ascii="GHEA Grapalat" w:hAnsi="GHEA Grapalat" w:cs="GHEA Grapalat"/>
          <w:sz w:val="20"/>
          <w:szCs w:val="20"/>
          <w:lang w:val="hy-AM"/>
        </w:rPr>
        <w:t>c. Yerevan</w:t>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t xml:space="preserve">            </w:t>
      </w:r>
      <w:r w:rsidRPr="0028392B">
        <w:rPr>
          <w:rFonts w:ascii="GHEA Grapalat" w:hAnsi="GHEA Grapalat"/>
          <w:sz w:val="20"/>
          <w:szCs w:val="20"/>
          <w:lang w:val="hy-AM"/>
        </w:rPr>
        <w:t>"</w:t>
      </w:r>
      <w:r w:rsidRPr="0028392B">
        <w:rPr>
          <w:rFonts w:ascii="GHEA Grapalat" w:hAnsi="GHEA Grapalat" w:cs="GHEA Grapalat"/>
          <w:sz w:val="20"/>
          <w:szCs w:val="20"/>
          <w:u w:val="single"/>
          <w:lang w:val="hy-AM"/>
        </w:rPr>
        <w:t xml:space="preserve">         </w:t>
      </w:r>
      <w:r w:rsidRPr="0028392B">
        <w:rPr>
          <w:rFonts w:ascii="GHEA Grapalat" w:hAnsi="GHEA Grapalat"/>
          <w:sz w:val="20"/>
          <w:szCs w:val="20"/>
          <w:lang w:val="hy-AM"/>
        </w:rPr>
        <w:t>»</w:t>
      </w:r>
      <w:r w:rsidRPr="0028392B">
        <w:rPr>
          <w:rFonts w:ascii="GHEA Grapalat" w:hAnsi="GHEA Grapalat" w:cs="GHEA Grapalat"/>
          <w:sz w:val="20"/>
          <w:szCs w:val="20"/>
          <w:u w:val="single"/>
          <w:lang w:val="hy-AM"/>
        </w:rPr>
        <w:t xml:space="preserve"> </w:t>
      </w:r>
      <w:r w:rsidRPr="0028392B">
        <w:rPr>
          <w:rFonts w:ascii="GHEA Grapalat" w:hAnsi="GHEA Grapalat" w:cs="GHEA Grapalat"/>
          <w:sz w:val="20"/>
          <w:szCs w:val="20"/>
          <w:u w:val="single"/>
          <w:lang w:val="hy-AM"/>
        </w:rPr>
        <w:tab/>
      </w:r>
      <w:r w:rsidRPr="0028392B">
        <w:rPr>
          <w:rFonts w:ascii="GHEA Grapalat" w:hAnsi="GHEA Grapalat" w:cs="GHEA Grapalat"/>
          <w:sz w:val="20"/>
          <w:szCs w:val="20"/>
          <w:u w:val="single"/>
          <w:lang w:val="hy-AM"/>
        </w:rPr>
        <w:tab/>
      </w:r>
      <w:r w:rsidRPr="0028392B">
        <w:rPr>
          <w:rFonts w:ascii="GHEA Grapalat" w:hAnsi="GHEA Grapalat" w:cs="GHEA Grapalat"/>
          <w:sz w:val="20"/>
          <w:szCs w:val="20"/>
          <w:u w:val="single"/>
          <w:lang w:val="hy-AM"/>
        </w:rPr>
        <w:tab/>
      </w:r>
      <w:r w:rsidRPr="0028392B">
        <w:rPr>
          <w:rFonts w:ascii="GHEA Grapalat" w:hAnsi="GHEA Grapalat" w:cs="GHEA Grapalat"/>
          <w:sz w:val="20"/>
          <w:szCs w:val="20"/>
          <w:lang w:val="hy-AM"/>
        </w:rPr>
        <w:t>20 years</w:t>
      </w:r>
    </w:p>
    <w:p w:rsidR="007862B1" w:rsidRPr="007862B1" w:rsidRDefault="007862B1" w:rsidP="007862B1">
      <w:pPr>
        <w:rPr>
          <w:rFonts w:ascii="GHEA Grapalat" w:hAnsi="GHEA Grapalat" w:cs="GHEA Grapalat"/>
          <w:sz w:val="20"/>
          <w:szCs w:val="20"/>
          <w:lang w:val="hy-AM"/>
        </w:rPr>
      </w:pPr>
    </w:p>
    <w:p w:rsidR="007862B1" w:rsidRPr="00427B84" w:rsidRDefault="007862B1" w:rsidP="007862B1">
      <w:pPr>
        <w:jc w:val="both"/>
        <w:rPr>
          <w:rFonts w:ascii="GHEA Grapalat" w:hAnsi="GHEA Grapalat" w:cs="GHEA Grapalat"/>
          <w:sz w:val="20"/>
          <w:szCs w:val="20"/>
          <w:u w:val="single"/>
          <w:vertAlign w:val="subscript"/>
          <w:lang w:val="hy-AM"/>
        </w:rPr>
      </w:pP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vertAlign w:val="subscript"/>
          <w:lang w:val="hy-AM"/>
        </w:rPr>
        <w:t xml:space="preserve">, </w:t>
      </w:r>
      <w:r w:rsidRPr="00427B84">
        <w:rPr>
          <w:rFonts w:ascii="GHEA Grapalat" w:hAnsi="GHEA Grapalat" w:cs="GHEA Grapalat"/>
          <w:sz w:val="20"/>
          <w:szCs w:val="20"/>
          <w:lang w:val="hy-AM"/>
        </w:rPr>
        <w:t>represented by the Director of the Company</w:t>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p>
    <w:p w:rsidR="007862B1" w:rsidRPr="00427B84" w:rsidRDefault="007862B1" w:rsidP="007862B1">
      <w:pPr>
        <w:jc w:val="both"/>
        <w:rPr>
          <w:rFonts w:ascii="GHEA Grapalat" w:hAnsi="GHEA Grapalat" w:cs="GHEA Grapalat"/>
          <w:sz w:val="20"/>
          <w:szCs w:val="20"/>
          <w:lang w:val="hy-AM"/>
        </w:rPr>
      </w:pPr>
      <w:r w:rsidRPr="00427B84">
        <w:rPr>
          <w:rFonts w:ascii="GHEA Grapalat" w:hAnsi="GHEA Grapalat"/>
          <w:sz w:val="20"/>
          <w:szCs w:val="20"/>
          <w:vertAlign w:val="superscript"/>
          <w:lang w:val="hy-AM"/>
        </w:rPr>
        <w:t>Company Name:</w:t>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t xml:space="preserve">    </w:t>
      </w:r>
      <w:r w:rsidRPr="00427B84">
        <w:rPr>
          <w:rFonts w:ascii="GHEA Grapalat" w:hAnsi="GHEA Grapalat"/>
          <w:sz w:val="20"/>
          <w:szCs w:val="20"/>
          <w:vertAlign w:val="superscript"/>
          <w:lang w:val="hy-AM"/>
        </w:rPr>
        <w:t xml:space="preserve">The name of the director of the company, passport data </w:t>
      </w:r>
      <w:r w:rsidRPr="00427B84">
        <w:rPr>
          <w:rFonts w:ascii="GHEA Grapalat" w:hAnsi="GHEA Grapalat" w:cs="GHEA Grapalat"/>
          <w:sz w:val="20"/>
          <w:szCs w:val="20"/>
          <w:vertAlign w:val="subscript"/>
          <w:lang w:val="hy-AM"/>
        </w:rPr>
        <w:t xml:space="preserve">, </w:t>
      </w:r>
      <w:r w:rsidRPr="00427B84">
        <w:rPr>
          <w:rFonts w:ascii="GHEA Grapalat" w:hAnsi="GHEA Grapalat" w:cs="GHEA Grapalat"/>
          <w:sz w:val="20"/>
          <w:szCs w:val="20"/>
          <w:lang w:val="hy-AM"/>
        </w:rPr>
        <w:t>which operates on the basis of the company's charter (hereinafter referred to as the company), hereby unilaterally defines the agreement to pay the following damages:</w:t>
      </w:r>
    </w:p>
    <w:p w:rsidR="007862B1" w:rsidRPr="007862B1" w:rsidRDefault="007862B1" w:rsidP="007862B1">
      <w:pPr>
        <w:ind w:firstLine="708"/>
        <w:jc w:val="both"/>
        <w:rPr>
          <w:rFonts w:ascii="GHEA Grapalat" w:hAnsi="GHEA Grapalat" w:cs="GHEA Grapalat"/>
          <w:sz w:val="20"/>
          <w:szCs w:val="20"/>
          <w:lang w:val="hy-AM"/>
        </w:rPr>
      </w:pPr>
    </w:p>
    <w:p w:rsidR="007862B1" w:rsidRPr="00260569" w:rsidRDefault="007862B1" w:rsidP="007862B1">
      <w:pPr>
        <w:numPr>
          <w:ilvl w:val="0"/>
          <w:numId w:val="6"/>
        </w:numPr>
        <w:jc w:val="center"/>
        <w:rPr>
          <w:rFonts w:ascii="GHEA Grapalat" w:hAnsi="GHEA Grapalat" w:cs="GHEA Grapalat"/>
          <w:b/>
          <w:bCs/>
          <w:sz w:val="20"/>
          <w:szCs w:val="20"/>
          <w:lang w:val="pt-BR"/>
        </w:rPr>
      </w:pPr>
      <w:r w:rsidRPr="00260569">
        <w:rPr>
          <w:rFonts w:ascii="GHEA Grapalat" w:hAnsi="GHEA Grapalat" w:cs="GHEA Grapalat"/>
          <w:b/>
          <w:sz w:val="20"/>
          <w:szCs w:val="20"/>
        </w:rPr>
        <w:t xml:space="preserve">Subject of </w:t>
      </w:r>
      <w:r w:rsidRPr="00260569">
        <w:rPr>
          <w:rFonts w:ascii="GHEA Grapalat" w:hAnsi="GHEA Grapalat" w:cs="GHEA Grapalat"/>
          <w:b/>
          <w:sz w:val="20"/>
          <w:szCs w:val="20"/>
          <w:lang w:val="hy-AM"/>
        </w:rPr>
        <w:t>consent</w:t>
      </w:r>
    </w:p>
    <w:p w:rsidR="007862B1" w:rsidRPr="00260569" w:rsidRDefault="007862B1" w:rsidP="007862B1">
      <w:pPr>
        <w:jc w:val="both"/>
        <w:rPr>
          <w:rFonts w:ascii="GHEA Grapalat" w:hAnsi="GHEA Grapalat" w:cs="GHEA Grapalat"/>
          <w:b/>
          <w:bCs/>
          <w:sz w:val="20"/>
          <w:szCs w:val="20"/>
          <w:lang w:val="pt-BR"/>
        </w:rPr>
      </w:pPr>
      <w:r w:rsidRPr="00260569">
        <w:rPr>
          <w:rFonts w:ascii="GHEA Grapalat" w:hAnsi="GHEA Grapalat" w:cs="GHEA Grapalat"/>
          <w:sz w:val="20"/>
          <w:szCs w:val="20"/>
          <w:lang w:val="pt-BR"/>
        </w:rPr>
        <w:tab/>
      </w:r>
      <w:r w:rsidRPr="00260569">
        <w:rPr>
          <w:rFonts w:ascii="GHEA Grapalat" w:hAnsi="GHEA Grapalat" w:cs="GHEA Grapalat"/>
          <w:sz w:val="20"/>
          <w:szCs w:val="20"/>
          <w:lang w:val="pt-BR"/>
        </w:rPr>
        <w:tab/>
        <w:t xml:space="preserve">                               </w:t>
      </w:r>
    </w:p>
    <w:p w:rsidR="007862B1" w:rsidRPr="0040074F" w:rsidRDefault="0040074F" w:rsidP="0040074F">
      <w:pPr>
        <w:ind w:firstLine="360"/>
        <w:jc w:val="both"/>
        <w:rPr>
          <w:rFonts w:ascii="GHEA Grapalat" w:hAnsi="GHEA Grapalat" w:cs="GHEA Grapalat"/>
          <w:sz w:val="20"/>
          <w:szCs w:val="20"/>
          <w:lang w:val="pt-BR"/>
        </w:rPr>
      </w:pPr>
      <w:r>
        <w:rPr>
          <w:rFonts w:ascii="GHEA Grapalat" w:hAnsi="GHEA Grapalat" w:cs="GHEA Grapalat"/>
          <w:sz w:val="20"/>
          <w:szCs w:val="20"/>
          <w:lang w:val="hy-AM"/>
        </w:rPr>
        <w:t xml:space="preserve">1.1 </w:t>
      </w:r>
      <w:r w:rsidRPr="00260569">
        <w:rPr>
          <w:rFonts w:ascii="GHEA Grapalat" w:hAnsi="GHEA Grapalat" w:cs="GHEA Grapalat"/>
          <w:sz w:val="20"/>
          <w:szCs w:val="20"/>
          <w:lang w:val="pt-BR"/>
        </w:rPr>
        <w:t xml:space="preserve">The company participates in </w:t>
      </w:r>
      <w:r w:rsidR="00495DF0" w:rsidRPr="00495DF0">
        <w:rPr>
          <w:rFonts w:ascii="Calibri" w:hAnsi="Calibri" w:cs="Calibri"/>
          <w:sz w:val="22"/>
          <w:szCs w:val="22"/>
          <w:lang w:val="de-DE"/>
        </w:rPr>
        <w:t xml:space="preserve">" </w:t>
      </w:r>
      <w:r w:rsidR="00BA1F77">
        <w:rPr>
          <w:rFonts w:ascii="Calibri" w:hAnsi="Calibri" w:cs="Calibri"/>
          <w:sz w:val="22"/>
          <w:szCs w:val="22"/>
        </w:rPr>
        <w:t xml:space="preserve">Yeranos </w:t>
      </w:r>
      <w:r w:rsidR="00495DF0" w:rsidRPr="00495DF0">
        <w:rPr>
          <w:rFonts w:ascii="Calibri" w:hAnsi="Calibri" w:cs="Calibri"/>
          <w:sz w:val="22"/>
          <w:szCs w:val="22"/>
          <w:lang w:val="hy-AM"/>
        </w:rPr>
        <w:t>, Gegharkunik marz, RA</w:t>
      </w:r>
      <w:r w:rsidR="00BA1F77" w:rsidRPr="00BA1F77">
        <w:rPr>
          <w:rFonts w:ascii="Calibri" w:hAnsi="Calibri" w:cs="Calibri"/>
          <w:sz w:val="22"/>
          <w:szCs w:val="22"/>
          <w:lang w:val="pt-BR"/>
        </w:rPr>
        <w:t xml:space="preserve"> </w:t>
      </w:r>
      <w:r w:rsidR="00BA1F77">
        <w:rPr>
          <w:rFonts w:ascii="Calibri" w:hAnsi="Calibri" w:cs="Calibri"/>
          <w:sz w:val="22"/>
          <w:szCs w:val="22"/>
        </w:rPr>
        <w:t xml:space="preserve">village </w:t>
      </w:r>
      <w:r w:rsidR="00CE529A">
        <w:rPr>
          <w:rFonts w:ascii="Calibri" w:hAnsi="Calibri" w:cs="Calibri"/>
          <w:sz w:val="22"/>
          <w:szCs w:val="22"/>
          <w:lang w:val="hy-AM"/>
        </w:rPr>
        <w:t xml:space="preserve">N </w:t>
      </w:r>
      <w:r w:rsidR="00BA1F77" w:rsidRPr="00BA1F77">
        <w:rPr>
          <w:rFonts w:ascii="Calibri" w:hAnsi="Calibri" w:cs="Calibri"/>
          <w:sz w:val="22"/>
          <w:szCs w:val="22"/>
          <w:lang w:val="pt-BR"/>
        </w:rPr>
        <w:t>1</w:t>
      </w:r>
      <w:r w:rsidR="00CE529A">
        <w:rPr>
          <w:rFonts w:ascii="Calibri" w:hAnsi="Calibri" w:cs="Calibri"/>
          <w:sz w:val="22"/>
          <w:szCs w:val="22"/>
          <w:lang w:val="hy-AM"/>
        </w:rPr>
        <w:t xml:space="preserve"> </w:t>
      </w:r>
      <w:r w:rsidR="00BA1F77">
        <w:rPr>
          <w:rFonts w:ascii="Calibri" w:hAnsi="Calibri" w:cs="Calibri"/>
          <w:sz w:val="22"/>
          <w:szCs w:val="22"/>
        </w:rPr>
        <w:t xml:space="preserve">secondary </w:t>
      </w:r>
      <w:r w:rsidR="00495DF0" w:rsidRPr="00495DF0">
        <w:rPr>
          <w:rFonts w:ascii="Calibri" w:hAnsi="Calibri" w:cs="Calibri"/>
          <w:sz w:val="22"/>
          <w:szCs w:val="22"/>
          <w:lang w:val="hy-AM"/>
        </w:rPr>
        <w:t xml:space="preserve">school </w:t>
      </w:r>
      <w:r w:rsidR="00495DF0" w:rsidRPr="00495DF0">
        <w:rPr>
          <w:rFonts w:ascii="Calibri" w:hAnsi="Calibri" w:cs="Calibri"/>
          <w:sz w:val="22"/>
          <w:szCs w:val="22"/>
          <w:lang w:val="de-DE"/>
        </w:rPr>
        <w:t xml:space="preserve">" </w:t>
      </w:r>
      <w:r w:rsidR="00495DF0" w:rsidRPr="00260569">
        <w:rPr>
          <w:rFonts w:ascii="GHEA Grapalat" w:hAnsi="GHEA Grapalat" w:cs="GHEA Grapalat"/>
          <w:sz w:val="20"/>
          <w:szCs w:val="20"/>
          <w:lang w:val="pt-BR"/>
        </w:rPr>
        <w:t xml:space="preserve">organized by </w:t>
      </w:r>
      <w:r w:rsidR="00495DF0" w:rsidRPr="00495DF0">
        <w:rPr>
          <w:rFonts w:ascii="Calibri" w:hAnsi="Calibri" w:cs="Calibri"/>
          <w:sz w:val="22"/>
          <w:szCs w:val="22"/>
          <w:lang w:val="fr-FR"/>
        </w:rPr>
        <w:t xml:space="preserve">SNOC (hereinafter referred to as the "Client"): </w:t>
      </w:r>
      <w:r w:rsidR="00BA1F77" w:rsidRPr="00E65E2E">
        <w:rPr>
          <w:rFonts w:ascii="GHEA Grapalat" w:hAnsi="GHEA Grapalat"/>
          <w:b/>
          <w:i/>
          <w:sz w:val="22"/>
          <w:szCs w:val="22"/>
          <w:lang w:val="hy-AM"/>
        </w:rPr>
        <w:t xml:space="preserve">" </w:t>
      </w:r>
      <w:r w:rsidR="00C049C0">
        <w:rPr>
          <w:rFonts w:ascii="GHEA Grapalat" w:hAnsi="GHEA Grapalat" w:cs="Sylfaen"/>
          <w:b/>
          <w:i/>
          <w:sz w:val="22"/>
          <w:szCs w:val="22"/>
          <w:lang w:val="es-ES"/>
        </w:rPr>
        <w:t xml:space="preserve">RAGM </w:t>
      </w:r>
      <w:r w:rsidR="00E90D3C" w:rsidRPr="0033011B">
        <w:rPr>
          <w:rFonts w:ascii="GHEA Grapalat" w:hAnsi="GHEA Grapalat" w:cs="Sylfaen"/>
          <w:b/>
          <w:i/>
          <w:sz w:val="22"/>
          <w:szCs w:val="22"/>
          <w:lang w:val="en-US"/>
        </w:rPr>
        <w:t xml:space="preserve">DZHD </w:t>
      </w:r>
      <w:r w:rsidR="00BA1F77">
        <w:rPr>
          <w:rFonts w:ascii="GHEA Grapalat" w:hAnsi="GHEA Grapalat" w:cs="Sylfaen"/>
          <w:b/>
          <w:i/>
          <w:sz w:val="22"/>
          <w:szCs w:val="22"/>
          <w:lang w:val="es-ES"/>
        </w:rPr>
        <w:t xml:space="preserve">-GHASHZB-2024/01 </w:t>
      </w:r>
      <w:r w:rsidR="00BA1F77" w:rsidRPr="00E65E2E">
        <w:rPr>
          <w:rFonts w:ascii="GHEA Grapalat" w:hAnsi="GHEA Grapalat"/>
          <w:b/>
          <w:i/>
          <w:sz w:val="22"/>
          <w:szCs w:val="22"/>
          <w:lang w:val="hy-AM"/>
        </w:rPr>
        <w:t>"</w:t>
      </w:r>
      <w:r w:rsidR="00BA1F77" w:rsidRPr="004B1AE3">
        <w:rPr>
          <w:rFonts w:ascii="GHEA Grapalat" w:hAnsi="GHEA Grapalat" w:cs="Sylfaen"/>
          <w:b/>
          <w:i/>
          <w:sz w:val="22"/>
          <w:szCs w:val="22"/>
          <w:lang w:val="hy-AM"/>
        </w:rPr>
        <w:t xml:space="preserve">  </w:t>
      </w:r>
      <w:r w:rsidRPr="0040074F">
        <w:rPr>
          <w:rFonts w:ascii="GHEA Grapalat" w:hAnsi="GHEA Grapalat" w:cs="GHEA Grapalat"/>
          <w:sz w:val="20"/>
          <w:szCs w:val="20"/>
          <w:lang w:val="pt-BR"/>
        </w:rPr>
        <w:t>to the code purchase procedure.</w:t>
      </w:r>
    </w:p>
    <w:p w:rsidR="007862B1" w:rsidRPr="00260569" w:rsidRDefault="006E35C3" w:rsidP="006E35C3">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1.2 As a participant selected as a result of the purchase procedure, ensuring the necessary qualifications for the fulfillment of the obligations stipulated in the contract to be concluded, the Company presents to the Customer this damages agreement and the attached payment request completed and approved by the Company.</w:t>
      </w:r>
    </w:p>
    <w:p w:rsidR="007862B1" w:rsidRPr="00260569" w:rsidRDefault="000149F3" w:rsidP="000149F3">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The Company </w:t>
      </w:r>
      <w:r w:rsidR="007862B1" w:rsidRPr="00260569">
        <w:rPr>
          <w:rFonts w:ascii="GHEA Grapalat" w:hAnsi="GHEA Grapalat" w:cs="GHEA Grapalat"/>
          <w:color w:val="000000"/>
          <w:sz w:val="20"/>
          <w:szCs w:val="20"/>
          <w:lang w:val="hy-AM"/>
        </w:rPr>
        <w:t xml:space="preserve">irrevocably agrees by signing the payment demand (hereinafter referred to as the Demand) attached to </w:t>
      </w:r>
      <w:r w:rsidR="007862B1" w:rsidRPr="00260569">
        <w:rPr>
          <w:rFonts w:ascii="GHEA Grapalat" w:hAnsi="GHEA Grapalat" w:cs="GHEA Grapalat"/>
          <w:color w:val="000000"/>
          <w:sz w:val="20"/>
          <w:szCs w:val="20"/>
          <w:lang w:val="pt-BR"/>
        </w:rPr>
        <w:t xml:space="preserve">this </w:t>
      </w:r>
      <w:r w:rsidR="007862B1" w:rsidRPr="00260569">
        <w:rPr>
          <w:rFonts w:ascii="GHEA Grapalat" w:hAnsi="GHEA Grapalat" w:cs="GHEA Grapalat"/>
          <w:color w:val="000000"/>
          <w:sz w:val="20"/>
          <w:szCs w:val="20"/>
          <w:lang w:val="hy-AM"/>
        </w:rPr>
        <w:t xml:space="preserve">damages </w:t>
      </w:r>
      <w:r w:rsidR="007862B1" w:rsidRPr="00260569">
        <w:rPr>
          <w:rFonts w:ascii="GHEA Grapalat" w:hAnsi="GHEA Grapalat" w:cs="GHEA Grapalat"/>
          <w:color w:val="000000"/>
          <w:sz w:val="20"/>
          <w:szCs w:val="20"/>
          <w:lang w:val="pt-BR"/>
        </w:rPr>
        <w:t xml:space="preserve">agreement </w:t>
      </w:r>
      <w:r w:rsidR="007862B1" w:rsidRPr="00260569">
        <w:rPr>
          <w:rFonts w:ascii="GHEA Grapalat" w:hAnsi="GHEA Grapalat" w:cs="GHEA Grapalat"/>
          <w:color w:val="000000"/>
          <w:sz w:val="20"/>
          <w:szCs w:val="20"/>
          <w:lang w:val="hy-AM"/>
        </w:rPr>
        <w:t>that :</w:t>
      </w:r>
    </w:p>
    <w:p w:rsidR="007862B1" w:rsidRPr="00260569" w:rsidRDefault="007862B1" w:rsidP="007862B1">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a) By signing the demand letter, the Company gives its certification for the "accepted payment" filled in the "Terms of payment" field of the demand letter, in which case the /paying/ bank serving the Company in connection with the collection of the specified amount - /hereinafter: the Paying Bank/ - does not submit the received Demand Letter to the Company for obtaining additional consent. for, as the Company has already signed the Demand Letter for the purpose of acceptance.</w:t>
      </w:r>
    </w:p>
    <w:p w:rsidR="007862B1" w:rsidRPr="00260569" w:rsidRDefault="007862B1" w:rsidP="007862B1">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b) The Demand Letter is the basis for the Paying Bank to charge the entire amount indicated in the Demand Letter from </w:t>
      </w:r>
      <w:r w:rsidRPr="00260569">
        <w:rPr>
          <w:rFonts w:ascii="GHEA Grapalat" w:hAnsi="GHEA Grapalat" w:cs="GHEA Grapalat"/>
          <w:color w:val="000000"/>
          <w:sz w:val="20"/>
          <w:szCs w:val="20"/>
          <w:lang w:val="pt-BR"/>
        </w:rPr>
        <w:t xml:space="preserve">the Company's </w:t>
      </w:r>
      <w:r w:rsidRPr="00260569">
        <w:rPr>
          <w:rFonts w:ascii="GHEA Grapalat" w:hAnsi="GHEA Grapalat" w:cs="GHEA Grapalat"/>
          <w:color w:val="000000"/>
          <w:sz w:val="20"/>
          <w:szCs w:val="20"/>
          <w:lang w:val="hy-AM"/>
        </w:rPr>
        <w:t>account without additional acceptance.</w:t>
      </w:r>
    </w:p>
    <w:p w:rsidR="007862B1" w:rsidRPr="00260569" w:rsidRDefault="007862B1" w:rsidP="007862B1">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c) </w:t>
      </w:r>
      <w:r w:rsidRPr="00260569">
        <w:rPr>
          <w:rFonts w:ascii="GHEA Grapalat" w:hAnsi="GHEA Grapalat" w:cs="GHEA Grapalat"/>
          <w:color w:val="000000"/>
          <w:sz w:val="20"/>
          <w:szCs w:val="20"/>
          <w:lang w:val="pt-BR"/>
        </w:rPr>
        <w:t xml:space="preserve">The Company </w:t>
      </w:r>
      <w:r w:rsidRPr="00260569">
        <w:rPr>
          <w:rFonts w:ascii="GHEA Grapalat" w:hAnsi="GHEA Grapalat" w:cs="GHEA Grapalat"/>
          <w:color w:val="000000"/>
          <w:sz w:val="20"/>
          <w:szCs w:val="20"/>
          <w:lang w:val="hy-AM"/>
        </w:rPr>
        <w:t>may not instruct the Paying Bank in writing or otherwise to withdraw its acceptance of the Demand.</w:t>
      </w:r>
    </w:p>
    <w:p w:rsidR="007862B1" w:rsidRPr="00260569" w:rsidRDefault="007862B1" w:rsidP="007862B1">
      <w:pPr>
        <w:ind w:left="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d) </w:t>
      </w:r>
      <w:r w:rsidRPr="00260569">
        <w:rPr>
          <w:rFonts w:ascii="GHEA Grapalat" w:hAnsi="GHEA Grapalat" w:cs="GHEA Grapalat"/>
          <w:color w:val="000000"/>
          <w:sz w:val="20"/>
          <w:szCs w:val="20"/>
          <w:lang w:val="pt-BR"/>
        </w:rPr>
        <w:t xml:space="preserve">The Company </w:t>
      </w:r>
      <w:r w:rsidRPr="00260569">
        <w:rPr>
          <w:rFonts w:ascii="GHEA Grapalat" w:hAnsi="GHEA Grapalat" w:cs="GHEA Grapalat"/>
          <w:color w:val="000000"/>
          <w:sz w:val="20"/>
          <w:szCs w:val="20"/>
          <w:lang w:val="hy-AM"/>
        </w:rPr>
        <w:t>certifies that it has accepted the Claim for the full amount of damages.</w:t>
      </w:r>
    </w:p>
    <w:p w:rsidR="007862B1" w:rsidRPr="00260569" w:rsidRDefault="007862B1" w:rsidP="007862B1">
      <w:pPr>
        <w:ind w:firstLine="426"/>
        <w:jc w:val="both"/>
        <w:rPr>
          <w:rFonts w:ascii="GHEA Grapalat" w:hAnsi="GHEA Grapalat" w:cs="GHEA Grapalat"/>
          <w:sz w:val="20"/>
          <w:szCs w:val="20"/>
          <w:lang w:val="hy-AM"/>
        </w:rPr>
      </w:pPr>
      <w:r w:rsidRPr="00260569">
        <w:rPr>
          <w:rFonts w:ascii="GHEA Grapalat" w:hAnsi="GHEA Grapalat" w:cs="GHEA Grapalat"/>
          <w:sz w:val="20"/>
          <w:szCs w:val="20"/>
          <w:lang w:val="hy-AM"/>
        </w:rPr>
        <w:t>e) The Company hereby agrees that the Paying Bank shall not bear any responsibility for the legality, validity, submission deadlines and actions taken by the Paying Bank to ensure the fulfillment of the Claim submitted by the Customer and the Claim.</w:t>
      </w:r>
    </w:p>
    <w:p w:rsidR="001A46FF" w:rsidRPr="00A6088E" w:rsidRDefault="000149F3" w:rsidP="001A46FF">
      <w:pPr>
        <w:pStyle w:val="af4"/>
        <w:shd w:val="clear" w:color="auto" w:fill="FFFFFF"/>
        <w:spacing w:before="0" w:beforeAutospacing="0" w:after="0" w:afterAutospacing="0"/>
        <w:ind w:firstLine="426"/>
        <w:jc w:val="both"/>
        <w:rPr>
          <w:rFonts w:ascii="GHEA Grapalat" w:hAnsi="GHEA Grapalat" w:cs="Arial"/>
          <w:sz w:val="20"/>
          <w:lang w:val="hy-AM"/>
        </w:rPr>
      </w:pPr>
      <w:r>
        <w:rPr>
          <w:rFonts w:ascii="GHEA Grapalat" w:hAnsi="GHEA Grapalat" w:cs="GHEA Grapalat"/>
          <w:sz w:val="20"/>
          <w:szCs w:val="20"/>
          <w:lang w:val="pt-BR"/>
        </w:rPr>
        <w:t xml:space="preserve">1.4 In case of non-performance or improper performance of the contract concluded by the Company as a result of the purchase procedure, if it leads to unilateral termination of the contract by the Customer, the Customer </w:t>
      </w:r>
      <w:r w:rsidR="007862B1" w:rsidRPr="00260569">
        <w:rPr>
          <w:rFonts w:ascii="GHEA Grapalat" w:hAnsi="GHEA Grapalat" w:cs="GHEA Grapalat"/>
          <w:sz w:val="20"/>
          <w:szCs w:val="20"/>
          <w:lang w:val="pt-BR"/>
        </w:rPr>
        <w:t xml:space="preserve">submits this damages agreement and the attached </w:t>
      </w:r>
      <w:r w:rsidR="007862B1" w:rsidRPr="00260569">
        <w:rPr>
          <w:rFonts w:ascii="GHEA Grapalat" w:hAnsi="GHEA Grapalat" w:cs="GHEA Grapalat"/>
          <w:sz w:val="20"/>
          <w:szCs w:val="20"/>
          <w:lang w:val="hy-AM"/>
        </w:rPr>
        <w:t xml:space="preserve">Claim in original form to the Paying Bank </w:t>
      </w:r>
      <w:r w:rsidR="007862B1" w:rsidRPr="00260569">
        <w:rPr>
          <w:rFonts w:ascii="GHEA Grapalat" w:hAnsi="GHEA Grapalat" w:cs="GHEA Grapalat"/>
          <w:sz w:val="20"/>
          <w:szCs w:val="20"/>
          <w:lang w:val="pt-BR"/>
        </w:rPr>
        <w:t>, notifying the Company in writing.</w:t>
      </w:r>
    </w:p>
    <w:p w:rsidR="007862B1" w:rsidRPr="00260569" w:rsidRDefault="007862B1" w:rsidP="000149F3">
      <w:pPr>
        <w:ind w:firstLine="426"/>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This Indemnification Agreement and attached </w:t>
      </w:r>
      <w:r w:rsidRPr="00260569">
        <w:rPr>
          <w:rFonts w:ascii="GHEA Grapalat" w:hAnsi="GHEA Grapalat" w:cs="GHEA Grapalat"/>
          <w:sz w:val="20"/>
          <w:szCs w:val="20"/>
          <w:lang w:val="hy-AM"/>
        </w:rPr>
        <w:t>Claim</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electronic</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digital</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with a signature</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approved</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to be</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case</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them</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Payer:</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To the bank</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are</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is introduced</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electronic</w:t>
      </w:r>
      <w:r w:rsidRPr="00260569">
        <w:rPr>
          <w:rFonts w:ascii="GHEA Grapalat" w:hAnsi="GHEA Grapalat" w:cs="GHEA Grapalat"/>
          <w:sz w:val="20"/>
          <w:szCs w:val="20"/>
          <w:lang w:val="pt-BR"/>
        </w:rPr>
        <w:t xml:space="preserve"> with </w:t>
      </w:r>
      <w:r w:rsidRPr="000B4CF4">
        <w:rPr>
          <w:rFonts w:ascii="GHEA Grapalat" w:hAnsi="GHEA Grapalat" w:cs="GHEA Grapalat"/>
          <w:sz w:val="20"/>
          <w:szCs w:val="20"/>
          <w:lang w:val="hy-AM"/>
        </w:rPr>
        <w:t>carriers like</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also</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of them</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out of print</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paper</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 xml:space="preserve">with options </w:t>
      </w:r>
      <w:r w:rsidRPr="00260569">
        <w:rPr>
          <w:rFonts w:ascii="GHEA Grapalat" w:hAnsi="GHEA Grapalat" w:cs="GHEA Grapalat"/>
          <w:sz w:val="20"/>
          <w:szCs w:val="20"/>
          <w:lang w:val="pt-BR"/>
        </w:rPr>
        <w:t>.</w:t>
      </w:r>
    </w:p>
    <w:p w:rsidR="007862B1" w:rsidRPr="00260569" w:rsidRDefault="007862B1" w:rsidP="000149F3">
      <w:pPr>
        <w:numPr>
          <w:ilvl w:val="1"/>
          <w:numId w:val="25"/>
        </w:numPr>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The Customer may submit other additional documents to the Paying Bank.</w:t>
      </w:r>
    </w:p>
    <w:p w:rsidR="007862B1" w:rsidRPr="00260569" w:rsidRDefault="000149F3" w:rsidP="000149F3">
      <w:pPr>
        <w:ind w:firstLine="426"/>
        <w:jc w:val="both"/>
        <w:rPr>
          <w:rFonts w:ascii="GHEA Grapalat" w:hAnsi="GHEA Grapalat" w:cs="GHEA Grapalat"/>
          <w:sz w:val="20"/>
          <w:szCs w:val="20"/>
          <w:lang w:val="pt-BR"/>
        </w:rPr>
      </w:pPr>
      <w:r w:rsidRPr="000B4CF4">
        <w:rPr>
          <w:rFonts w:ascii="GHEA Grapalat" w:hAnsi="GHEA Grapalat" w:cs="GHEA Grapalat"/>
          <w:sz w:val="20"/>
          <w:szCs w:val="20"/>
          <w:lang w:val="hy-AM"/>
        </w:rPr>
        <w:t xml:space="preserve">1.6 The Bank does not bear </w:t>
      </w:r>
      <w:r w:rsidR="007862B1" w:rsidRPr="00260569">
        <w:rPr>
          <w:rFonts w:ascii="GHEA Grapalat" w:hAnsi="GHEA Grapalat" w:cs="GHEA Grapalat"/>
          <w:sz w:val="20"/>
          <w:szCs w:val="20"/>
          <w:lang w:val="hy-AM"/>
        </w:rPr>
        <w:t xml:space="preserve">any </w:t>
      </w:r>
      <w:r w:rsidR="007862B1" w:rsidRPr="00260569">
        <w:rPr>
          <w:rFonts w:ascii="GHEA Grapalat" w:hAnsi="GHEA Grapalat" w:cs="GHEA Grapalat"/>
          <w:sz w:val="20"/>
          <w:szCs w:val="20"/>
          <w:lang w:val="pt-BR"/>
        </w:rPr>
        <w:t xml:space="preserve">responsibility for </w:t>
      </w:r>
      <w:r w:rsidR="007862B1" w:rsidRPr="00260569">
        <w:rPr>
          <w:rFonts w:ascii="GHEA Grapalat" w:hAnsi="GHEA Grapalat" w:cs="GHEA Grapalat"/>
          <w:sz w:val="20"/>
          <w:szCs w:val="20"/>
          <w:lang w:val="hy-AM"/>
        </w:rPr>
        <w:t xml:space="preserve">the Company's </w:t>
      </w:r>
      <w:r w:rsidR="007862B1" w:rsidRPr="00260569">
        <w:rPr>
          <w:rFonts w:ascii="GHEA Grapalat" w:hAnsi="GHEA Grapalat" w:cs="GHEA Grapalat"/>
          <w:sz w:val="20"/>
          <w:szCs w:val="20"/>
          <w:lang w:val="pt-BR"/>
        </w:rPr>
        <w:t xml:space="preserve">risks (damages suffered by the Company) </w:t>
      </w:r>
      <w:r w:rsidR="007862B1" w:rsidRPr="00260569">
        <w:rPr>
          <w:rFonts w:ascii="GHEA Grapalat" w:hAnsi="GHEA Grapalat" w:cs="GHEA Grapalat"/>
          <w:sz w:val="20"/>
          <w:szCs w:val="20"/>
          <w:lang w:val="hy-AM"/>
        </w:rPr>
        <w:t xml:space="preserve">and negative consequences </w:t>
      </w:r>
      <w:r w:rsidR="007862B1" w:rsidRPr="00260569">
        <w:rPr>
          <w:rFonts w:ascii="GHEA Grapalat" w:hAnsi="GHEA Grapalat" w:cs="GHEA Grapalat"/>
          <w:sz w:val="20"/>
          <w:szCs w:val="20"/>
          <w:lang w:val="pt-BR"/>
        </w:rPr>
        <w:t xml:space="preserve">arising from the payment of the amount specified in the Order by the Paying Bank </w:t>
      </w:r>
      <w:r w:rsidR="007862B1" w:rsidRPr="00260569">
        <w:rPr>
          <w:rFonts w:ascii="GHEA Grapalat" w:hAnsi="GHEA Grapalat" w:cs="GHEA Grapalat"/>
          <w:sz w:val="20"/>
          <w:szCs w:val="20"/>
          <w:lang w:val="hy-AM"/>
        </w:rPr>
        <w:t>.</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hy-AM"/>
        </w:rPr>
        <w:t>The Bank is not obliged to verify the facts of the violation of the terms of the contract by the Company.</w:t>
      </w:r>
    </w:p>
    <w:p w:rsidR="007862B1" w:rsidRPr="00260569" w:rsidRDefault="000149F3" w:rsidP="000149F3">
      <w:pPr>
        <w:ind w:firstLine="426"/>
        <w:jc w:val="both"/>
        <w:rPr>
          <w:rFonts w:ascii="GHEA Grapalat" w:hAnsi="GHEA Grapalat" w:cs="GHEA Grapalat"/>
          <w:sz w:val="20"/>
          <w:szCs w:val="20"/>
          <w:lang w:val="pt-BR"/>
        </w:rPr>
      </w:pPr>
      <w:r w:rsidRPr="000B4CF4">
        <w:rPr>
          <w:rFonts w:ascii="GHEA Grapalat" w:hAnsi="GHEA Grapalat" w:cs="GHEA Grapalat"/>
          <w:sz w:val="20"/>
          <w:szCs w:val="20"/>
          <w:lang w:val="pt-BR"/>
        </w:rPr>
        <w:t xml:space="preserve">1.7 </w:t>
      </w:r>
      <w:r w:rsidR="007862B1" w:rsidRPr="00260569">
        <w:rPr>
          <w:rFonts w:ascii="GHEA Grapalat" w:hAnsi="GHEA Grapalat" w:cs="GHEA Grapalat"/>
          <w:sz w:val="20"/>
          <w:szCs w:val="20"/>
          <w:lang w:val="hy-AM"/>
        </w:rPr>
        <w:t xml:space="preserve">In the event </w:t>
      </w:r>
      <w:r w:rsidR="007862B1" w:rsidRPr="00260569">
        <w:rPr>
          <w:rFonts w:ascii="GHEA Grapalat" w:hAnsi="GHEA Grapalat" w:cs="GHEA Grapalat"/>
          <w:sz w:val="20"/>
          <w:szCs w:val="20"/>
          <w:lang w:val="pt-BR"/>
        </w:rPr>
        <w:t xml:space="preserve">that </w:t>
      </w:r>
      <w:r w:rsidR="007862B1" w:rsidRPr="00260569">
        <w:rPr>
          <w:rFonts w:ascii="GHEA Grapalat" w:hAnsi="GHEA Grapalat" w:cs="GHEA Grapalat"/>
          <w:sz w:val="20"/>
          <w:szCs w:val="20"/>
          <w:lang w:val="hy-AM"/>
        </w:rPr>
        <w:t xml:space="preserve">the Company's account funds are insufficient </w:t>
      </w:r>
      <w:r w:rsidR="007862B1" w:rsidRPr="00260569">
        <w:rPr>
          <w:rFonts w:ascii="GHEA Grapalat" w:hAnsi="GHEA Grapalat" w:cs="GHEA Grapalat"/>
          <w:sz w:val="20"/>
          <w:szCs w:val="20"/>
        </w:rPr>
        <w:t>:</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Payer:</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the bank</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payment</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demand letter</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from getting</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 xml:space="preserve">then: </w:t>
      </w:r>
      <w:r w:rsidR="007862B1" w:rsidRPr="00260569">
        <w:rPr>
          <w:rFonts w:ascii="GHEA Grapalat" w:hAnsi="GHEA Grapalat" w:cs="GHEA Grapalat"/>
          <w:sz w:val="20"/>
          <w:szCs w:val="20"/>
          <w:lang w:val="pt-BR"/>
        </w:rPr>
        <w:t xml:space="preserve">2 ( </w:t>
      </w:r>
      <w:r w:rsidR="007862B1" w:rsidRPr="00260569">
        <w:rPr>
          <w:rFonts w:ascii="GHEA Grapalat" w:hAnsi="GHEA Grapalat" w:cs="GHEA Grapalat"/>
          <w:sz w:val="20"/>
          <w:szCs w:val="20"/>
        </w:rPr>
        <w:t xml:space="preserve">two </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working days</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of the day</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during</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need</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is</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inform</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To the customer:</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in writing</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 xml:space="preserve">in the form </w:t>
      </w:r>
      <w:r w:rsidR="007862B1" w:rsidRPr="00260569">
        <w:rPr>
          <w:rFonts w:ascii="GHEA Grapalat" w:hAnsi="GHEA Grapalat" w:cs="GHEA Grapalat"/>
          <w:sz w:val="20"/>
          <w:szCs w:val="20"/>
          <w:lang w:val="pt-BR"/>
        </w:rPr>
        <w:t>of</w:t>
      </w:r>
    </w:p>
    <w:p w:rsidR="007862B1" w:rsidRPr="00260569" w:rsidRDefault="000149F3" w:rsidP="000149F3">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After presenting this agreement and the attached </w:t>
      </w:r>
      <w:r w:rsidR="007862B1" w:rsidRPr="00260569">
        <w:rPr>
          <w:rFonts w:ascii="GHEA Grapalat" w:hAnsi="GHEA Grapalat" w:cs="GHEA Grapalat"/>
          <w:sz w:val="20"/>
          <w:szCs w:val="20"/>
          <w:lang w:val="hy-AM"/>
        </w:rPr>
        <w:t xml:space="preserve">statement </w:t>
      </w:r>
      <w:r w:rsidR="007862B1" w:rsidRPr="00260569">
        <w:rPr>
          <w:rFonts w:ascii="GHEA Grapalat" w:hAnsi="GHEA Grapalat" w:cs="GHEA Grapalat"/>
          <w:sz w:val="20"/>
          <w:szCs w:val="20"/>
          <w:lang w:val="pt-BR"/>
        </w:rPr>
        <w:t>to the Bank, if the money is not paid to the Client within ten working days for reasons beyond the Bank's control, the Client shall transfer information about the Company related to the non-payment to "ACRA Credit Reporting" CJSC (Credit Bureau).</w:t>
      </w:r>
    </w:p>
    <w:p w:rsidR="007862B1" w:rsidRPr="007862B1" w:rsidRDefault="007862B1" w:rsidP="007862B1">
      <w:pPr>
        <w:numPr>
          <w:ilvl w:val="0"/>
          <w:numId w:val="6"/>
        </w:numPr>
        <w:jc w:val="center"/>
        <w:rPr>
          <w:rFonts w:ascii="GHEA Grapalat" w:hAnsi="GHEA Grapalat" w:cs="GHEA Grapalat"/>
          <w:b/>
          <w:bCs/>
          <w:sz w:val="20"/>
          <w:szCs w:val="20"/>
        </w:rPr>
      </w:pPr>
      <w:r w:rsidRPr="007862B1">
        <w:rPr>
          <w:rFonts w:ascii="GHEA Grapalat" w:hAnsi="GHEA Grapalat" w:cs="GHEA Grapalat"/>
          <w:b/>
          <w:bCs/>
          <w:sz w:val="20"/>
          <w:szCs w:val="20"/>
        </w:rPr>
        <w:t>Other terms:</w:t>
      </w:r>
    </w:p>
    <w:p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rPr>
        <w:t xml:space="preserve">2.1 This agreement </w:t>
      </w:r>
      <w:r w:rsidRPr="007862B1">
        <w:rPr>
          <w:rFonts w:ascii="GHEA Grapalat" w:hAnsi="GHEA Grapalat" w:cs="GHEA Grapalat"/>
          <w:sz w:val="20"/>
          <w:szCs w:val="20"/>
          <w:lang w:val="hy-AM"/>
        </w:rPr>
        <w:t xml:space="preserve">and the Letter of Demand are irrevocable, enter </w:t>
      </w:r>
      <w:r w:rsidRPr="007862B1">
        <w:rPr>
          <w:rFonts w:ascii="GHEA Grapalat" w:hAnsi="GHEA Grapalat" w:cs="GHEA Grapalat"/>
          <w:sz w:val="20"/>
          <w:szCs w:val="20"/>
        </w:rPr>
        <w:t xml:space="preserve">into force from the moment of ratification by the Company and </w:t>
      </w:r>
      <w:r w:rsidRPr="007862B1">
        <w:rPr>
          <w:rFonts w:ascii="GHEA Grapalat" w:hAnsi="GHEA Grapalat" w:cs="GHEA Grapalat"/>
          <w:sz w:val="20"/>
          <w:szCs w:val="20"/>
          <w:lang w:val="hy-AM"/>
        </w:rPr>
        <w:t xml:space="preserve">remain in force until </w:t>
      </w:r>
      <w:r w:rsidR="00595213">
        <w:rPr>
          <w:rFonts w:ascii="GHEA Grapalat" w:hAnsi="GHEA Grapalat" w:cs="GHEA Grapalat"/>
          <w:sz w:val="20"/>
          <w:szCs w:val="20"/>
        </w:rPr>
        <w:t>the twentieth working day following the date of full acceptance of the result of the execution of the contract by the Client inclusive.</w:t>
      </w:r>
    </w:p>
    <w:p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 By submitting this agreement and the attached Demand Letter to the Paying Bank by the Customer:</w:t>
      </w:r>
    </w:p>
    <w:p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lastRenderedPageBreak/>
        <w:t>2.2.1. The client certifies that the Company has committed a breach of contractual obligations, and</w:t>
      </w:r>
    </w:p>
    <w:p w:rsidR="007862B1" w:rsidRPr="007862B1" w:rsidDel="00A13215"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2.2.2. The Company certifies that this Indemnity Agreement and the attached Claim are duly signed by an authorized person of the Company.</w:t>
      </w:r>
    </w:p>
    <w:p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2.3 Disputes arising in connection with this Agreement shall be resolved through negotiations. In case of failure to reach an agreement, the disputes are settled by court order.</w:t>
      </w:r>
    </w:p>
    <w:p w:rsidR="007862B1" w:rsidRPr="007862B1" w:rsidRDefault="007862B1" w:rsidP="007862B1">
      <w:pPr>
        <w:ind w:firstLine="567"/>
        <w:jc w:val="both"/>
        <w:rPr>
          <w:rFonts w:ascii="GHEA Grapalat" w:hAnsi="GHEA Grapalat" w:cs="GHEA Grapalat"/>
          <w:sz w:val="20"/>
          <w:szCs w:val="20"/>
          <w:lang w:val="hy-AM"/>
        </w:rPr>
      </w:pPr>
    </w:p>
    <w:p w:rsidR="007862B1" w:rsidRPr="005E1F72" w:rsidRDefault="007862B1" w:rsidP="007862B1">
      <w:pPr>
        <w:ind w:firstLine="567"/>
        <w:jc w:val="center"/>
        <w:rPr>
          <w:rFonts w:ascii="GHEA Grapalat" w:hAnsi="GHEA Grapalat" w:cs="GHEA Grapalat"/>
          <w:sz w:val="20"/>
          <w:szCs w:val="20"/>
          <w:lang w:val="hy-AM"/>
        </w:rPr>
      </w:pPr>
      <w:r w:rsidRPr="007862B1">
        <w:rPr>
          <w:rFonts w:ascii="GHEA Grapalat" w:hAnsi="GHEA Grapalat" w:cs="GHEA Grapalat"/>
          <w:b/>
          <w:sz w:val="20"/>
          <w:szCs w:val="20"/>
          <w:lang w:val="hy-AM"/>
        </w:rPr>
        <w:t>3. Address of the company, valid bank terms:</w:t>
      </w:r>
    </w:p>
    <w:p w:rsidR="007862B1" w:rsidRPr="005E1F72" w:rsidRDefault="007862B1" w:rsidP="007862B1">
      <w:pPr>
        <w:jc w:val="both"/>
        <w:rPr>
          <w:rFonts w:ascii="GHEA Grapalat" w:hAnsi="GHEA Grapalat" w:cs="GHEA Grapalat"/>
          <w:sz w:val="20"/>
          <w:szCs w:val="20"/>
          <w:u w:val="single"/>
          <w:lang w:val="hy-AM"/>
        </w:rPr>
      </w:pP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p>
    <w:p w:rsidR="007862B1" w:rsidRPr="005E1F72" w:rsidRDefault="007862B1" w:rsidP="007862B1">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company name</w:t>
      </w:r>
    </w:p>
    <w:p w:rsidR="007862B1" w:rsidRPr="005E1F72" w:rsidRDefault="007862B1" w:rsidP="007862B1">
      <w:pPr>
        <w:jc w:val="both"/>
        <w:rPr>
          <w:rFonts w:ascii="GHEA Grapalat" w:hAnsi="GHEA Grapalat"/>
          <w:sz w:val="18"/>
          <w:szCs w:val="18"/>
          <w:u w:val="single"/>
          <w:vertAlign w:val="superscript"/>
          <w:lang w:val="hy-AM"/>
        </w:rPr>
      </w:pPr>
      <w:r w:rsidRPr="005E1F72">
        <w:rPr>
          <w:rFonts w:ascii="GHEA Grapalat" w:hAnsi="GHEA Grapalat"/>
          <w:sz w:val="18"/>
          <w:szCs w:val="18"/>
          <w:vertAlign w:val="superscript"/>
          <w:lang w:val="hy-AM"/>
        </w:rPr>
        <w:t xml:space="preserve"> </w:t>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rsidR="007862B1" w:rsidRPr="005E1F72" w:rsidRDefault="007862B1" w:rsidP="007862B1">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company address</w:t>
      </w:r>
    </w:p>
    <w:p w:rsidR="007862B1" w:rsidRPr="005E1F72" w:rsidRDefault="007862B1" w:rsidP="007862B1">
      <w:pPr>
        <w:jc w:val="both"/>
        <w:rPr>
          <w:rFonts w:ascii="GHEA Grapalat" w:hAnsi="GHEA Grapalat"/>
          <w:sz w:val="18"/>
          <w:szCs w:val="18"/>
          <w:u w:val="single"/>
          <w:vertAlign w:val="superscript"/>
          <w:lang w:val="hy-AM"/>
        </w:rPr>
      </w:pP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rsidR="007862B1" w:rsidRPr="003B135C" w:rsidRDefault="007862B1" w:rsidP="007862B1">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the name of the bank serving the company</w:t>
      </w:r>
    </w:p>
    <w:p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company bank account</w:t>
      </w:r>
    </w:p>
    <w:p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the company's taxpayer registration number</w:t>
      </w:r>
    </w:p>
    <w:p w:rsidR="000E152F" w:rsidRPr="00631658" w:rsidRDefault="000E152F" w:rsidP="000E152F">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name, surname and signature of the director of the company</w:t>
      </w:r>
    </w:p>
    <w:p w:rsidR="000E152F" w:rsidRPr="00631658" w:rsidRDefault="000E152F" w:rsidP="000E152F">
      <w:pPr>
        <w:jc w:val="both"/>
        <w:rPr>
          <w:rFonts w:ascii="GHEA Grapalat" w:hAnsi="GHEA Grapalat"/>
          <w:sz w:val="20"/>
          <w:szCs w:val="20"/>
          <w:lang w:val="hy-AM"/>
        </w:rPr>
      </w:pPr>
    </w:p>
    <w:p w:rsidR="000E152F" w:rsidRDefault="000E152F" w:rsidP="007862B1">
      <w:pPr>
        <w:jc w:val="both"/>
        <w:rPr>
          <w:rFonts w:ascii="GHEA Grapalat" w:hAnsi="GHEA Grapalat"/>
          <w:sz w:val="18"/>
          <w:szCs w:val="18"/>
          <w:u w:val="single"/>
          <w:vertAlign w:val="superscript"/>
          <w:lang w:val="hy-AM"/>
        </w:rPr>
      </w:pPr>
    </w:p>
    <w:p w:rsidR="006E35C3" w:rsidRDefault="006E35C3" w:rsidP="007862B1">
      <w:pPr>
        <w:jc w:val="both"/>
        <w:rPr>
          <w:rFonts w:ascii="GHEA Grapalat" w:hAnsi="GHEA Grapalat"/>
          <w:sz w:val="18"/>
          <w:szCs w:val="18"/>
          <w:u w:val="single"/>
          <w:vertAlign w:val="superscript"/>
          <w:lang w:val="hy-AM"/>
        </w:rPr>
      </w:pPr>
    </w:p>
    <w:p w:rsidR="00334B2F" w:rsidRPr="00631658" w:rsidRDefault="00334B2F" w:rsidP="00334B2F">
      <w:pPr>
        <w:jc w:val="both"/>
        <w:rPr>
          <w:rFonts w:ascii="GHEA Grapalat" w:hAnsi="GHEA Grapalat"/>
          <w:sz w:val="20"/>
          <w:szCs w:val="20"/>
          <w:lang w:val="hy-AM"/>
        </w:rPr>
      </w:pPr>
      <w:r w:rsidRPr="00631658">
        <w:rPr>
          <w:rFonts w:ascii="GHEA Grapalat" w:hAnsi="GHEA Grapalat"/>
          <w:sz w:val="20"/>
          <w:szCs w:val="20"/>
          <w:lang w:val="hy-AM"/>
        </w:rPr>
        <w:t>K.T</w:t>
      </w:r>
    </w:p>
    <w:p w:rsidR="00334B2F" w:rsidRPr="00631658" w:rsidRDefault="00334B2F" w:rsidP="00334B2F">
      <w:pPr>
        <w:jc w:val="both"/>
        <w:rPr>
          <w:rFonts w:ascii="GHEA Grapalat" w:hAnsi="GHEA Grapalat"/>
          <w:sz w:val="20"/>
          <w:szCs w:val="20"/>
          <w:lang w:val="hy-AM"/>
        </w:rPr>
      </w:pPr>
    </w:p>
    <w:p w:rsidR="00334B2F" w:rsidRPr="00631658" w:rsidRDefault="00334B2F" w:rsidP="00334B2F">
      <w:pPr>
        <w:jc w:val="both"/>
        <w:rPr>
          <w:rFonts w:ascii="GHEA Grapalat" w:hAnsi="GHEA Grapalat"/>
          <w:sz w:val="20"/>
          <w:szCs w:val="20"/>
          <w:lang w:val="hy-AM"/>
        </w:rPr>
      </w:pPr>
      <w:r w:rsidRPr="00631658">
        <w:rPr>
          <w:rFonts w:ascii="GHEA Grapalat" w:hAnsi="GHEA Grapalat"/>
          <w:sz w:val="20"/>
          <w:szCs w:val="20"/>
          <w:lang w:val="hy-AM"/>
        </w:rPr>
        <w:t>Day/month/year</w:t>
      </w:r>
    </w:p>
    <w:p w:rsidR="006E35C3" w:rsidRPr="0068528C" w:rsidRDefault="006E35C3" w:rsidP="007862B1">
      <w:pPr>
        <w:jc w:val="both"/>
        <w:rPr>
          <w:rFonts w:ascii="GHEA Grapalat" w:hAnsi="GHEA Grapalat"/>
          <w:sz w:val="18"/>
          <w:szCs w:val="18"/>
          <w:vertAlign w:val="superscript"/>
          <w:lang w:val="hy-AM"/>
        </w:rPr>
      </w:pPr>
    </w:p>
    <w:p w:rsidR="007862B1" w:rsidRPr="0068528C" w:rsidRDefault="007862B1" w:rsidP="007862B1">
      <w:pPr>
        <w:jc w:val="both"/>
        <w:rPr>
          <w:rFonts w:ascii="GHEA Grapalat" w:hAnsi="GHEA Grapalat" w:cs="GHEA Grapalat"/>
          <w:i/>
          <w:sz w:val="18"/>
          <w:szCs w:val="18"/>
          <w:lang w:val="hy-AM"/>
        </w:rPr>
      </w:pPr>
    </w:p>
    <w:p w:rsidR="00595213" w:rsidRDefault="007862B1" w:rsidP="00091EBC">
      <w:pPr>
        <w:pStyle w:val="31"/>
        <w:spacing w:line="240" w:lineRule="auto"/>
        <w:jc w:val="right"/>
        <w:rPr>
          <w:rFonts w:ascii="GHEA Grapalat" w:hAnsi="GHEA Grapalat"/>
          <w:b/>
          <w:lang w:val="hy-AM"/>
        </w:rPr>
      </w:pPr>
      <w:r>
        <w:rPr>
          <w:rFonts w:ascii="GHEA Grapalat" w:hAnsi="GHEA Grapalat"/>
          <w:b/>
          <w:lang w:val="hy-AM"/>
        </w:rPr>
        <w:br w:type="page"/>
      </w:r>
    </w:p>
    <w:tbl>
      <w:tblPr>
        <w:tblW w:w="10980" w:type="dxa"/>
        <w:tblInd w:w="-365" w:type="dxa"/>
        <w:tblLook w:val="0000" w:firstRow="0" w:lastRow="0" w:firstColumn="0" w:lastColumn="0" w:noHBand="0" w:noVBand="0"/>
      </w:tblPr>
      <w:tblGrid>
        <w:gridCol w:w="5616"/>
        <w:gridCol w:w="5364"/>
      </w:tblGrid>
      <w:tr w:rsidR="00595213" w:rsidRPr="005E1F72" w:rsidTr="0040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PAYMENT</w:t>
            </w:r>
            <w:r w:rsidRPr="005E1F72">
              <w:rPr>
                <w:rFonts w:ascii="GHEA Grapalat" w:hAnsi="GHEA Grapalat" w:cs="Arial"/>
                <w:b/>
                <w:bCs/>
                <w:sz w:val="20"/>
                <w:szCs w:val="20"/>
              </w:rPr>
              <w:t xml:space="preserve"> </w:t>
            </w:r>
            <w:r w:rsidRPr="005E1F72">
              <w:rPr>
                <w:rFonts w:ascii="GHEA Grapalat" w:hAnsi="GHEA Grapalat" w:cs="Sylfaen"/>
                <w:b/>
                <w:bCs/>
                <w:sz w:val="20"/>
                <w:szCs w:val="20"/>
              </w:rPr>
              <w:t>REQUIREMENT*</w:t>
            </w:r>
          </w:p>
          <w:p w:rsidR="00595213" w:rsidRPr="005E1F72" w:rsidRDefault="00595213" w:rsidP="0040074F">
            <w:pPr>
              <w:jc w:val="center"/>
              <w:rPr>
                <w:rFonts w:ascii="GHEA Grapalat" w:hAnsi="GHEA Grapalat" w:cs="Arial"/>
                <w:bCs/>
                <w:i/>
                <w:sz w:val="20"/>
                <w:szCs w:val="20"/>
              </w:rPr>
            </w:pPr>
          </w:p>
        </w:tc>
      </w:tr>
      <w:tr w:rsidR="00595213" w:rsidRPr="005E1F72" w:rsidTr="0040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Sylfaen"/>
                <w:sz w:val="20"/>
                <w:szCs w:val="20"/>
                <w:lang w:val="hy-AM"/>
              </w:rPr>
            </w:pPr>
            <w:r w:rsidRPr="005E1F72">
              <w:rPr>
                <w:rFonts w:ascii="GHEA Grapalat" w:hAnsi="GHEA Grapalat" w:cs="Sylfaen"/>
                <w:sz w:val="20"/>
                <w:szCs w:val="20"/>
                <w:lang w:val="hy-AM"/>
              </w:rPr>
              <w:t xml:space="preserve">2 </w:t>
            </w:r>
            <w:r w:rsidRPr="005E1F72">
              <w:rPr>
                <w:rFonts w:ascii="GHEA Grapalat" w:hAnsi="GHEA Grapalat" w:cs="Sylfaen"/>
                <w:sz w:val="20"/>
                <w:szCs w:val="20"/>
              </w:rPr>
              <w:t xml:space="preserve">. </w:t>
            </w:r>
            <w:r w:rsidRPr="005E1F72">
              <w:rPr>
                <w:rFonts w:ascii="GHEA Grapalat" w:hAnsi="GHEA Grapalat" w:cs="Sylfaen"/>
                <w:sz w:val="20"/>
                <w:szCs w:val="20"/>
                <w:lang w:val="hy-AM"/>
              </w:rPr>
              <w:t>Number:</w:t>
            </w:r>
          </w:p>
        </w:tc>
      </w:tr>
      <w:tr w:rsidR="00595213" w:rsidRPr="005E1F72" w:rsidTr="0040074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Sylfaen"/>
                <w:sz w:val="20"/>
                <w:szCs w:val="20"/>
              </w:rPr>
            </w:pPr>
            <w:r w:rsidRPr="005E1F72">
              <w:rPr>
                <w:rFonts w:ascii="GHEA Grapalat" w:hAnsi="GHEA Grapalat" w:cs="Sylfaen"/>
                <w:sz w:val="20"/>
                <w:szCs w:val="20"/>
                <w:lang w:val="hy-AM"/>
              </w:rPr>
              <w:t xml:space="preserve">3 </w:t>
            </w:r>
            <w:r w:rsidRPr="005E1F72">
              <w:rPr>
                <w:rFonts w:ascii="GHEA Grapalat" w:hAnsi="GHEA Grapalat" w:cs="Sylfaen"/>
                <w:sz w:val="20"/>
                <w:szCs w:val="20"/>
              </w:rPr>
              <w:t>. Presentation:</w:t>
            </w:r>
            <w:r w:rsidRPr="005E1F72">
              <w:rPr>
                <w:rFonts w:ascii="GHEA Grapalat" w:hAnsi="GHEA Grapalat" w:cs="Arial"/>
                <w:sz w:val="20"/>
                <w:szCs w:val="20"/>
              </w:rPr>
              <w:t xml:space="preserve"> </w:t>
            </w:r>
            <w:r w:rsidRPr="005E1F72">
              <w:rPr>
                <w:rFonts w:ascii="GHEA Grapalat" w:hAnsi="GHEA Grapalat" w:cs="Sylfaen"/>
                <w:sz w:val="20"/>
                <w:szCs w:val="20"/>
              </w:rPr>
              <w:t xml:space="preserve">date </w:t>
            </w:r>
            <w:r w:rsidRPr="005E1F72">
              <w:rPr>
                <w:rFonts w:ascii="GHEA Grapalat" w:hAnsi="GHEA Grapalat" w:cs="Sylfaen"/>
                <w:color w:val="000000"/>
                <w:sz w:val="20"/>
                <w:szCs w:val="20"/>
              </w:rPr>
              <w:t xml:space="preserve">: </w:t>
            </w:r>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p>
        </w:tc>
      </w:tr>
      <w:tr w:rsidR="00595213" w:rsidRPr="005E1F72" w:rsidTr="0040074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Arial"/>
                <w:sz w:val="20"/>
                <w:szCs w:val="20"/>
              </w:rPr>
            </w:pPr>
            <w:r w:rsidRPr="005E1F72">
              <w:rPr>
                <w:rFonts w:ascii="GHEA Grapalat" w:hAnsi="GHEA Grapalat" w:cs="Sylfaen"/>
                <w:sz w:val="20"/>
                <w:szCs w:val="20"/>
                <w:lang w:val="hy-AM"/>
              </w:rPr>
              <w:t xml:space="preserve">4 </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Payer's name </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or first and last name </w:t>
            </w:r>
            <w:r w:rsidRPr="005E1F72">
              <w:rPr>
                <w:rFonts w:ascii="GHEA Grapalat" w:hAnsi="GHEA Grapalat" w:cs="Sylfaen"/>
                <w:sz w:val="20"/>
                <w:szCs w:val="20"/>
              </w:rPr>
              <w:t xml:space="preserve">(Company </w:t>
            </w:r>
            <w:r w:rsidRPr="005E1F72">
              <w:rPr>
                <w:rFonts w:ascii="GHEA Grapalat" w:hAnsi="GHEA Grapalat" w:cs="Arial"/>
                <w:sz w:val="20"/>
                <w:szCs w:val="20"/>
              </w:rPr>
              <w:t>:</w:t>
            </w:r>
          </w:p>
        </w:tc>
      </w:tr>
      <w:tr w:rsidR="00595213" w:rsidRPr="005E1F72" w:rsidTr="0040074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Arial"/>
                <w:sz w:val="20"/>
                <w:szCs w:val="20"/>
              </w:rPr>
            </w:pPr>
            <w:r w:rsidRPr="005E1F72">
              <w:rPr>
                <w:rFonts w:ascii="GHEA Grapalat" w:hAnsi="GHEA Grapalat" w:cs="Sylfaen"/>
                <w:sz w:val="20"/>
                <w:szCs w:val="20"/>
                <w:lang w:val="hy-AM"/>
              </w:rPr>
              <w:t xml:space="preserve">5 </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Financial organization serving the </w:t>
            </w:r>
            <w:r w:rsidRPr="005E1F72">
              <w:rPr>
                <w:rFonts w:ascii="GHEA Grapalat" w:hAnsi="GHEA Grapalat" w:cs="Sylfaen"/>
                <w:sz w:val="20"/>
                <w:szCs w:val="20"/>
              </w:rPr>
              <w:t>payer (</w:t>
            </w:r>
            <w:r w:rsidRPr="005E1F72">
              <w:rPr>
                <w:rFonts w:ascii="GHEA Grapalat" w:hAnsi="GHEA Grapalat" w:cs="Arial"/>
                <w:sz w:val="20"/>
                <w:szCs w:val="20"/>
              </w:rPr>
              <w:t xml:space="preserve"> </w:t>
            </w:r>
            <w:r w:rsidRPr="005E1F72">
              <w:rPr>
                <w:rFonts w:ascii="GHEA Grapalat" w:hAnsi="GHEA Grapalat" w:cs="Sylfaen"/>
                <w:sz w:val="20"/>
                <w:szCs w:val="20"/>
              </w:rPr>
              <w:t xml:space="preserve">bank) </w:t>
            </w:r>
            <w:r w:rsidRPr="005E1F72">
              <w:rPr>
                <w:rFonts w:ascii="GHEA Grapalat" w:hAnsi="GHEA Grapalat" w:cs="Arial"/>
                <w:sz w:val="20"/>
                <w:szCs w:val="20"/>
              </w:rPr>
              <w:t>.</w:t>
            </w:r>
          </w:p>
        </w:tc>
      </w:tr>
      <w:tr w:rsidR="00595213" w:rsidRPr="005E1F72" w:rsidTr="0040074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Arial"/>
                <w:sz w:val="20"/>
                <w:szCs w:val="20"/>
              </w:rPr>
            </w:pPr>
            <w:r w:rsidRPr="005E1F72">
              <w:rPr>
                <w:rFonts w:ascii="GHEA Grapalat" w:hAnsi="GHEA Grapalat" w:cs="Sylfaen"/>
                <w:sz w:val="20"/>
                <w:szCs w:val="20"/>
                <w:lang w:val="hy-AM"/>
              </w:rPr>
              <w:t xml:space="preserve">6 </w:t>
            </w:r>
            <w:r w:rsidRPr="005E1F72">
              <w:rPr>
                <w:rFonts w:ascii="GHEA Grapalat" w:hAnsi="GHEA Grapalat" w:cs="Sylfaen"/>
                <w:sz w:val="20"/>
                <w:szCs w:val="20"/>
              </w:rPr>
              <w:t>. Payer:</w:t>
            </w:r>
            <w:r w:rsidRPr="005E1F72">
              <w:rPr>
                <w:rFonts w:ascii="GHEA Grapalat" w:hAnsi="GHEA Grapalat" w:cs="Sylfaen"/>
                <w:sz w:val="20"/>
                <w:szCs w:val="20"/>
                <w:lang w:val="hy-AM"/>
              </w:rPr>
              <w:t xml:space="preserve"> </w:t>
            </w:r>
            <w:r w:rsidRPr="005E1F72">
              <w:rPr>
                <w:rFonts w:ascii="GHEA Grapalat" w:hAnsi="GHEA Grapalat" w:cs="Sylfaen"/>
                <w:sz w:val="20"/>
                <w:szCs w:val="20"/>
              </w:rPr>
              <w:t>account</w:t>
            </w:r>
            <w:r w:rsidRPr="005E1F72">
              <w:rPr>
                <w:rFonts w:ascii="GHEA Grapalat" w:hAnsi="GHEA Grapalat" w:cs="Arial"/>
                <w:sz w:val="20"/>
                <w:szCs w:val="20"/>
              </w:rPr>
              <w:t xml:space="preserve"> </w:t>
            </w:r>
            <w:r w:rsidRPr="005E1F72">
              <w:rPr>
                <w:rFonts w:ascii="GHEA Grapalat" w:hAnsi="GHEA Grapalat" w:cs="Sylfaen"/>
                <w:sz w:val="20"/>
                <w:szCs w:val="20"/>
              </w:rPr>
              <w:t xml:space="preserve">number </w:t>
            </w:r>
            <w:r w:rsidRPr="005E1F72">
              <w:rPr>
                <w:rFonts w:ascii="GHEA Grapalat" w:hAnsi="GHEA Grapalat" w:cs="Arial"/>
                <w:sz w:val="20"/>
                <w:szCs w:val="20"/>
              </w:rPr>
              <w:t>:</w:t>
            </w:r>
          </w:p>
        </w:tc>
      </w:tr>
      <w:tr w:rsidR="00595213" w:rsidRPr="005E1F72" w:rsidTr="0040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Arial"/>
                <w:sz w:val="20"/>
                <w:szCs w:val="20"/>
              </w:rPr>
            </w:pPr>
            <w:r w:rsidRPr="005E1F72">
              <w:rPr>
                <w:rFonts w:ascii="GHEA Grapalat" w:hAnsi="GHEA Grapalat" w:cs="Sylfaen"/>
                <w:sz w:val="20"/>
                <w:szCs w:val="20"/>
                <w:lang w:val="hy-AM"/>
              </w:rPr>
              <w:t xml:space="preserve">7 </w:t>
            </w:r>
            <w:r w:rsidRPr="005E1F72">
              <w:rPr>
                <w:rFonts w:ascii="GHEA Grapalat" w:hAnsi="GHEA Grapalat" w:cs="Sylfaen"/>
                <w:sz w:val="20"/>
                <w:szCs w:val="20"/>
              </w:rPr>
              <w:t>. Payer:</w:t>
            </w:r>
            <w:r w:rsidRPr="005E1F72">
              <w:rPr>
                <w:rFonts w:ascii="GHEA Grapalat" w:hAnsi="GHEA Grapalat" w:cs="Arial"/>
                <w:sz w:val="20"/>
                <w:szCs w:val="20"/>
              </w:rPr>
              <w:t xml:space="preserve"> </w:t>
            </w:r>
            <w:r w:rsidRPr="005E1F72">
              <w:rPr>
                <w:rFonts w:ascii="GHEA Grapalat" w:hAnsi="GHEA Grapalat" w:cs="Sylfaen"/>
                <w:sz w:val="20"/>
                <w:szCs w:val="20"/>
              </w:rPr>
              <w:t xml:space="preserve">AVC </w:t>
            </w:r>
            <w:r w:rsidRPr="005E1F72">
              <w:rPr>
                <w:rFonts w:ascii="GHEA Grapalat" w:hAnsi="GHEA Grapalat" w:cs="Arial"/>
                <w:sz w:val="20"/>
                <w:szCs w:val="20"/>
              </w:rPr>
              <w:t>:</w:t>
            </w:r>
          </w:p>
        </w:tc>
      </w:tr>
      <w:tr w:rsidR="00595213" w:rsidRPr="005E1F72" w:rsidTr="0040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Arial"/>
                <w:sz w:val="20"/>
                <w:szCs w:val="20"/>
              </w:rPr>
            </w:pPr>
            <w:r w:rsidRPr="005E1F72">
              <w:rPr>
                <w:rFonts w:ascii="GHEA Grapalat" w:hAnsi="GHEA Grapalat" w:cs="Sylfaen"/>
                <w:sz w:val="20"/>
                <w:szCs w:val="20"/>
                <w:lang w:val="hy-AM"/>
              </w:rPr>
              <w:t xml:space="preserve">8 </w:t>
            </w:r>
            <w:r w:rsidRPr="005E1F72">
              <w:rPr>
                <w:rFonts w:ascii="GHEA Grapalat" w:hAnsi="GHEA Grapalat" w:cs="Sylfaen"/>
                <w:sz w:val="20"/>
                <w:szCs w:val="20"/>
              </w:rPr>
              <w:t>. Payer:</w:t>
            </w:r>
            <w:r w:rsidRPr="005E1F72">
              <w:rPr>
                <w:rFonts w:ascii="GHEA Grapalat" w:hAnsi="GHEA Grapalat" w:cs="Arial"/>
                <w:sz w:val="20"/>
                <w:szCs w:val="20"/>
              </w:rPr>
              <w:t xml:space="preserve"> </w:t>
            </w:r>
            <w:r w:rsidRPr="005E1F72">
              <w:rPr>
                <w:rFonts w:ascii="GHEA Grapalat" w:hAnsi="GHEA Grapalat" w:cs="Sylfaen"/>
                <w:sz w:val="20"/>
                <w:szCs w:val="20"/>
              </w:rPr>
              <w:t xml:space="preserve">PSC </w:t>
            </w:r>
            <w:r w:rsidRPr="005E1F72">
              <w:rPr>
                <w:rFonts w:ascii="GHEA Grapalat" w:hAnsi="GHEA Grapalat" w:cs="Arial"/>
                <w:sz w:val="20"/>
                <w:szCs w:val="20"/>
              </w:rPr>
              <w:t>:</w:t>
            </w:r>
          </w:p>
        </w:tc>
      </w:tr>
      <w:tr w:rsidR="00595213" w:rsidRPr="005E1F72" w:rsidTr="0040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2CBE" w:rsidRPr="003718C1" w:rsidRDefault="0040074F" w:rsidP="00D42CBE">
            <w:pPr>
              <w:tabs>
                <w:tab w:val="left" w:pos="7410"/>
              </w:tabs>
              <w:jc w:val="center"/>
              <w:rPr>
                <w:rFonts w:ascii="GHEA Grapalat" w:hAnsi="GHEA Grapalat" w:cs="Arial Armenian"/>
                <w:b/>
                <w:sz w:val="20"/>
                <w:szCs w:val="20"/>
              </w:rPr>
            </w:pPr>
            <w:r w:rsidRPr="005E1F72">
              <w:rPr>
                <w:rFonts w:ascii="GHEA Grapalat" w:hAnsi="GHEA Grapalat" w:cs="Sylfaen"/>
                <w:sz w:val="20"/>
                <w:szCs w:val="20"/>
                <w:lang w:val="hy-AM"/>
              </w:rPr>
              <w:t xml:space="preserve">9 </w:t>
            </w:r>
            <w:r w:rsidRPr="005E1F72">
              <w:rPr>
                <w:rFonts w:ascii="GHEA Grapalat" w:hAnsi="GHEA Grapalat" w:cs="Sylfaen"/>
                <w:sz w:val="20"/>
                <w:szCs w:val="20"/>
              </w:rPr>
              <w:t xml:space="preserve">. Beneficiary </w:t>
            </w:r>
            <w:r w:rsidRPr="005E1F72">
              <w:rPr>
                <w:rFonts w:ascii="GHEA Grapalat" w:hAnsi="GHEA Grapalat" w:cs="Sylfaen"/>
                <w:sz w:val="20"/>
                <w:szCs w:val="20"/>
                <w:lang w:val="hy-AM"/>
              </w:rPr>
              <w:t xml:space="preserve">'s </w:t>
            </w:r>
            <w:proofErr w:type="gramStart"/>
            <w:r w:rsidRPr="005E1F72">
              <w:rPr>
                <w:rFonts w:ascii="GHEA Grapalat" w:hAnsi="GHEA Grapalat" w:cs="Sylfaen"/>
                <w:sz w:val="20"/>
                <w:szCs w:val="20"/>
                <w:lang w:val="hy-AM"/>
              </w:rPr>
              <w:t xml:space="preserve">name </w:t>
            </w:r>
            <w:r w:rsidRPr="005E1F72">
              <w:rPr>
                <w:rFonts w:ascii="GHEA Grapalat" w:hAnsi="GHEA Grapalat" w:cs="Sylfaen"/>
                <w:sz w:val="20"/>
                <w:szCs w:val="20"/>
              </w:rPr>
              <w:t>,</w:t>
            </w:r>
            <w:proofErr w:type="gramEnd"/>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or first and last name </w:t>
            </w:r>
            <w:r w:rsidRPr="005E1F72">
              <w:rPr>
                <w:rFonts w:ascii="GHEA Grapalat" w:hAnsi="GHEA Grapalat" w:cs="Arial"/>
                <w:sz w:val="20"/>
                <w:szCs w:val="20"/>
              </w:rPr>
              <w:t>:</w:t>
            </w:r>
            <w:r w:rsidRPr="001014FB">
              <w:rPr>
                <w:rFonts w:ascii="GHEA Grapalat" w:hAnsi="GHEA Grapalat" w:cs="Sylfaen"/>
                <w:b/>
                <w:sz w:val="20"/>
                <w:szCs w:val="20"/>
                <w:lang w:val="hy-AM"/>
              </w:rPr>
              <w:t xml:space="preserve"> </w:t>
            </w:r>
            <w:r w:rsidR="00D42CBE" w:rsidRPr="00D55871">
              <w:rPr>
                <w:rFonts w:ascii="GHEA Grapalat" w:hAnsi="GHEA Grapalat"/>
                <w:b/>
                <w:i/>
                <w:sz w:val="20"/>
                <w:szCs w:val="20"/>
                <w:lang w:val="hy-AM"/>
              </w:rPr>
              <w:t>"RA</w:t>
            </w:r>
            <w:r w:rsidR="00D42CBE" w:rsidRPr="001E6B1F">
              <w:rPr>
                <w:rFonts w:ascii="GHEA Grapalat" w:hAnsi="GHEA Grapalat"/>
                <w:b/>
                <w:i/>
                <w:sz w:val="20"/>
                <w:szCs w:val="20"/>
                <w:lang w:val="nb-NO"/>
              </w:rPr>
              <w:t xml:space="preserve"> </w:t>
            </w:r>
            <w:r w:rsidR="003718C1" w:rsidRPr="0033011B">
              <w:rPr>
                <w:rFonts w:ascii="GHEA Grapalat" w:hAnsi="GHEA Grapalat"/>
                <w:b/>
                <w:sz w:val="20"/>
                <w:szCs w:val="20"/>
                <w:lang w:val="en-US"/>
              </w:rPr>
              <w:t xml:space="preserve">Dzoragigh </w:t>
            </w:r>
            <w:r w:rsidR="00D42CBE" w:rsidRPr="000A4F2E">
              <w:rPr>
                <w:rFonts w:ascii="GHEA Grapalat" w:hAnsi="GHEA Grapalat"/>
                <w:b/>
                <w:sz w:val="20"/>
                <w:szCs w:val="20"/>
                <w:lang w:val="hy-AM"/>
              </w:rPr>
              <w:t>of Gegharkunik marz</w:t>
            </w:r>
            <w:r w:rsidR="003718C1" w:rsidRPr="003718C1">
              <w:rPr>
                <w:rFonts w:ascii="GHEA Grapalat" w:hAnsi="GHEA Grapalat"/>
                <w:b/>
                <w:sz w:val="20"/>
                <w:szCs w:val="20"/>
              </w:rPr>
              <w:t xml:space="preserve"> </w:t>
            </w:r>
            <w:r w:rsidR="003718C1" w:rsidRPr="0033011B">
              <w:rPr>
                <w:rFonts w:ascii="GHEA Grapalat" w:hAnsi="GHEA Grapalat"/>
                <w:b/>
                <w:sz w:val="20"/>
                <w:szCs w:val="20"/>
                <w:lang w:val="en-US"/>
              </w:rPr>
              <w:t>H.</w:t>
            </w:r>
            <w:r w:rsidR="003718C1" w:rsidRPr="003718C1">
              <w:rPr>
                <w:rFonts w:ascii="GHEA Grapalat" w:hAnsi="GHEA Grapalat"/>
                <w:b/>
                <w:sz w:val="20"/>
                <w:szCs w:val="20"/>
              </w:rPr>
              <w:t xml:space="preserve">​ </w:t>
            </w:r>
            <w:r w:rsidR="003718C1">
              <w:rPr>
                <w:rFonts w:ascii="GHEA Grapalat" w:hAnsi="GHEA Grapalat"/>
                <w:b/>
                <w:sz w:val="20"/>
                <w:szCs w:val="20"/>
                <w:lang w:val="ru-RU"/>
              </w:rPr>
              <w:t>Ghazaryan</w:t>
            </w:r>
            <w:r w:rsidR="003718C1" w:rsidRPr="003718C1">
              <w:rPr>
                <w:rFonts w:ascii="GHEA Grapalat" w:hAnsi="GHEA Grapalat"/>
                <w:b/>
                <w:sz w:val="20"/>
                <w:szCs w:val="20"/>
              </w:rPr>
              <w:t xml:space="preserve"> </w:t>
            </w:r>
            <w:r w:rsidR="003718C1">
              <w:rPr>
                <w:rFonts w:ascii="GHEA Grapalat" w:hAnsi="GHEA Grapalat"/>
                <w:b/>
                <w:sz w:val="20"/>
                <w:szCs w:val="20"/>
                <w:lang w:val="ru-RU"/>
              </w:rPr>
              <w:t>name</w:t>
            </w:r>
            <w:r w:rsidR="003718C1" w:rsidRPr="003718C1">
              <w:rPr>
                <w:rFonts w:ascii="GHEA Grapalat" w:hAnsi="GHEA Grapalat"/>
                <w:b/>
                <w:sz w:val="20"/>
                <w:szCs w:val="20"/>
              </w:rPr>
              <w:t xml:space="preserve"> </w:t>
            </w:r>
            <w:r w:rsidR="003718C1">
              <w:rPr>
                <w:rFonts w:ascii="GHEA Grapalat" w:hAnsi="GHEA Grapalat"/>
                <w:b/>
                <w:sz w:val="20"/>
                <w:szCs w:val="20"/>
                <w:lang w:val="ru-RU"/>
              </w:rPr>
              <w:t>main</w:t>
            </w:r>
            <w:r w:rsidR="003718C1" w:rsidRPr="003718C1">
              <w:rPr>
                <w:rFonts w:ascii="GHEA Grapalat" w:hAnsi="GHEA Grapalat"/>
                <w:b/>
                <w:sz w:val="20"/>
                <w:szCs w:val="20"/>
              </w:rPr>
              <w:t xml:space="preserve"> </w:t>
            </w:r>
            <w:r w:rsidR="003718C1">
              <w:rPr>
                <w:rFonts w:ascii="GHEA Grapalat" w:hAnsi="GHEA Grapalat"/>
                <w:b/>
                <w:sz w:val="20"/>
                <w:szCs w:val="20"/>
                <w:lang w:val="ru-RU"/>
              </w:rPr>
              <w:t xml:space="preserve">school </w:t>
            </w:r>
            <w:r w:rsidR="003718C1">
              <w:rPr>
                <w:rFonts w:ascii="GHEA Grapalat" w:hAnsi="GHEA Grapalat"/>
                <w:b/>
                <w:sz w:val="20"/>
                <w:szCs w:val="20"/>
              </w:rPr>
              <w:t xml:space="preserve">&gt;&gt; </w:t>
            </w:r>
            <w:r w:rsidR="003718C1">
              <w:rPr>
                <w:rFonts w:ascii="GHEA Grapalat" w:hAnsi="GHEA Grapalat"/>
                <w:b/>
                <w:sz w:val="20"/>
                <w:szCs w:val="20"/>
                <w:lang w:val="ru-RU"/>
              </w:rPr>
              <w:t>SNOC:</w:t>
            </w:r>
          </w:p>
          <w:p w:rsidR="00595213" w:rsidRPr="00D42CBE" w:rsidRDefault="00595213" w:rsidP="001E3505">
            <w:pPr>
              <w:rPr>
                <w:rFonts w:ascii="GHEA Grapalat" w:hAnsi="GHEA Grapalat" w:cs="Arial"/>
                <w:sz w:val="20"/>
                <w:szCs w:val="20"/>
                <w:lang w:val="fr-FR"/>
              </w:rPr>
            </w:pPr>
          </w:p>
        </w:tc>
      </w:tr>
      <w:tr w:rsidR="00595213" w:rsidRPr="005E1F72" w:rsidTr="0040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CE529A" w:rsidRDefault="00595213" w:rsidP="0040074F">
            <w:pPr>
              <w:rPr>
                <w:rFonts w:ascii="GHEA Grapalat" w:hAnsi="GHEA Grapalat" w:cs="Sylfaen"/>
                <w:sz w:val="20"/>
                <w:szCs w:val="20"/>
              </w:rPr>
            </w:pPr>
            <w:r w:rsidRPr="00CE529A">
              <w:rPr>
                <w:rFonts w:ascii="GHEA Grapalat" w:hAnsi="GHEA Grapalat" w:cs="Sylfaen"/>
                <w:sz w:val="20"/>
                <w:szCs w:val="20"/>
              </w:rPr>
              <w:t>10. Beneficiary</w:t>
            </w:r>
            <w:r w:rsidRPr="005E1F72">
              <w:rPr>
                <w:rFonts w:ascii="GHEA Grapalat" w:hAnsi="GHEA Grapalat" w:cs="Arial"/>
                <w:sz w:val="20"/>
                <w:szCs w:val="20"/>
              </w:rPr>
              <w:t xml:space="preserve"> </w:t>
            </w:r>
            <w:r w:rsidRPr="005E1F72">
              <w:rPr>
                <w:rFonts w:ascii="GHEA Grapalat" w:hAnsi="GHEA Grapalat" w:cs="Sylfaen"/>
                <w:sz w:val="20"/>
                <w:szCs w:val="20"/>
              </w:rPr>
              <w:t xml:space="preserve">PSC ( </w:t>
            </w:r>
            <w:r w:rsidRPr="005E1F72">
              <w:rPr>
                <w:rFonts w:ascii="GHEA Grapalat" w:hAnsi="GHEA Grapalat" w:cs="Sylfaen"/>
                <w:sz w:val="20"/>
                <w:szCs w:val="20"/>
                <w:lang w:val="hy-AM"/>
              </w:rPr>
              <w:t xml:space="preserve">cannot be filled in </w:t>
            </w:r>
            <w:r w:rsidRPr="00CE529A">
              <w:rPr>
                <w:rFonts w:ascii="GHEA Grapalat" w:hAnsi="GHEA Grapalat" w:cs="Sylfaen"/>
                <w:sz w:val="20"/>
                <w:szCs w:val="20"/>
              </w:rPr>
              <w:t>)</w:t>
            </w:r>
          </w:p>
        </w:tc>
      </w:tr>
      <w:tr w:rsidR="0040074F" w:rsidRPr="005E1F72" w:rsidTr="0040074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074F" w:rsidRPr="003718C1" w:rsidRDefault="0040074F" w:rsidP="0040074F">
            <w:pPr>
              <w:rPr>
                <w:rFonts w:ascii="GHEA Grapalat" w:hAnsi="GHEA Grapalat" w:cs="Arial"/>
                <w:sz w:val="20"/>
                <w:szCs w:val="20"/>
                <w:lang w:val="ru-RU"/>
              </w:rPr>
            </w:pPr>
            <w:r w:rsidRPr="005E1F72">
              <w:rPr>
                <w:rFonts w:ascii="GHEA Grapalat" w:hAnsi="GHEA Grapalat" w:cs="Sylfaen"/>
                <w:sz w:val="20"/>
                <w:szCs w:val="20"/>
                <w:lang w:val="hy-AM"/>
              </w:rPr>
              <w:t xml:space="preserve">11 </w:t>
            </w:r>
            <w:r w:rsidRPr="005E1F72">
              <w:rPr>
                <w:rFonts w:ascii="GHEA Grapalat" w:hAnsi="GHEA Grapalat" w:cs="Sylfaen"/>
                <w:sz w:val="20"/>
                <w:szCs w:val="20"/>
              </w:rPr>
              <w:t>. Beneficiary</w:t>
            </w:r>
            <w:r w:rsidRPr="005E1F72">
              <w:rPr>
                <w:rFonts w:ascii="GHEA Grapalat" w:hAnsi="GHEA Grapalat" w:cs="Arial"/>
                <w:sz w:val="20"/>
                <w:szCs w:val="20"/>
              </w:rPr>
              <w:t xml:space="preserve"> </w:t>
            </w:r>
            <w:r w:rsidRPr="005E1F72">
              <w:rPr>
                <w:rFonts w:ascii="GHEA Grapalat" w:hAnsi="GHEA Grapalat" w:cs="Sylfaen"/>
                <w:sz w:val="20"/>
                <w:szCs w:val="20"/>
              </w:rPr>
              <w:t xml:space="preserve">AVC </w:t>
            </w:r>
            <w:r w:rsidRPr="005E1F72">
              <w:rPr>
                <w:rFonts w:ascii="GHEA Grapalat" w:hAnsi="GHEA Grapalat" w:cs="Arial"/>
                <w:sz w:val="20"/>
                <w:szCs w:val="20"/>
              </w:rPr>
              <w:t xml:space="preserve">: </w:t>
            </w:r>
            <w:r w:rsidR="00CE529A" w:rsidRPr="002A4DB6">
              <w:rPr>
                <w:rFonts w:ascii="Calibri" w:hAnsi="Calibri" w:cs="Calibri"/>
                <w:b/>
                <w:sz w:val="20"/>
                <w:szCs w:val="20"/>
                <w:lang w:val="fr-FR"/>
              </w:rPr>
              <w:t xml:space="preserve">082 </w:t>
            </w:r>
            <w:r w:rsidR="003718C1">
              <w:rPr>
                <w:rFonts w:ascii="Calibri" w:hAnsi="Calibri" w:cs="Calibri"/>
                <w:b/>
                <w:sz w:val="20"/>
                <w:szCs w:val="20"/>
                <w:lang w:val="ru-RU"/>
              </w:rPr>
              <w:t>03301</w:t>
            </w:r>
          </w:p>
        </w:tc>
      </w:tr>
      <w:tr w:rsidR="0040074F" w:rsidRPr="005E1F72" w:rsidTr="0040074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074F" w:rsidRPr="005E1F72" w:rsidRDefault="0040074F" w:rsidP="0040074F">
            <w:pPr>
              <w:rPr>
                <w:rFonts w:ascii="GHEA Grapalat" w:hAnsi="GHEA Grapalat" w:cs="Arial"/>
                <w:sz w:val="20"/>
                <w:szCs w:val="20"/>
              </w:rPr>
            </w:pPr>
            <w:r w:rsidRPr="005E1F72">
              <w:rPr>
                <w:rFonts w:ascii="GHEA Grapalat" w:hAnsi="GHEA Grapalat" w:cs="Sylfaen"/>
                <w:sz w:val="20"/>
                <w:szCs w:val="20"/>
              </w:rPr>
              <w:t xml:space="preserve">1 </w:t>
            </w:r>
            <w:r w:rsidRPr="005E1F72">
              <w:rPr>
                <w:rFonts w:ascii="GHEA Grapalat" w:hAnsi="GHEA Grapalat" w:cs="Sylfaen"/>
                <w:sz w:val="20"/>
                <w:szCs w:val="20"/>
                <w:lang w:val="hy-AM"/>
              </w:rPr>
              <w:t xml:space="preserve">2. </w:t>
            </w:r>
            <w:r w:rsidRPr="005E1F72">
              <w:rPr>
                <w:rFonts w:ascii="GHEA Grapalat" w:hAnsi="GHEA Grapalat" w:cs="Sylfaen"/>
                <w:sz w:val="20"/>
                <w:szCs w:val="20"/>
              </w:rPr>
              <w:t xml:space="preserve">Beneficiary </w:t>
            </w:r>
            <w:r w:rsidRPr="005E1F72">
              <w:rPr>
                <w:rFonts w:ascii="GHEA Grapalat" w:hAnsi="GHEA Grapalat" w:cs="Sylfaen"/>
                <w:sz w:val="20"/>
                <w:szCs w:val="20"/>
                <w:lang w:val="hy-AM"/>
              </w:rPr>
              <w:t>'s name</w:t>
            </w:r>
            <w:r w:rsidRPr="005E1F72">
              <w:rPr>
                <w:rFonts w:ascii="GHEA Grapalat" w:hAnsi="GHEA Grapalat" w:cs="Arial"/>
                <w:sz w:val="20"/>
                <w:szCs w:val="20"/>
              </w:rPr>
              <w:t xml:space="preserve"> </w:t>
            </w:r>
            <w:r w:rsidRPr="005E1F72">
              <w:rPr>
                <w:rFonts w:ascii="GHEA Grapalat" w:hAnsi="GHEA Grapalat" w:cs="Sylfaen"/>
                <w:sz w:val="20"/>
                <w:szCs w:val="20"/>
                <w:lang w:val="hy-AM"/>
              </w:rPr>
              <w:t xml:space="preserve">serving financial organization </w:t>
            </w:r>
            <w:r w:rsidRPr="005E1F72">
              <w:rPr>
                <w:rFonts w:ascii="GHEA Grapalat" w:hAnsi="GHEA Grapalat" w:cs="Sylfaen"/>
                <w:sz w:val="20"/>
                <w:szCs w:val="20"/>
              </w:rPr>
              <w:t xml:space="preserve">(bank) </w:t>
            </w:r>
            <w:r w:rsidRPr="005E1F72">
              <w:rPr>
                <w:rFonts w:ascii="GHEA Grapalat" w:hAnsi="GHEA Grapalat" w:cs="Arial"/>
                <w:sz w:val="20"/>
                <w:szCs w:val="20"/>
              </w:rPr>
              <w:t xml:space="preserve">: operational </w:t>
            </w:r>
            <w:r w:rsidRPr="001014FB">
              <w:rPr>
                <w:rFonts w:ascii="GHEA Grapalat" w:hAnsi="GHEA Grapalat" w:cs="Sylfaen"/>
                <w:b/>
                <w:spacing w:val="-2"/>
                <w:sz w:val="20"/>
                <w:szCs w:val="20"/>
                <w:lang w:val="hy-AM"/>
              </w:rPr>
              <w:t xml:space="preserve">department of the Ministry of Finance </w:t>
            </w:r>
            <w:r w:rsidRPr="001014FB">
              <w:rPr>
                <w:rFonts w:ascii="GHEA Grapalat" w:hAnsi="GHEA Grapalat" w:cs="Sylfaen"/>
                <w:b/>
                <w:spacing w:val="-2"/>
                <w:sz w:val="20"/>
                <w:szCs w:val="20"/>
                <w:lang w:val="hy-AM"/>
              </w:rPr>
              <w:softHyphen/>
            </w:r>
            <w:r w:rsidRPr="001014FB">
              <w:rPr>
                <w:rFonts w:ascii="GHEA Grapalat" w:hAnsi="GHEA Grapalat" w:cs="Sylfaen"/>
                <w:b/>
                <w:sz w:val="20"/>
                <w:szCs w:val="20"/>
                <w:lang w:val="hy-AM"/>
              </w:rPr>
              <w:t>of the Republic of Armenia</w:t>
            </w:r>
          </w:p>
        </w:tc>
      </w:tr>
      <w:tr w:rsidR="0040074F" w:rsidRPr="005E1F72" w:rsidTr="0040074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074F" w:rsidRPr="003718C1" w:rsidRDefault="0040074F" w:rsidP="0040074F">
            <w:pPr>
              <w:rPr>
                <w:rFonts w:ascii="GHEA Grapalat" w:hAnsi="GHEA Grapalat" w:cs="Arial"/>
                <w:sz w:val="20"/>
                <w:szCs w:val="20"/>
              </w:rPr>
            </w:pPr>
            <w:r w:rsidRPr="005E1F72">
              <w:rPr>
                <w:rFonts w:ascii="GHEA Grapalat" w:hAnsi="GHEA Grapalat" w:cs="Sylfaen"/>
                <w:sz w:val="20"/>
                <w:szCs w:val="20"/>
              </w:rPr>
              <w:t xml:space="preserve">1 </w:t>
            </w:r>
            <w:r w:rsidRPr="005E1F72">
              <w:rPr>
                <w:rFonts w:ascii="GHEA Grapalat" w:hAnsi="GHEA Grapalat" w:cs="Sylfaen"/>
                <w:sz w:val="20"/>
                <w:szCs w:val="20"/>
                <w:lang w:val="hy-AM"/>
              </w:rPr>
              <w:t xml:space="preserve">3. </w:t>
            </w:r>
            <w:r w:rsidRPr="005E1F72">
              <w:rPr>
                <w:rFonts w:ascii="GHEA Grapalat" w:hAnsi="GHEA Grapalat" w:cs="Sylfaen"/>
                <w:sz w:val="20"/>
                <w:szCs w:val="20"/>
              </w:rPr>
              <w:t>Beneficiary</w:t>
            </w:r>
            <w:r w:rsidRPr="005E1F72">
              <w:rPr>
                <w:rFonts w:ascii="GHEA Grapalat" w:hAnsi="GHEA Grapalat" w:cs="Arial"/>
                <w:sz w:val="20"/>
                <w:szCs w:val="20"/>
              </w:rPr>
              <w:t xml:space="preserve"> </w:t>
            </w:r>
            <w:r w:rsidRPr="005E1F72">
              <w:rPr>
                <w:rFonts w:ascii="GHEA Grapalat" w:hAnsi="GHEA Grapalat" w:cs="Sylfaen"/>
                <w:sz w:val="20"/>
                <w:szCs w:val="20"/>
              </w:rPr>
              <w:t>account</w:t>
            </w:r>
            <w:r w:rsidRPr="005E1F72">
              <w:rPr>
                <w:rFonts w:ascii="GHEA Grapalat" w:hAnsi="GHEA Grapalat" w:cs="Arial"/>
                <w:sz w:val="20"/>
                <w:szCs w:val="20"/>
              </w:rPr>
              <w:t xml:space="preserve"> </w:t>
            </w:r>
            <w:r w:rsidRPr="005E1F72">
              <w:rPr>
                <w:rFonts w:ascii="GHEA Grapalat" w:hAnsi="GHEA Grapalat" w:cs="Sylfaen"/>
                <w:sz w:val="20"/>
                <w:szCs w:val="20"/>
              </w:rPr>
              <w:t xml:space="preserve">number </w:t>
            </w:r>
            <w:r w:rsidRPr="005E1F72">
              <w:rPr>
                <w:rFonts w:ascii="GHEA Grapalat" w:hAnsi="GHEA Grapalat" w:cs="Arial"/>
                <w:sz w:val="20"/>
                <w:szCs w:val="20"/>
              </w:rPr>
              <w:t xml:space="preserve">( </w:t>
            </w:r>
            <w:r w:rsidRPr="005E1F72">
              <w:rPr>
                <w:rFonts w:ascii="GHEA Grapalat" w:hAnsi="GHEA Grapalat" w:cs="Sylfaen"/>
                <w:sz w:val="20"/>
                <w:szCs w:val="20"/>
              </w:rPr>
              <w:t xml:space="preserve">ms.N </w:t>
            </w:r>
            <w:r w:rsidRPr="005E1F72">
              <w:rPr>
                <w:rFonts w:ascii="GHEA Grapalat" w:hAnsi="GHEA Grapalat" w:cs="Arial"/>
                <w:sz w:val="20"/>
                <w:szCs w:val="20"/>
              </w:rPr>
              <w:t xml:space="preserve">) </w:t>
            </w:r>
            <w:r w:rsidR="00630D75">
              <w:rPr>
                <w:rFonts w:ascii="GHEA Grapalat" w:hAnsi="GHEA Grapalat"/>
                <w:b/>
                <w:sz w:val="20"/>
                <w:szCs w:val="20"/>
                <w:lang w:val="pt-BR"/>
              </w:rPr>
              <w:t xml:space="preserve">9001480 </w:t>
            </w:r>
            <w:r w:rsidR="003718C1" w:rsidRPr="003718C1">
              <w:rPr>
                <w:rFonts w:ascii="GHEA Grapalat" w:hAnsi="GHEA Grapalat"/>
                <w:b/>
                <w:sz w:val="20"/>
                <w:szCs w:val="20"/>
              </w:rPr>
              <w:t>00095</w:t>
            </w:r>
          </w:p>
        </w:tc>
      </w:tr>
      <w:tr w:rsidR="00595213" w:rsidRPr="005E1F72" w:rsidTr="0040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Arial"/>
                <w:sz w:val="20"/>
                <w:szCs w:val="20"/>
              </w:rPr>
            </w:pPr>
            <w:r w:rsidRPr="005E1F72">
              <w:rPr>
                <w:rFonts w:ascii="GHEA Grapalat" w:hAnsi="GHEA Grapalat" w:cs="Sylfaen"/>
                <w:sz w:val="20"/>
                <w:szCs w:val="20"/>
              </w:rPr>
              <w:t xml:space="preserve">1 </w:t>
            </w:r>
            <w:r w:rsidRPr="005E1F72">
              <w:rPr>
                <w:rFonts w:ascii="GHEA Grapalat" w:hAnsi="GHEA Grapalat" w:cs="Sylfaen"/>
                <w:sz w:val="20"/>
                <w:szCs w:val="20"/>
                <w:lang w:val="hy-AM"/>
              </w:rPr>
              <w:t xml:space="preserve">4 </w:t>
            </w:r>
            <w:r w:rsidRPr="005E1F72">
              <w:rPr>
                <w:rFonts w:ascii="GHEA Grapalat" w:hAnsi="GHEA Grapalat" w:cs="Sylfaen"/>
                <w:sz w:val="20"/>
                <w:szCs w:val="20"/>
              </w:rPr>
              <w:t>.The amount</w:t>
            </w:r>
            <w:r w:rsidRPr="005E1F72">
              <w:rPr>
                <w:rFonts w:ascii="GHEA Grapalat" w:hAnsi="GHEA Grapalat" w:cs="Arial"/>
                <w:sz w:val="20"/>
                <w:szCs w:val="20"/>
              </w:rPr>
              <w:t xml:space="preserve"> </w:t>
            </w:r>
            <w:r w:rsidRPr="0033011B">
              <w:rPr>
                <w:rFonts w:ascii="GHEA Grapalat" w:hAnsi="GHEA Grapalat" w:cs="Arial"/>
                <w:sz w:val="20"/>
                <w:szCs w:val="20"/>
                <w:lang w:val="en-US"/>
              </w:rPr>
              <w:t xml:space="preserve">( </w:t>
            </w:r>
            <w:r w:rsidRPr="005E1F72">
              <w:rPr>
                <w:rFonts w:ascii="GHEA Grapalat" w:hAnsi="GHEA Grapalat" w:cs="Sylfaen"/>
                <w:sz w:val="20"/>
                <w:szCs w:val="20"/>
              </w:rPr>
              <w:t>in numbers</w:t>
            </w:r>
            <w:r w:rsidRPr="005E1F72">
              <w:rPr>
                <w:rFonts w:ascii="GHEA Grapalat" w:hAnsi="GHEA Grapalat" w:cs="Arial"/>
                <w:sz w:val="20"/>
                <w:szCs w:val="20"/>
              </w:rPr>
              <w:t xml:space="preserve"> </w:t>
            </w:r>
            <w:r w:rsidRPr="005E1F72">
              <w:rPr>
                <w:rFonts w:ascii="GHEA Grapalat" w:hAnsi="GHEA Grapalat" w:cs="Sylfaen"/>
                <w:sz w:val="20"/>
                <w:szCs w:val="20"/>
              </w:rPr>
              <w:t>and:</w:t>
            </w:r>
            <w:r w:rsidRPr="005E1F72">
              <w:rPr>
                <w:rFonts w:ascii="GHEA Grapalat" w:hAnsi="GHEA Grapalat" w:cs="Arial"/>
                <w:sz w:val="20"/>
                <w:szCs w:val="20"/>
              </w:rPr>
              <w:t xml:space="preserve"> </w:t>
            </w:r>
            <w:r w:rsidRPr="005E1F72">
              <w:rPr>
                <w:rFonts w:ascii="GHEA Grapalat" w:hAnsi="GHEA Grapalat" w:cs="Sylfaen"/>
                <w:sz w:val="20"/>
                <w:szCs w:val="20"/>
              </w:rPr>
              <w:t xml:space="preserve">in words </w:t>
            </w:r>
            <w:r w:rsidRPr="0033011B">
              <w:rPr>
                <w:rFonts w:ascii="GHEA Grapalat" w:hAnsi="GHEA Grapalat" w:cs="Sylfaen"/>
                <w:sz w:val="20"/>
                <w:szCs w:val="20"/>
                <w:lang w:val="en-US"/>
              </w:rPr>
              <w:t xml:space="preserve">) </w:t>
            </w:r>
            <w:r w:rsidRPr="005E1F72">
              <w:rPr>
                <w:rFonts w:ascii="GHEA Grapalat" w:hAnsi="GHEA Grapalat" w:cs="Arial"/>
                <w:sz w:val="20"/>
                <w:szCs w:val="20"/>
              </w:rPr>
              <w:t>.</w:t>
            </w:r>
          </w:p>
        </w:tc>
      </w:tr>
      <w:tr w:rsidR="00595213" w:rsidRPr="005E1F72" w:rsidTr="0040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Accepted amount: </w:t>
            </w:r>
            <w:r w:rsidRPr="005E1F72">
              <w:rPr>
                <w:rFonts w:ascii="GHEA Grapalat" w:hAnsi="GHEA Grapalat" w:cs="Sylfaen"/>
                <w:sz w:val="20"/>
                <w:szCs w:val="20"/>
              </w:rPr>
              <w:t>(in figures</w:t>
            </w:r>
            <w:r w:rsidRPr="005E1F72">
              <w:rPr>
                <w:rFonts w:ascii="GHEA Grapalat" w:hAnsi="GHEA Grapalat" w:cs="Arial"/>
                <w:sz w:val="20"/>
                <w:szCs w:val="20"/>
              </w:rPr>
              <w:t xml:space="preserve"> </w:t>
            </w:r>
            <w:r w:rsidRPr="005E1F72">
              <w:rPr>
                <w:rFonts w:ascii="GHEA Grapalat" w:hAnsi="GHEA Grapalat" w:cs="Sylfaen"/>
                <w:sz w:val="20"/>
                <w:szCs w:val="20"/>
              </w:rPr>
              <w:t>and:</w:t>
            </w:r>
            <w:r w:rsidRPr="005E1F72">
              <w:rPr>
                <w:rFonts w:ascii="GHEA Grapalat" w:hAnsi="GHEA Grapalat" w:cs="Arial"/>
                <w:sz w:val="20"/>
                <w:szCs w:val="20"/>
              </w:rPr>
              <w:t xml:space="preserve"> </w:t>
            </w:r>
            <w:r w:rsidRPr="005E1F72">
              <w:rPr>
                <w:rFonts w:ascii="GHEA Grapalat" w:hAnsi="GHEA Grapalat" w:cs="Sylfaen"/>
                <w:sz w:val="20"/>
                <w:szCs w:val="20"/>
              </w:rPr>
              <w:t>in words)</w:t>
            </w:r>
            <w:r w:rsidRPr="005E1F72">
              <w:rPr>
                <w:rFonts w:ascii="GHEA Grapalat" w:hAnsi="GHEA Grapalat" w:cs="Sylfaen"/>
                <w:sz w:val="20"/>
                <w:szCs w:val="20"/>
                <w:lang w:val="hy-AM"/>
              </w:rPr>
              <w:t xml:space="preserve">  </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intended for partial acceptance of the specified amount, which is not applied </w:t>
            </w:r>
            <w:r w:rsidRPr="005E1F72">
              <w:rPr>
                <w:rFonts w:ascii="GHEA Grapalat" w:hAnsi="GHEA Grapalat" w:cs="Sylfaen"/>
                <w:sz w:val="20"/>
                <w:szCs w:val="20"/>
              </w:rPr>
              <w:t>)</w:t>
            </w:r>
          </w:p>
        </w:tc>
      </w:tr>
      <w:tr w:rsidR="00595213" w:rsidRPr="005E1F72" w:rsidTr="0040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Arial"/>
                <w:sz w:val="20"/>
                <w:szCs w:val="20"/>
              </w:rPr>
            </w:pPr>
            <w:r w:rsidRPr="005E1F72">
              <w:rPr>
                <w:rFonts w:ascii="GHEA Grapalat" w:hAnsi="GHEA Grapalat" w:cs="Sylfaen"/>
                <w:sz w:val="20"/>
                <w:szCs w:val="20"/>
              </w:rPr>
              <w:t xml:space="preserve">1 </w:t>
            </w:r>
            <w:r w:rsidRPr="0033011B">
              <w:rPr>
                <w:rFonts w:ascii="GHEA Grapalat" w:hAnsi="GHEA Grapalat" w:cs="Sylfaen"/>
                <w:sz w:val="20"/>
                <w:szCs w:val="20"/>
                <w:lang w:val="en-US"/>
              </w:rPr>
              <w:t xml:space="preserve">6. </w:t>
            </w:r>
            <w:r w:rsidRPr="005E1F72">
              <w:rPr>
                <w:rFonts w:ascii="GHEA Grapalat" w:hAnsi="GHEA Grapalat" w:cs="Sylfaen"/>
                <w:sz w:val="20"/>
                <w:szCs w:val="20"/>
              </w:rPr>
              <w:t xml:space="preserve">Currency </w:t>
            </w:r>
            <w:r w:rsidRPr="005E1F72">
              <w:rPr>
                <w:rFonts w:ascii="GHEA Grapalat" w:hAnsi="GHEA Grapalat" w:cs="Arial"/>
                <w:sz w:val="20"/>
                <w:szCs w:val="20"/>
              </w:rPr>
              <w:t xml:space="preserve">( </w:t>
            </w:r>
            <w:r w:rsidRPr="005E1F72">
              <w:rPr>
                <w:rFonts w:ascii="GHEA Grapalat" w:hAnsi="GHEA Grapalat" w:cs="Sylfaen"/>
                <w:sz w:val="20"/>
                <w:szCs w:val="20"/>
              </w:rPr>
              <w:t>in words</w:t>
            </w:r>
            <w:r w:rsidRPr="005E1F72">
              <w:rPr>
                <w:rFonts w:ascii="GHEA Grapalat" w:hAnsi="GHEA Grapalat" w:cs="Arial"/>
                <w:sz w:val="20"/>
                <w:szCs w:val="20"/>
              </w:rPr>
              <w:t xml:space="preserve"> </w:t>
            </w:r>
            <w:r w:rsidRPr="005E1F72">
              <w:rPr>
                <w:rFonts w:ascii="GHEA Grapalat" w:hAnsi="GHEA Grapalat" w:cs="Sylfaen"/>
                <w:sz w:val="20"/>
                <w:szCs w:val="20"/>
              </w:rPr>
              <w:t>and:</w:t>
            </w:r>
            <w:r w:rsidRPr="005E1F72">
              <w:rPr>
                <w:rFonts w:ascii="GHEA Grapalat" w:hAnsi="GHEA Grapalat" w:cs="Arial"/>
                <w:sz w:val="20"/>
                <w:szCs w:val="20"/>
              </w:rPr>
              <w:t xml:space="preserve"> </w:t>
            </w:r>
            <w:r w:rsidRPr="005E1F72">
              <w:rPr>
                <w:rFonts w:ascii="GHEA Grapalat" w:hAnsi="GHEA Grapalat" w:cs="Sylfaen"/>
                <w:sz w:val="20"/>
                <w:szCs w:val="20"/>
              </w:rPr>
              <w:t xml:space="preserve">with code </w:t>
            </w:r>
            <w:r w:rsidRPr="005E1F72">
              <w:rPr>
                <w:rFonts w:ascii="GHEA Grapalat" w:hAnsi="GHEA Grapalat" w:cs="Arial"/>
                <w:sz w:val="20"/>
                <w:szCs w:val="20"/>
              </w:rPr>
              <w:t>).</w:t>
            </w:r>
          </w:p>
        </w:tc>
      </w:tr>
      <w:tr w:rsidR="00595213" w:rsidRPr="005E1F72" w:rsidTr="0040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Arial"/>
                <w:sz w:val="20"/>
                <w:szCs w:val="20"/>
                <w:lang w:val="hy-AM"/>
              </w:rPr>
            </w:pPr>
            <w:r w:rsidRPr="005E1F72">
              <w:rPr>
                <w:rFonts w:ascii="GHEA Grapalat" w:hAnsi="GHEA Grapalat" w:cs="Sylfaen"/>
                <w:sz w:val="20"/>
                <w:szCs w:val="20"/>
              </w:rPr>
              <w:t xml:space="preserve">1 </w:t>
            </w:r>
            <w:r w:rsidRPr="005E1F72">
              <w:rPr>
                <w:rFonts w:ascii="GHEA Grapalat" w:hAnsi="GHEA Grapalat" w:cs="Sylfaen"/>
                <w:sz w:val="20"/>
                <w:szCs w:val="20"/>
                <w:lang w:val="hy-AM"/>
              </w:rPr>
              <w:t xml:space="preserve">7. </w:t>
            </w:r>
            <w:r w:rsidRPr="005E1F72">
              <w:rPr>
                <w:rFonts w:ascii="GHEA Grapalat" w:hAnsi="GHEA Grapalat" w:cs="Sylfaen"/>
                <w:sz w:val="20"/>
                <w:szCs w:val="20"/>
              </w:rPr>
              <w:t xml:space="preserve">Purpose of the transaction </w:t>
            </w:r>
            <w:r w:rsidRPr="005E1F72">
              <w:rPr>
                <w:rFonts w:ascii="GHEA Grapalat" w:hAnsi="GHEA Grapalat" w:cs="Arial"/>
                <w:sz w:val="20"/>
                <w:szCs w:val="20"/>
              </w:rPr>
              <w:t xml:space="preserve">( </w:t>
            </w:r>
            <w:r w:rsidRPr="005E1F72">
              <w:rPr>
                <w:rFonts w:ascii="GHEA Grapalat" w:hAnsi="GHEA Grapalat" w:cs="Sylfaen"/>
                <w:sz w:val="20"/>
                <w:szCs w:val="20"/>
              </w:rPr>
              <w:t xml:space="preserve">payment </w:t>
            </w:r>
            <w:r w:rsidRPr="005E1F72">
              <w:rPr>
                <w:rFonts w:ascii="GHEA Grapalat" w:hAnsi="GHEA Grapalat" w:cs="Arial"/>
                <w:sz w:val="20"/>
                <w:szCs w:val="20"/>
              </w:rPr>
              <w:t>) :</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 xml:space="preserve">( </w:t>
            </w:r>
            <w:r w:rsidRPr="005E1F72">
              <w:rPr>
                <w:rFonts w:ascii="GHEA Grapalat" w:hAnsi="GHEA Grapalat" w:cs="Sylfaen"/>
                <w:bCs/>
                <w:i/>
                <w:sz w:val="20"/>
                <w:szCs w:val="20"/>
                <w:lang w:val="hy-AM"/>
              </w:rPr>
              <w:t xml:space="preserve">for qualification assurance </w:t>
            </w:r>
            <w:r w:rsidRPr="005E1F72">
              <w:rPr>
                <w:rFonts w:ascii="GHEA Grapalat" w:hAnsi="GHEA Grapalat" w:cs="Sylfaen"/>
                <w:bCs/>
                <w:i/>
                <w:sz w:val="20"/>
                <w:szCs w:val="20"/>
              </w:rPr>
              <w:t>)</w:t>
            </w:r>
          </w:p>
        </w:tc>
      </w:tr>
      <w:tr w:rsidR="00595213" w:rsidRPr="005E1F72" w:rsidTr="0040074F">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5E1F72" w:rsidRDefault="00595213" w:rsidP="0040074F">
            <w:pPr>
              <w:rPr>
                <w:rFonts w:ascii="GHEA Grapalat" w:hAnsi="GHEA Grapalat" w:cs="Arial"/>
                <w:sz w:val="20"/>
                <w:szCs w:val="20"/>
              </w:rPr>
            </w:pPr>
            <w:r w:rsidRPr="005E1F72">
              <w:rPr>
                <w:rFonts w:ascii="GHEA Grapalat" w:hAnsi="GHEA Grapalat" w:cs="Sylfaen"/>
                <w:sz w:val="20"/>
                <w:szCs w:val="20"/>
              </w:rPr>
              <w:t xml:space="preserve">1 </w:t>
            </w:r>
            <w:proofErr w:type="gramStart"/>
            <w:r w:rsidRPr="005E1F72">
              <w:rPr>
                <w:rFonts w:ascii="GHEA Grapalat" w:hAnsi="GHEA Grapalat" w:cs="Sylfaen"/>
                <w:sz w:val="20"/>
                <w:szCs w:val="20"/>
                <w:lang w:val="hy-AM"/>
              </w:rPr>
              <w:t xml:space="preserve">8 </w:t>
            </w:r>
            <w:r w:rsidRPr="005E1F72">
              <w:rPr>
                <w:rFonts w:ascii="GHEA Grapalat" w:hAnsi="GHEA Grapalat" w:cs="Sylfaen"/>
                <w:sz w:val="20"/>
                <w:szCs w:val="20"/>
              </w:rPr>
              <w:t>.</w:t>
            </w:r>
            <w:proofErr w:type="gramEnd"/>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Grounds for making the payment: </w:t>
            </w:r>
            <w:r w:rsidRPr="005E1F72">
              <w:rPr>
                <w:rFonts w:ascii="GHEA Grapalat" w:hAnsi="GHEA Grapalat" w:cs="Sylfaen"/>
                <w:sz w:val="20"/>
                <w:szCs w:val="20"/>
              </w:rPr>
              <w:t xml:space="preserve">( </w:t>
            </w:r>
            <w:r w:rsidRPr="005E1F72">
              <w:rPr>
                <w:rFonts w:ascii="GHEA Grapalat" w:hAnsi="GHEA Grapalat" w:cs="Arial"/>
                <w:sz w:val="20"/>
                <w:szCs w:val="20"/>
                <w:lang w:val="hy-AM"/>
              </w:rPr>
              <w:t xml:space="preserve">Name </w:t>
            </w:r>
            <w:r w:rsidRPr="005E1F72">
              <w:rPr>
                <w:rFonts w:ascii="GHEA Grapalat" w:hAnsi="GHEA Grapalat" w:cs="Sylfaen"/>
                <w:sz w:val="20"/>
                <w:szCs w:val="20"/>
                <w:lang w:val="hy-AM"/>
              </w:rPr>
              <w:t xml:space="preserve">of the documents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including the indemnity agreement, </w:t>
            </w:r>
            <w:r w:rsidRPr="005E1F72">
              <w:rPr>
                <w:rFonts w:ascii="GHEA Grapalat" w:hAnsi="GHEA Grapalat" w:cs="Sylfaen"/>
                <w:sz w:val="20"/>
                <w:szCs w:val="20"/>
                <w:lang w:val="hy-AM"/>
              </w:rPr>
              <w:t>to them</w:t>
            </w:r>
            <w:r w:rsidRPr="005E1F72">
              <w:rPr>
                <w:rFonts w:ascii="GHEA Grapalat" w:hAnsi="GHEA Grapalat" w:cs="Arial"/>
                <w:sz w:val="20"/>
                <w:szCs w:val="20"/>
                <w:lang w:val="hy-AM"/>
              </w:rPr>
              <w:t xml:space="preserve"> the </w:t>
            </w:r>
            <w:r w:rsidRPr="005E1F72">
              <w:rPr>
                <w:rFonts w:ascii="GHEA Grapalat" w:hAnsi="GHEA Grapalat" w:cs="Sylfaen"/>
                <w:sz w:val="20"/>
                <w:szCs w:val="20"/>
                <w:lang w:val="hy-AM"/>
              </w:rPr>
              <w:t>numbers</w:t>
            </w:r>
            <w:r w:rsidRPr="005E1F72">
              <w:rPr>
                <w:rFonts w:ascii="GHEA Grapalat" w:hAnsi="GHEA Grapalat" w:cs="Arial"/>
                <w:sz w:val="20"/>
                <w:szCs w:val="20"/>
              </w:rPr>
              <w:t xml:space="preserve"> </w:t>
            </w:r>
            <w:r w:rsidRPr="005E1F72">
              <w:rPr>
                <w:rFonts w:ascii="GHEA Grapalat" w:hAnsi="GHEA Grapalat" w:cs="Sylfaen"/>
                <w:sz w:val="20"/>
                <w:szCs w:val="20"/>
                <w:lang w:val="hy-AM"/>
              </w:rPr>
              <w:t>p</w:t>
            </w:r>
            <w:r w:rsidRPr="005E1F72">
              <w:rPr>
                <w:rFonts w:ascii="GHEA Grapalat" w:hAnsi="GHEA Grapalat" w:cs="Sylfaen"/>
                <w:sz w:val="20"/>
                <w:szCs w:val="20"/>
              </w:rPr>
              <w:t>​</w:t>
            </w:r>
            <w:r w:rsidRPr="005E1F72">
              <w:rPr>
                <w:rFonts w:ascii="GHEA Grapalat" w:hAnsi="GHEA Grapalat" w:cs="Arial"/>
                <w:sz w:val="20"/>
                <w:szCs w:val="20"/>
              </w:rPr>
              <w:t xml:space="preserve"> </w:t>
            </w:r>
            <w:r w:rsidRPr="005E1F72">
              <w:rPr>
                <w:rFonts w:ascii="GHEA Grapalat" w:hAnsi="GHEA Grapalat" w:cs="Sylfaen"/>
                <w:sz w:val="20"/>
                <w:szCs w:val="20"/>
              </w:rPr>
              <w:t xml:space="preserve">the code </w:t>
            </w:r>
            <w:r w:rsidRPr="005E1F72">
              <w:rPr>
                <w:rFonts w:ascii="GHEA Grapalat" w:hAnsi="GHEA Grapalat" w:cs="Arial"/>
                <w:sz w:val="20"/>
                <w:szCs w:val="20"/>
                <w:lang w:val="hy-AM"/>
              </w:rPr>
              <w:t xml:space="preserve">on the basis of which the charge is made </w:t>
            </w:r>
            <w:r w:rsidRPr="005E1F72">
              <w:rPr>
                <w:rFonts w:ascii="GHEA Grapalat" w:hAnsi="GHEA Grapalat" w:cs="Arial"/>
                <w:sz w:val="20"/>
                <w:szCs w:val="20"/>
              </w:rPr>
              <w:t xml:space="preserve">) </w:t>
            </w:r>
            <w:r w:rsidRPr="005E1F72">
              <w:rPr>
                <w:rFonts w:ascii="GHEA Grapalat" w:hAnsi="GHEA Grapalat" w:cs="Sylfaen"/>
                <w:sz w:val="20"/>
                <w:szCs w:val="20"/>
              </w:rPr>
              <w:t>.</w:t>
            </w:r>
          </w:p>
          <w:p w:rsidR="00595213" w:rsidRPr="005E1F72" w:rsidRDefault="00595213" w:rsidP="0040074F">
            <w:pPr>
              <w:rPr>
                <w:rFonts w:ascii="GHEA Grapalat" w:hAnsi="GHEA Grapalat" w:cs="Arial"/>
                <w:sz w:val="20"/>
                <w:szCs w:val="20"/>
              </w:rPr>
            </w:pPr>
          </w:p>
        </w:tc>
      </w:tr>
      <w:tr w:rsidR="00595213" w:rsidRPr="005E1F72" w:rsidTr="0040074F">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Arial"/>
                <w:sz w:val="20"/>
                <w:szCs w:val="20"/>
                <w:lang w:val="hy-AM"/>
              </w:rPr>
            </w:pPr>
          </w:p>
        </w:tc>
      </w:tr>
      <w:tr w:rsidR="00595213" w:rsidRPr="005E1F72" w:rsidTr="0040074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Sylfaen"/>
                <w:sz w:val="20"/>
                <w:szCs w:val="20"/>
                <w:lang w:val="hy-AM"/>
              </w:rPr>
            </w:pPr>
            <w:r w:rsidRPr="002E52A2">
              <w:rPr>
                <w:rFonts w:ascii="GHEA Grapalat" w:hAnsi="GHEA Grapalat" w:cs="Sylfaen"/>
                <w:sz w:val="20"/>
                <w:szCs w:val="20"/>
                <w:lang w:val="hy-AM"/>
              </w:rPr>
              <w:t>19. Payment Terms: &lt;accepted payment&gt;</w:t>
            </w:r>
          </w:p>
          <w:p w:rsidR="00595213" w:rsidRPr="005E1F72" w:rsidRDefault="00595213" w:rsidP="0040074F">
            <w:pPr>
              <w:rPr>
                <w:rFonts w:ascii="GHEA Grapalat" w:hAnsi="GHEA Grapalat" w:cs="Sylfaen"/>
                <w:sz w:val="20"/>
                <w:szCs w:val="20"/>
                <w:lang w:val="ru-RU"/>
              </w:rPr>
            </w:pPr>
          </w:p>
        </w:tc>
      </w:tr>
      <w:tr w:rsidR="00595213" w:rsidRPr="005E1F72" w:rsidTr="0040074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Sylfaen"/>
                <w:sz w:val="20"/>
                <w:szCs w:val="20"/>
              </w:rPr>
            </w:pPr>
            <w:r w:rsidRPr="005E1F72">
              <w:rPr>
                <w:rFonts w:ascii="GHEA Grapalat" w:hAnsi="GHEA Grapalat" w:cs="Sylfaen"/>
                <w:sz w:val="20"/>
                <w:szCs w:val="20"/>
                <w:lang w:val="hy-AM"/>
              </w:rPr>
              <w:t xml:space="preserve">20. Number of attached pages: </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sz w:val="20"/>
                <w:szCs w:val="20"/>
              </w:rPr>
              <w:t>page:</w:t>
            </w:r>
          </w:p>
          <w:p w:rsidR="00595213" w:rsidRPr="005E1F72" w:rsidRDefault="00595213" w:rsidP="0040074F">
            <w:pPr>
              <w:rPr>
                <w:rFonts w:ascii="GHEA Grapalat" w:hAnsi="GHEA Grapalat" w:cs="Sylfaen"/>
                <w:sz w:val="20"/>
                <w:szCs w:val="20"/>
                <w:lang w:val="hy-AM"/>
              </w:rPr>
            </w:pPr>
          </w:p>
        </w:tc>
      </w:tr>
      <w:tr w:rsidR="00595213" w:rsidRPr="005E1F72" w:rsidTr="0040074F">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5E1F72" w:rsidRDefault="00595213" w:rsidP="0040074F">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 xml:space="preserve">22 </w:t>
            </w:r>
            <w:r w:rsidRPr="005E1F72">
              <w:rPr>
                <w:rFonts w:ascii="GHEA Grapalat" w:hAnsi="GHEA Grapalat" w:cs="Arial"/>
                <w:sz w:val="20"/>
                <w:szCs w:val="20"/>
              </w:rPr>
              <w:t xml:space="preserve">. </w:t>
            </w:r>
            <w:r w:rsidRPr="005E1F72">
              <w:rPr>
                <w:rFonts w:ascii="GHEA Grapalat" w:hAnsi="GHEA Grapalat" w:cs="Sylfaen"/>
                <w:sz w:val="20"/>
                <w:szCs w:val="20"/>
              </w:rPr>
              <w:t>a. Beneficiary signatures</w:t>
            </w:r>
          </w:p>
          <w:p w:rsidR="00595213" w:rsidRPr="005E1F72" w:rsidRDefault="00595213" w:rsidP="0040074F">
            <w:pPr>
              <w:rPr>
                <w:rFonts w:ascii="GHEA Grapalat" w:hAnsi="GHEA Grapalat" w:cs="Sylfaen"/>
                <w:sz w:val="20"/>
                <w:szCs w:val="20"/>
              </w:rPr>
            </w:pPr>
          </w:p>
          <w:p w:rsidR="00595213" w:rsidRPr="005E1F72" w:rsidRDefault="00595213" w:rsidP="0040074F">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rsidR="00595213" w:rsidRPr="005E1F72" w:rsidRDefault="00595213" w:rsidP="0040074F">
            <w:pPr>
              <w:rPr>
                <w:rFonts w:ascii="GHEA Grapalat" w:hAnsi="GHEA Grapalat" w:cs="Tahoma"/>
                <w:color w:val="000000"/>
                <w:sz w:val="20"/>
                <w:szCs w:val="20"/>
              </w:rPr>
            </w:pPr>
          </w:p>
          <w:p w:rsidR="00595213" w:rsidRPr="005E1F72" w:rsidRDefault="00595213" w:rsidP="0040074F">
            <w:pPr>
              <w:rPr>
                <w:rFonts w:ascii="GHEA Grapalat" w:hAnsi="GHEA Grapalat" w:cs="Sylfaen"/>
                <w:sz w:val="20"/>
                <w:szCs w:val="20"/>
              </w:rPr>
            </w:pPr>
          </w:p>
          <w:p w:rsidR="00595213" w:rsidRPr="005E1F72" w:rsidRDefault="00595213" w:rsidP="0040074F">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rsidR="00595213" w:rsidRPr="005E1F72" w:rsidRDefault="00595213" w:rsidP="0040074F">
            <w:pPr>
              <w:rPr>
                <w:rFonts w:ascii="GHEA Grapalat" w:hAnsi="GHEA Grapalat" w:cs="Sylfaen"/>
                <w:sz w:val="20"/>
                <w:szCs w:val="20"/>
              </w:rPr>
            </w:pPr>
          </w:p>
          <w:p w:rsidR="00595213" w:rsidRPr="005E1F72" w:rsidRDefault="00595213" w:rsidP="0040074F">
            <w:pPr>
              <w:rPr>
                <w:rFonts w:ascii="GHEA Grapalat" w:hAnsi="GHEA Grapalat" w:cs="Sylfaen"/>
                <w:sz w:val="20"/>
                <w:szCs w:val="20"/>
              </w:rPr>
            </w:pPr>
            <w:r w:rsidRPr="005E1F72">
              <w:rPr>
                <w:rFonts w:ascii="GHEA Grapalat" w:hAnsi="GHEA Grapalat" w:cs="Sylfaen"/>
                <w:sz w:val="20"/>
                <w:szCs w:val="20"/>
                <w:lang w:val="hy-AM"/>
              </w:rPr>
              <w:t xml:space="preserve">22 </w:t>
            </w:r>
            <w:r w:rsidRPr="005E1F72">
              <w:rPr>
                <w:rFonts w:ascii="GHEA Grapalat" w:hAnsi="GHEA Grapalat" w:cs="Sylfaen"/>
                <w:sz w:val="20"/>
                <w:szCs w:val="20"/>
              </w:rPr>
              <w:t>.b.</w:t>
            </w:r>
          </w:p>
          <w:p w:rsidR="00595213" w:rsidRPr="005E1F72" w:rsidRDefault="00595213" w:rsidP="0040074F">
            <w:pPr>
              <w:rPr>
                <w:rFonts w:ascii="GHEA Grapalat" w:hAnsi="GHEA Grapalat" w:cs="Sylfaen"/>
                <w:sz w:val="20"/>
                <w:szCs w:val="20"/>
              </w:rPr>
            </w:pPr>
            <w:r w:rsidRPr="005E1F72">
              <w:rPr>
                <w:rFonts w:ascii="GHEA Grapalat" w:hAnsi="GHEA Grapalat" w:cs="Sylfaen"/>
                <w:sz w:val="20"/>
                <w:szCs w:val="20"/>
              </w:rPr>
              <w:t>K.T.</w:t>
            </w:r>
          </w:p>
          <w:p w:rsidR="00595213" w:rsidRPr="005E1F72" w:rsidRDefault="00595213" w:rsidP="0040074F">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5E1F72" w:rsidRDefault="00595213" w:rsidP="0040074F">
            <w:pPr>
              <w:rPr>
                <w:rFonts w:ascii="GHEA Grapalat" w:hAnsi="GHEA Grapalat" w:cs="Sylfaen"/>
                <w:sz w:val="20"/>
                <w:szCs w:val="20"/>
              </w:rPr>
            </w:pPr>
            <w:r w:rsidRPr="005E1F72">
              <w:rPr>
                <w:rFonts w:ascii="GHEA Grapalat" w:hAnsi="GHEA Grapalat" w:cs="Arial"/>
                <w:sz w:val="20"/>
                <w:szCs w:val="20"/>
                <w:lang w:val="hy-AM"/>
              </w:rPr>
              <w:t xml:space="preserve">2 </w:t>
            </w:r>
            <w:r w:rsidRPr="005E1F72">
              <w:rPr>
                <w:rFonts w:ascii="GHEA Grapalat" w:hAnsi="GHEA Grapalat" w:cs="Arial"/>
                <w:sz w:val="20"/>
                <w:szCs w:val="20"/>
              </w:rPr>
              <w:t xml:space="preserve">1. </w:t>
            </w:r>
            <w:r w:rsidRPr="005E1F72">
              <w:rPr>
                <w:rFonts w:ascii="GHEA Grapalat" w:hAnsi="GHEA Grapalat" w:cs="Sylfaen"/>
                <w:sz w:val="20"/>
                <w:szCs w:val="20"/>
              </w:rPr>
              <w:t>a.</w:t>
            </w:r>
            <w:r w:rsidRPr="005E1F72">
              <w:rPr>
                <w:rFonts w:ascii="Courier New" w:hAnsi="Courier New" w:cs="Courier New"/>
                <w:sz w:val="20"/>
                <w:szCs w:val="20"/>
              </w:rPr>
              <w:t> </w:t>
            </w:r>
            <w:r w:rsidRPr="005E1F72">
              <w:rPr>
                <w:rFonts w:ascii="GHEA Grapalat" w:hAnsi="GHEA Grapalat" w:cs="Sylfaen"/>
                <w:sz w:val="20"/>
                <w:szCs w:val="20"/>
              </w:rPr>
              <w:t>Signatures of the payer:</w:t>
            </w:r>
          </w:p>
          <w:p w:rsidR="00595213" w:rsidRPr="005E1F72" w:rsidRDefault="00595213" w:rsidP="0040074F">
            <w:pPr>
              <w:jc w:val="right"/>
              <w:rPr>
                <w:rFonts w:ascii="GHEA Grapalat" w:hAnsi="GHEA Grapalat" w:cs="Sylfaen"/>
                <w:sz w:val="20"/>
                <w:szCs w:val="20"/>
              </w:rPr>
            </w:pPr>
          </w:p>
          <w:p w:rsidR="00595213" w:rsidRPr="005E1F72" w:rsidRDefault="00595213" w:rsidP="0040074F">
            <w:pPr>
              <w:rPr>
                <w:rFonts w:ascii="GHEA Grapalat" w:hAnsi="GHEA Grapalat" w:cs="Sylfaen"/>
                <w:sz w:val="20"/>
                <w:szCs w:val="20"/>
              </w:rPr>
            </w:pPr>
            <w:r w:rsidRPr="005E1F72">
              <w:rPr>
                <w:rFonts w:ascii="GHEA Grapalat" w:hAnsi="GHEA Grapalat" w:cs="Tahoma"/>
                <w:color w:val="000000"/>
                <w:sz w:val="20"/>
                <w:szCs w:val="20"/>
              </w:rPr>
              <w:t>/____________________/</w:t>
            </w:r>
          </w:p>
          <w:p w:rsidR="00595213" w:rsidRPr="005E1F72" w:rsidRDefault="00595213" w:rsidP="0040074F">
            <w:pPr>
              <w:jc w:val="right"/>
              <w:rPr>
                <w:rFonts w:ascii="GHEA Grapalat" w:hAnsi="GHEA Grapalat" w:cs="Tahoma"/>
                <w:color w:val="000000"/>
                <w:sz w:val="20"/>
                <w:szCs w:val="20"/>
              </w:rPr>
            </w:pPr>
          </w:p>
          <w:p w:rsidR="00595213" w:rsidRPr="005E1F72" w:rsidRDefault="00595213" w:rsidP="0040074F">
            <w:pPr>
              <w:jc w:val="right"/>
              <w:rPr>
                <w:rFonts w:ascii="GHEA Grapalat" w:hAnsi="GHEA Grapalat" w:cs="Tahoma"/>
                <w:color w:val="000000"/>
                <w:sz w:val="20"/>
                <w:szCs w:val="20"/>
              </w:rPr>
            </w:pPr>
          </w:p>
          <w:p w:rsidR="00595213" w:rsidRPr="005E1F72" w:rsidRDefault="00595213" w:rsidP="0040074F">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rsidR="00595213" w:rsidRPr="005E1F72" w:rsidRDefault="00595213" w:rsidP="0040074F">
            <w:pPr>
              <w:jc w:val="right"/>
              <w:rPr>
                <w:rFonts w:ascii="GHEA Grapalat" w:hAnsi="GHEA Grapalat" w:cs="Sylfaen"/>
                <w:sz w:val="20"/>
                <w:szCs w:val="20"/>
              </w:rPr>
            </w:pPr>
          </w:p>
          <w:p w:rsidR="00595213" w:rsidRPr="005E1F72" w:rsidRDefault="00595213" w:rsidP="0040074F">
            <w:pPr>
              <w:jc w:val="right"/>
              <w:rPr>
                <w:rFonts w:ascii="GHEA Grapalat" w:hAnsi="GHEA Grapalat" w:cs="Sylfaen"/>
                <w:sz w:val="20"/>
                <w:szCs w:val="20"/>
              </w:rPr>
            </w:pPr>
            <w:r w:rsidRPr="005E1F72">
              <w:rPr>
                <w:rFonts w:ascii="GHEA Grapalat" w:hAnsi="GHEA Grapalat" w:cs="Sylfaen"/>
                <w:sz w:val="20"/>
                <w:szCs w:val="20"/>
                <w:lang w:val="hy-AM"/>
              </w:rPr>
              <w:t xml:space="preserve">2 </w:t>
            </w:r>
            <w:r w:rsidRPr="005E1F72">
              <w:rPr>
                <w:rFonts w:ascii="GHEA Grapalat" w:hAnsi="GHEA Grapalat" w:cs="Sylfaen"/>
                <w:sz w:val="20"/>
                <w:szCs w:val="20"/>
              </w:rPr>
              <w:t>1.b. K.T.</w:t>
            </w:r>
          </w:p>
          <w:p w:rsidR="00595213" w:rsidRPr="005E1F72" w:rsidRDefault="00595213" w:rsidP="0040074F">
            <w:pPr>
              <w:jc w:val="right"/>
              <w:rPr>
                <w:rFonts w:ascii="GHEA Grapalat" w:hAnsi="GHEA Grapalat" w:cs="Sylfaen"/>
                <w:sz w:val="20"/>
                <w:szCs w:val="20"/>
              </w:rPr>
            </w:pPr>
          </w:p>
        </w:tc>
      </w:tr>
      <w:tr w:rsidR="00595213" w:rsidRPr="005E1F72" w:rsidTr="0040074F">
        <w:trPr>
          <w:trHeight w:val="2058"/>
        </w:trPr>
        <w:tc>
          <w:tcPr>
            <w:tcW w:w="5616" w:type="dxa"/>
            <w:tcBorders>
              <w:top w:val="single" w:sz="4" w:space="0" w:color="auto"/>
              <w:left w:val="single" w:sz="4" w:space="0" w:color="auto"/>
              <w:right w:val="single" w:sz="4" w:space="0" w:color="auto"/>
            </w:tcBorders>
            <w:noWrap/>
            <w:vAlign w:val="bottom"/>
          </w:tcPr>
          <w:p w:rsidR="00595213" w:rsidRPr="005E1F72" w:rsidRDefault="00595213" w:rsidP="0040074F">
            <w:pPr>
              <w:rPr>
                <w:rFonts w:ascii="GHEA Grapalat" w:hAnsi="GHEA Grapalat" w:cs="Tahoma"/>
                <w:color w:val="000000"/>
                <w:sz w:val="20"/>
                <w:szCs w:val="20"/>
              </w:rPr>
            </w:pPr>
            <w:r w:rsidRPr="005E1F72">
              <w:rPr>
                <w:rFonts w:ascii="GHEA Grapalat" w:hAnsi="GHEA Grapalat" w:cs="Tahoma"/>
                <w:color w:val="000000"/>
                <w:sz w:val="20"/>
                <w:szCs w:val="20"/>
              </w:rPr>
              <w:t xml:space="preserve">2 </w:t>
            </w:r>
            <w:r w:rsidRPr="005E1F72">
              <w:rPr>
                <w:rFonts w:ascii="GHEA Grapalat" w:hAnsi="GHEA Grapalat" w:cs="Tahoma"/>
                <w:color w:val="000000"/>
                <w:sz w:val="20"/>
                <w:szCs w:val="20"/>
                <w:lang w:val="hy-AM"/>
              </w:rPr>
              <w:t xml:space="preserve">4 </w:t>
            </w:r>
            <w:r w:rsidRPr="005E1F72">
              <w:rPr>
                <w:rFonts w:ascii="GHEA Grapalat" w:hAnsi="GHEA Grapalat" w:cs="Tahoma"/>
                <w:color w:val="000000"/>
                <w:sz w:val="20"/>
                <w:szCs w:val="20"/>
              </w:rPr>
              <w:t xml:space="preserve">.a. </w:t>
            </w:r>
            <w:r w:rsidRPr="005E1F72">
              <w:rPr>
                <w:rFonts w:ascii="GHEA Grapalat" w:hAnsi="GHEA Grapalat" w:cs="Tahoma"/>
                <w:color w:val="000000"/>
                <w:sz w:val="20"/>
                <w:szCs w:val="20"/>
                <w:lang w:val="hy-AM"/>
              </w:rPr>
              <w:t>Beneficiary financial institution</w:t>
            </w:r>
            <w:r w:rsidRPr="005E1F72">
              <w:rPr>
                <w:rFonts w:ascii="GHEA Grapalat" w:hAnsi="GHEA Grapalat" w:cs="Tahoma"/>
                <w:color w:val="000000"/>
                <w:sz w:val="20"/>
                <w:szCs w:val="20"/>
              </w:rPr>
              <w:t xml:space="preserve"> </w:t>
            </w:r>
          </w:p>
          <w:p w:rsidR="00595213" w:rsidRPr="005E1F72" w:rsidRDefault="00595213" w:rsidP="0040074F">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rsidR="00595213" w:rsidRPr="005E1F72" w:rsidRDefault="00595213" w:rsidP="0040074F">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/____________________/</w:t>
            </w:r>
          </w:p>
          <w:p w:rsidR="00595213" w:rsidRPr="005E1F72" w:rsidRDefault="00595213" w:rsidP="0040074F">
            <w:pPr>
              <w:rPr>
                <w:rFonts w:ascii="GHEA Grapalat" w:hAnsi="GHEA Grapalat" w:cs="Sylfaen"/>
                <w:sz w:val="20"/>
                <w:szCs w:val="20"/>
              </w:rPr>
            </w:pPr>
            <w:r w:rsidRPr="005E1F72">
              <w:rPr>
                <w:rFonts w:ascii="GHEA Grapalat" w:hAnsi="GHEA Grapalat" w:cs="Sylfaen"/>
                <w:sz w:val="20"/>
                <w:szCs w:val="20"/>
              </w:rPr>
              <w:t xml:space="preserve">  </w:t>
            </w:r>
          </w:p>
          <w:p w:rsidR="00595213" w:rsidRPr="005E1F72" w:rsidRDefault="00595213" w:rsidP="0040074F">
            <w:pPr>
              <w:rPr>
                <w:rFonts w:ascii="GHEA Grapalat" w:hAnsi="GHEA Grapalat" w:cs="Sylfaen"/>
                <w:sz w:val="20"/>
                <w:szCs w:val="20"/>
              </w:rPr>
            </w:pPr>
            <w:r w:rsidRPr="005E1F72">
              <w:rPr>
                <w:rFonts w:ascii="GHEA Grapalat" w:hAnsi="GHEA Grapalat" w:cs="Sylfaen"/>
                <w:sz w:val="20"/>
                <w:szCs w:val="20"/>
              </w:rPr>
              <w:t>/signature/</w:t>
            </w:r>
          </w:p>
          <w:p w:rsidR="00595213" w:rsidRPr="005E1F72" w:rsidRDefault="00595213" w:rsidP="0040074F">
            <w:pPr>
              <w:rPr>
                <w:rFonts w:ascii="GHEA Grapalat" w:hAnsi="GHEA Grapalat" w:cs="Tahoma"/>
                <w:color w:val="000000"/>
                <w:sz w:val="20"/>
                <w:szCs w:val="20"/>
              </w:rPr>
            </w:pPr>
          </w:p>
          <w:p w:rsidR="00595213" w:rsidRPr="005E1F72" w:rsidRDefault="00595213" w:rsidP="0040074F">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5E1F72" w:rsidRDefault="00595213" w:rsidP="0040074F">
            <w:pPr>
              <w:rPr>
                <w:rFonts w:ascii="GHEA Grapalat" w:hAnsi="GHEA Grapalat" w:cs="Tahoma"/>
                <w:color w:val="000000"/>
                <w:sz w:val="20"/>
                <w:szCs w:val="20"/>
              </w:rPr>
            </w:pPr>
            <w:r w:rsidRPr="005E1F72">
              <w:rPr>
                <w:rFonts w:ascii="GHEA Grapalat" w:hAnsi="GHEA Grapalat" w:cs="Tahoma"/>
                <w:color w:val="000000"/>
                <w:sz w:val="20"/>
                <w:szCs w:val="20"/>
              </w:rPr>
              <w:t xml:space="preserve">2 </w:t>
            </w:r>
            <w:r w:rsidRPr="005E1F72">
              <w:rPr>
                <w:rFonts w:ascii="GHEA Grapalat" w:hAnsi="GHEA Grapalat" w:cs="Tahoma"/>
                <w:color w:val="000000"/>
                <w:sz w:val="20"/>
                <w:szCs w:val="20"/>
                <w:lang w:val="hy-AM"/>
              </w:rPr>
              <w:t xml:space="preserve">3 </w:t>
            </w:r>
            <w:r w:rsidRPr="005E1F72">
              <w:rPr>
                <w:rFonts w:ascii="GHEA Grapalat" w:hAnsi="GHEA Grapalat" w:cs="Tahoma"/>
                <w:color w:val="000000"/>
                <w:sz w:val="20"/>
                <w:szCs w:val="20"/>
              </w:rPr>
              <w:t xml:space="preserve">.a. </w:t>
            </w:r>
            <w:r w:rsidRPr="005E1F72">
              <w:rPr>
                <w:rFonts w:ascii="GHEA Grapalat" w:hAnsi="GHEA Grapalat" w:cs="Tahoma"/>
                <w:color w:val="000000"/>
                <w:sz w:val="20"/>
                <w:szCs w:val="20"/>
                <w:lang w:val="hy-AM"/>
              </w:rPr>
              <w:t>Financial organization serving the payer</w:t>
            </w:r>
            <w:r w:rsidRPr="005E1F72">
              <w:rPr>
                <w:rFonts w:ascii="GHEA Grapalat" w:hAnsi="GHEA Grapalat" w:cs="Tahoma"/>
                <w:color w:val="000000"/>
                <w:sz w:val="20"/>
                <w:szCs w:val="20"/>
              </w:rPr>
              <w:t xml:space="preserve"> </w:t>
            </w:r>
          </w:p>
          <w:p w:rsidR="00595213" w:rsidRPr="005E1F72" w:rsidRDefault="00595213" w:rsidP="0040074F">
            <w:pPr>
              <w:jc w:val="right"/>
              <w:rPr>
                <w:rFonts w:ascii="GHEA Grapalat" w:hAnsi="GHEA Grapalat" w:cs="Tahoma"/>
                <w:color w:val="000000"/>
                <w:sz w:val="20"/>
                <w:szCs w:val="20"/>
              </w:rPr>
            </w:pPr>
          </w:p>
          <w:p w:rsidR="00595213" w:rsidRPr="005E1F72" w:rsidRDefault="00595213" w:rsidP="0040074F">
            <w:pPr>
              <w:jc w:val="right"/>
              <w:rPr>
                <w:rFonts w:ascii="GHEA Grapalat" w:hAnsi="GHEA Grapalat" w:cs="Tahoma"/>
                <w:color w:val="000000"/>
                <w:sz w:val="20"/>
                <w:szCs w:val="20"/>
              </w:rPr>
            </w:pPr>
          </w:p>
          <w:p w:rsidR="00595213" w:rsidRPr="005E1F72" w:rsidRDefault="00595213" w:rsidP="0040074F">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rsidR="00595213" w:rsidRPr="005E1F72" w:rsidRDefault="00595213" w:rsidP="0040074F">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/signature/</w:t>
            </w:r>
          </w:p>
          <w:p w:rsidR="00595213" w:rsidRPr="005E1F72" w:rsidRDefault="00595213" w:rsidP="0040074F">
            <w:pPr>
              <w:jc w:val="right"/>
              <w:rPr>
                <w:rFonts w:ascii="GHEA Grapalat" w:hAnsi="GHEA Grapalat" w:cs="Arial"/>
                <w:sz w:val="20"/>
                <w:szCs w:val="20"/>
                <w:lang w:val="hy-AM"/>
              </w:rPr>
            </w:pPr>
          </w:p>
        </w:tc>
      </w:tr>
      <w:tr w:rsidR="00595213" w:rsidRPr="005E1F72" w:rsidTr="0040074F">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5E1F72" w:rsidRDefault="00595213" w:rsidP="0040074F">
            <w:pPr>
              <w:rPr>
                <w:rFonts w:ascii="GHEA Grapalat" w:hAnsi="GHEA Grapalat" w:cs="Sylfaen"/>
                <w:sz w:val="20"/>
                <w:szCs w:val="20"/>
              </w:rPr>
            </w:pPr>
            <w:r w:rsidRPr="005E1F72">
              <w:rPr>
                <w:rFonts w:ascii="GHEA Grapalat" w:hAnsi="GHEA Grapalat" w:cs="Sylfaen"/>
                <w:sz w:val="20"/>
                <w:szCs w:val="20"/>
              </w:rPr>
              <w:lastRenderedPageBreak/>
              <w:t>24. b. K.T.</w:t>
            </w:r>
          </w:p>
          <w:p w:rsidR="00595213" w:rsidRPr="005E1F72" w:rsidRDefault="00595213" w:rsidP="0040074F">
            <w:pPr>
              <w:rPr>
                <w:rFonts w:ascii="GHEA Grapalat" w:hAnsi="GHEA Grapalat" w:cs="Sylfaen"/>
                <w:sz w:val="20"/>
                <w:szCs w:val="20"/>
              </w:rPr>
            </w:pPr>
          </w:p>
          <w:p w:rsidR="00595213" w:rsidRPr="005E1F72" w:rsidRDefault="00595213" w:rsidP="0040074F">
            <w:pPr>
              <w:rPr>
                <w:rFonts w:ascii="GHEA Grapalat" w:hAnsi="GHEA Grapalat" w:cs="Sylfaen"/>
                <w:sz w:val="20"/>
                <w:szCs w:val="20"/>
              </w:rPr>
            </w:pPr>
          </w:p>
          <w:p w:rsidR="00595213" w:rsidRPr="005E1F72" w:rsidRDefault="00595213" w:rsidP="0040074F">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 xml:space="preserve">2 </w:t>
            </w:r>
            <w:proofErr w:type="gramStart"/>
            <w:r w:rsidRPr="005E1F72">
              <w:rPr>
                <w:rFonts w:ascii="GHEA Grapalat" w:hAnsi="GHEA Grapalat" w:cs="Sylfaen"/>
                <w:sz w:val="20"/>
                <w:szCs w:val="20"/>
                <w:lang w:val="hy-AM"/>
              </w:rPr>
              <w:t xml:space="preserve">4 </w:t>
            </w:r>
            <w:r w:rsidRPr="005E1F72">
              <w:rPr>
                <w:rFonts w:ascii="GHEA Grapalat" w:hAnsi="GHEA Grapalat" w:cs="Sylfaen"/>
                <w:sz w:val="20"/>
                <w:szCs w:val="20"/>
              </w:rPr>
              <w:t>.</w:t>
            </w:r>
            <w:proofErr w:type="gramEnd"/>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c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 ___ </w:t>
            </w:r>
            <w:r w:rsidRPr="005E1F72">
              <w:rPr>
                <w:rFonts w:ascii="GHEA Grapalat" w:hAnsi="GHEA Grapalat" w:cs="Tahoma"/>
                <w:color w:val="000000"/>
                <w:sz w:val="20"/>
                <w:szCs w:val="20"/>
              </w:rPr>
              <w:t>20___</w:t>
            </w:r>
            <w:r w:rsidRPr="005E1F72">
              <w:rPr>
                <w:rFonts w:ascii="GHEA Grapalat" w:hAnsi="GHEA Grapalat" w:cs="Sylfaen"/>
                <w:sz w:val="20"/>
                <w:szCs w:val="20"/>
              </w:rPr>
              <w:t xml:space="preserve"> </w:t>
            </w:r>
          </w:p>
          <w:p w:rsidR="00595213" w:rsidRPr="005E1F72" w:rsidRDefault="00595213" w:rsidP="0040074F">
            <w:pPr>
              <w:rPr>
                <w:rFonts w:ascii="GHEA Grapalat" w:hAnsi="GHEA Grapalat" w:cs="Sylfaen"/>
                <w:sz w:val="20"/>
                <w:szCs w:val="20"/>
              </w:rPr>
            </w:pPr>
          </w:p>
          <w:p w:rsidR="00595213" w:rsidRPr="005E1F72" w:rsidRDefault="00595213" w:rsidP="0040074F">
            <w:pPr>
              <w:rPr>
                <w:rFonts w:ascii="GHEA Grapalat" w:hAnsi="GHEA Grapalat" w:cs="Sylfaen"/>
                <w:sz w:val="20"/>
                <w:szCs w:val="20"/>
              </w:rPr>
            </w:pPr>
            <w:r w:rsidRPr="005E1F72">
              <w:rPr>
                <w:rFonts w:ascii="GHEA Grapalat" w:hAnsi="GHEA Grapalat" w:cs="Sylfaen"/>
                <w:sz w:val="20"/>
                <w:szCs w:val="20"/>
              </w:rPr>
              <w:t xml:space="preserve">  </w:t>
            </w:r>
          </w:p>
          <w:p w:rsidR="00595213" w:rsidRPr="005E1F72" w:rsidRDefault="00595213" w:rsidP="0040074F">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5E1F72" w:rsidRDefault="00595213" w:rsidP="0040074F">
            <w:pPr>
              <w:rPr>
                <w:rFonts w:ascii="GHEA Grapalat" w:hAnsi="GHEA Grapalat" w:cs="Sylfaen"/>
                <w:sz w:val="20"/>
                <w:szCs w:val="20"/>
              </w:rPr>
            </w:pPr>
            <w:r w:rsidRPr="005E1F72">
              <w:rPr>
                <w:rFonts w:ascii="GHEA Grapalat" w:hAnsi="GHEA Grapalat" w:cs="Sylfaen"/>
                <w:sz w:val="20"/>
                <w:szCs w:val="20"/>
              </w:rPr>
              <w:t>23.b. K.T.</w:t>
            </w:r>
          </w:p>
          <w:p w:rsidR="00595213" w:rsidRPr="005E1F72" w:rsidRDefault="00595213" w:rsidP="0040074F">
            <w:pPr>
              <w:rPr>
                <w:rFonts w:ascii="GHEA Grapalat" w:hAnsi="GHEA Grapalat" w:cs="Sylfaen"/>
                <w:sz w:val="20"/>
                <w:szCs w:val="20"/>
              </w:rPr>
            </w:pPr>
          </w:p>
          <w:p w:rsidR="00595213" w:rsidRPr="005E1F72" w:rsidRDefault="00595213" w:rsidP="0040074F">
            <w:pPr>
              <w:rPr>
                <w:rFonts w:ascii="GHEA Grapalat" w:hAnsi="GHEA Grapalat" w:cs="Sylfaen"/>
                <w:sz w:val="20"/>
                <w:szCs w:val="20"/>
              </w:rPr>
            </w:pPr>
            <w:r w:rsidRPr="005E1F72">
              <w:rPr>
                <w:rFonts w:ascii="GHEA Grapalat" w:hAnsi="GHEA Grapalat" w:cs="Sylfaen"/>
                <w:sz w:val="20"/>
                <w:szCs w:val="20"/>
              </w:rPr>
              <w:t xml:space="preserve">                     </w:t>
            </w:r>
          </w:p>
          <w:p w:rsidR="00595213" w:rsidRPr="005E1F72" w:rsidRDefault="00595213" w:rsidP="0040074F">
            <w:pPr>
              <w:rPr>
                <w:rFonts w:ascii="GHEA Grapalat" w:hAnsi="GHEA Grapalat" w:cs="Sylfaen"/>
                <w:color w:val="000000"/>
                <w:sz w:val="20"/>
                <w:szCs w:val="20"/>
              </w:rPr>
            </w:pPr>
            <w:r w:rsidRPr="005E1F72">
              <w:rPr>
                <w:rFonts w:ascii="GHEA Grapalat" w:hAnsi="GHEA Grapalat" w:cs="Sylfaen"/>
                <w:sz w:val="20"/>
                <w:szCs w:val="20"/>
              </w:rPr>
              <w:t xml:space="preserve">23. </w:t>
            </w:r>
            <w:proofErr w:type="gramStart"/>
            <w:r w:rsidRPr="005E1F72">
              <w:rPr>
                <w:rFonts w:ascii="GHEA Grapalat" w:hAnsi="GHEA Grapalat" w:cs="Sylfaen"/>
                <w:sz w:val="20"/>
                <w:szCs w:val="20"/>
                <w:lang w:val="hy-AM"/>
              </w:rPr>
              <w:t xml:space="preserve">c </w:t>
            </w:r>
            <w:r w:rsidRPr="005E1F72">
              <w:rPr>
                <w:rFonts w:ascii="GHEA Grapalat" w:hAnsi="GHEA Grapalat" w:cs="Sylfaen"/>
                <w:sz w:val="20"/>
                <w:szCs w:val="20"/>
              </w:rPr>
              <w:t>.</w:t>
            </w:r>
            <w:proofErr w:type="gramEnd"/>
            <w:r w:rsidRPr="005E1F72">
              <w:rPr>
                <w:rFonts w:ascii="GHEA Grapalat" w:hAnsi="GHEA Grapalat" w:cs="Sylfaen"/>
                <w:sz w:val="20"/>
                <w:szCs w:val="20"/>
              </w:rPr>
              <w:t xml:space="preserve"> Implementation date: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year.</w:t>
            </w:r>
          </w:p>
          <w:p w:rsidR="00595213" w:rsidRPr="005E1F72" w:rsidRDefault="00595213" w:rsidP="0040074F">
            <w:pPr>
              <w:rPr>
                <w:rFonts w:ascii="GHEA Grapalat" w:hAnsi="GHEA Grapalat" w:cs="Sylfaen"/>
                <w:color w:val="000000"/>
                <w:sz w:val="20"/>
                <w:szCs w:val="20"/>
              </w:rPr>
            </w:pPr>
          </w:p>
          <w:p w:rsidR="00595213" w:rsidRPr="005E1F72" w:rsidRDefault="00595213" w:rsidP="0040074F">
            <w:pPr>
              <w:rPr>
                <w:rFonts w:ascii="GHEA Grapalat" w:hAnsi="GHEA Grapalat" w:cs="Sylfaen"/>
                <w:sz w:val="20"/>
                <w:szCs w:val="20"/>
              </w:rPr>
            </w:pPr>
          </w:p>
          <w:p w:rsidR="00595213" w:rsidRPr="005E1F72" w:rsidRDefault="00595213" w:rsidP="0040074F">
            <w:pPr>
              <w:jc w:val="right"/>
              <w:rPr>
                <w:rFonts w:ascii="GHEA Grapalat" w:hAnsi="GHEA Grapalat" w:cs="Arial"/>
                <w:sz w:val="20"/>
                <w:szCs w:val="20"/>
              </w:rPr>
            </w:pPr>
          </w:p>
        </w:tc>
      </w:tr>
    </w:tbl>
    <w:p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B4CF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B4CF4">
        <w:rPr>
          <w:rFonts w:ascii="GHEA Grapalat" w:hAnsi="GHEA Grapalat"/>
          <w:i/>
          <w:sz w:val="16"/>
          <w:lang w:val="hy-AM"/>
        </w:rPr>
        <w:t>* The payment request letter is filled in accordance with the "Mandatory valid conditions and procedure for filling out the payment request letter" defined in this invitation.</w:t>
      </w:r>
    </w:p>
    <w:p w:rsidR="00631658" w:rsidRPr="005E1F72" w:rsidRDefault="00595213" w:rsidP="00631658">
      <w:pPr>
        <w:jc w:val="center"/>
        <w:rPr>
          <w:rFonts w:ascii="GHEA Grapalat" w:hAnsi="GHEA Grapalat"/>
          <w:b/>
          <w:sz w:val="22"/>
          <w:szCs w:val="22"/>
          <w:lang w:val="nl-NL"/>
        </w:rPr>
      </w:pPr>
      <w:r>
        <w:rPr>
          <w:rFonts w:ascii="GHEA Grapalat" w:hAnsi="GHEA Grapalat"/>
          <w:b/>
          <w:lang w:val="hy-AM"/>
        </w:rPr>
        <w:br w:type="page"/>
      </w:r>
      <w:r w:rsidR="00631658" w:rsidRPr="000B4CF4">
        <w:rPr>
          <w:rFonts w:ascii="GHEA Grapalat" w:hAnsi="GHEA Grapalat"/>
          <w:b/>
          <w:sz w:val="22"/>
          <w:szCs w:val="22"/>
          <w:lang w:val="hy-AM"/>
        </w:rPr>
        <w:lastRenderedPageBreak/>
        <w:t>Payment:</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demand letter</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mandatory</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valid conditions</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and:</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filling</w:t>
      </w:r>
      <w:r w:rsidR="00631658" w:rsidRPr="005E1F72">
        <w:rPr>
          <w:rFonts w:ascii="GHEA Grapalat" w:hAnsi="GHEA Grapalat"/>
          <w:b/>
          <w:sz w:val="22"/>
          <w:szCs w:val="22"/>
          <w:lang w:val="nl-NL"/>
        </w:rPr>
        <w:t xml:space="preserve"> </w:t>
      </w:r>
      <w:r w:rsidR="00631658" w:rsidRPr="005E1F72">
        <w:rPr>
          <w:rFonts w:ascii="GHEA Grapalat" w:hAnsi="GHEA Grapalat"/>
          <w:b/>
          <w:sz w:val="22"/>
          <w:szCs w:val="22"/>
          <w:lang w:val="hy-AM"/>
        </w:rPr>
        <w:t>the guide</w:t>
      </w:r>
    </w:p>
    <w:p w:rsidR="00631658" w:rsidRPr="005E1F72"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both"/>
              <w:rPr>
                <w:rFonts w:ascii="GHEA Grapalat" w:hAnsi="GHEA Grapalat"/>
                <w:sz w:val="20"/>
                <w:szCs w:val="20"/>
              </w:rPr>
            </w:pPr>
            <w:r w:rsidRPr="005E1F72">
              <w:rPr>
                <w:rFonts w:ascii="GHEA Grapalat" w:hAnsi="GHEA Grapalat"/>
                <w:sz w:val="20"/>
                <w:szCs w:val="20"/>
              </w:rPr>
              <w:t>Q/A:</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Terms of validity of the document "Request for payment".</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of the specified field/</w:t>
            </w:r>
          </w:p>
          <w:p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existence of a valid condition in the document</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b/>
                <w:sz w:val="20"/>
                <w:szCs w:val="20"/>
                <w:lang w:val="hy-AM"/>
              </w:rPr>
            </w:pPr>
            <w:r w:rsidRPr="005E1F72">
              <w:rPr>
                <w:rFonts w:ascii="GHEA Grapalat" w:hAnsi="GHEA Grapalat"/>
                <w:b/>
                <w:sz w:val="20"/>
                <w:szCs w:val="20"/>
              </w:rPr>
              <w:t>Requirement to complete a valid condition</w:t>
            </w:r>
            <w:r w:rsidRPr="005E1F72">
              <w:rPr>
                <w:rFonts w:ascii="GHEA Grapalat" w:hAnsi="GHEA Grapalat"/>
                <w:b/>
                <w:sz w:val="20"/>
                <w:szCs w:val="20"/>
                <w:lang w:val="hy-AM"/>
              </w:rPr>
              <w:t xml:space="preserve"> </w:t>
            </w:r>
          </w:p>
          <w:p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 xml:space="preserve">( </w:t>
            </w:r>
            <w:r w:rsidRPr="005E1F72">
              <w:rPr>
                <w:rFonts w:ascii="GHEA Grapalat" w:hAnsi="GHEA Grapalat"/>
                <w:b/>
                <w:sz w:val="20"/>
                <w:szCs w:val="20"/>
                <w:lang w:val="hy-AM"/>
              </w:rPr>
              <w:t xml:space="preserve">related to the procurement process </w:t>
            </w:r>
            <w:r w:rsidRPr="005E1F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ind w:left="-588" w:firstLine="588"/>
              <w:jc w:val="center"/>
              <w:rPr>
                <w:rFonts w:ascii="GHEA Grapalat" w:hAnsi="GHEA Grapalat"/>
                <w:b/>
                <w:sz w:val="20"/>
                <w:szCs w:val="20"/>
              </w:rPr>
            </w:pPr>
            <w:r w:rsidRPr="005E1F72">
              <w:rPr>
                <w:rFonts w:ascii="GHEA Grapalat" w:hAnsi="GHEA Grapalat"/>
                <w:b/>
                <w:sz w:val="20"/>
                <w:szCs w:val="20"/>
              </w:rPr>
              <w:t>Validity:</w:t>
            </w:r>
          </w:p>
          <w:p w:rsidR="00631658" w:rsidRPr="005E1F72" w:rsidRDefault="00631658" w:rsidP="00CB0ADE">
            <w:pPr>
              <w:ind w:left="-588" w:firstLine="588"/>
              <w:jc w:val="center"/>
              <w:rPr>
                <w:rFonts w:ascii="GHEA Grapalat" w:hAnsi="GHEA Grapalat"/>
                <w:b/>
                <w:sz w:val="20"/>
                <w:szCs w:val="20"/>
              </w:rPr>
            </w:pPr>
            <w:r w:rsidRPr="005E1F72">
              <w:rPr>
                <w:rFonts w:ascii="GHEA Grapalat" w:hAnsi="GHEA Grapalat"/>
                <w:b/>
                <w:sz w:val="20"/>
                <w:szCs w:val="20"/>
              </w:rPr>
              <w:t>complementary side:</w:t>
            </w:r>
          </w:p>
          <w:p w:rsidR="00631658" w:rsidRPr="005E1F72" w:rsidRDefault="00631658" w:rsidP="00CB0ADE">
            <w:pPr>
              <w:ind w:left="-588" w:firstLine="588"/>
              <w:jc w:val="center"/>
              <w:rPr>
                <w:rFonts w:ascii="GHEA Grapalat" w:hAnsi="GHEA Grapalat"/>
                <w:b/>
                <w:sz w:val="20"/>
                <w:szCs w:val="20"/>
              </w:rPr>
            </w:pPr>
            <w:r w:rsidRPr="005E1F72">
              <w:rPr>
                <w:rFonts w:ascii="GHEA Grapalat" w:hAnsi="GHEA Grapalat"/>
                <w:b/>
                <w:sz w:val="20"/>
                <w:szCs w:val="20"/>
              </w:rPr>
              <w:t>beneficiary or payer</w:t>
            </w:r>
          </w:p>
          <w:p w:rsidR="00631658" w:rsidRPr="005E1F72" w:rsidRDefault="00631658" w:rsidP="00CB0ADE">
            <w:pPr>
              <w:ind w:left="-588" w:firstLine="588"/>
              <w:jc w:val="center"/>
              <w:rPr>
                <w:rFonts w:ascii="GHEA Grapalat" w:hAnsi="GHEA Grapalat"/>
                <w:b/>
                <w:sz w:val="20"/>
                <w:szCs w:val="20"/>
              </w:rPr>
            </w:pPr>
            <w:r w:rsidRPr="005E1F72">
              <w:rPr>
                <w:rFonts w:ascii="GHEA Grapalat" w:hAnsi="GHEA Grapalat"/>
                <w:b/>
                <w:sz w:val="20"/>
                <w:szCs w:val="20"/>
              </w:rPr>
              <w:t xml:space="preserve">( </w:t>
            </w:r>
            <w:r w:rsidRPr="005E1F72">
              <w:rPr>
                <w:rFonts w:ascii="GHEA Grapalat" w:hAnsi="GHEA Grapalat"/>
                <w:b/>
                <w:sz w:val="20"/>
                <w:szCs w:val="20"/>
                <w:lang w:val="hy-AM"/>
              </w:rPr>
              <w:t xml:space="preserve">related to the procurement process </w:t>
            </w:r>
            <w:r w:rsidRPr="005E1F72">
              <w:rPr>
                <w:rFonts w:ascii="GHEA Grapalat" w:hAnsi="GHEA Grapalat"/>
                <w:b/>
                <w:sz w:val="20"/>
                <w:szCs w:val="20"/>
              </w:rPr>
              <w:t>)</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5:00</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Name of the document</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460DA9" w:rsidP="00CB0ADE">
            <w:pPr>
              <w:jc w:val="center"/>
              <w:rPr>
                <w:rFonts w:ascii="GHEA Grapalat" w:hAnsi="GHEA Grapalat"/>
                <w:sz w:val="20"/>
                <w:szCs w:val="20"/>
              </w:rPr>
            </w:pPr>
            <w:r w:rsidRPr="005E1F72">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&lt;Request for Payment&gt; is pre-filled on the document</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both"/>
              <w:rPr>
                <w:rFonts w:ascii="GHEA Grapalat" w:hAnsi="GHEA Grapalat"/>
                <w:sz w:val="20"/>
                <w:szCs w:val="20"/>
              </w:rPr>
            </w:pPr>
            <w:r w:rsidRPr="005E1F72">
              <w:rPr>
                <w:rFonts w:ascii="GHEA Grapalat" w:hAnsi="GHEA Grapalat"/>
                <w:sz w:val="20"/>
                <w:szCs w:val="20"/>
              </w:rPr>
              <w:t>payment request number</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460DA9" w:rsidP="00CB0ADE">
            <w:pPr>
              <w:jc w:val="center"/>
              <w:rPr>
                <w:rFonts w:ascii="GHEA Grapalat" w:hAnsi="GHEA Grapalat"/>
                <w:sz w:val="20"/>
                <w:szCs w:val="20"/>
              </w:rPr>
            </w:pPr>
            <w:r w:rsidRPr="005E1F72">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filled in by the beneficiary when submitting the payment request to the payer's bank</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both"/>
              <w:rPr>
                <w:rFonts w:ascii="GHEA Grapalat" w:hAnsi="GHEA Grapalat"/>
                <w:sz w:val="20"/>
                <w:szCs w:val="20"/>
              </w:rPr>
            </w:pPr>
            <w:r w:rsidRPr="005E1F72">
              <w:rPr>
                <w:rFonts w:ascii="GHEA Grapalat" w:hAnsi="GHEA Grapalat"/>
                <w:sz w:val="20"/>
                <w:szCs w:val="20"/>
              </w:rPr>
              <w:t>date of submission</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p w:rsidR="00631658" w:rsidRPr="005E1F72"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ind w:left="132" w:hanging="132"/>
              <w:jc w:val="center"/>
              <w:rPr>
                <w:rFonts w:ascii="GHEA Grapalat" w:hAnsi="GHEA Grapalat"/>
                <w:sz w:val="20"/>
                <w:szCs w:val="20"/>
                <w:lang w:val="hy-AM"/>
              </w:rPr>
            </w:pPr>
            <w:r w:rsidRPr="005E1F72">
              <w:rPr>
                <w:rFonts w:ascii="GHEA Grapalat" w:hAnsi="GHEA Grapalat"/>
                <w:sz w:val="20"/>
                <w:szCs w:val="20"/>
              </w:rPr>
              <w:t xml:space="preserve">is completed by the beneficiary on the day of submission of the payment request to the payer's bank </w:t>
            </w:r>
            <w:r w:rsidRPr="005E1F72">
              <w:rPr>
                <w:rFonts w:ascii="GHEA Grapalat" w:hAnsi="GHEA Grapalat"/>
                <w:sz w:val="20"/>
                <w:szCs w:val="20"/>
                <w:lang w:val="hy-AM"/>
              </w:rPr>
              <w:t>.</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both"/>
              <w:rPr>
                <w:rFonts w:ascii="GHEA Grapalat" w:hAnsi="GHEA Grapalat"/>
                <w:sz w:val="20"/>
                <w:szCs w:val="20"/>
              </w:rPr>
            </w:pPr>
            <w:r w:rsidRPr="005E1F72">
              <w:rPr>
                <w:rFonts w:ascii="GHEA Grapalat" w:hAnsi="GHEA Grapalat" w:cs="Sylfaen"/>
                <w:sz w:val="20"/>
                <w:szCs w:val="20"/>
                <w:lang w:val="hy-AM"/>
              </w:rPr>
              <w:t xml:space="preserve">Name of the payer </w:t>
            </w:r>
            <w:r w:rsidRPr="005E1F72">
              <w:rPr>
                <w:rFonts w:ascii="GHEA Grapalat" w:hAnsi="GHEA Grapalat" w:cs="Sylfaen"/>
                <w:sz w:val="20"/>
                <w:szCs w:val="20"/>
              </w:rPr>
              <w:t xml:space="preserve">, </w:t>
            </w:r>
            <w:r w:rsidRPr="005E1F72">
              <w:rPr>
                <w:rFonts w:ascii="GHEA Grapalat" w:hAnsi="GHEA Grapalat" w:cs="Sylfaen"/>
                <w:sz w:val="20"/>
                <w:szCs w:val="20"/>
                <w:lang w:val="hy-AM"/>
              </w:rPr>
              <w:t>or first and last name</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fill in the name of the person (payer) from whose account the amount specified in the request should be charged. Fill in the payer's name, surname, if it is a natural person or name, if it is a legal entity. Other data is also indicated as necessary.</w:t>
            </w:r>
            <w:r w:rsidRPr="005E1F72">
              <w:rPr>
                <w:rFonts w:ascii="GHEA Grapalat" w:hAnsi="GHEA Grapalat"/>
                <w:sz w:val="20"/>
                <w:szCs w:val="20"/>
                <w:lang w:val="hy-AM"/>
              </w:rPr>
              <w:t xml:space="preserve"> </w:t>
            </w:r>
            <w:r w:rsidRPr="005E1F72">
              <w:rPr>
                <w:rFonts w:ascii="GHEA Grapalat" w:hAnsi="GHEA Grapalat"/>
                <w:sz w:val="20"/>
                <w:szCs w:val="20"/>
              </w:rPr>
              <w:t>To be completed by the payer</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ind w:left="252" w:hanging="252"/>
              <w:jc w:val="center"/>
              <w:rPr>
                <w:rFonts w:ascii="GHEA Grapalat" w:hAnsi="GHEA Grapalat"/>
                <w:sz w:val="20"/>
                <w:szCs w:val="20"/>
              </w:rPr>
            </w:pPr>
            <w:r w:rsidRPr="005E1F72">
              <w:rPr>
                <w:rFonts w:ascii="GHEA Grapalat" w:hAnsi="GHEA Grapalat"/>
                <w:sz w:val="20"/>
                <w:szCs w:val="20"/>
              </w:rPr>
              <w:t>filled in by the payer</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name of the financial organization (branch) serving the payer (payer's bank)</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filled in by the payer</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the payer's account number</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the number of the payer's bank account in the financial organization serving him (branch), from which the amount specified in the demand letter should be charged</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filled in by the payer</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Payer's ID number</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optional</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supplemented by the normative legal acts of the Republic of Armenia in cases where the payer is a registered taxpayer</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filled in by the payer</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Payer's ID number</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optional</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is supplemented in the cases defined by the normative legal acts of the Republic of Armenia, when the payer is a natural person</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filled in by the payer</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Beneficiary </w:t>
            </w:r>
            <w:r w:rsidRPr="005E1F72">
              <w:rPr>
                <w:rFonts w:ascii="GHEA Grapalat" w:hAnsi="GHEA Grapalat" w:cs="Sylfaen"/>
                <w:sz w:val="20"/>
                <w:szCs w:val="20"/>
                <w:lang w:val="hy-AM"/>
              </w:rPr>
              <w:t xml:space="preserve">'s name </w:t>
            </w:r>
            <w:r w:rsidRPr="005E1F72">
              <w:rPr>
                <w:rFonts w:ascii="GHEA Grapalat" w:hAnsi="GHEA Grapalat" w:cs="Sylfaen"/>
                <w:sz w:val="20"/>
                <w:szCs w:val="20"/>
              </w:rPr>
              <w:t xml:space="preserve">, </w:t>
            </w:r>
            <w:r w:rsidRPr="005E1F72">
              <w:rPr>
                <w:rFonts w:ascii="GHEA Grapalat" w:hAnsi="GHEA Grapalat" w:cs="Sylfaen"/>
                <w:sz w:val="20"/>
                <w:szCs w:val="20"/>
                <w:lang w:val="hy-AM"/>
              </w:rPr>
              <w:t>or first and last name</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the name of the beneficiary (payee) is filled in. Other data is also indicated as necessary</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is filled in advance by the beneficiary by invitation</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Beneficiary's ID </w:t>
            </w:r>
            <w:r w:rsidRPr="005E1F72">
              <w:rPr>
                <w:rFonts w:ascii="GHEA Grapalat" w:hAnsi="GHEA Grapalat"/>
                <w:sz w:val="20"/>
                <w:szCs w:val="20"/>
                <w:lang w:val="hy-AM"/>
              </w:rPr>
              <w:t>number</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optional</w:t>
            </w:r>
          </w:p>
          <w:p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not filled in during the purchase process </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lang w:val="ru-RU"/>
              </w:rPr>
              <w:t xml:space="preserve">( </w:t>
            </w:r>
            <w:r w:rsidRPr="005E1F72">
              <w:rPr>
                <w:rFonts w:ascii="GHEA Grapalat" w:hAnsi="GHEA Grapalat" w:cs="Sylfaen"/>
                <w:sz w:val="20"/>
                <w:szCs w:val="20"/>
                <w:lang w:val="hy-AM"/>
              </w:rPr>
              <w:t xml:space="preserve">not filled </w:t>
            </w:r>
            <w:r w:rsidRPr="005E1F72">
              <w:rPr>
                <w:rFonts w:ascii="GHEA Grapalat" w:hAnsi="GHEA Grapalat" w:cs="Sylfaen"/>
                <w:sz w:val="20"/>
                <w:szCs w:val="20"/>
                <w:lang w:val="ru-RU"/>
              </w:rPr>
              <w:t>)</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Beneficiary's ID number</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optional</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is supplemented in the cases defined by the normative legal acts of the Republic of Armenia, when the beneficiary is a registered taxpayer</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is filled in advance by the beneficiary by invitation</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the name of the financial organization (branch) serving the beneficiary</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460DA9" w:rsidP="00CB0ADE">
            <w:pPr>
              <w:jc w:val="center"/>
              <w:rPr>
                <w:rFonts w:ascii="GHEA Grapalat" w:hAnsi="GHEA Grapalat"/>
                <w:sz w:val="20"/>
                <w:szCs w:val="20"/>
              </w:rPr>
            </w:pPr>
            <w:r w:rsidRPr="005E1F72">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is filled in advance by the beneficiary by invitation</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beneficiary account number</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treasury </w:t>
            </w:r>
            <w:r w:rsidRPr="005E1F72">
              <w:rPr>
                <w:rFonts w:ascii="GHEA Grapalat" w:hAnsi="GHEA Grapalat"/>
                <w:sz w:val="20"/>
                <w:szCs w:val="20"/>
              </w:rPr>
              <w:t>) account to which the funds collected from the payer should be transferred is filled</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is filled in advance by the beneficiary by invitation</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amount (in numbers and words)</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the amount payable to the beneficiary is filled</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filled in by the payer</w:t>
            </w:r>
            <w:r w:rsidRPr="005E1F72">
              <w:rPr>
                <w:rFonts w:ascii="GHEA Grapalat" w:hAnsi="GHEA Grapalat"/>
                <w:sz w:val="20"/>
                <w:szCs w:val="20"/>
                <w:lang w:val="hy-AM"/>
              </w:rPr>
              <w:t xml:space="preserve"> </w:t>
            </w:r>
          </w:p>
        </w:tc>
      </w:tr>
      <w:tr w:rsidR="00631658" w:rsidRPr="00F91C77"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Amount accepted: (in numbers</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and:</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in words)</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optional</w:t>
            </w:r>
          </w:p>
          <w:p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(intended for partial acceptance of the specified amount, which does not apply in connection with purchases)</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(not filled in and not applied)</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currency (in words and code)</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460DA9" w:rsidP="00CB0ADE">
            <w:pPr>
              <w:jc w:val="center"/>
              <w:rPr>
                <w:rFonts w:ascii="GHEA Grapalat" w:hAnsi="GHEA Grapalat"/>
                <w:sz w:val="20"/>
                <w:szCs w:val="20"/>
              </w:rPr>
            </w:pPr>
            <w:r w:rsidRPr="005E1F72">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filled in by the payer</w:t>
            </w:r>
          </w:p>
        </w:tc>
      </w:tr>
      <w:tr w:rsidR="00631658" w:rsidRPr="00F91C77"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the purpose of the transaction</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 xml:space="preserve">The words </w:t>
            </w:r>
            <w:r w:rsidRPr="005E1F72">
              <w:rPr>
                <w:rFonts w:ascii="GHEA Grapalat" w:hAnsi="GHEA Grapalat"/>
                <w:sz w:val="20"/>
                <w:szCs w:val="20"/>
              </w:rPr>
              <w:t xml:space="preserve">" </w:t>
            </w:r>
            <w:r w:rsidR="006A1C97">
              <w:rPr>
                <w:rFonts w:ascii="GHEA Grapalat" w:hAnsi="GHEA Grapalat"/>
                <w:sz w:val="20"/>
                <w:szCs w:val="20"/>
                <w:lang w:val="hy-AM"/>
              </w:rPr>
              <w:t xml:space="preserve">to ensure qualification </w:t>
            </w:r>
            <w:r w:rsidRPr="005E1F72">
              <w:rPr>
                <w:rFonts w:ascii="GHEA Grapalat" w:hAnsi="GHEA Grapalat"/>
                <w:sz w:val="20"/>
                <w:szCs w:val="20"/>
              </w:rPr>
              <w:t xml:space="preserve">" must </w:t>
            </w:r>
            <w:r w:rsidRPr="005E1F72">
              <w:rPr>
                <w:rFonts w:ascii="GHEA Grapalat" w:hAnsi="GHEA Grapalat"/>
                <w:sz w:val="20"/>
                <w:szCs w:val="20"/>
                <w:lang w:val="hy-AM"/>
              </w:rPr>
              <w:t>be filled in</w:t>
            </w:r>
          </w:p>
        </w:tc>
        <w:tc>
          <w:tcPr>
            <w:tcW w:w="2640" w:type="dxa"/>
            <w:tcBorders>
              <w:top w:val="single" w:sz="4" w:space="0" w:color="auto"/>
              <w:left w:val="single" w:sz="4" w:space="0" w:color="auto"/>
              <w:bottom w:val="single" w:sz="4" w:space="0" w:color="auto"/>
              <w:right w:val="single" w:sz="4" w:space="0" w:color="auto"/>
            </w:tcBorders>
          </w:tcPr>
          <w:p w:rsidR="00631658" w:rsidRPr="002A4619" w:rsidRDefault="00631658" w:rsidP="00CB0ADE">
            <w:pPr>
              <w:jc w:val="center"/>
              <w:rPr>
                <w:rFonts w:ascii="GHEA Grapalat" w:hAnsi="GHEA Grapalat"/>
                <w:sz w:val="20"/>
                <w:szCs w:val="20"/>
                <w:lang w:val="hy-AM"/>
              </w:rPr>
            </w:pPr>
            <w:r w:rsidRPr="002A4619">
              <w:rPr>
                <w:rFonts w:ascii="GHEA Grapalat" w:hAnsi="GHEA Grapalat"/>
                <w:sz w:val="20"/>
                <w:szCs w:val="20"/>
                <w:lang w:val="hy-AM"/>
              </w:rPr>
              <w:t>is filled in advance by the beneficiary by invitation</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lang w:val="hy-AM"/>
              </w:rPr>
              <w:t>Basis for making payment:</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the data of the document that is the basis for the collection of the amount specified in the demand letter and the payment to the beneficiary, based on which the beneficiary submits a payment demand letter to the bank serving the payer, the number of the contract that is the basis for submitting the demand letter is filled in </w:t>
            </w:r>
            <w:r w:rsidRPr="005E1F72">
              <w:rPr>
                <w:rFonts w:ascii="GHEA Grapalat" w:hAnsi="GHEA Grapalat"/>
                <w:sz w:val="20"/>
                <w:szCs w:val="20"/>
                <w:lang w:val="hy-AM"/>
              </w:rPr>
              <w:t>,</w:t>
            </w:r>
            <w:r w:rsidRPr="005E1F72">
              <w:rPr>
                <w:rFonts w:ascii="GHEA Grapalat" w:hAnsi="GHEA Grapalat" w:cs="Arial"/>
                <w:sz w:val="20"/>
                <w:szCs w:val="20"/>
                <w:lang w:val="hy-AM"/>
              </w:rPr>
              <w:t xml:space="preserve"> </w:t>
            </w:r>
            <w:r w:rsidRPr="005E1F72">
              <w:rPr>
                <w:rFonts w:ascii="GHEA Grapalat" w:hAnsi="GHEA Grapalat"/>
                <w:sz w:val="20"/>
                <w:szCs w:val="20"/>
              </w:rPr>
              <w:t xml:space="preserve">purchase procedure code </w:t>
            </w:r>
            <w:r w:rsidRPr="005E1F72">
              <w:rPr>
                <w:rFonts w:ascii="GHEA Grapalat" w:hAnsi="GHEA Grapalat" w:cs="Arial"/>
                <w:sz w:val="20"/>
                <w:szCs w:val="20"/>
                <w:lang w:val="hy-AM"/>
              </w:rPr>
              <w:t>according to the tort agreement,</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 xml:space="preserve">is completed by </w:t>
            </w:r>
            <w:r w:rsidRPr="005E1F72">
              <w:rPr>
                <w:rFonts w:ascii="GHEA Grapalat" w:hAnsi="GHEA Grapalat"/>
                <w:sz w:val="20"/>
                <w:szCs w:val="20"/>
                <w:lang w:val="hy-AM"/>
              </w:rPr>
              <w:t>the beneficiary</w:t>
            </w:r>
          </w:p>
        </w:tc>
      </w:tr>
      <w:tr w:rsidR="00631658" w:rsidRPr="00F91C77"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Del="0010680B"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lang w:val="hy-AM"/>
              </w:rPr>
              <w:t>Payment Terms:</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cs="Sylfaen"/>
                <w:sz w:val="20"/>
                <w:szCs w:val="20"/>
                <w:lang w:val="hy-AM"/>
              </w:rPr>
            </w:pPr>
            <w:r w:rsidRPr="005E1F72">
              <w:rPr>
                <w:rFonts w:ascii="GHEA Grapalat" w:hAnsi="GHEA Grapalat"/>
                <w:sz w:val="20"/>
                <w:szCs w:val="20"/>
              </w:rPr>
              <w:t>mandatory</w:t>
            </w:r>
            <w:r w:rsidRPr="005E1F72">
              <w:rPr>
                <w:rFonts w:ascii="GHEA Grapalat" w:hAnsi="GHEA Grapalat" w:cs="Sylfaen"/>
                <w:sz w:val="20"/>
                <w:szCs w:val="20"/>
                <w:lang w:val="hy-AM"/>
              </w:rPr>
              <w:t xml:space="preserve"> </w:t>
            </w:r>
          </w:p>
          <w:p w:rsidR="00631658" w:rsidRPr="005E1F72" w:rsidRDefault="00631658" w:rsidP="00CB0ADE">
            <w:pPr>
              <w:jc w:val="center"/>
              <w:rPr>
                <w:rFonts w:ascii="GHEA Grapalat" w:hAnsi="GHEA Grapalat" w:cs="Sylfaen"/>
                <w:sz w:val="20"/>
                <w:szCs w:val="20"/>
                <w:lang w:val="hy-AM"/>
              </w:rPr>
            </w:pPr>
            <w:r w:rsidRPr="005E1F72">
              <w:rPr>
                <w:rFonts w:ascii="GHEA Grapalat" w:hAnsi="GHEA Grapalat" w:cs="Sylfaen"/>
                <w:sz w:val="20"/>
                <w:szCs w:val="20"/>
                <w:lang w:val="hy-AM"/>
              </w:rPr>
              <w:t>the words &lt;accepted payment&gt; are added,</w:t>
            </w:r>
          </w:p>
          <w:p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which means that by signing the demand letter, the payer gives his consent in advance to debit the specified amount from his account</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is pre-filled by the beneficiary</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number of attached pages</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optional</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the number of pages of the documents attached to the demand letter, which must be provided to the payer, is filled</w:t>
            </w:r>
            <w:r w:rsidRPr="005E1F72">
              <w:rPr>
                <w:rFonts w:ascii="GHEA Grapalat" w:hAnsi="GHEA Grapalat"/>
                <w:sz w:val="20"/>
                <w:szCs w:val="20"/>
                <w:lang w:val="hy-AM"/>
              </w:rPr>
              <w:t xml:space="preserve"> </w:t>
            </w:r>
            <w:r w:rsidRPr="005E1F72">
              <w:rPr>
                <w:rFonts w:ascii="GHEA Grapalat" w:hAnsi="GHEA Grapalat"/>
                <w:sz w:val="20"/>
                <w:szCs w:val="20"/>
              </w:rPr>
              <w:t xml:space="preserve">( </w:t>
            </w:r>
            <w:r w:rsidRPr="005E1F72">
              <w:rPr>
                <w:rFonts w:ascii="GHEA Grapalat" w:hAnsi="GHEA Grapalat"/>
                <w:sz w:val="20"/>
                <w:szCs w:val="20"/>
                <w:lang w:val="hy-AM"/>
              </w:rPr>
              <w:t xml:space="preserve">to the payer's bank </w:t>
            </w:r>
            <w:r w:rsidRPr="005E1F72">
              <w:rPr>
                <w:rFonts w:ascii="GHEA Grapalat" w:hAnsi="GHEA Grapalat"/>
                <w:sz w:val="20"/>
                <w:szCs w:val="20"/>
              </w:rPr>
              <w:t>)</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lastRenderedPageBreak/>
              <w:t xml:space="preserve">If the &lt; </w:t>
            </w:r>
            <w:r w:rsidRPr="005E1F72">
              <w:rPr>
                <w:rFonts w:ascii="GHEA Grapalat" w:hAnsi="GHEA Grapalat" w:cs="Sylfaen"/>
                <w:sz w:val="20"/>
                <w:szCs w:val="20"/>
                <w:lang w:val="hy-AM"/>
              </w:rPr>
              <w:t xml:space="preserve">Basis of payment execution&gt; field is filled, then this data must be filled </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lastRenderedPageBreak/>
              <w:t>is completed to the beneficiary</w:t>
            </w:r>
            <w:r w:rsidRPr="005E1F72">
              <w:rPr>
                <w:rFonts w:ascii="GHEA Grapalat" w:hAnsi="GHEA Grapalat"/>
                <w:sz w:val="20"/>
                <w:szCs w:val="20"/>
                <w:lang w:val="hy-AM"/>
              </w:rPr>
              <w:t xml:space="preserve"> </w:t>
            </w:r>
            <w:r w:rsidRPr="005E1F72">
              <w:rPr>
                <w:rFonts w:ascii="GHEA Grapalat" w:hAnsi="GHEA Grapalat"/>
                <w:sz w:val="20"/>
                <w:szCs w:val="20"/>
              </w:rPr>
              <w:t>by</w:t>
            </w:r>
          </w:p>
        </w:tc>
      </w:tr>
      <w:tr w:rsidR="00631658" w:rsidRPr="00F91C77"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lastRenderedPageBreak/>
              <w:t xml:space="preserve">2 </w:t>
            </w:r>
            <w:r w:rsidRPr="005E1F72">
              <w:rPr>
                <w:rFonts w:ascii="GHEA Grapalat" w:hAnsi="GHEA Grapalat"/>
                <w:sz w:val="20"/>
                <w:szCs w:val="20"/>
              </w:rPr>
              <w:t>1.a.</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signature of the payer</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 xml:space="preserve">this field is filled in </w:t>
            </w:r>
            <w:r w:rsidRPr="005E1F72">
              <w:rPr>
                <w:rFonts w:ascii="GHEA Grapalat" w:hAnsi="GHEA Grapalat"/>
                <w:sz w:val="20"/>
                <w:szCs w:val="20"/>
                <w:lang w:val="hy-AM"/>
              </w:rPr>
              <w:t xml:space="preserve">when the payer submits a claim. Moreover, </w:t>
            </w:r>
            <w:r w:rsidRPr="005E1F72">
              <w:rPr>
                <w:rFonts w:ascii="GHEA Grapalat" w:hAnsi="GHEA Grapalat"/>
                <w:sz w:val="20"/>
                <w:szCs w:val="20"/>
              </w:rPr>
              <w:t xml:space="preserve">if </w:t>
            </w:r>
            <w:r w:rsidRPr="005E1F72">
              <w:rPr>
                <w:rFonts w:ascii="GHEA Grapalat" w:hAnsi="GHEA Grapalat"/>
                <w:sz w:val="20"/>
                <w:szCs w:val="20"/>
                <w:lang w:val="hy-AM"/>
              </w:rPr>
              <w:t xml:space="preserve">&lt;accepted payment&gt; is indicated </w:t>
            </w:r>
            <w:r w:rsidRPr="005E1F72">
              <w:rPr>
                <w:rFonts w:ascii="GHEA Grapalat" w:hAnsi="GHEA Grapalat" w:cs="Sylfaen"/>
                <w:sz w:val="20"/>
                <w:szCs w:val="20"/>
                <w:lang w:val="hy-AM"/>
              </w:rPr>
              <w:t xml:space="preserve">in the Payment terms field , then the </w:t>
            </w:r>
            <w:r w:rsidRPr="005E1F72">
              <w:rPr>
                <w:rFonts w:ascii="GHEA Grapalat" w:hAnsi="GHEA Grapalat"/>
                <w:sz w:val="20"/>
                <w:szCs w:val="20"/>
              </w:rPr>
              <w:t xml:space="preserve">payer </w:t>
            </w:r>
            <w:r w:rsidRPr="005E1F72">
              <w:rPr>
                <w:rFonts w:ascii="GHEA Grapalat" w:hAnsi="GHEA Grapalat"/>
                <w:sz w:val="20"/>
                <w:szCs w:val="20"/>
                <w:lang w:val="hy-AM"/>
              </w:rPr>
              <w:t xml:space="preserve">agrees </w:t>
            </w:r>
            <w:r w:rsidRPr="005E1F72">
              <w:rPr>
                <w:rFonts w:ascii="GHEA Grapalat" w:hAnsi="GHEA Grapalat" w:cs="Sylfaen"/>
                <w:sz w:val="20"/>
                <w:szCs w:val="20"/>
                <w:lang w:val="hy-AM"/>
              </w:rPr>
              <w:t xml:space="preserve">in advance </w:t>
            </w:r>
            <w:r w:rsidRPr="005E1F72">
              <w:rPr>
                <w:rFonts w:ascii="GHEA Grapalat" w:hAnsi="GHEA Grapalat"/>
                <w:sz w:val="20"/>
                <w:szCs w:val="20"/>
                <w:lang w:val="hy-AM"/>
              </w:rPr>
              <w:t>by signing</w:t>
            </w:r>
            <w:r w:rsidRPr="005E1F72">
              <w:rPr>
                <w:rFonts w:ascii="GHEA Grapalat" w:hAnsi="GHEA Grapalat" w:cs="Sylfaen"/>
                <w:sz w:val="20"/>
                <w:szCs w:val="20"/>
                <w:lang w:val="hy-AM"/>
              </w:rPr>
              <w:t xml:space="preserve">  </w:t>
            </w:r>
            <w:r w:rsidRPr="005E1F72">
              <w:rPr>
                <w:rFonts w:ascii="GHEA Grapalat" w:hAnsi="GHEA Grapalat"/>
                <w:sz w:val="20"/>
                <w:szCs w:val="20"/>
                <w:lang w:val="hy-AM"/>
              </w:rPr>
              <w:t>to debit the said amount from his account. If the payer submits the claim electronically, the payer's electronic signature is placed in this field.</w:t>
            </w:r>
          </w:p>
          <w:p w:rsidR="00631658" w:rsidRPr="005E1F72"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is signed by the payer or</w:t>
            </w:r>
          </w:p>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the payer's electronic signature is placed</w:t>
            </w:r>
          </w:p>
          <w:p w:rsidR="00631658" w:rsidRPr="005E1F72" w:rsidRDefault="00631658" w:rsidP="00CB0ADE">
            <w:pPr>
              <w:jc w:val="center"/>
              <w:rPr>
                <w:rFonts w:ascii="GHEA Grapalat" w:hAnsi="GHEA Grapalat"/>
                <w:sz w:val="20"/>
                <w:szCs w:val="20"/>
                <w:lang w:val="hy-AM"/>
              </w:rPr>
            </w:pPr>
          </w:p>
        </w:tc>
      </w:tr>
      <w:tr w:rsidR="00631658" w:rsidRPr="00F91C77"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5E1F72" w:rsidRDefault="00631658" w:rsidP="00CB0ADE">
            <w:pPr>
              <w:rPr>
                <w:rFonts w:ascii="GHEA Grapalat" w:hAnsi="GHEA Grapalat"/>
                <w:sz w:val="20"/>
                <w:szCs w:val="20"/>
              </w:rPr>
            </w:pPr>
            <w:r w:rsidRPr="005E1F72">
              <w:rPr>
                <w:rFonts w:ascii="GHEA Grapalat" w:hAnsi="GHEA Grapalat"/>
                <w:sz w:val="20"/>
                <w:szCs w:val="20"/>
                <w:lang w:val="hy-AM"/>
              </w:rPr>
              <w:t xml:space="preserve">2 </w:t>
            </w:r>
            <w:r w:rsidRPr="005E1F72">
              <w:rPr>
                <w:rFonts w:ascii="GHEA Grapalat" w:hAnsi="GHEA Grapalat"/>
                <w:sz w:val="20"/>
                <w:szCs w:val="20"/>
              </w:rPr>
              <w:t>1.b.</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payer's stamp</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 xml:space="preserve">in the presence of a seal </w:t>
            </w:r>
            <w:r w:rsidRPr="005E1F72">
              <w:rPr>
                <w:rFonts w:ascii="GHEA Grapalat" w:hAnsi="GHEA Grapalat"/>
                <w:sz w:val="20"/>
                <w:szCs w:val="20"/>
                <w:lang w:val="hy-AM"/>
              </w:rPr>
              <w:t>, when the payer submits the claim in paper form</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is signed by the payer</w:t>
            </w:r>
          </w:p>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when submitting in paper form</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22.a.</w:t>
            </w:r>
            <w:r w:rsidRPr="005E1F72">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Beneficiary's signature</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Mandatory </w:t>
            </w:r>
            <w:r w:rsidRPr="005E1F72">
              <w:rPr>
                <w:rFonts w:ascii="GHEA Grapalat" w:hAnsi="GHEA Grapalat"/>
                <w:sz w:val="20"/>
                <w:szCs w:val="20"/>
                <w:lang w:val="hy-AM"/>
              </w:rPr>
              <w:t>:</w:t>
            </w:r>
            <w:r w:rsidRPr="005E1F72">
              <w:rPr>
                <w:rFonts w:ascii="GHEA Grapalat" w:hAnsi="GHEA Grapalat"/>
                <w:sz w:val="20"/>
                <w:szCs w:val="20"/>
              </w:rPr>
              <w:t xml:space="preserve"> </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filled in when presenting to the bank</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is signed by the beneficiary</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5E1F72" w:rsidRDefault="00631658" w:rsidP="00CB0ADE">
            <w:pPr>
              <w:rPr>
                <w:rFonts w:ascii="GHEA Grapalat" w:hAnsi="GHEA Grapalat"/>
                <w:sz w:val="20"/>
                <w:szCs w:val="20"/>
              </w:rPr>
            </w:pPr>
            <w:r w:rsidRPr="005E1F72">
              <w:rPr>
                <w:rFonts w:ascii="GHEA Grapalat" w:hAnsi="GHEA Grapalat"/>
                <w:sz w:val="20"/>
                <w:szCs w:val="20"/>
                <w:lang w:val="hy-AM"/>
              </w:rPr>
              <w:t xml:space="preserve">22 </w:t>
            </w:r>
            <w:r w:rsidRPr="005E1F72">
              <w:rPr>
                <w:rFonts w:ascii="GHEA Grapalat" w:hAnsi="GHEA Grapalat"/>
                <w:sz w:val="20"/>
                <w:szCs w:val="20"/>
              </w:rPr>
              <w:t>.b.</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Beneficiary's stamp</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if there is a seal</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is signed by the beneficiary</w:t>
            </w:r>
            <w:r w:rsidRPr="005E1F72">
              <w:rPr>
                <w:rFonts w:ascii="GHEA Grapalat" w:hAnsi="GHEA Grapalat"/>
                <w:sz w:val="20"/>
                <w:szCs w:val="20"/>
                <w:lang w:val="hy-AM"/>
              </w:rPr>
              <w:t xml:space="preserve"> </w:t>
            </w:r>
          </w:p>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when presenting to the bank in paper form</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2 </w:t>
            </w:r>
            <w:r w:rsidRPr="005E1F72">
              <w:rPr>
                <w:rFonts w:ascii="GHEA Grapalat" w:hAnsi="GHEA Grapalat"/>
                <w:sz w:val="20"/>
                <w:szCs w:val="20"/>
                <w:lang w:val="hy-AM"/>
              </w:rPr>
              <w:t xml:space="preserve">3 </w:t>
            </w:r>
            <w:r w:rsidRPr="005E1F72">
              <w:rPr>
                <w:rFonts w:ascii="GHEA Grapalat" w:hAnsi="GHEA Grapalat"/>
                <w:sz w:val="20"/>
                <w:szCs w:val="20"/>
              </w:rPr>
              <w:t>.a.</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the signature of the employee of the financial organization (branch) serving the payer</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the payment request in paper form </w:t>
            </w:r>
            <w:r w:rsidRPr="005E1F72">
              <w:rPr>
                <w:rFonts w:ascii="GHEA Grapalat" w:hAnsi="GHEA Grapalat"/>
                <w:sz w:val="20"/>
                <w:szCs w:val="20"/>
                <w:lang w:val="hy-AM"/>
              </w:rPr>
              <w:t xml:space="preserve">to the financial institution serving the payer </w:t>
            </w:r>
            <w:r w:rsidRPr="005E1F72">
              <w:rPr>
                <w:rFonts w:ascii="GHEA Grapalat" w:hAnsi="GHEA Grapalat"/>
                <w:sz w:val="20"/>
                <w:szCs w:val="20"/>
              </w:rPr>
              <w:t xml:space="preserve">in the case </w:t>
            </w:r>
            <w:r w:rsidRPr="005E1F72">
              <w:rPr>
                <w:rFonts w:ascii="GHEA Grapalat" w:hAnsi="GHEA Grapalat"/>
                <w:sz w:val="20"/>
                <w:szCs w:val="20"/>
                <w:lang w:val="hy-AM"/>
              </w:rPr>
              <w:t xml:space="preserve">of </w:t>
            </w:r>
            <w:r w:rsidRPr="005E1F72">
              <w:rPr>
                <w:rFonts w:ascii="GHEA Grapalat" w:hAnsi="GHEA Grapalat"/>
                <w:sz w:val="20"/>
                <w:szCs w:val="20"/>
              </w:rPr>
              <w:t>submission</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5E1F72" w:rsidRDefault="00631658" w:rsidP="00CB0ADE">
            <w:pPr>
              <w:rPr>
                <w:rFonts w:ascii="GHEA Grapalat" w:hAnsi="GHEA Grapalat"/>
                <w:sz w:val="20"/>
                <w:szCs w:val="20"/>
              </w:rPr>
            </w:pPr>
            <w:r w:rsidRPr="005E1F72">
              <w:rPr>
                <w:rFonts w:ascii="GHEA Grapalat" w:hAnsi="GHEA Grapalat"/>
                <w:sz w:val="20"/>
                <w:szCs w:val="20"/>
              </w:rPr>
              <w:t xml:space="preserve">2 </w:t>
            </w:r>
            <w:r w:rsidRPr="005E1F72">
              <w:rPr>
                <w:rFonts w:ascii="GHEA Grapalat" w:hAnsi="GHEA Grapalat"/>
                <w:sz w:val="20"/>
                <w:szCs w:val="20"/>
                <w:lang w:val="hy-AM"/>
              </w:rPr>
              <w:t xml:space="preserve">3 </w:t>
            </w:r>
            <w:r w:rsidRPr="005E1F72">
              <w:rPr>
                <w:rFonts w:ascii="GHEA Grapalat" w:hAnsi="GHEA Grapalat"/>
                <w:sz w:val="20"/>
                <w:szCs w:val="20"/>
              </w:rPr>
              <w:t>.b.</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stamp </w:t>
            </w:r>
            <w:r w:rsidRPr="005E1F72">
              <w:rPr>
                <w:rFonts w:ascii="GHEA Grapalat" w:hAnsi="GHEA Grapalat"/>
                <w:sz w:val="20"/>
                <w:szCs w:val="20"/>
              </w:rPr>
              <w:t>of the financial organization (branch) serving the payer</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if the payment request </w:t>
            </w:r>
            <w:r w:rsidRPr="005E1F72">
              <w:rPr>
                <w:rFonts w:ascii="GHEA Grapalat" w:hAnsi="GHEA Grapalat"/>
                <w:sz w:val="20"/>
                <w:szCs w:val="20"/>
                <w:lang w:val="hy-AM"/>
              </w:rPr>
              <w:t xml:space="preserve">is submitted </w:t>
            </w:r>
            <w:r w:rsidRPr="005E1F72">
              <w:rPr>
                <w:rFonts w:ascii="GHEA Grapalat" w:hAnsi="GHEA Grapalat"/>
                <w:sz w:val="20"/>
                <w:szCs w:val="20"/>
              </w:rPr>
              <w:t xml:space="preserve">in paper form </w:t>
            </w:r>
            <w:r w:rsidRPr="005E1F72">
              <w:rPr>
                <w:rFonts w:ascii="GHEA Grapalat" w:hAnsi="GHEA Grapalat"/>
                <w:sz w:val="20"/>
                <w:szCs w:val="20"/>
                <w:lang w:val="hy-AM"/>
              </w:rPr>
              <w:t>to the financial organization serving the payer</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 xml:space="preserve">2 </w:t>
            </w:r>
            <w:proofErr w:type="gramStart"/>
            <w:r w:rsidRPr="005E1F72">
              <w:rPr>
                <w:rFonts w:ascii="GHEA Grapalat" w:hAnsi="GHEA Grapalat"/>
                <w:sz w:val="20"/>
                <w:szCs w:val="20"/>
                <w:lang w:val="hy-AM"/>
              </w:rPr>
              <w:t xml:space="preserve">3 </w:t>
            </w:r>
            <w:r w:rsidRPr="005E1F72">
              <w:rPr>
                <w:rFonts w:ascii="GHEA Grapalat" w:hAnsi="GHEA Grapalat"/>
                <w:sz w:val="20"/>
                <w:szCs w:val="20"/>
              </w:rPr>
              <w:t>.</w:t>
            </w:r>
            <w:proofErr w:type="gramEnd"/>
            <w:r w:rsidRPr="005E1F72">
              <w:rPr>
                <w:rFonts w:ascii="GHEA Grapalat" w:hAnsi="GHEA Grapalat"/>
                <w:sz w:val="20"/>
                <w:szCs w:val="20"/>
              </w:rPr>
              <w:t xml:space="preserve"> </w:t>
            </w:r>
            <w:r w:rsidRPr="005E1F72">
              <w:rPr>
                <w:rFonts w:ascii="GHEA Grapalat" w:hAnsi="GHEA Grapalat"/>
                <w:sz w:val="20"/>
                <w:szCs w:val="20"/>
                <w:lang w:val="hy-AM"/>
              </w:rPr>
              <w:t>c:</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date, time, minute of execution by the financial organization (branch) serving the payer</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The financial organization (branch) serving the payer must specify the date, time, and minute of the request.</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2 </w:t>
            </w:r>
            <w:r w:rsidRPr="005E1F72">
              <w:rPr>
                <w:rFonts w:ascii="GHEA Grapalat" w:hAnsi="GHEA Grapalat"/>
                <w:sz w:val="20"/>
                <w:szCs w:val="20"/>
                <w:lang w:val="hy-AM"/>
              </w:rPr>
              <w:t xml:space="preserve">4 </w:t>
            </w:r>
            <w:r w:rsidRPr="005E1F72">
              <w:rPr>
                <w:rFonts w:ascii="GHEA Grapalat" w:hAnsi="GHEA Grapalat"/>
                <w:sz w:val="20"/>
                <w:szCs w:val="20"/>
              </w:rPr>
              <w:t>.a.</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the signature of the employee of the financial organization (branch) serving the beneficiary</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optional</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is filled in </w:t>
            </w:r>
            <w:r w:rsidRPr="005E1F72">
              <w:rPr>
                <w:rFonts w:ascii="GHEA Grapalat" w:hAnsi="GHEA Grapalat"/>
                <w:sz w:val="20"/>
                <w:szCs w:val="20"/>
              </w:rPr>
              <w:t xml:space="preserve">upon presentation </w:t>
            </w:r>
            <w:r w:rsidRPr="005E1F72">
              <w:rPr>
                <w:rFonts w:ascii="GHEA Grapalat" w:hAnsi="GHEA Grapalat"/>
                <w:sz w:val="20"/>
                <w:szCs w:val="20"/>
                <w:lang w:val="hy-AM"/>
              </w:rPr>
              <w:t xml:space="preserve">to </w:t>
            </w:r>
            <w:r w:rsidRPr="005E1F72">
              <w:rPr>
                <w:rFonts w:ascii="GHEA Grapalat" w:hAnsi="GHEA Grapalat"/>
                <w:sz w:val="20"/>
                <w:szCs w:val="20"/>
              </w:rPr>
              <w:t xml:space="preserve">the financial organization serving the beneficiary </w:t>
            </w:r>
            <w:r w:rsidRPr="005E1F72">
              <w:rPr>
                <w:rFonts w:ascii="GHEA Grapalat" w:hAnsi="GHEA Grapalat"/>
                <w:sz w:val="20"/>
                <w:szCs w:val="20"/>
                <w:lang w:val="hy-AM"/>
              </w:rPr>
              <w:t>, where</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w:t>
            </w:r>
            <w:r w:rsidRPr="005E1F72">
              <w:rPr>
                <w:rFonts w:ascii="GHEA Grapalat" w:hAnsi="GHEA Grapalat"/>
                <w:sz w:val="20"/>
                <w:szCs w:val="20"/>
              </w:rPr>
              <w:t xml:space="preserve">the employee's signature </w:t>
            </w:r>
            <w:r w:rsidRPr="005E1F72">
              <w:rPr>
                <w:rFonts w:ascii="GHEA Grapalat" w:hAnsi="GHEA Grapalat"/>
                <w:sz w:val="20"/>
                <w:szCs w:val="20"/>
                <w:lang w:val="hy-AM"/>
              </w:rPr>
              <w:t xml:space="preserve">is placed on the </w:t>
            </w:r>
            <w:r w:rsidRPr="005E1F72">
              <w:rPr>
                <w:rFonts w:ascii="GHEA Grapalat" w:hAnsi="GHEA Grapalat"/>
                <w:sz w:val="20"/>
                <w:szCs w:val="20"/>
              </w:rPr>
              <w:t>paper request</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2 </w:t>
            </w:r>
            <w:r w:rsidRPr="005E1F72">
              <w:rPr>
                <w:rFonts w:ascii="GHEA Grapalat" w:hAnsi="GHEA Grapalat"/>
                <w:sz w:val="20"/>
                <w:szCs w:val="20"/>
                <w:lang w:val="hy-AM"/>
              </w:rPr>
              <w:t xml:space="preserve">4 </w:t>
            </w:r>
            <w:r w:rsidRPr="005E1F72">
              <w:rPr>
                <w:rFonts w:ascii="GHEA Grapalat" w:hAnsi="GHEA Grapalat"/>
                <w:sz w:val="20"/>
                <w:szCs w:val="20"/>
              </w:rPr>
              <w:t>.b.</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the seal </w:t>
            </w:r>
            <w:r w:rsidRPr="005E1F72">
              <w:rPr>
                <w:rFonts w:ascii="GHEA Grapalat" w:hAnsi="GHEA Grapalat"/>
                <w:sz w:val="20"/>
                <w:szCs w:val="20"/>
                <w:lang w:val="hy-AM"/>
              </w:rPr>
              <w:t xml:space="preserve">of </w:t>
            </w:r>
            <w:r w:rsidRPr="005E1F72">
              <w:rPr>
                <w:rFonts w:ascii="GHEA Grapalat" w:hAnsi="GHEA Grapalat"/>
                <w:sz w:val="20"/>
                <w:szCs w:val="20"/>
              </w:rPr>
              <w:t>the financial organization (branch) serving the beneficiary</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optional</w:t>
            </w:r>
            <w:r w:rsidRPr="005E1F72">
              <w:rPr>
                <w:rFonts w:ascii="GHEA Grapalat" w:hAnsi="GHEA Grapalat"/>
                <w:sz w:val="20"/>
                <w:szCs w:val="20"/>
              </w:rPr>
              <w:t>​</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the payment request form </w:t>
            </w:r>
            <w:r w:rsidRPr="005E1F72">
              <w:rPr>
                <w:rFonts w:ascii="GHEA Grapalat" w:hAnsi="GHEA Grapalat"/>
                <w:sz w:val="20"/>
                <w:szCs w:val="20"/>
                <w:lang w:val="hy-AM"/>
              </w:rPr>
              <w:t xml:space="preserve">is filled in </w:t>
            </w:r>
            <w:r w:rsidRPr="005E1F72">
              <w:rPr>
                <w:rFonts w:ascii="GHEA Grapalat" w:hAnsi="GHEA Grapalat"/>
                <w:sz w:val="20"/>
                <w:szCs w:val="20"/>
              </w:rPr>
              <w:t xml:space="preserve">upon submission </w:t>
            </w:r>
            <w:r w:rsidRPr="005E1F72">
              <w:rPr>
                <w:rFonts w:ascii="GHEA Grapalat" w:hAnsi="GHEA Grapalat"/>
                <w:sz w:val="20"/>
                <w:szCs w:val="20"/>
                <w:lang w:val="hy-AM"/>
              </w:rPr>
              <w:t xml:space="preserve">of </w:t>
            </w:r>
            <w:r w:rsidRPr="005E1F72">
              <w:rPr>
                <w:rFonts w:ascii="GHEA Grapalat" w:hAnsi="GHEA Grapalat"/>
                <w:sz w:val="20"/>
                <w:szCs w:val="20"/>
              </w:rPr>
              <w:t xml:space="preserve">the </w:t>
            </w:r>
            <w:r w:rsidRPr="005E1F72">
              <w:rPr>
                <w:rFonts w:ascii="GHEA Grapalat" w:hAnsi="GHEA Grapalat"/>
                <w:sz w:val="20"/>
                <w:szCs w:val="20"/>
                <w:lang w:val="hy-AM"/>
              </w:rPr>
              <w:t>latter , where</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stamp</w:t>
            </w:r>
            <w:r w:rsidRPr="005E1F72">
              <w:rPr>
                <w:rFonts w:ascii="GHEA Grapalat" w:hAnsi="GHEA Grapalat"/>
                <w:sz w:val="20"/>
                <w:szCs w:val="20"/>
              </w:rPr>
              <w:t xml:space="preserve"> </w:t>
            </w:r>
            <w:r w:rsidRPr="005E1F72">
              <w:rPr>
                <w:rFonts w:ascii="GHEA Grapalat" w:hAnsi="GHEA Grapalat"/>
                <w:sz w:val="20"/>
                <w:szCs w:val="20"/>
                <w:lang w:val="hy-AM"/>
              </w:rPr>
              <w:t xml:space="preserve">is placed on </w:t>
            </w:r>
            <w:r w:rsidRPr="005E1F72">
              <w:rPr>
                <w:rFonts w:ascii="GHEA Grapalat" w:hAnsi="GHEA Grapalat"/>
                <w:sz w:val="20"/>
                <w:szCs w:val="20"/>
              </w:rPr>
              <w:t xml:space="preserve">the paper </w:t>
            </w:r>
            <w:r w:rsidRPr="005E1F72">
              <w:rPr>
                <w:rFonts w:ascii="GHEA Grapalat" w:hAnsi="GHEA Grapalat"/>
                <w:sz w:val="20"/>
                <w:szCs w:val="20"/>
                <w:lang w:val="hy-AM"/>
              </w:rPr>
              <w:t>request</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p>
        </w:tc>
      </w:tr>
      <w:tr w:rsidR="00631658" w:rsidRPr="000E3911"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2 </w:t>
            </w:r>
            <w:r w:rsidRPr="005E1F72">
              <w:rPr>
                <w:rFonts w:ascii="GHEA Grapalat" w:hAnsi="GHEA Grapalat"/>
                <w:sz w:val="20"/>
                <w:szCs w:val="20"/>
                <w:lang w:val="hy-AM"/>
              </w:rPr>
              <w:t xml:space="preserve">4 </w:t>
            </w:r>
            <w:r w:rsidRPr="005E1F72">
              <w:rPr>
                <w:rFonts w:ascii="GHEA Grapalat" w:hAnsi="GHEA Grapalat"/>
                <w:sz w:val="20"/>
                <w:szCs w:val="20"/>
              </w:rPr>
              <w:t>.c</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date, time, minute of the financial institution serving </w:t>
            </w:r>
            <w:r w:rsidRPr="005E1F72">
              <w:rPr>
                <w:rFonts w:ascii="GHEA Grapalat" w:hAnsi="GHEA Grapalat"/>
                <w:sz w:val="20"/>
                <w:szCs w:val="20"/>
              </w:rPr>
              <w:lastRenderedPageBreak/>
              <w:t>the beneficiary</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lastRenderedPageBreak/>
              <w:t>mandatory</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optional</w:t>
            </w:r>
            <w:r w:rsidRPr="005E1F72">
              <w:rPr>
                <w:rFonts w:ascii="GHEA Grapalat" w:hAnsi="GHEA Grapalat"/>
                <w:sz w:val="20"/>
                <w:szCs w:val="20"/>
              </w:rPr>
              <w:t>​</w:t>
            </w:r>
          </w:p>
          <w:p w:rsidR="00631658" w:rsidRPr="000E3911" w:rsidRDefault="00631658" w:rsidP="00CB0ADE">
            <w:pPr>
              <w:jc w:val="center"/>
              <w:rPr>
                <w:rFonts w:ascii="GHEA Grapalat" w:hAnsi="GHEA Grapalat"/>
                <w:sz w:val="20"/>
                <w:szCs w:val="20"/>
              </w:rPr>
            </w:pPr>
            <w:r w:rsidRPr="005E1F72">
              <w:rPr>
                <w:rFonts w:ascii="GHEA Grapalat" w:hAnsi="GHEA Grapalat"/>
                <w:sz w:val="20"/>
                <w:szCs w:val="20"/>
              </w:rPr>
              <w:t xml:space="preserve">the payment request form </w:t>
            </w:r>
            <w:r w:rsidRPr="005E1F72">
              <w:rPr>
                <w:rFonts w:ascii="GHEA Grapalat" w:hAnsi="GHEA Grapalat"/>
                <w:sz w:val="20"/>
                <w:szCs w:val="20"/>
                <w:lang w:val="hy-AM"/>
              </w:rPr>
              <w:t xml:space="preserve">is filled in </w:t>
            </w:r>
            <w:r w:rsidRPr="005E1F72">
              <w:rPr>
                <w:rFonts w:ascii="GHEA Grapalat" w:hAnsi="GHEA Grapalat"/>
                <w:sz w:val="20"/>
                <w:szCs w:val="20"/>
              </w:rPr>
              <w:t xml:space="preserve">upon submission </w:t>
            </w:r>
            <w:r w:rsidRPr="005E1F72">
              <w:rPr>
                <w:rFonts w:ascii="GHEA Grapalat" w:hAnsi="GHEA Grapalat"/>
                <w:sz w:val="20"/>
                <w:szCs w:val="20"/>
                <w:lang w:val="hy-AM"/>
              </w:rPr>
              <w:t xml:space="preserve">of </w:t>
            </w:r>
            <w:r w:rsidRPr="005E1F72">
              <w:rPr>
                <w:rFonts w:ascii="GHEA Grapalat" w:hAnsi="GHEA Grapalat"/>
                <w:sz w:val="20"/>
                <w:szCs w:val="20"/>
              </w:rPr>
              <w:t xml:space="preserve">the </w:t>
            </w:r>
            <w:r w:rsidRPr="005E1F72">
              <w:rPr>
                <w:rFonts w:ascii="GHEA Grapalat" w:hAnsi="GHEA Grapalat"/>
                <w:sz w:val="20"/>
                <w:szCs w:val="20"/>
                <w:lang w:val="hy-AM"/>
              </w:rPr>
              <w:t xml:space="preserve">latter , </w:t>
            </w:r>
            <w:r w:rsidRPr="005E1F72">
              <w:rPr>
                <w:rFonts w:ascii="GHEA Grapalat" w:hAnsi="GHEA Grapalat"/>
                <w:sz w:val="20"/>
                <w:szCs w:val="20"/>
                <w:lang w:val="hy-AM"/>
              </w:rPr>
              <w:lastRenderedPageBreak/>
              <w:t>where</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this data</w:t>
            </w:r>
            <w:r w:rsidRPr="005E1F72">
              <w:rPr>
                <w:rFonts w:ascii="GHEA Grapalat" w:hAnsi="GHEA Grapalat"/>
                <w:sz w:val="20"/>
                <w:szCs w:val="20"/>
              </w:rPr>
              <w:t xml:space="preserve"> </w:t>
            </w:r>
            <w:r w:rsidRPr="005E1F72">
              <w:rPr>
                <w:rFonts w:ascii="GHEA Grapalat" w:hAnsi="GHEA Grapalat"/>
                <w:sz w:val="20"/>
                <w:szCs w:val="20"/>
                <w:lang w:val="hy-AM"/>
              </w:rPr>
              <w:t xml:space="preserve">are placed on </w:t>
            </w:r>
            <w:r w:rsidRPr="005E1F72">
              <w:rPr>
                <w:rFonts w:ascii="GHEA Grapalat" w:hAnsi="GHEA Grapalat"/>
                <w:sz w:val="20"/>
                <w:szCs w:val="20"/>
              </w:rPr>
              <w:t xml:space="preserve">the paper </w:t>
            </w:r>
            <w:r w:rsidRPr="005E1F72">
              <w:rPr>
                <w:rFonts w:ascii="GHEA Grapalat" w:hAnsi="GHEA Grapalat"/>
                <w:sz w:val="20"/>
                <w:szCs w:val="20"/>
                <w:lang w:val="hy-AM"/>
              </w:rPr>
              <w:t>request</w:t>
            </w:r>
          </w:p>
        </w:tc>
        <w:tc>
          <w:tcPr>
            <w:tcW w:w="2640" w:type="dxa"/>
            <w:tcBorders>
              <w:top w:val="single" w:sz="4" w:space="0" w:color="auto"/>
              <w:left w:val="single" w:sz="4" w:space="0" w:color="auto"/>
              <w:bottom w:val="single" w:sz="4" w:space="0" w:color="auto"/>
              <w:right w:val="single" w:sz="4" w:space="0" w:color="auto"/>
            </w:tcBorders>
          </w:tcPr>
          <w:p w:rsidR="00631658" w:rsidRPr="000E3911" w:rsidRDefault="00631658" w:rsidP="00CB0ADE">
            <w:pPr>
              <w:jc w:val="center"/>
              <w:rPr>
                <w:rFonts w:ascii="GHEA Grapalat" w:hAnsi="GHEA Grapalat"/>
                <w:sz w:val="20"/>
                <w:szCs w:val="20"/>
              </w:rPr>
            </w:pPr>
          </w:p>
        </w:tc>
      </w:tr>
    </w:tbl>
    <w:p w:rsidR="00631658" w:rsidRPr="000F4414" w:rsidRDefault="00631658" w:rsidP="00631658">
      <w:pPr>
        <w:pStyle w:val="a3"/>
        <w:jc w:val="right"/>
        <w:rPr>
          <w:rFonts w:ascii="GHEA Grapalat" w:hAnsi="GHEA Grapalat" w:cs="Sylfaen"/>
          <w:i w:val="0"/>
          <w:lang w:val="en-US"/>
        </w:rPr>
      </w:pPr>
    </w:p>
    <w:p w:rsidR="00631658" w:rsidRPr="000E3911" w:rsidRDefault="00631658" w:rsidP="00631658">
      <w:pPr>
        <w:pStyle w:val="a3"/>
        <w:jc w:val="right"/>
        <w:rPr>
          <w:rFonts w:ascii="GHEA Grapalat" w:hAnsi="GHEA Grapalat" w:cs="Sylfaen"/>
          <w:i w:val="0"/>
          <w:lang w:val="en-US"/>
        </w:rPr>
      </w:pPr>
    </w:p>
    <w:p w:rsidR="00631658" w:rsidRPr="000E3911" w:rsidRDefault="00631658" w:rsidP="00631658">
      <w:pPr>
        <w:pStyle w:val="a3"/>
        <w:jc w:val="right"/>
        <w:rPr>
          <w:rFonts w:ascii="GHEA Grapalat" w:hAnsi="GHEA Grapalat" w:cs="Sylfaen"/>
          <w:i w:val="0"/>
          <w:lang w:val="en-US"/>
        </w:rPr>
      </w:pPr>
    </w:p>
    <w:p w:rsidR="00631658" w:rsidRPr="000E3911" w:rsidRDefault="00631658" w:rsidP="00631658">
      <w:pPr>
        <w:pStyle w:val="a3"/>
        <w:jc w:val="right"/>
        <w:rPr>
          <w:rFonts w:ascii="GHEA Grapalat" w:hAnsi="GHEA Grapalat" w:cs="Sylfaen"/>
          <w:i w:val="0"/>
          <w:lang w:val="en-US"/>
        </w:rPr>
      </w:pPr>
    </w:p>
    <w:p w:rsidR="00631658" w:rsidRPr="000E3911" w:rsidRDefault="00631658" w:rsidP="00631658">
      <w:pPr>
        <w:pStyle w:val="a3"/>
        <w:jc w:val="right"/>
        <w:rPr>
          <w:rFonts w:ascii="GHEA Grapalat" w:hAnsi="GHEA Grapalat" w:cs="Sylfaen"/>
          <w:i w:val="0"/>
          <w:lang w:val="en-US"/>
        </w:rPr>
      </w:pPr>
    </w:p>
    <w:p w:rsidR="00631658" w:rsidRPr="000F4414" w:rsidRDefault="00631658" w:rsidP="00631658">
      <w:pPr>
        <w:rPr>
          <w:rFonts w:ascii="GHEA Grapalat" w:hAnsi="GHEA Grapalat"/>
        </w:rPr>
      </w:pPr>
    </w:p>
    <w:p w:rsidR="00631658" w:rsidRPr="00131E9C" w:rsidRDefault="00631658" w:rsidP="00631658">
      <w:pPr>
        <w:jc w:val="center"/>
        <w:rPr>
          <w:rFonts w:ascii="GHEA Grapalat" w:hAnsi="GHEA Grapalat" w:cs="GHEA Grapalat"/>
          <w:sz w:val="22"/>
          <w:szCs w:val="22"/>
          <w:lang w:val="hy-AM"/>
        </w:rPr>
      </w:pPr>
    </w:p>
    <w:p w:rsidR="00170017" w:rsidRDefault="00631658" w:rsidP="002123FA">
      <w:pPr>
        <w:pStyle w:val="31"/>
        <w:spacing w:line="240" w:lineRule="auto"/>
        <w:jc w:val="right"/>
        <w:rPr>
          <w:rFonts w:ascii="GHEA Grapalat" w:hAnsi="GHEA Grapalat" w:cs="GHEA Grapalat"/>
          <w:i/>
          <w:sz w:val="18"/>
          <w:szCs w:val="18"/>
          <w:lang w:val="hy-AM"/>
        </w:rPr>
      </w:pPr>
      <w:r>
        <w:rPr>
          <w:rFonts w:ascii="GHEA Grapalat" w:hAnsi="GHEA Grapalat"/>
          <w:b/>
          <w:lang w:val="hy-AM"/>
        </w:rPr>
        <w:br w:type="page"/>
      </w:r>
    </w:p>
    <w:p w:rsidR="00631658" w:rsidRPr="00631658" w:rsidRDefault="00631658" w:rsidP="00631658">
      <w:pPr>
        <w:pStyle w:val="31"/>
        <w:spacing w:line="240" w:lineRule="auto"/>
        <w:jc w:val="right"/>
        <w:rPr>
          <w:rFonts w:ascii="GHEA Grapalat" w:hAnsi="GHEA Grapalat" w:cs="Sylfaen"/>
          <w:b/>
          <w:lang w:val="hy-AM"/>
        </w:rPr>
      </w:pPr>
      <w:r w:rsidRPr="00631658">
        <w:rPr>
          <w:rFonts w:ascii="GHEA Grapalat" w:hAnsi="GHEA Grapalat" w:cs="Sylfaen"/>
          <w:b/>
          <w:lang w:val="hy-AM"/>
        </w:rPr>
        <w:lastRenderedPageBreak/>
        <w:t>Appendix 5.1</w:t>
      </w:r>
    </w:p>
    <w:p w:rsidR="00631658" w:rsidRPr="00631658" w:rsidRDefault="00BA1F77" w:rsidP="00631658">
      <w:pPr>
        <w:pStyle w:val="31"/>
        <w:spacing w:line="240" w:lineRule="auto"/>
        <w:jc w:val="right"/>
        <w:rPr>
          <w:rFonts w:ascii="GHEA Grapalat" w:hAnsi="GHEA Grapalat" w:cs="Sylfaen"/>
          <w:b/>
          <w:lang w:val="hy-AM"/>
        </w:rPr>
      </w:pPr>
      <w:r w:rsidRPr="00E65E2E">
        <w:rPr>
          <w:rFonts w:ascii="GHEA Grapalat" w:hAnsi="GHEA Grapalat"/>
          <w:b/>
          <w:i/>
          <w:sz w:val="22"/>
          <w:szCs w:val="22"/>
          <w:lang w:val="hy-AM"/>
        </w:rPr>
        <w:t xml:space="preserve">" </w:t>
      </w:r>
      <w:r w:rsidR="00E10F4B">
        <w:rPr>
          <w:rFonts w:ascii="GHEA Grapalat" w:hAnsi="GHEA Grapalat" w:cs="Sylfaen"/>
          <w:b/>
          <w:i/>
          <w:sz w:val="22"/>
          <w:szCs w:val="22"/>
          <w:lang w:val="es-ES"/>
        </w:rPr>
        <w:t xml:space="preserve">RAGM </w:t>
      </w:r>
      <w:r w:rsidR="00E10F4B" w:rsidRPr="00F91C77">
        <w:rPr>
          <w:rFonts w:ascii="GHEA Grapalat" w:hAnsi="GHEA Grapalat" w:cs="Sylfaen"/>
          <w:b/>
          <w:i/>
          <w:sz w:val="22"/>
          <w:szCs w:val="22"/>
          <w:lang w:val="hy-AM"/>
        </w:rPr>
        <w:t xml:space="preserve">DZHD </w:t>
      </w:r>
      <w:r>
        <w:rPr>
          <w:rFonts w:ascii="GHEA Grapalat" w:hAnsi="GHEA Grapalat" w:cs="Sylfaen"/>
          <w:b/>
          <w:i/>
          <w:sz w:val="22"/>
          <w:szCs w:val="22"/>
          <w:lang w:val="es-ES"/>
        </w:rPr>
        <w:t xml:space="preserve">-GHASHZB-2024/01 </w:t>
      </w:r>
      <w:r w:rsidRPr="00E65E2E">
        <w:rPr>
          <w:rFonts w:ascii="GHEA Grapalat" w:hAnsi="GHEA Grapalat"/>
          <w:b/>
          <w:i/>
          <w:sz w:val="22"/>
          <w:szCs w:val="22"/>
          <w:lang w:val="hy-AM"/>
        </w:rPr>
        <w:t>"</w:t>
      </w:r>
      <w:r w:rsidRPr="004B1AE3">
        <w:rPr>
          <w:rFonts w:ascii="GHEA Grapalat" w:hAnsi="GHEA Grapalat" w:cs="Sylfaen"/>
          <w:b/>
          <w:i/>
          <w:sz w:val="22"/>
          <w:szCs w:val="22"/>
          <w:lang w:val="hy-AM"/>
        </w:rPr>
        <w:t xml:space="preserve">  </w:t>
      </w:r>
      <w:r w:rsidR="00631658" w:rsidRPr="00631658">
        <w:rPr>
          <w:rFonts w:ascii="GHEA Grapalat" w:hAnsi="GHEA Grapalat" w:cs="Sylfaen"/>
          <w:b/>
          <w:lang w:val="hy-AM"/>
        </w:rPr>
        <w:t>with code</w:t>
      </w:r>
    </w:p>
    <w:p w:rsidR="00631658" w:rsidRPr="00631658" w:rsidRDefault="008160E9" w:rsidP="00631658">
      <w:pPr>
        <w:pStyle w:val="31"/>
        <w:spacing w:line="240" w:lineRule="auto"/>
        <w:jc w:val="right"/>
        <w:rPr>
          <w:rFonts w:ascii="GHEA Grapalat" w:hAnsi="GHEA Grapalat" w:cs="Sylfaen"/>
          <w:b/>
          <w:lang w:val="hy-AM"/>
        </w:rPr>
      </w:pPr>
      <w:r>
        <w:rPr>
          <w:rFonts w:ascii="GHEA Grapalat" w:hAnsi="GHEA Grapalat" w:cs="Sylfaen"/>
          <w:b/>
          <w:lang w:val="hy-AM"/>
        </w:rPr>
        <w:t>of an invitation to request a quote</w:t>
      </w:r>
    </w:p>
    <w:p w:rsidR="00631658" w:rsidRPr="00631658" w:rsidRDefault="00631658" w:rsidP="00631658">
      <w:pPr>
        <w:jc w:val="center"/>
        <w:rPr>
          <w:rFonts w:ascii="GHEA Grapalat" w:hAnsi="GHEA Grapalat" w:cs="GHEA Grapalat"/>
          <w:b/>
          <w:sz w:val="20"/>
          <w:szCs w:val="20"/>
          <w:lang w:val="hy-AM"/>
        </w:rPr>
      </w:pPr>
      <w:r w:rsidRPr="00631658">
        <w:rPr>
          <w:rFonts w:ascii="GHEA Grapalat" w:hAnsi="GHEA Grapalat" w:cs="GHEA Grapalat"/>
          <w:b/>
          <w:sz w:val="18"/>
          <w:szCs w:val="18"/>
          <w:lang w:val="hy-AM"/>
        </w:rPr>
        <w:t xml:space="preserve">       </w:t>
      </w:r>
      <w:r w:rsidRPr="00631658">
        <w:rPr>
          <w:rFonts w:ascii="GHEA Grapalat" w:hAnsi="GHEA Grapalat" w:cs="GHEA Grapalat"/>
          <w:b/>
          <w:sz w:val="20"/>
          <w:szCs w:val="20"/>
          <w:lang w:val="hy-AM"/>
        </w:rPr>
        <w:t>TORT AGREEMENT</w:t>
      </w:r>
    </w:p>
    <w:p w:rsidR="001C7C1A" w:rsidRPr="00260569" w:rsidRDefault="00631658" w:rsidP="001C7C1A">
      <w:pPr>
        <w:jc w:val="center"/>
        <w:rPr>
          <w:rFonts w:ascii="GHEA Grapalat" w:hAnsi="GHEA Grapalat" w:cs="GHEA Grapalat"/>
          <w:b/>
          <w:sz w:val="20"/>
          <w:szCs w:val="20"/>
          <w:lang w:val="hy-AM"/>
        </w:rPr>
      </w:pPr>
      <w:r w:rsidRPr="00631658">
        <w:rPr>
          <w:rFonts w:ascii="GHEA Grapalat" w:hAnsi="GHEA Grapalat" w:cs="GHEA Grapalat"/>
          <w:sz w:val="20"/>
          <w:szCs w:val="20"/>
          <w:lang w:val="hy-AM"/>
        </w:rPr>
        <w:t xml:space="preserve">  </w:t>
      </w:r>
      <w:r w:rsidRPr="00631658">
        <w:rPr>
          <w:rFonts w:ascii="GHEA Grapalat" w:hAnsi="GHEA Grapalat" w:cs="GHEA Grapalat"/>
          <w:b/>
          <w:sz w:val="20"/>
          <w:szCs w:val="20"/>
          <w:lang w:val="hy-AM"/>
        </w:rPr>
        <w:t xml:space="preserve"> </w:t>
      </w:r>
      <w:r w:rsidR="001C7C1A" w:rsidRPr="000B4CF4">
        <w:rPr>
          <w:rFonts w:ascii="GHEA Grapalat" w:hAnsi="GHEA Grapalat" w:cs="GHEA Grapalat"/>
          <w:b/>
          <w:sz w:val="18"/>
          <w:szCs w:val="18"/>
          <w:lang w:val="hy-AM"/>
        </w:rPr>
        <w:t>(contract security)</w:t>
      </w:r>
    </w:p>
    <w:p w:rsidR="00631658" w:rsidRPr="00631658" w:rsidRDefault="00631658" w:rsidP="00631658">
      <w:pPr>
        <w:rPr>
          <w:rFonts w:ascii="GHEA Grapalat" w:hAnsi="GHEA Grapalat" w:cs="GHEA Grapalat"/>
          <w:b/>
          <w:sz w:val="20"/>
          <w:szCs w:val="20"/>
          <w:lang w:val="hy-AM"/>
        </w:rPr>
      </w:pPr>
    </w:p>
    <w:p w:rsidR="00631658" w:rsidRPr="00381E87" w:rsidRDefault="00631658" w:rsidP="00631658">
      <w:pPr>
        <w:rPr>
          <w:rFonts w:ascii="GHEA Grapalat" w:hAnsi="GHEA Grapalat" w:cs="GHEA Grapalat"/>
          <w:sz w:val="20"/>
          <w:szCs w:val="20"/>
          <w:lang w:val="hy-AM"/>
        </w:rPr>
      </w:pPr>
      <w:r w:rsidRPr="00631658">
        <w:rPr>
          <w:rFonts w:ascii="GHEA Grapalat" w:hAnsi="GHEA Grapalat" w:cs="GHEA Grapalat"/>
          <w:sz w:val="20"/>
          <w:szCs w:val="20"/>
          <w:lang w:val="hy-AM"/>
        </w:rPr>
        <w:t>c. Yerevan</w:t>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t xml:space="preserve">            </w:t>
      </w:r>
      <w:r w:rsidRPr="00381E87">
        <w:rPr>
          <w:rFonts w:ascii="GHEA Grapalat" w:hAnsi="GHEA Grapalat"/>
          <w:sz w:val="20"/>
          <w:szCs w:val="20"/>
          <w:lang w:val="hy-AM"/>
        </w:rPr>
        <w:t>"</w:t>
      </w:r>
      <w:r w:rsidRPr="00381E87">
        <w:rPr>
          <w:rFonts w:ascii="GHEA Grapalat" w:hAnsi="GHEA Grapalat" w:cs="GHEA Grapalat"/>
          <w:sz w:val="20"/>
          <w:szCs w:val="20"/>
          <w:u w:val="single"/>
          <w:lang w:val="hy-AM"/>
        </w:rPr>
        <w:t xml:space="preserve">         </w:t>
      </w:r>
      <w:r w:rsidRPr="00381E87">
        <w:rPr>
          <w:rFonts w:ascii="GHEA Grapalat" w:hAnsi="GHEA Grapalat"/>
          <w:sz w:val="20"/>
          <w:szCs w:val="20"/>
          <w:lang w:val="hy-AM"/>
        </w:rPr>
        <w:t>»</w:t>
      </w:r>
      <w:r w:rsidRPr="00381E87">
        <w:rPr>
          <w:rFonts w:ascii="GHEA Grapalat" w:hAnsi="GHEA Grapalat" w:cs="GHEA Grapalat"/>
          <w:sz w:val="20"/>
          <w:szCs w:val="20"/>
          <w:u w:val="single"/>
          <w:lang w:val="hy-AM"/>
        </w:rPr>
        <w:t xml:space="preserve"> </w:t>
      </w:r>
      <w:r w:rsidRPr="00381E87">
        <w:rPr>
          <w:rFonts w:ascii="GHEA Grapalat" w:hAnsi="GHEA Grapalat" w:cs="GHEA Grapalat"/>
          <w:sz w:val="20"/>
          <w:szCs w:val="20"/>
          <w:u w:val="single"/>
          <w:lang w:val="hy-AM"/>
        </w:rPr>
        <w:tab/>
      </w:r>
      <w:r w:rsidRPr="00381E87">
        <w:rPr>
          <w:rFonts w:ascii="GHEA Grapalat" w:hAnsi="GHEA Grapalat" w:cs="GHEA Grapalat"/>
          <w:sz w:val="20"/>
          <w:szCs w:val="20"/>
          <w:u w:val="single"/>
          <w:lang w:val="hy-AM"/>
        </w:rPr>
        <w:tab/>
      </w:r>
      <w:r w:rsidRPr="00381E87">
        <w:rPr>
          <w:rFonts w:ascii="GHEA Grapalat" w:hAnsi="GHEA Grapalat" w:cs="GHEA Grapalat"/>
          <w:sz w:val="20"/>
          <w:szCs w:val="20"/>
          <w:u w:val="single"/>
          <w:lang w:val="hy-AM"/>
        </w:rPr>
        <w:tab/>
      </w:r>
      <w:r w:rsidRPr="00381E87">
        <w:rPr>
          <w:rFonts w:ascii="GHEA Grapalat" w:hAnsi="GHEA Grapalat" w:cs="GHEA Grapalat"/>
          <w:sz w:val="20"/>
          <w:szCs w:val="20"/>
          <w:lang w:val="hy-AM"/>
        </w:rPr>
        <w:t>20 years</w:t>
      </w:r>
    </w:p>
    <w:p w:rsidR="00631658" w:rsidRPr="00381E87" w:rsidRDefault="00631658" w:rsidP="00631658">
      <w:pPr>
        <w:rPr>
          <w:rFonts w:ascii="GHEA Grapalat" w:hAnsi="GHEA Grapalat" w:cs="GHEA Grapalat"/>
          <w:sz w:val="20"/>
          <w:szCs w:val="20"/>
          <w:lang w:val="hy-AM"/>
        </w:rPr>
      </w:pPr>
    </w:p>
    <w:p w:rsidR="00631658" w:rsidRPr="00631658" w:rsidRDefault="00631658" w:rsidP="00631658">
      <w:pPr>
        <w:jc w:val="both"/>
        <w:rPr>
          <w:rFonts w:ascii="GHEA Grapalat" w:hAnsi="GHEA Grapalat" w:cs="GHEA Grapalat"/>
          <w:sz w:val="20"/>
          <w:szCs w:val="20"/>
          <w:u w:val="single"/>
          <w:vertAlign w:val="subscript"/>
          <w:lang w:val="hy-AM"/>
        </w:rPr>
      </w:pP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vertAlign w:val="subscript"/>
          <w:lang w:val="hy-AM"/>
        </w:rPr>
        <w:t xml:space="preserve">, </w:t>
      </w:r>
      <w:r w:rsidRPr="00381E87">
        <w:rPr>
          <w:rFonts w:ascii="GHEA Grapalat" w:hAnsi="GHEA Grapalat" w:cs="GHEA Grapalat"/>
          <w:sz w:val="20"/>
          <w:szCs w:val="20"/>
          <w:lang w:val="hy-AM"/>
        </w:rPr>
        <w:t>represented by the Director of the Company</w:t>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rsidR="00631658" w:rsidRPr="00631658" w:rsidRDefault="00631658" w:rsidP="00631658">
      <w:pPr>
        <w:jc w:val="both"/>
        <w:rPr>
          <w:rFonts w:ascii="GHEA Grapalat" w:hAnsi="GHEA Grapalat" w:cs="GHEA Grapalat"/>
          <w:sz w:val="20"/>
          <w:szCs w:val="20"/>
          <w:lang w:val="hy-AM"/>
        </w:rPr>
      </w:pPr>
      <w:r w:rsidRPr="00631658">
        <w:rPr>
          <w:rFonts w:ascii="GHEA Grapalat" w:hAnsi="GHEA Grapalat"/>
          <w:sz w:val="20"/>
          <w:szCs w:val="20"/>
          <w:vertAlign w:val="superscript"/>
          <w:lang w:val="hy-AM"/>
        </w:rPr>
        <w:t>Company Name:</w:t>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t xml:space="preserve">    </w:t>
      </w:r>
      <w:r w:rsidRPr="00631658">
        <w:rPr>
          <w:rFonts w:ascii="GHEA Grapalat" w:hAnsi="GHEA Grapalat"/>
          <w:sz w:val="20"/>
          <w:szCs w:val="20"/>
          <w:vertAlign w:val="superscript"/>
          <w:lang w:val="hy-AM"/>
        </w:rPr>
        <w:t xml:space="preserve">The name of the director of the company, passport data </w:t>
      </w:r>
      <w:r w:rsidRPr="00631658">
        <w:rPr>
          <w:rFonts w:ascii="GHEA Grapalat" w:hAnsi="GHEA Grapalat" w:cs="GHEA Grapalat"/>
          <w:sz w:val="20"/>
          <w:szCs w:val="20"/>
          <w:vertAlign w:val="subscript"/>
          <w:lang w:val="hy-AM"/>
        </w:rPr>
        <w:t xml:space="preserve">, </w:t>
      </w:r>
      <w:r w:rsidRPr="00631658">
        <w:rPr>
          <w:rFonts w:ascii="GHEA Grapalat" w:hAnsi="GHEA Grapalat" w:cs="GHEA Grapalat"/>
          <w:sz w:val="20"/>
          <w:szCs w:val="20"/>
          <w:lang w:val="hy-AM"/>
        </w:rPr>
        <w:t>which operates on the basis of the company's charter (hereinafter referred to as the company), hereby unilaterally defines the agreement to pay the following damages:</w:t>
      </w:r>
    </w:p>
    <w:p w:rsidR="00631658" w:rsidRPr="00631658" w:rsidRDefault="00631658" w:rsidP="00631658">
      <w:pPr>
        <w:ind w:firstLine="708"/>
        <w:jc w:val="both"/>
        <w:rPr>
          <w:rFonts w:ascii="GHEA Grapalat" w:hAnsi="GHEA Grapalat" w:cs="GHEA Grapalat"/>
          <w:sz w:val="20"/>
          <w:szCs w:val="20"/>
          <w:lang w:val="hy-AM"/>
        </w:rPr>
      </w:pPr>
    </w:p>
    <w:p w:rsidR="00631658" w:rsidRPr="00631658" w:rsidRDefault="00402644" w:rsidP="00AD4D17">
      <w:pPr>
        <w:ind w:left="360"/>
        <w:jc w:val="center"/>
        <w:rPr>
          <w:rFonts w:ascii="GHEA Grapalat" w:hAnsi="GHEA Grapalat" w:cs="GHEA Grapalat"/>
          <w:b/>
          <w:bCs/>
          <w:sz w:val="20"/>
          <w:szCs w:val="20"/>
          <w:lang w:val="pt-BR"/>
        </w:rPr>
      </w:pPr>
      <w:r w:rsidRPr="00AD4D17">
        <w:rPr>
          <w:rFonts w:ascii="GHEA Grapalat" w:hAnsi="GHEA Grapalat" w:cs="GHEA Grapalat"/>
          <w:b/>
          <w:sz w:val="20"/>
          <w:szCs w:val="20"/>
          <w:lang w:val="hy-AM"/>
        </w:rPr>
        <w:t>1. Object of consent</w:t>
      </w:r>
    </w:p>
    <w:p w:rsidR="00631658" w:rsidRPr="00631658" w:rsidRDefault="00631658" w:rsidP="00631658">
      <w:pPr>
        <w:jc w:val="both"/>
        <w:rPr>
          <w:rFonts w:ascii="GHEA Grapalat" w:hAnsi="GHEA Grapalat" w:cs="GHEA Grapalat"/>
          <w:b/>
          <w:bCs/>
          <w:sz w:val="20"/>
          <w:szCs w:val="20"/>
          <w:lang w:val="pt-BR"/>
        </w:rPr>
      </w:pPr>
      <w:r w:rsidRPr="00631658">
        <w:rPr>
          <w:rFonts w:ascii="GHEA Grapalat" w:hAnsi="GHEA Grapalat" w:cs="GHEA Grapalat"/>
          <w:sz w:val="20"/>
          <w:szCs w:val="20"/>
          <w:lang w:val="pt-BR"/>
        </w:rPr>
        <w:tab/>
      </w:r>
      <w:r w:rsidRPr="00631658">
        <w:rPr>
          <w:rFonts w:ascii="GHEA Grapalat" w:hAnsi="GHEA Grapalat" w:cs="GHEA Grapalat"/>
          <w:sz w:val="20"/>
          <w:szCs w:val="20"/>
          <w:lang w:val="pt-BR"/>
        </w:rPr>
        <w:tab/>
        <w:t xml:space="preserve">                               </w:t>
      </w:r>
    </w:p>
    <w:p w:rsidR="00CE529A" w:rsidRPr="0040074F" w:rsidRDefault="00CE529A" w:rsidP="00CE529A">
      <w:pPr>
        <w:ind w:firstLine="360"/>
        <w:jc w:val="both"/>
        <w:rPr>
          <w:rFonts w:ascii="GHEA Grapalat" w:hAnsi="GHEA Grapalat" w:cs="GHEA Grapalat"/>
          <w:sz w:val="20"/>
          <w:szCs w:val="20"/>
          <w:lang w:val="pt-BR"/>
        </w:rPr>
      </w:pPr>
      <w:r>
        <w:rPr>
          <w:rFonts w:ascii="GHEA Grapalat" w:hAnsi="GHEA Grapalat" w:cs="GHEA Grapalat"/>
          <w:sz w:val="20"/>
          <w:szCs w:val="20"/>
          <w:lang w:val="hy-AM"/>
        </w:rPr>
        <w:t xml:space="preserve">1.1 </w:t>
      </w:r>
      <w:r w:rsidRPr="00260569">
        <w:rPr>
          <w:rFonts w:ascii="GHEA Grapalat" w:hAnsi="GHEA Grapalat" w:cs="GHEA Grapalat"/>
          <w:sz w:val="20"/>
          <w:szCs w:val="20"/>
          <w:lang w:val="pt-BR"/>
        </w:rPr>
        <w:t xml:space="preserve">The company participates in </w:t>
      </w:r>
      <w:r w:rsidRPr="00495DF0">
        <w:rPr>
          <w:rFonts w:ascii="Calibri" w:hAnsi="Calibri" w:cs="Calibri"/>
          <w:sz w:val="22"/>
          <w:szCs w:val="22"/>
          <w:lang w:val="de-DE"/>
        </w:rPr>
        <w:t xml:space="preserve">" </w:t>
      </w:r>
      <w:r w:rsidRPr="00495DF0">
        <w:rPr>
          <w:rFonts w:ascii="Calibri" w:hAnsi="Calibri" w:cs="Calibri"/>
          <w:sz w:val="22"/>
          <w:szCs w:val="22"/>
          <w:lang w:val="hy-AM"/>
        </w:rPr>
        <w:t>Yeranos, Gegharkunik marz, RA</w:t>
      </w:r>
      <w:r w:rsidR="00BA1F77" w:rsidRPr="00BA1F77">
        <w:rPr>
          <w:rFonts w:ascii="Calibri" w:hAnsi="Calibri" w:cs="Calibri"/>
          <w:sz w:val="22"/>
          <w:szCs w:val="22"/>
          <w:lang w:val="pt-BR"/>
        </w:rPr>
        <w:t xml:space="preserve"> </w:t>
      </w:r>
      <w:r w:rsidR="00BA1F77" w:rsidRPr="00905369">
        <w:rPr>
          <w:rFonts w:ascii="Calibri" w:hAnsi="Calibri" w:cs="Calibri"/>
          <w:sz w:val="22"/>
          <w:szCs w:val="22"/>
          <w:lang w:val="hy-AM"/>
        </w:rPr>
        <w:t xml:space="preserve">N </w:t>
      </w:r>
      <w:r w:rsidR="00BA1F77" w:rsidRPr="00BA1F77">
        <w:rPr>
          <w:rFonts w:ascii="Calibri" w:hAnsi="Calibri" w:cs="Calibri"/>
          <w:sz w:val="22"/>
          <w:szCs w:val="22"/>
          <w:lang w:val="pt-BR"/>
        </w:rPr>
        <w:t xml:space="preserve">1 </w:t>
      </w:r>
      <w:r>
        <w:rPr>
          <w:rFonts w:ascii="Calibri" w:hAnsi="Calibri" w:cs="Calibri"/>
          <w:sz w:val="22"/>
          <w:szCs w:val="22"/>
          <w:lang w:val="hy-AM"/>
        </w:rPr>
        <w:t xml:space="preserve">secondary school of the village </w:t>
      </w:r>
      <w:r w:rsidRPr="00495DF0">
        <w:rPr>
          <w:rFonts w:ascii="Calibri" w:hAnsi="Calibri" w:cs="Calibri"/>
          <w:sz w:val="22"/>
          <w:szCs w:val="22"/>
          <w:lang w:val="de-DE"/>
        </w:rPr>
        <w:t xml:space="preserve">" </w:t>
      </w:r>
      <w:r w:rsidRPr="00260569">
        <w:rPr>
          <w:rFonts w:ascii="GHEA Grapalat" w:hAnsi="GHEA Grapalat" w:cs="GHEA Grapalat"/>
          <w:sz w:val="20"/>
          <w:szCs w:val="20"/>
          <w:lang w:val="pt-BR"/>
        </w:rPr>
        <w:t xml:space="preserve">organized by </w:t>
      </w:r>
      <w:r w:rsidRPr="00495DF0">
        <w:rPr>
          <w:rFonts w:ascii="Calibri" w:hAnsi="Calibri" w:cs="Calibri"/>
          <w:sz w:val="22"/>
          <w:szCs w:val="22"/>
          <w:lang w:val="fr-FR"/>
        </w:rPr>
        <w:t xml:space="preserve">SNOC (hereafter: the Client) </w:t>
      </w:r>
      <w:r w:rsidR="00BA1F77" w:rsidRPr="00E65E2E">
        <w:rPr>
          <w:rFonts w:ascii="GHEA Grapalat" w:hAnsi="GHEA Grapalat"/>
          <w:b/>
          <w:i/>
          <w:sz w:val="22"/>
          <w:szCs w:val="22"/>
          <w:lang w:val="hy-AM"/>
        </w:rPr>
        <w:t xml:space="preserve">" </w:t>
      </w:r>
      <w:r w:rsidR="009E4169">
        <w:rPr>
          <w:rFonts w:ascii="GHEA Grapalat" w:hAnsi="GHEA Grapalat" w:cs="Sylfaen"/>
          <w:b/>
          <w:i/>
          <w:sz w:val="22"/>
          <w:szCs w:val="22"/>
          <w:lang w:val="es-ES"/>
        </w:rPr>
        <w:t xml:space="preserve">RAGM </w:t>
      </w:r>
      <w:r w:rsidR="009E4169" w:rsidRPr="00F91C77">
        <w:rPr>
          <w:rFonts w:ascii="GHEA Grapalat" w:hAnsi="GHEA Grapalat" w:cs="Sylfaen"/>
          <w:b/>
          <w:i/>
          <w:sz w:val="22"/>
          <w:szCs w:val="22"/>
          <w:lang w:val="hy-AM"/>
        </w:rPr>
        <w:t xml:space="preserve">DZHD </w:t>
      </w:r>
      <w:r w:rsidR="00BA1F77">
        <w:rPr>
          <w:rFonts w:ascii="GHEA Grapalat" w:hAnsi="GHEA Grapalat" w:cs="Sylfaen"/>
          <w:b/>
          <w:i/>
          <w:sz w:val="22"/>
          <w:szCs w:val="22"/>
          <w:lang w:val="es-ES"/>
        </w:rPr>
        <w:t xml:space="preserve">-GHASHZB-2024/01 </w:t>
      </w:r>
      <w:r w:rsidR="00BA1F77" w:rsidRPr="00E65E2E">
        <w:rPr>
          <w:rFonts w:ascii="GHEA Grapalat" w:hAnsi="GHEA Grapalat"/>
          <w:b/>
          <w:i/>
          <w:sz w:val="22"/>
          <w:szCs w:val="22"/>
          <w:lang w:val="hy-AM"/>
        </w:rPr>
        <w:t>"</w:t>
      </w:r>
      <w:r w:rsidR="00BA1F77" w:rsidRPr="004B1AE3">
        <w:rPr>
          <w:rFonts w:ascii="GHEA Grapalat" w:hAnsi="GHEA Grapalat" w:cs="Sylfaen"/>
          <w:b/>
          <w:i/>
          <w:sz w:val="22"/>
          <w:szCs w:val="22"/>
          <w:lang w:val="hy-AM"/>
        </w:rPr>
        <w:t xml:space="preserve">  </w:t>
      </w:r>
      <w:r w:rsidRPr="0040074F">
        <w:rPr>
          <w:rFonts w:ascii="GHEA Grapalat" w:hAnsi="GHEA Grapalat" w:cs="GHEA Grapalat"/>
          <w:sz w:val="20"/>
          <w:szCs w:val="20"/>
          <w:lang w:val="pt-BR"/>
        </w:rPr>
        <w:t>to the code purchase procedure.</w:t>
      </w:r>
    </w:p>
    <w:p w:rsidR="00631658" w:rsidRPr="00631658" w:rsidRDefault="00631658" w:rsidP="00631658">
      <w:pPr>
        <w:ind w:firstLine="426"/>
        <w:jc w:val="both"/>
        <w:rPr>
          <w:rFonts w:ascii="GHEA Grapalat" w:hAnsi="GHEA Grapalat" w:cs="GHEA Grapalat"/>
          <w:color w:val="5B9BD5"/>
          <w:sz w:val="20"/>
          <w:szCs w:val="20"/>
          <w:lang w:val="hy-AM"/>
        </w:rPr>
      </w:pPr>
      <w:r w:rsidRPr="00631658">
        <w:rPr>
          <w:rFonts w:ascii="GHEA Grapalat" w:hAnsi="GHEA Grapalat" w:cs="GHEA Grapalat"/>
          <w:sz w:val="20"/>
          <w:szCs w:val="20"/>
          <w:lang w:val="pt-BR"/>
        </w:rPr>
        <w:t>1.2 As a guarantee of the execution of the contract to be concluded as a result of the purchase procedure, the Company submits to the Customer this indemnity agreement and the attached payment request completed and approved by the Company.</w:t>
      </w:r>
    </w:p>
    <w:p w:rsidR="00631658" w:rsidRPr="00631658" w:rsidRDefault="007A5E2D" w:rsidP="007A5E2D">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The Company </w:t>
      </w:r>
      <w:r w:rsidR="00631658" w:rsidRPr="00631658">
        <w:rPr>
          <w:rFonts w:ascii="GHEA Grapalat" w:hAnsi="GHEA Grapalat" w:cs="GHEA Grapalat"/>
          <w:color w:val="000000"/>
          <w:sz w:val="20"/>
          <w:szCs w:val="20"/>
          <w:lang w:val="hy-AM"/>
        </w:rPr>
        <w:t xml:space="preserve">irrevocably agrees by signing the payment request (hereinafter referred to as the Request) attached to this </w:t>
      </w:r>
      <w:r w:rsidR="00631658" w:rsidRPr="00631658">
        <w:rPr>
          <w:rFonts w:ascii="GHEA Grapalat" w:hAnsi="GHEA Grapalat" w:cs="GHEA Grapalat"/>
          <w:color w:val="000000"/>
          <w:sz w:val="20"/>
          <w:szCs w:val="20"/>
          <w:lang w:val="pt-BR"/>
        </w:rPr>
        <w:t xml:space="preserve">damages </w:t>
      </w:r>
      <w:r w:rsidR="00631658" w:rsidRPr="00631658">
        <w:rPr>
          <w:rFonts w:ascii="GHEA Grapalat" w:hAnsi="GHEA Grapalat" w:cs="GHEA Grapalat"/>
          <w:color w:val="000000"/>
          <w:sz w:val="20"/>
          <w:szCs w:val="20"/>
          <w:lang w:val="hy-AM"/>
        </w:rPr>
        <w:t xml:space="preserve">agreement </w:t>
      </w:r>
      <w:r w:rsidR="00631658" w:rsidRPr="00631658">
        <w:rPr>
          <w:rFonts w:ascii="GHEA Grapalat" w:hAnsi="GHEA Grapalat" w:cs="GHEA Grapalat"/>
          <w:color w:val="000000"/>
          <w:sz w:val="20"/>
          <w:szCs w:val="20"/>
          <w:lang w:val="pt-BR"/>
        </w:rPr>
        <w:t>that</w:t>
      </w:r>
    </w:p>
    <w:p w:rsidR="00631658" w:rsidRPr="00631658" w:rsidRDefault="00631658" w:rsidP="00631658">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a) By signing the demand letter, the Company gives its certification for the "accepted payment" filled in the "Terms of payment" field of the demand letter, in which case the /paying/ bank serving the Company in connection with the collection of the specified amount - /hereinafter: the Paying Bank/ - does not submit the received Demand Letter to the Company for obtaining additional consent. for, as the Company has already signed the Demand Letter for the purpose of acceptance.</w:t>
      </w:r>
    </w:p>
    <w:p w:rsidR="00631658" w:rsidRPr="00631658" w:rsidRDefault="00631658" w:rsidP="00631658">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b) The Demand Letter is the basis for the Paying Bank to charge the entire amount indicated in the Demand Letter from </w:t>
      </w:r>
      <w:r w:rsidRPr="00631658">
        <w:rPr>
          <w:rFonts w:ascii="GHEA Grapalat" w:hAnsi="GHEA Grapalat" w:cs="GHEA Grapalat"/>
          <w:color w:val="000000"/>
          <w:sz w:val="20"/>
          <w:szCs w:val="20"/>
          <w:lang w:val="pt-BR"/>
        </w:rPr>
        <w:t xml:space="preserve">the Company's </w:t>
      </w:r>
      <w:r w:rsidRPr="00631658">
        <w:rPr>
          <w:rFonts w:ascii="GHEA Grapalat" w:hAnsi="GHEA Grapalat" w:cs="GHEA Grapalat"/>
          <w:color w:val="000000"/>
          <w:sz w:val="20"/>
          <w:szCs w:val="20"/>
          <w:lang w:val="hy-AM"/>
        </w:rPr>
        <w:t>account without additional acceptance.</w:t>
      </w:r>
    </w:p>
    <w:p w:rsidR="00631658" w:rsidRPr="00631658" w:rsidRDefault="00631658" w:rsidP="00631658">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c) </w:t>
      </w:r>
      <w:r w:rsidRPr="00631658">
        <w:rPr>
          <w:rFonts w:ascii="GHEA Grapalat" w:hAnsi="GHEA Grapalat" w:cs="GHEA Grapalat"/>
          <w:color w:val="000000"/>
          <w:sz w:val="20"/>
          <w:szCs w:val="20"/>
          <w:lang w:val="pt-BR"/>
        </w:rPr>
        <w:t xml:space="preserve">The Company </w:t>
      </w:r>
      <w:r w:rsidRPr="00631658">
        <w:rPr>
          <w:rFonts w:ascii="GHEA Grapalat" w:hAnsi="GHEA Grapalat" w:cs="GHEA Grapalat"/>
          <w:color w:val="000000"/>
          <w:sz w:val="20"/>
          <w:szCs w:val="20"/>
          <w:lang w:val="hy-AM"/>
        </w:rPr>
        <w:t>may not instruct the Paying Bank in writing or otherwise to withdraw its acceptance of the Demand.</w:t>
      </w:r>
    </w:p>
    <w:p w:rsidR="00631658" w:rsidRPr="00631658" w:rsidRDefault="00631658" w:rsidP="00631658">
      <w:pPr>
        <w:ind w:left="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d) </w:t>
      </w:r>
      <w:r w:rsidRPr="00631658">
        <w:rPr>
          <w:rFonts w:ascii="GHEA Grapalat" w:hAnsi="GHEA Grapalat" w:cs="GHEA Grapalat"/>
          <w:color w:val="000000"/>
          <w:sz w:val="20"/>
          <w:szCs w:val="20"/>
          <w:lang w:val="pt-BR"/>
        </w:rPr>
        <w:t xml:space="preserve">The Company </w:t>
      </w:r>
      <w:r w:rsidRPr="00631658">
        <w:rPr>
          <w:rFonts w:ascii="GHEA Grapalat" w:hAnsi="GHEA Grapalat" w:cs="GHEA Grapalat"/>
          <w:color w:val="000000"/>
          <w:sz w:val="20"/>
          <w:szCs w:val="20"/>
          <w:lang w:val="hy-AM"/>
        </w:rPr>
        <w:t>certifies that it has accepted the Claim for the full amount of damages.</w:t>
      </w:r>
    </w:p>
    <w:p w:rsidR="00631658" w:rsidRPr="00313FE4" w:rsidRDefault="00631658" w:rsidP="00313FE4">
      <w:pPr>
        <w:ind w:firstLine="426"/>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e) The Company hereby agrees that the Paying Bank shall not bear any responsibility for the legality, validity, submission deadlines and actions taken by the Paying Bank to ensure the fulfillment of the Claim submitted by the Customer and the Claim. 1.4 </w:t>
      </w:r>
      <w:r w:rsidRPr="00631658">
        <w:rPr>
          <w:rFonts w:ascii="GHEA Grapalat" w:hAnsi="GHEA Grapalat" w:cs="GHEA Grapalat"/>
          <w:sz w:val="20"/>
          <w:szCs w:val="20"/>
          <w:lang w:val="pt-BR"/>
        </w:rPr>
        <w:t xml:space="preserve">In case of non-fulfillment or improper fulfillment of the contract concluded by the Company as a result of the purchase procedure, the Customer submits this damages agreement and the attached </w:t>
      </w:r>
      <w:r w:rsidRPr="00631658">
        <w:rPr>
          <w:rFonts w:ascii="GHEA Grapalat" w:hAnsi="GHEA Grapalat" w:cs="GHEA Grapalat"/>
          <w:sz w:val="20"/>
          <w:szCs w:val="20"/>
          <w:lang w:val="hy-AM"/>
        </w:rPr>
        <w:t xml:space="preserve">Claim in original form to the Paying Bank </w:t>
      </w:r>
      <w:r w:rsidRPr="00631658">
        <w:rPr>
          <w:rFonts w:ascii="GHEA Grapalat" w:hAnsi="GHEA Grapalat" w:cs="GHEA Grapalat"/>
          <w:sz w:val="20"/>
          <w:szCs w:val="20"/>
          <w:lang w:val="pt-BR"/>
        </w:rPr>
        <w:t xml:space="preserve">, notifying the Company in writing. This Indemnification Agreement and attached </w:t>
      </w:r>
      <w:r w:rsidRPr="00631658">
        <w:rPr>
          <w:rFonts w:ascii="GHEA Grapalat" w:hAnsi="GHEA Grapalat" w:cs="GHEA Grapalat"/>
          <w:sz w:val="20"/>
          <w:szCs w:val="20"/>
          <w:lang w:val="hy-AM"/>
        </w:rPr>
        <w:t>Claim</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electronic</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digital</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with a signature</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approved</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to be</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case</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them</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Payer:</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To the bank</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are</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is introduced</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electronic</w:t>
      </w:r>
      <w:r w:rsidRPr="00631658">
        <w:rPr>
          <w:rFonts w:ascii="GHEA Grapalat" w:hAnsi="GHEA Grapalat" w:cs="GHEA Grapalat"/>
          <w:sz w:val="20"/>
          <w:szCs w:val="20"/>
          <w:lang w:val="pt-BR"/>
        </w:rPr>
        <w:t xml:space="preserve"> with </w:t>
      </w:r>
      <w:r w:rsidRPr="00F939A5">
        <w:rPr>
          <w:rFonts w:ascii="GHEA Grapalat" w:hAnsi="GHEA Grapalat" w:cs="GHEA Grapalat"/>
          <w:sz w:val="20"/>
          <w:szCs w:val="20"/>
          <w:lang w:val="hy-AM"/>
        </w:rPr>
        <w:t>carriers like</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also</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of them</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out of print</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paper</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 xml:space="preserve">with options </w:t>
      </w:r>
      <w:r w:rsidRPr="00631658">
        <w:rPr>
          <w:rFonts w:ascii="GHEA Grapalat" w:hAnsi="GHEA Grapalat" w:cs="GHEA Grapalat"/>
          <w:sz w:val="20"/>
          <w:szCs w:val="20"/>
          <w:lang w:val="pt-BR"/>
        </w:rPr>
        <w:t>.</w:t>
      </w:r>
    </w:p>
    <w:p w:rsidR="00313FE4" w:rsidRDefault="00D4735C" w:rsidP="00313FE4">
      <w:pPr>
        <w:ind w:left="426"/>
        <w:jc w:val="both"/>
        <w:rPr>
          <w:rFonts w:ascii="GHEA Grapalat" w:hAnsi="GHEA Grapalat" w:cs="GHEA Grapalat"/>
          <w:color w:val="000000"/>
          <w:sz w:val="20"/>
          <w:szCs w:val="20"/>
          <w:lang w:val="hy-AM"/>
        </w:rPr>
      </w:pPr>
      <w:r w:rsidRPr="00313FE4">
        <w:rPr>
          <w:rFonts w:ascii="GHEA Grapalat" w:hAnsi="GHEA Grapalat" w:cs="GHEA Grapalat"/>
          <w:color w:val="000000"/>
          <w:sz w:val="20"/>
          <w:szCs w:val="20"/>
          <w:lang w:val="hy-AM"/>
        </w:rPr>
        <w:t>1.5 The Client may submit other additional documents to the Paying Bank.</w:t>
      </w:r>
    </w:p>
    <w:p w:rsidR="00631658" w:rsidRPr="00313FE4" w:rsidRDefault="00313FE4" w:rsidP="00313FE4">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1.6 The Bank does not bear </w:t>
      </w:r>
      <w:r w:rsidR="00631658" w:rsidRPr="00631658">
        <w:rPr>
          <w:rFonts w:ascii="GHEA Grapalat" w:hAnsi="GHEA Grapalat" w:cs="GHEA Grapalat"/>
          <w:sz w:val="20"/>
          <w:szCs w:val="20"/>
          <w:lang w:val="hy-AM"/>
        </w:rPr>
        <w:t xml:space="preserve">any </w:t>
      </w:r>
      <w:r w:rsidR="00631658" w:rsidRPr="00631658">
        <w:rPr>
          <w:rFonts w:ascii="GHEA Grapalat" w:hAnsi="GHEA Grapalat" w:cs="GHEA Grapalat"/>
          <w:sz w:val="20"/>
          <w:szCs w:val="20"/>
          <w:lang w:val="pt-BR"/>
        </w:rPr>
        <w:t xml:space="preserve">responsibility for </w:t>
      </w:r>
      <w:r w:rsidR="00631658" w:rsidRPr="00631658">
        <w:rPr>
          <w:rFonts w:ascii="GHEA Grapalat" w:hAnsi="GHEA Grapalat" w:cs="GHEA Grapalat"/>
          <w:sz w:val="20"/>
          <w:szCs w:val="20"/>
          <w:lang w:val="hy-AM"/>
        </w:rPr>
        <w:t xml:space="preserve">the Company's </w:t>
      </w:r>
      <w:r w:rsidR="00631658" w:rsidRPr="00631658">
        <w:rPr>
          <w:rFonts w:ascii="GHEA Grapalat" w:hAnsi="GHEA Grapalat" w:cs="GHEA Grapalat"/>
          <w:sz w:val="20"/>
          <w:szCs w:val="20"/>
          <w:lang w:val="pt-BR"/>
        </w:rPr>
        <w:t xml:space="preserve">risks (damages suffered by the Company) </w:t>
      </w:r>
      <w:r w:rsidR="00631658" w:rsidRPr="00631658">
        <w:rPr>
          <w:rFonts w:ascii="GHEA Grapalat" w:hAnsi="GHEA Grapalat" w:cs="GHEA Grapalat"/>
          <w:sz w:val="20"/>
          <w:szCs w:val="20"/>
          <w:lang w:val="hy-AM"/>
        </w:rPr>
        <w:t xml:space="preserve">and negative consequences </w:t>
      </w:r>
      <w:r w:rsidR="00631658" w:rsidRPr="00631658">
        <w:rPr>
          <w:rFonts w:ascii="GHEA Grapalat" w:hAnsi="GHEA Grapalat" w:cs="GHEA Grapalat"/>
          <w:sz w:val="20"/>
          <w:szCs w:val="20"/>
          <w:lang w:val="pt-BR"/>
        </w:rPr>
        <w:t xml:space="preserve">arising from the payment of the amount specified in the Order </w:t>
      </w:r>
      <w:r w:rsidR="00631658" w:rsidRPr="00631658">
        <w:rPr>
          <w:rFonts w:ascii="GHEA Grapalat" w:hAnsi="GHEA Grapalat" w:cs="GHEA Grapalat"/>
          <w:sz w:val="20"/>
          <w:szCs w:val="20"/>
          <w:lang w:val="hy-AM"/>
        </w:rPr>
        <w:t>by the Paying Bank .</w:t>
      </w:r>
      <w:r w:rsidR="00631658" w:rsidRPr="00631658">
        <w:rPr>
          <w:rFonts w:ascii="GHEA Grapalat" w:hAnsi="GHEA Grapalat" w:cs="GHEA Grapalat"/>
          <w:sz w:val="20"/>
          <w:szCs w:val="20"/>
          <w:lang w:val="pt-BR"/>
        </w:rPr>
        <w:t xml:space="preserve"> </w:t>
      </w:r>
      <w:r w:rsidR="00631658" w:rsidRPr="00631658">
        <w:rPr>
          <w:rFonts w:ascii="GHEA Grapalat" w:hAnsi="GHEA Grapalat" w:cs="GHEA Grapalat"/>
          <w:sz w:val="20"/>
          <w:szCs w:val="20"/>
          <w:lang w:val="hy-AM"/>
        </w:rPr>
        <w:t>The Bank is not obliged to verify the facts of the violation of the terms of the contract by the Company.</w:t>
      </w:r>
    </w:p>
    <w:p w:rsidR="00631658" w:rsidRPr="00313FE4" w:rsidRDefault="00631658" w:rsidP="00313FE4">
      <w:pPr>
        <w:pStyle w:val="aff"/>
        <w:numPr>
          <w:ilvl w:val="1"/>
          <w:numId w:val="34"/>
        </w:numPr>
        <w:ind w:left="0" w:firstLine="426"/>
        <w:jc w:val="both"/>
        <w:rPr>
          <w:rFonts w:ascii="GHEA Grapalat" w:hAnsi="GHEA Grapalat" w:cs="GHEA Grapalat"/>
          <w:sz w:val="20"/>
          <w:szCs w:val="20"/>
          <w:lang w:val="pt-BR"/>
        </w:rPr>
      </w:pPr>
      <w:r w:rsidRPr="00313FE4">
        <w:rPr>
          <w:rFonts w:ascii="GHEA Grapalat" w:hAnsi="GHEA Grapalat" w:cs="GHEA Grapalat"/>
          <w:sz w:val="20"/>
          <w:szCs w:val="20"/>
          <w:lang w:val="hy-AM"/>
        </w:rPr>
        <w:t xml:space="preserve">In the event </w:t>
      </w:r>
      <w:r w:rsidRPr="00313FE4">
        <w:rPr>
          <w:rFonts w:ascii="GHEA Grapalat" w:hAnsi="GHEA Grapalat" w:cs="GHEA Grapalat"/>
          <w:sz w:val="20"/>
          <w:szCs w:val="20"/>
          <w:lang w:val="pt-BR"/>
        </w:rPr>
        <w:t xml:space="preserve">that </w:t>
      </w:r>
      <w:r w:rsidRPr="00313FE4">
        <w:rPr>
          <w:rFonts w:ascii="GHEA Grapalat" w:hAnsi="GHEA Grapalat" w:cs="GHEA Grapalat"/>
          <w:sz w:val="20"/>
          <w:szCs w:val="20"/>
          <w:lang w:val="hy-AM"/>
        </w:rPr>
        <w:t>the Company's account funds are insufficient:</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Payer:</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the bank</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payment</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demand letter</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from getting</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 xml:space="preserve">then: </w:t>
      </w:r>
      <w:r w:rsidRPr="00313FE4">
        <w:rPr>
          <w:rFonts w:ascii="GHEA Grapalat" w:hAnsi="GHEA Grapalat" w:cs="GHEA Grapalat"/>
          <w:sz w:val="20"/>
          <w:szCs w:val="20"/>
          <w:lang w:val="pt-BR"/>
        </w:rPr>
        <w:t xml:space="preserve">2 ( </w:t>
      </w:r>
      <w:r w:rsidRPr="00313FE4">
        <w:rPr>
          <w:rFonts w:ascii="GHEA Grapalat" w:hAnsi="GHEA Grapalat" w:cs="GHEA Grapalat"/>
          <w:sz w:val="20"/>
          <w:szCs w:val="20"/>
          <w:lang w:val="hy-AM"/>
        </w:rPr>
        <w:t xml:space="preserve">two </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working days</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of the day</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during</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need</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is</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inform</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To the customer:</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in writing</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 xml:space="preserve">in the form </w:t>
      </w:r>
      <w:r w:rsidRPr="00313FE4">
        <w:rPr>
          <w:rFonts w:ascii="GHEA Grapalat" w:hAnsi="GHEA Grapalat" w:cs="GHEA Grapalat"/>
          <w:sz w:val="20"/>
          <w:szCs w:val="20"/>
          <w:lang w:val="pt-BR"/>
        </w:rPr>
        <w:t>of</w:t>
      </w:r>
    </w:p>
    <w:p w:rsidR="00631658" w:rsidRPr="00631658" w:rsidRDefault="00631658" w:rsidP="00313FE4">
      <w:pPr>
        <w:numPr>
          <w:ilvl w:val="1"/>
          <w:numId w:val="34"/>
        </w:numPr>
        <w:ind w:left="0" w:firstLine="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this agreement and the attached </w:t>
      </w:r>
      <w:r w:rsidRPr="00631658">
        <w:rPr>
          <w:rFonts w:ascii="GHEA Grapalat" w:hAnsi="GHEA Grapalat" w:cs="GHEA Grapalat"/>
          <w:sz w:val="20"/>
          <w:szCs w:val="20"/>
          <w:lang w:val="hy-AM"/>
        </w:rPr>
        <w:t xml:space="preserve">statement </w:t>
      </w:r>
      <w:r w:rsidRPr="00631658">
        <w:rPr>
          <w:rFonts w:ascii="GHEA Grapalat" w:hAnsi="GHEA Grapalat" w:cs="GHEA Grapalat"/>
          <w:sz w:val="20"/>
          <w:szCs w:val="20"/>
          <w:lang w:val="pt-BR"/>
        </w:rPr>
        <w:t>to the Bank, if the amount is not paid to the Client within ten working days for reasons beyond the Bank's control, the Client shall transfer information about the Company related to the non-payment to "ACRA Credit Reporting" CJSC (Credit Bureau).</w:t>
      </w:r>
    </w:p>
    <w:p w:rsidR="00631658" w:rsidRPr="00631658" w:rsidRDefault="00631658" w:rsidP="00631658">
      <w:pPr>
        <w:jc w:val="both"/>
        <w:rPr>
          <w:rFonts w:ascii="GHEA Grapalat" w:hAnsi="GHEA Grapalat" w:cs="GHEA Grapalat"/>
          <w:sz w:val="20"/>
          <w:szCs w:val="20"/>
          <w:lang w:val="hy-AM"/>
        </w:rPr>
      </w:pPr>
    </w:p>
    <w:p w:rsidR="00631658" w:rsidRPr="003B135C" w:rsidRDefault="00402644" w:rsidP="00AD4D17">
      <w:pPr>
        <w:ind w:left="360"/>
        <w:jc w:val="center"/>
        <w:rPr>
          <w:rFonts w:ascii="GHEA Grapalat" w:hAnsi="GHEA Grapalat" w:cs="GHEA Grapalat"/>
          <w:b/>
          <w:bCs/>
          <w:sz w:val="20"/>
          <w:szCs w:val="20"/>
          <w:lang w:val="hy-AM"/>
        </w:rPr>
      </w:pPr>
      <w:r w:rsidRPr="003B135C">
        <w:rPr>
          <w:rFonts w:ascii="GHEA Grapalat" w:hAnsi="GHEA Grapalat" w:cs="GHEA Grapalat"/>
          <w:b/>
          <w:bCs/>
          <w:sz w:val="20"/>
          <w:szCs w:val="20"/>
          <w:lang w:val="hy-AM"/>
        </w:rPr>
        <w:t>2. Other terms</w:t>
      </w:r>
    </w:p>
    <w:p w:rsidR="00334B2F" w:rsidRPr="003B135C" w:rsidRDefault="007A5E2D" w:rsidP="007A5E2D">
      <w:pPr>
        <w:ind w:firstLine="567"/>
        <w:jc w:val="both"/>
        <w:rPr>
          <w:rFonts w:ascii="GHEA Grapalat" w:hAnsi="GHEA Grapalat" w:cs="GHEA Grapalat"/>
          <w:sz w:val="20"/>
          <w:szCs w:val="20"/>
          <w:lang w:val="hy-AM"/>
        </w:rPr>
      </w:pPr>
      <w:r w:rsidRPr="003B135C">
        <w:rPr>
          <w:rFonts w:ascii="GHEA Grapalat" w:hAnsi="GHEA Grapalat" w:cs="GHEA Grapalat"/>
          <w:sz w:val="20"/>
          <w:szCs w:val="20"/>
          <w:lang w:val="hy-AM"/>
        </w:rPr>
        <w:t>2.1 This agreement and the Letter of Demand are irrevocable, enter into force upon ratification by the Company and remain in effect until the twentieth business day following the last day of full performance of the obligations under the contract to be concluded by the Company inclusive.</w:t>
      </w:r>
    </w:p>
    <w:p w:rsidR="00631658" w:rsidRPr="00631658"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 By submitting this agreement and the attached Demand Letter to the Paying Bank by the Customer:</w:t>
      </w:r>
    </w:p>
    <w:p w:rsidR="00631658" w:rsidRPr="00631658"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2.2.1. The client certifies that the Company has committed a breach of contractual obligations, and</w:t>
      </w:r>
    </w:p>
    <w:p w:rsidR="00631658" w:rsidRPr="00631658" w:rsidDel="00A13215"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lastRenderedPageBreak/>
        <w:t>2.2.2. The Company certifies that this Indemnity Agreement and the attached Claim are duly signed by an authorized person of the Company.</w:t>
      </w:r>
    </w:p>
    <w:p w:rsidR="00631658" w:rsidRPr="00631658"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2.3 Disputes arising in connection with this Agreement shall be resolved through negotiations. In case of failure to reach an agreement, the disputes are settled by court order.</w:t>
      </w:r>
    </w:p>
    <w:p w:rsidR="00631658" w:rsidRPr="00631658" w:rsidRDefault="00631658" w:rsidP="00631658">
      <w:pPr>
        <w:ind w:firstLine="567"/>
        <w:jc w:val="both"/>
        <w:rPr>
          <w:rFonts w:ascii="GHEA Grapalat" w:hAnsi="GHEA Grapalat" w:cs="GHEA Grapalat"/>
          <w:sz w:val="20"/>
          <w:szCs w:val="20"/>
          <w:lang w:val="hy-AM"/>
        </w:rPr>
      </w:pPr>
    </w:p>
    <w:p w:rsidR="00631658" w:rsidRPr="00631658" w:rsidRDefault="00631658" w:rsidP="00631658">
      <w:pPr>
        <w:ind w:firstLine="567"/>
        <w:jc w:val="center"/>
        <w:rPr>
          <w:rFonts w:ascii="GHEA Grapalat" w:hAnsi="GHEA Grapalat" w:cs="GHEA Grapalat"/>
          <w:sz w:val="20"/>
          <w:szCs w:val="20"/>
          <w:lang w:val="hy-AM"/>
        </w:rPr>
      </w:pPr>
      <w:r w:rsidRPr="00631658">
        <w:rPr>
          <w:rFonts w:ascii="GHEA Grapalat" w:hAnsi="GHEA Grapalat" w:cs="GHEA Grapalat"/>
          <w:b/>
          <w:sz w:val="20"/>
          <w:szCs w:val="20"/>
          <w:lang w:val="hy-AM"/>
        </w:rPr>
        <w:t>3. Address of the company, valid bank terms:</w:t>
      </w:r>
    </w:p>
    <w:p w:rsidR="00631658" w:rsidRPr="00631658" w:rsidRDefault="00631658" w:rsidP="00631658">
      <w:pPr>
        <w:jc w:val="both"/>
        <w:rPr>
          <w:rFonts w:ascii="GHEA Grapalat" w:hAnsi="GHEA Grapalat" w:cs="GHEA Grapalat"/>
          <w:sz w:val="20"/>
          <w:szCs w:val="20"/>
          <w:u w:val="single"/>
          <w:lang w:val="hy-AM"/>
        </w:rPr>
      </w:pP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company name</w:t>
      </w:r>
    </w:p>
    <w:p w:rsidR="00631658" w:rsidRPr="00631658" w:rsidRDefault="00631658" w:rsidP="00631658">
      <w:pPr>
        <w:jc w:val="both"/>
        <w:rPr>
          <w:rFonts w:ascii="GHEA Grapalat" w:hAnsi="GHEA Grapalat"/>
          <w:sz w:val="20"/>
          <w:szCs w:val="20"/>
          <w:u w:val="single"/>
          <w:vertAlign w:val="superscript"/>
          <w:lang w:val="hy-AM"/>
        </w:rPr>
      </w:pPr>
      <w:r w:rsidRPr="00631658">
        <w:rPr>
          <w:rFonts w:ascii="GHEA Grapalat" w:hAnsi="GHEA Grapalat"/>
          <w:sz w:val="20"/>
          <w:szCs w:val="20"/>
          <w:vertAlign w:val="superscript"/>
          <w:lang w:val="hy-AM"/>
        </w:rPr>
        <w:t xml:space="preserve"> </w:t>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company address</w:t>
      </w:r>
    </w:p>
    <w:p w:rsidR="00631658" w:rsidRPr="00631658" w:rsidRDefault="00631658" w:rsidP="00631658">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the name of the bank serving the company</w:t>
      </w:r>
    </w:p>
    <w:p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company bank account</w:t>
      </w:r>
    </w:p>
    <w:p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the company's taxpayer registration number</w:t>
      </w:r>
    </w:p>
    <w:p w:rsidR="00631658" w:rsidRPr="00631658" w:rsidRDefault="00631658" w:rsidP="00631658">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name, surname and signature of the director of the company</w:t>
      </w:r>
    </w:p>
    <w:p w:rsidR="00631658" w:rsidRPr="00631658" w:rsidRDefault="00631658" w:rsidP="00631658">
      <w:pPr>
        <w:jc w:val="both"/>
        <w:rPr>
          <w:rFonts w:ascii="GHEA Grapalat" w:hAnsi="GHEA Grapalat"/>
          <w:sz w:val="20"/>
          <w:szCs w:val="20"/>
          <w:lang w:val="hy-AM"/>
        </w:rPr>
      </w:pPr>
      <w:r w:rsidRPr="00631658">
        <w:rPr>
          <w:rFonts w:ascii="GHEA Grapalat" w:hAnsi="GHEA Grapalat"/>
          <w:sz w:val="20"/>
          <w:szCs w:val="20"/>
          <w:lang w:val="hy-AM"/>
        </w:rPr>
        <w:t>K.T</w:t>
      </w:r>
    </w:p>
    <w:p w:rsidR="00631658" w:rsidRPr="00631658" w:rsidRDefault="00631658" w:rsidP="00631658">
      <w:pPr>
        <w:jc w:val="both"/>
        <w:rPr>
          <w:rFonts w:ascii="GHEA Grapalat" w:hAnsi="GHEA Grapalat"/>
          <w:sz w:val="20"/>
          <w:szCs w:val="20"/>
          <w:lang w:val="hy-AM"/>
        </w:rPr>
      </w:pPr>
    </w:p>
    <w:p w:rsidR="00631658" w:rsidRPr="00631658" w:rsidRDefault="00631658" w:rsidP="00631658">
      <w:pPr>
        <w:jc w:val="both"/>
        <w:rPr>
          <w:rFonts w:ascii="GHEA Grapalat" w:hAnsi="GHEA Grapalat"/>
          <w:sz w:val="20"/>
          <w:szCs w:val="20"/>
          <w:lang w:val="hy-AM"/>
        </w:rPr>
      </w:pPr>
      <w:r w:rsidRPr="00631658">
        <w:rPr>
          <w:rFonts w:ascii="GHEA Grapalat" w:hAnsi="GHEA Grapalat"/>
          <w:sz w:val="20"/>
          <w:szCs w:val="20"/>
          <w:lang w:val="hy-AM"/>
        </w:rPr>
        <w:t>Day/month/year</w:t>
      </w:r>
    </w:p>
    <w:p w:rsidR="00631658" w:rsidRPr="002A461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Default="00631658" w:rsidP="00334B2F">
      <w:pPr>
        <w:pStyle w:val="31"/>
        <w:spacing w:line="240" w:lineRule="auto"/>
        <w:jc w:val="right"/>
        <w:rPr>
          <w:rFonts w:ascii="GHEA Grapalat" w:hAnsi="GHEA Grapalat"/>
          <w:b/>
          <w:lang w:val="hy-AM"/>
        </w:rPr>
      </w:pPr>
      <w:r>
        <w:rPr>
          <w:rFonts w:ascii="GHEA Grapalat" w:hAnsi="GHEA Grapalat"/>
          <w:b/>
          <w:lang w:val="hy-AM"/>
        </w:rPr>
        <w:br w:type="page"/>
      </w:r>
    </w:p>
    <w:tbl>
      <w:tblPr>
        <w:tblW w:w="10980" w:type="dxa"/>
        <w:tblInd w:w="-455" w:type="dxa"/>
        <w:tblLook w:val="0000" w:firstRow="0" w:lastRow="0" w:firstColumn="0" w:lastColumn="0" w:noHBand="0" w:noVBand="0"/>
      </w:tblPr>
      <w:tblGrid>
        <w:gridCol w:w="5616"/>
        <w:gridCol w:w="5364"/>
      </w:tblGrid>
      <w:tr w:rsidR="00334B2F" w:rsidRPr="005E1F72" w:rsidTr="0040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PAYMENT</w:t>
            </w:r>
            <w:r w:rsidRPr="005E1F72">
              <w:rPr>
                <w:rFonts w:ascii="GHEA Grapalat" w:hAnsi="GHEA Grapalat" w:cs="Arial"/>
                <w:b/>
                <w:bCs/>
                <w:sz w:val="20"/>
                <w:szCs w:val="20"/>
              </w:rPr>
              <w:t xml:space="preserve"> </w:t>
            </w:r>
            <w:r w:rsidRPr="005E1F72">
              <w:rPr>
                <w:rFonts w:ascii="GHEA Grapalat" w:hAnsi="GHEA Grapalat" w:cs="Sylfaen"/>
                <w:b/>
                <w:bCs/>
                <w:sz w:val="20"/>
                <w:szCs w:val="20"/>
              </w:rPr>
              <w:t>REQUIREMENT*</w:t>
            </w:r>
          </w:p>
          <w:p w:rsidR="00334B2F" w:rsidRPr="005E1F72" w:rsidRDefault="00334B2F" w:rsidP="0040074F">
            <w:pPr>
              <w:jc w:val="center"/>
              <w:rPr>
                <w:rFonts w:ascii="GHEA Grapalat" w:hAnsi="GHEA Grapalat" w:cs="Arial"/>
                <w:bCs/>
                <w:i/>
                <w:sz w:val="20"/>
                <w:szCs w:val="20"/>
              </w:rPr>
            </w:pPr>
          </w:p>
        </w:tc>
      </w:tr>
      <w:tr w:rsidR="00334B2F" w:rsidRPr="005E1F72" w:rsidTr="0040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Sylfaen"/>
                <w:sz w:val="20"/>
                <w:szCs w:val="20"/>
                <w:lang w:val="hy-AM"/>
              </w:rPr>
            </w:pPr>
            <w:r w:rsidRPr="005E1F72">
              <w:rPr>
                <w:rFonts w:ascii="GHEA Grapalat" w:hAnsi="GHEA Grapalat" w:cs="Sylfaen"/>
                <w:sz w:val="20"/>
                <w:szCs w:val="20"/>
                <w:lang w:val="hy-AM"/>
              </w:rPr>
              <w:t xml:space="preserve">2 </w:t>
            </w:r>
            <w:r w:rsidRPr="005E1F72">
              <w:rPr>
                <w:rFonts w:ascii="GHEA Grapalat" w:hAnsi="GHEA Grapalat" w:cs="Sylfaen"/>
                <w:sz w:val="20"/>
                <w:szCs w:val="20"/>
              </w:rPr>
              <w:t xml:space="preserve">. </w:t>
            </w:r>
            <w:r w:rsidRPr="005E1F72">
              <w:rPr>
                <w:rFonts w:ascii="GHEA Grapalat" w:hAnsi="GHEA Grapalat" w:cs="Sylfaen"/>
                <w:sz w:val="20"/>
                <w:szCs w:val="20"/>
                <w:lang w:val="hy-AM"/>
              </w:rPr>
              <w:t>Number:</w:t>
            </w:r>
          </w:p>
        </w:tc>
      </w:tr>
      <w:tr w:rsidR="00334B2F" w:rsidRPr="005E1F72" w:rsidTr="0040074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Sylfaen"/>
                <w:sz w:val="20"/>
                <w:szCs w:val="20"/>
              </w:rPr>
            </w:pPr>
            <w:r w:rsidRPr="005E1F72">
              <w:rPr>
                <w:rFonts w:ascii="GHEA Grapalat" w:hAnsi="GHEA Grapalat" w:cs="Sylfaen"/>
                <w:sz w:val="20"/>
                <w:szCs w:val="20"/>
                <w:lang w:val="hy-AM"/>
              </w:rPr>
              <w:t xml:space="preserve">3 </w:t>
            </w:r>
            <w:r w:rsidRPr="005E1F72">
              <w:rPr>
                <w:rFonts w:ascii="GHEA Grapalat" w:hAnsi="GHEA Grapalat" w:cs="Sylfaen"/>
                <w:sz w:val="20"/>
                <w:szCs w:val="20"/>
              </w:rPr>
              <w:t>. Presentation:</w:t>
            </w:r>
            <w:r w:rsidRPr="005E1F72">
              <w:rPr>
                <w:rFonts w:ascii="GHEA Grapalat" w:hAnsi="GHEA Grapalat" w:cs="Arial"/>
                <w:sz w:val="20"/>
                <w:szCs w:val="20"/>
              </w:rPr>
              <w:t xml:space="preserve"> </w:t>
            </w:r>
            <w:r w:rsidRPr="005E1F72">
              <w:rPr>
                <w:rFonts w:ascii="GHEA Grapalat" w:hAnsi="GHEA Grapalat" w:cs="Sylfaen"/>
                <w:sz w:val="20"/>
                <w:szCs w:val="20"/>
              </w:rPr>
              <w:t xml:space="preserve">date </w:t>
            </w:r>
            <w:r w:rsidRPr="005E1F72">
              <w:rPr>
                <w:rFonts w:ascii="GHEA Grapalat" w:hAnsi="GHEA Grapalat" w:cs="Sylfaen"/>
                <w:color w:val="000000"/>
                <w:sz w:val="20"/>
                <w:szCs w:val="20"/>
              </w:rPr>
              <w:t xml:space="preserve">: </w:t>
            </w:r>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p>
        </w:tc>
      </w:tr>
      <w:tr w:rsidR="00334B2F" w:rsidRPr="005E1F72" w:rsidTr="0040074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Arial"/>
                <w:sz w:val="20"/>
                <w:szCs w:val="20"/>
              </w:rPr>
            </w:pPr>
            <w:r w:rsidRPr="005E1F72">
              <w:rPr>
                <w:rFonts w:ascii="GHEA Grapalat" w:hAnsi="GHEA Grapalat" w:cs="Sylfaen"/>
                <w:sz w:val="20"/>
                <w:szCs w:val="20"/>
                <w:lang w:val="hy-AM"/>
              </w:rPr>
              <w:t xml:space="preserve">4 </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Payer's name </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or first and last name </w:t>
            </w:r>
            <w:r w:rsidRPr="005E1F72">
              <w:rPr>
                <w:rFonts w:ascii="GHEA Grapalat" w:hAnsi="GHEA Grapalat" w:cs="Sylfaen"/>
                <w:sz w:val="20"/>
                <w:szCs w:val="20"/>
              </w:rPr>
              <w:t xml:space="preserve">(Company </w:t>
            </w:r>
            <w:r w:rsidRPr="005E1F72">
              <w:rPr>
                <w:rFonts w:ascii="GHEA Grapalat" w:hAnsi="GHEA Grapalat" w:cs="Arial"/>
                <w:sz w:val="20"/>
                <w:szCs w:val="20"/>
              </w:rPr>
              <w:t>:</w:t>
            </w:r>
          </w:p>
        </w:tc>
      </w:tr>
      <w:tr w:rsidR="00334B2F" w:rsidRPr="005E1F72" w:rsidTr="0040074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Arial"/>
                <w:sz w:val="20"/>
                <w:szCs w:val="20"/>
              </w:rPr>
            </w:pPr>
            <w:r w:rsidRPr="005E1F72">
              <w:rPr>
                <w:rFonts w:ascii="GHEA Grapalat" w:hAnsi="GHEA Grapalat" w:cs="Sylfaen"/>
                <w:sz w:val="20"/>
                <w:szCs w:val="20"/>
                <w:lang w:val="hy-AM"/>
              </w:rPr>
              <w:t xml:space="preserve">5 </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Financial organization serving the </w:t>
            </w:r>
            <w:r w:rsidRPr="005E1F72">
              <w:rPr>
                <w:rFonts w:ascii="GHEA Grapalat" w:hAnsi="GHEA Grapalat" w:cs="Sylfaen"/>
                <w:sz w:val="20"/>
                <w:szCs w:val="20"/>
              </w:rPr>
              <w:t>payer (</w:t>
            </w:r>
            <w:r w:rsidRPr="005E1F72">
              <w:rPr>
                <w:rFonts w:ascii="GHEA Grapalat" w:hAnsi="GHEA Grapalat" w:cs="Arial"/>
                <w:sz w:val="20"/>
                <w:szCs w:val="20"/>
              </w:rPr>
              <w:t xml:space="preserve"> </w:t>
            </w:r>
            <w:r w:rsidRPr="005E1F72">
              <w:rPr>
                <w:rFonts w:ascii="GHEA Grapalat" w:hAnsi="GHEA Grapalat" w:cs="Sylfaen"/>
                <w:sz w:val="20"/>
                <w:szCs w:val="20"/>
              </w:rPr>
              <w:t xml:space="preserve">bank) </w:t>
            </w:r>
            <w:r w:rsidRPr="005E1F72">
              <w:rPr>
                <w:rFonts w:ascii="GHEA Grapalat" w:hAnsi="GHEA Grapalat" w:cs="Arial"/>
                <w:sz w:val="20"/>
                <w:szCs w:val="20"/>
              </w:rPr>
              <w:t>.</w:t>
            </w:r>
          </w:p>
        </w:tc>
      </w:tr>
      <w:tr w:rsidR="00334B2F" w:rsidRPr="005E1F72" w:rsidTr="0040074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Arial"/>
                <w:sz w:val="20"/>
                <w:szCs w:val="20"/>
              </w:rPr>
            </w:pPr>
            <w:r w:rsidRPr="005E1F72">
              <w:rPr>
                <w:rFonts w:ascii="GHEA Grapalat" w:hAnsi="GHEA Grapalat" w:cs="Sylfaen"/>
                <w:sz w:val="20"/>
                <w:szCs w:val="20"/>
                <w:lang w:val="hy-AM"/>
              </w:rPr>
              <w:t xml:space="preserve">6 </w:t>
            </w:r>
            <w:r w:rsidRPr="005E1F72">
              <w:rPr>
                <w:rFonts w:ascii="GHEA Grapalat" w:hAnsi="GHEA Grapalat" w:cs="Sylfaen"/>
                <w:sz w:val="20"/>
                <w:szCs w:val="20"/>
              </w:rPr>
              <w:t>. Payer:</w:t>
            </w:r>
            <w:r w:rsidRPr="005E1F72">
              <w:rPr>
                <w:rFonts w:ascii="GHEA Grapalat" w:hAnsi="GHEA Grapalat" w:cs="Sylfaen"/>
                <w:sz w:val="20"/>
                <w:szCs w:val="20"/>
                <w:lang w:val="hy-AM"/>
              </w:rPr>
              <w:t xml:space="preserve"> </w:t>
            </w:r>
            <w:r w:rsidRPr="005E1F72">
              <w:rPr>
                <w:rFonts w:ascii="GHEA Grapalat" w:hAnsi="GHEA Grapalat" w:cs="Sylfaen"/>
                <w:sz w:val="20"/>
                <w:szCs w:val="20"/>
              </w:rPr>
              <w:t>account</w:t>
            </w:r>
            <w:r w:rsidRPr="005E1F72">
              <w:rPr>
                <w:rFonts w:ascii="GHEA Grapalat" w:hAnsi="GHEA Grapalat" w:cs="Arial"/>
                <w:sz w:val="20"/>
                <w:szCs w:val="20"/>
              </w:rPr>
              <w:t xml:space="preserve"> </w:t>
            </w:r>
            <w:r w:rsidRPr="005E1F72">
              <w:rPr>
                <w:rFonts w:ascii="GHEA Grapalat" w:hAnsi="GHEA Grapalat" w:cs="Sylfaen"/>
                <w:sz w:val="20"/>
                <w:szCs w:val="20"/>
              </w:rPr>
              <w:t xml:space="preserve">number </w:t>
            </w:r>
            <w:r w:rsidRPr="005E1F72">
              <w:rPr>
                <w:rFonts w:ascii="GHEA Grapalat" w:hAnsi="GHEA Grapalat" w:cs="Arial"/>
                <w:sz w:val="20"/>
                <w:szCs w:val="20"/>
              </w:rPr>
              <w:t>:</w:t>
            </w:r>
          </w:p>
        </w:tc>
      </w:tr>
      <w:tr w:rsidR="00334B2F" w:rsidRPr="005E1F72" w:rsidTr="0040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Arial"/>
                <w:sz w:val="20"/>
                <w:szCs w:val="20"/>
              </w:rPr>
            </w:pPr>
            <w:r w:rsidRPr="005E1F72">
              <w:rPr>
                <w:rFonts w:ascii="GHEA Grapalat" w:hAnsi="GHEA Grapalat" w:cs="Sylfaen"/>
                <w:sz w:val="20"/>
                <w:szCs w:val="20"/>
                <w:lang w:val="hy-AM"/>
              </w:rPr>
              <w:t xml:space="preserve">7 </w:t>
            </w:r>
            <w:r w:rsidRPr="005E1F72">
              <w:rPr>
                <w:rFonts w:ascii="GHEA Grapalat" w:hAnsi="GHEA Grapalat" w:cs="Sylfaen"/>
                <w:sz w:val="20"/>
                <w:szCs w:val="20"/>
              </w:rPr>
              <w:t>. Payer:</w:t>
            </w:r>
            <w:r w:rsidRPr="005E1F72">
              <w:rPr>
                <w:rFonts w:ascii="GHEA Grapalat" w:hAnsi="GHEA Grapalat" w:cs="Arial"/>
                <w:sz w:val="20"/>
                <w:szCs w:val="20"/>
              </w:rPr>
              <w:t xml:space="preserve"> </w:t>
            </w:r>
            <w:r w:rsidRPr="005E1F72">
              <w:rPr>
                <w:rFonts w:ascii="GHEA Grapalat" w:hAnsi="GHEA Grapalat" w:cs="Sylfaen"/>
                <w:sz w:val="20"/>
                <w:szCs w:val="20"/>
              </w:rPr>
              <w:t xml:space="preserve">AVC </w:t>
            </w:r>
            <w:r w:rsidRPr="005E1F72">
              <w:rPr>
                <w:rFonts w:ascii="GHEA Grapalat" w:hAnsi="GHEA Grapalat" w:cs="Arial"/>
                <w:sz w:val="20"/>
                <w:szCs w:val="20"/>
              </w:rPr>
              <w:t>:</w:t>
            </w:r>
          </w:p>
        </w:tc>
      </w:tr>
      <w:tr w:rsidR="00334B2F" w:rsidRPr="005E1F72" w:rsidTr="0040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Arial"/>
                <w:sz w:val="20"/>
                <w:szCs w:val="20"/>
              </w:rPr>
            </w:pPr>
            <w:r w:rsidRPr="005E1F72">
              <w:rPr>
                <w:rFonts w:ascii="GHEA Grapalat" w:hAnsi="GHEA Grapalat" w:cs="Sylfaen"/>
                <w:sz w:val="20"/>
                <w:szCs w:val="20"/>
                <w:lang w:val="hy-AM"/>
              </w:rPr>
              <w:t xml:space="preserve">8 </w:t>
            </w:r>
            <w:r w:rsidRPr="005E1F72">
              <w:rPr>
                <w:rFonts w:ascii="GHEA Grapalat" w:hAnsi="GHEA Grapalat" w:cs="Sylfaen"/>
                <w:sz w:val="20"/>
                <w:szCs w:val="20"/>
              </w:rPr>
              <w:t>. Payer:</w:t>
            </w:r>
            <w:r w:rsidRPr="005E1F72">
              <w:rPr>
                <w:rFonts w:ascii="GHEA Grapalat" w:hAnsi="GHEA Grapalat" w:cs="Arial"/>
                <w:sz w:val="20"/>
                <w:szCs w:val="20"/>
              </w:rPr>
              <w:t xml:space="preserve"> </w:t>
            </w:r>
            <w:r w:rsidRPr="005E1F72">
              <w:rPr>
                <w:rFonts w:ascii="GHEA Grapalat" w:hAnsi="GHEA Grapalat" w:cs="Sylfaen"/>
                <w:sz w:val="20"/>
                <w:szCs w:val="20"/>
              </w:rPr>
              <w:t xml:space="preserve">PSC </w:t>
            </w:r>
            <w:r w:rsidRPr="005E1F72">
              <w:rPr>
                <w:rFonts w:ascii="GHEA Grapalat" w:hAnsi="GHEA Grapalat" w:cs="Arial"/>
                <w:sz w:val="20"/>
                <w:szCs w:val="20"/>
              </w:rPr>
              <w:t>:</w:t>
            </w:r>
          </w:p>
        </w:tc>
      </w:tr>
      <w:tr w:rsidR="0040074F" w:rsidRPr="005E1F72" w:rsidTr="0040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074F" w:rsidRPr="00C74BCE" w:rsidRDefault="0040074F" w:rsidP="00C74BCE">
            <w:pPr>
              <w:tabs>
                <w:tab w:val="left" w:pos="7410"/>
              </w:tabs>
              <w:jc w:val="center"/>
              <w:rPr>
                <w:rFonts w:ascii="GHEA Grapalat" w:hAnsi="GHEA Grapalat" w:cs="Arial"/>
                <w:sz w:val="20"/>
                <w:szCs w:val="20"/>
                <w:lang w:val="ru-RU"/>
              </w:rPr>
            </w:pPr>
            <w:r w:rsidRPr="001014FB">
              <w:rPr>
                <w:rFonts w:ascii="GHEA Grapalat" w:hAnsi="GHEA Grapalat" w:cs="Sylfaen"/>
                <w:sz w:val="20"/>
                <w:szCs w:val="20"/>
                <w:lang w:val="hy-AM"/>
              </w:rPr>
              <w:t xml:space="preserve">9 </w:t>
            </w:r>
            <w:r w:rsidRPr="001014FB">
              <w:rPr>
                <w:rFonts w:ascii="GHEA Grapalat" w:hAnsi="GHEA Grapalat" w:cs="Sylfaen"/>
                <w:sz w:val="20"/>
                <w:szCs w:val="20"/>
              </w:rPr>
              <w:t xml:space="preserve">. Beneficiary </w:t>
            </w:r>
            <w:r w:rsidRPr="001014FB">
              <w:rPr>
                <w:rFonts w:ascii="GHEA Grapalat" w:hAnsi="GHEA Grapalat" w:cs="Sylfaen"/>
                <w:sz w:val="20"/>
                <w:szCs w:val="20"/>
                <w:lang w:val="hy-AM"/>
              </w:rPr>
              <w:t xml:space="preserve">'s </w:t>
            </w:r>
            <w:proofErr w:type="gramStart"/>
            <w:r w:rsidRPr="001014FB">
              <w:rPr>
                <w:rFonts w:ascii="GHEA Grapalat" w:hAnsi="GHEA Grapalat" w:cs="Sylfaen"/>
                <w:sz w:val="20"/>
                <w:szCs w:val="20"/>
                <w:lang w:val="hy-AM"/>
              </w:rPr>
              <w:t xml:space="preserve">name </w:t>
            </w:r>
            <w:r w:rsidRPr="001014FB">
              <w:rPr>
                <w:rFonts w:ascii="GHEA Grapalat" w:hAnsi="GHEA Grapalat" w:cs="Sylfaen"/>
                <w:sz w:val="20"/>
                <w:szCs w:val="20"/>
              </w:rPr>
              <w:t>,</w:t>
            </w:r>
            <w:proofErr w:type="gramEnd"/>
            <w:r w:rsidRPr="001014FB">
              <w:rPr>
                <w:rFonts w:ascii="GHEA Grapalat" w:hAnsi="GHEA Grapalat" w:cs="Sylfaen"/>
                <w:sz w:val="20"/>
                <w:szCs w:val="20"/>
              </w:rPr>
              <w:t xml:space="preserve"> </w:t>
            </w:r>
            <w:r w:rsidRPr="001014FB">
              <w:rPr>
                <w:rFonts w:ascii="GHEA Grapalat" w:hAnsi="GHEA Grapalat" w:cs="Sylfaen"/>
                <w:sz w:val="20"/>
                <w:szCs w:val="20"/>
                <w:lang w:val="hy-AM"/>
              </w:rPr>
              <w:t xml:space="preserve">or first and last name </w:t>
            </w:r>
            <w:r w:rsidRPr="001014FB">
              <w:rPr>
                <w:rFonts w:ascii="GHEA Grapalat" w:hAnsi="GHEA Grapalat" w:cs="Arial"/>
                <w:sz w:val="20"/>
                <w:szCs w:val="20"/>
              </w:rPr>
              <w:t xml:space="preserve">: </w:t>
            </w:r>
            <w:r w:rsidR="00F516BE" w:rsidRPr="00D55871">
              <w:rPr>
                <w:rFonts w:ascii="GHEA Grapalat" w:hAnsi="GHEA Grapalat"/>
                <w:b/>
                <w:i/>
                <w:sz w:val="20"/>
                <w:szCs w:val="20"/>
                <w:lang w:val="hy-AM"/>
              </w:rPr>
              <w:t>"Х</w:t>
            </w:r>
            <w:r w:rsidR="00F516BE" w:rsidRPr="001E6B1F">
              <w:rPr>
                <w:rFonts w:ascii="GHEA Grapalat" w:hAnsi="GHEA Grapalat"/>
                <w:b/>
                <w:i/>
                <w:sz w:val="20"/>
                <w:szCs w:val="20"/>
                <w:lang w:val="nb-NO"/>
              </w:rPr>
              <w:t xml:space="preserve"> </w:t>
            </w:r>
            <w:r w:rsidR="00C74BCE" w:rsidRPr="0033011B">
              <w:rPr>
                <w:rFonts w:ascii="GHEA Grapalat" w:hAnsi="GHEA Grapalat"/>
                <w:b/>
                <w:sz w:val="20"/>
                <w:szCs w:val="20"/>
                <w:lang w:val="en-US"/>
              </w:rPr>
              <w:t xml:space="preserve">Dzoragigh </w:t>
            </w:r>
            <w:r w:rsidR="00F516BE" w:rsidRPr="000A4F2E">
              <w:rPr>
                <w:rFonts w:ascii="GHEA Grapalat" w:hAnsi="GHEA Grapalat"/>
                <w:b/>
                <w:sz w:val="20"/>
                <w:szCs w:val="20"/>
                <w:lang w:val="hy-AM"/>
              </w:rPr>
              <w:t>of Gegharkunik marz</w:t>
            </w:r>
            <w:r w:rsidR="00C74BCE" w:rsidRPr="00C74BCE">
              <w:rPr>
                <w:rFonts w:ascii="GHEA Grapalat" w:hAnsi="GHEA Grapalat"/>
                <w:b/>
                <w:sz w:val="20"/>
                <w:szCs w:val="20"/>
              </w:rPr>
              <w:t xml:space="preserve"> </w:t>
            </w:r>
            <w:r w:rsidR="00C74BCE" w:rsidRPr="0033011B">
              <w:rPr>
                <w:rFonts w:ascii="GHEA Grapalat" w:hAnsi="GHEA Grapalat"/>
                <w:b/>
                <w:sz w:val="20"/>
                <w:szCs w:val="20"/>
                <w:lang w:val="en-US"/>
              </w:rPr>
              <w:t>H.</w:t>
            </w:r>
            <w:r w:rsidR="00C74BCE" w:rsidRPr="00C74BCE">
              <w:rPr>
                <w:rFonts w:ascii="GHEA Grapalat" w:hAnsi="GHEA Grapalat"/>
                <w:b/>
                <w:sz w:val="20"/>
                <w:szCs w:val="20"/>
              </w:rPr>
              <w:t xml:space="preserve">​ </w:t>
            </w:r>
            <w:r w:rsidR="00C74BCE">
              <w:rPr>
                <w:rFonts w:ascii="GHEA Grapalat" w:hAnsi="GHEA Grapalat"/>
                <w:b/>
                <w:sz w:val="20"/>
                <w:szCs w:val="20"/>
                <w:lang w:val="ru-RU"/>
              </w:rPr>
              <w:t>Ghazaryan</w:t>
            </w:r>
            <w:r w:rsidR="00C74BCE" w:rsidRPr="00C74BCE">
              <w:rPr>
                <w:rFonts w:ascii="GHEA Grapalat" w:hAnsi="GHEA Grapalat"/>
                <w:b/>
                <w:sz w:val="20"/>
                <w:szCs w:val="20"/>
              </w:rPr>
              <w:t xml:space="preserve"> </w:t>
            </w:r>
            <w:r w:rsidR="00C74BCE">
              <w:rPr>
                <w:rFonts w:ascii="GHEA Grapalat" w:hAnsi="GHEA Grapalat"/>
                <w:b/>
                <w:sz w:val="20"/>
                <w:szCs w:val="20"/>
                <w:lang w:val="ru-RU"/>
              </w:rPr>
              <w:t>name</w:t>
            </w:r>
            <w:r w:rsidR="00C74BCE" w:rsidRPr="00C74BCE">
              <w:rPr>
                <w:rFonts w:ascii="GHEA Grapalat" w:hAnsi="GHEA Grapalat"/>
                <w:b/>
                <w:sz w:val="20"/>
                <w:szCs w:val="20"/>
              </w:rPr>
              <w:t xml:space="preserve"> </w:t>
            </w:r>
            <w:r w:rsidR="00C74BCE">
              <w:rPr>
                <w:rFonts w:ascii="GHEA Grapalat" w:hAnsi="GHEA Grapalat"/>
                <w:b/>
                <w:sz w:val="20"/>
                <w:szCs w:val="20"/>
                <w:lang w:val="ru-RU"/>
              </w:rPr>
              <w:t>main</w:t>
            </w:r>
            <w:r w:rsidR="00C74BCE" w:rsidRPr="00C74BCE">
              <w:rPr>
                <w:rFonts w:ascii="GHEA Grapalat" w:hAnsi="GHEA Grapalat"/>
                <w:b/>
                <w:sz w:val="20"/>
                <w:szCs w:val="20"/>
              </w:rPr>
              <w:t xml:space="preserve"> </w:t>
            </w:r>
            <w:r w:rsidR="00C74BCE">
              <w:rPr>
                <w:rFonts w:ascii="GHEA Grapalat" w:hAnsi="GHEA Grapalat"/>
                <w:b/>
                <w:sz w:val="20"/>
                <w:szCs w:val="20"/>
                <w:lang w:val="ru-RU"/>
              </w:rPr>
              <w:t xml:space="preserve">school </w:t>
            </w:r>
            <w:r w:rsidR="00C74BCE" w:rsidRPr="00C74BCE">
              <w:rPr>
                <w:rFonts w:ascii="GHEA Grapalat" w:hAnsi="GHEA Grapalat"/>
                <w:b/>
                <w:sz w:val="20"/>
                <w:szCs w:val="20"/>
              </w:rPr>
              <w:t xml:space="preserve">.. </w:t>
            </w:r>
            <w:r w:rsidR="00C74BCE">
              <w:rPr>
                <w:rFonts w:ascii="GHEA Grapalat" w:hAnsi="GHEA Grapalat"/>
                <w:b/>
                <w:sz w:val="20"/>
                <w:szCs w:val="20"/>
                <w:lang w:val="ru-RU"/>
              </w:rPr>
              <w:t>NOK</w:t>
            </w:r>
          </w:p>
        </w:tc>
      </w:tr>
      <w:tr w:rsidR="0040074F" w:rsidRPr="005E1F72" w:rsidTr="0040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074F" w:rsidRPr="00CE529A" w:rsidRDefault="0040074F" w:rsidP="0040074F">
            <w:pPr>
              <w:rPr>
                <w:rFonts w:ascii="GHEA Grapalat" w:hAnsi="GHEA Grapalat" w:cs="Sylfaen"/>
                <w:sz w:val="20"/>
                <w:szCs w:val="20"/>
              </w:rPr>
            </w:pPr>
            <w:r w:rsidRPr="00CE529A">
              <w:rPr>
                <w:rFonts w:ascii="GHEA Grapalat" w:hAnsi="GHEA Grapalat" w:cs="Sylfaen"/>
                <w:sz w:val="20"/>
                <w:szCs w:val="20"/>
              </w:rPr>
              <w:t>10. Beneficiary</w:t>
            </w:r>
            <w:r w:rsidRPr="001014FB">
              <w:rPr>
                <w:rFonts w:ascii="GHEA Grapalat" w:hAnsi="GHEA Grapalat" w:cs="Arial"/>
                <w:sz w:val="20"/>
                <w:szCs w:val="20"/>
              </w:rPr>
              <w:t xml:space="preserve"> </w:t>
            </w:r>
            <w:r w:rsidRPr="001014FB">
              <w:rPr>
                <w:rFonts w:ascii="GHEA Grapalat" w:hAnsi="GHEA Grapalat" w:cs="Sylfaen"/>
                <w:sz w:val="20"/>
                <w:szCs w:val="20"/>
              </w:rPr>
              <w:t xml:space="preserve">PSC ( </w:t>
            </w:r>
            <w:r w:rsidRPr="001014FB">
              <w:rPr>
                <w:rFonts w:ascii="GHEA Grapalat" w:hAnsi="GHEA Grapalat" w:cs="Sylfaen"/>
                <w:sz w:val="20"/>
                <w:szCs w:val="20"/>
                <w:lang w:val="hy-AM"/>
              </w:rPr>
              <w:t xml:space="preserve">cannot be filled in </w:t>
            </w:r>
            <w:r w:rsidRPr="00CE529A">
              <w:rPr>
                <w:rFonts w:ascii="GHEA Grapalat" w:hAnsi="GHEA Grapalat" w:cs="Sylfaen"/>
                <w:sz w:val="20"/>
                <w:szCs w:val="20"/>
              </w:rPr>
              <w:t>)</w:t>
            </w:r>
          </w:p>
        </w:tc>
      </w:tr>
      <w:tr w:rsidR="0040074F" w:rsidRPr="005E1F72" w:rsidTr="0040074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074F" w:rsidRPr="00C74BCE" w:rsidRDefault="0040074F" w:rsidP="0040074F">
            <w:pPr>
              <w:rPr>
                <w:rFonts w:ascii="GHEA Grapalat" w:hAnsi="GHEA Grapalat" w:cs="Arial"/>
                <w:sz w:val="20"/>
                <w:szCs w:val="20"/>
                <w:lang w:val="ru-RU"/>
              </w:rPr>
            </w:pPr>
            <w:r w:rsidRPr="001014FB">
              <w:rPr>
                <w:rFonts w:ascii="GHEA Grapalat" w:hAnsi="GHEA Grapalat" w:cs="Sylfaen"/>
                <w:sz w:val="20"/>
                <w:szCs w:val="20"/>
                <w:lang w:val="hy-AM"/>
              </w:rPr>
              <w:t xml:space="preserve">11 </w:t>
            </w:r>
            <w:r w:rsidRPr="001014FB">
              <w:rPr>
                <w:rFonts w:ascii="GHEA Grapalat" w:hAnsi="GHEA Grapalat" w:cs="Sylfaen"/>
                <w:sz w:val="20"/>
                <w:szCs w:val="20"/>
              </w:rPr>
              <w:t>. Beneficiary</w:t>
            </w:r>
            <w:r w:rsidRPr="001014FB">
              <w:rPr>
                <w:rFonts w:ascii="GHEA Grapalat" w:hAnsi="GHEA Grapalat" w:cs="Arial"/>
                <w:sz w:val="20"/>
                <w:szCs w:val="20"/>
              </w:rPr>
              <w:t xml:space="preserve"> </w:t>
            </w:r>
            <w:r w:rsidRPr="001014FB">
              <w:rPr>
                <w:rFonts w:ascii="GHEA Grapalat" w:hAnsi="GHEA Grapalat" w:cs="Sylfaen"/>
                <w:sz w:val="20"/>
                <w:szCs w:val="20"/>
              </w:rPr>
              <w:t xml:space="preserve">AVC </w:t>
            </w:r>
            <w:r w:rsidRPr="001014FB">
              <w:rPr>
                <w:rFonts w:ascii="GHEA Grapalat" w:hAnsi="GHEA Grapalat" w:cs="Arial"/>
                <w:sz w:val="20"/>
                <w:szCs w:val="20"/>
              </w:rPr>
              <w:t xml:space="preserve">: </w:t>
            </w:r>
            <w:r w:rsidR="003850CD" w:rsidRPr="002A4DB6">
              <w:rPr>
                <w:rFonts w:ascii="Calibri" w:hAnsi="Calibri" w:cs="Calibri"/>
                <w:b/>
                <w:sz w:val="20"/>
                <w:szCs w:val="20"/>
                <w:lang w:val="fr-FR"/>
              </w:rPr>
              <w:t xml:space="preserve">0820 </w:t>
            </w:r>
            <w:r w:rsidR="00C74BCE">
              <w:rPr>
                <w:rFonts w:ascii="Calibri" w:hAnsi="Calibri" w:cs="Calibri"/>
                <w:b/>
                <w:sz w:val="20"/>
                <w:szCs w:val="20"/>
                <w:lang w:val="ru-RU"/>
              </w:rPr>
              <w:t>3301</w:t>
            </w:r>
          </w:p>
        </w:tc>
      </w:tr>
      <w:tr w:rsidR="0040074F" w:rsidRPr="005E1F72" w:rsidTr="0040074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074F" w:rsidRPr="005E1F72" w:rsidRDefault="0040074F" w:rsidP="0040074F">
            <w:pPr>
              <w:rPr>
                <w:rFonts w:ascii="GHEA Grapalat" w:hAnsi="GHEA Grapalat" w:cs="Arial"/>
                <w:sz w:val="20"/>
                <w:szCs w:val="20"/>
              </w:rPr>
            </w:pPr>
            <w:r w:rsidRPr="001014FB">
              <w:rPr>
                <w:rFonts w:ascii="GHEA Grapalat" w:hAnsi="GHEA Grapalat" w:cs="Sylfaen"/>
                <w:sz w:val="20"/>
                <w:szCs w:val="20"/>
              </w:rPr>
              <w:t xml:space="preserve">1 </w:t>
            </w:r>
            <w:r w:rsidRPr="001014FB">
              <w:rPr>
                <w:rFonts w:ascii="GHEA Grapalat" w:hAnsi="GHEA Grapalat" w:cs="Sylfaen"/>
                <w:sz w:val="20"/>
                <w:szCs w:val="20"/>
                <w:lang w:val="hy-AM"/>
              </w:rPr>
              <w:t xml:space="preserve">2. </w:t>
            </w:r>
            <w:r w:rsidRPr="001014FB">
              <w:rPr>
                <w:rFonts w:ascii="GHEA Grapalat" w:hAnsi="GHEA Grapalat" w:cs="Sylfaen"/>
                <w:sz w:val="20"/>
                <w:szCs w:val="20"/>
              </w:rPr>
              <w:t xml:space="preserve">Beneficiary </w:t>
            </w:r>
            <w:r w:rsidRPr="001014FB">
              <w:rPr>
                <w:rFonts w:ascii="GHEA Grapalat" w:hAnsi="GHEA Grapalat" w:cs="Sylfaen"/>
                <w:sz w:val="20"/>
                <w:szCs w:val="20"/>
                <w:lang w:val="hy-AM"/>
              </w:rPr>
              <w:t>'s name</w:t>
            </w:r>
            <w:r w:rsidRPr="001014FB">
              <w:rPr>
                <w:rFonts w:ascii="GHEA Grapalat" w:hAnsi="GHEA Grapalat" w:cs="Arial"/>
                <w:sz w:val="20"/>
                <w:szCs w:val="20"/>
              </w:rPr>
              <w:t xml:space="preserve"> </w:t>
            </w:r>
            <w:r w:rsidRPr="001014FB">
              <w:rPr>
                <w:rFonts w:ascii="GHEA Grapalat" w:hAnsi="GHEA Grapalat" w:cs="Sylfaen"/>
                <w:sz w:val="20"/>
                <w:szCs w:val="20"/>
                <w:lang w:val="hy-AM"/>
              </w:rPr>
              <w:t xml:space="preserve">serving financial organization </w:t>
            </w:r>
            <w:r w:rsidRPr="001014FB">
              <w:rPr>
                <w:rFonts w:ascii="GHEA Grapalat" w:hAnsi="GHEA Grapalat" w:cs="Sylfaen"/>
                <w:sz w:val="20"/>
                <w:szCs w:val="20"/>
              </w:rPr>
              <w:t xml:space="preserve">(bank) </w:t>
            </w:r>
            <w:r w:rsidRPr="001014FB">
              <w:rPr>
                <w:rFonts w:ascii="GHEA Grapalat" w:hAnsi="GHEA Grapalat" w:cs="Arial"/>
                <w:sz w:val="20"/>
                <w:szCs w:val="20"/>
              </w:rPr>
              <w:t xml:space="preserve">: operational </w:t>
            </w:r>
            <w:r w:rsidRPr="001014FB">
              <w:rPr>
                <w:rFonts w:ascii="GHEA Grapalat" w:hAnsi="GHEA Grapalat" w:cs="Sylfaen"/>
                <w:b/>
                <w:spacing w:val="-2"/>
                <w:sz w:val="20"/>
                <w:szCs w:val="20"/>
                <w:lang w:val="hy-AM"/>
              </w:rPr>
              <w:t xml:space="preserve">department of the Ministry of Finance </w:t>
            </w:r>
            <w:r w:rsidRPr="001014FB">
              <w:rPr>
                <w:rFonts w:ascii="GHEA Grapalat" w:hAnsi="GHEA Grapalat" w:cs="Sylfaen"/>
                <w:b/>
                <w:spacing w:val="-2"/>
                <w:sz w:val="20"/>
                <w:szCs w:val="20"/>
                <w:lang w:val="hy-AM"/>
              </w:rPr>
              <w:softHyphen/>
            </w:r>
            <w:r w:rsidRPr="001014FB">
              <w:rPr>
                <w:rFonts w:ascii="GHEA Grapalat" w:hAnsi="GHEA Grapalat" w:cs="Sylfaen"/>
                <w:b/>
                <w:sz w:val="20"/>
                <w:szCs w:val="20"/>
                <w:lang w:val="hy-AM"/>
              </w:rPr>
              <w:t>of the Republic of Armenia</w:t>
            </w:r>
          </w:p>
        </w:tc>
      </w:tr>
      <w:tr w:rsidR="0040074F" w:rsidRPr="005E1F72" w:rsidTr="0040074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074F" w:rsidRPr="00C74BCE" w:rsidRDefault="0040074F" w:rsidP="0040074F">
            <w:pPr>
              <w:rPr>
                <w:rFonts w:ascii="GHEA Grapalat" w:hAnsi="GHEA Grapalat" w:cs="Arial"/>
                <w:sz w:val="20"/>
                <w:szCs w:val="20"/>
              </w:rPr>
            </w:pPr>
            <w:r w:rsidRPr="001014FB">
              <w:rPr>
                <w:rFonts w:ascii="GHEA Grapalat" w:hAnsi="GHEA Grapalat" w:cs="Sylfaen"/>
                <w:sz w:val="20"/>
                <w:szCs w:val="20"/>
              </w:rPr>
              <w:t xml:space="preserve">1 </w:t>
            </w:r>
            <w:r w:rsidRPr="001014FB">
              <w:rPr>
                <w:rFonts w:ascii="GHEA Grapalat" w:hAnsi="GHEA Grapalat" w:cs="Sylfaen"/>
                <w:sz w:val="20"/>
                <w:szCs w:val="20"/>
                <w:lang w:val="hy-AM"/>
              </w:rPr>
              <w:t xml:space="preserve">3. </w:t>
            </w:r>
            <w:r w:rsidRPr="001014FB">
              <w:rPr>
                <w:rFonts w:ascii="GHEA Grapalat" w:hAnsi="GHEA Grapalat" w:cs="Sylfaen"/>
                <w:sz w:val="20"/>
                <w:szCs w:val="20"/>
              </w:rPr>
              <w:t>Beneficiary</w:t>
            </w:r>
            <w:r w:rsidRPr="001014FB">
              <w:rPr>
                <w:rFonts w:ascii="GHEA Grapalat" w:hAnsi="GHEA Grapalat" w:cs="Arial"/>
                <w:sz w:val="20"/>
                <w:szCs w:val="20"/>
              </w:rPr>
              <w:t xml:space="preserve"> </w:t>
            </w:r>
            <w:r w:rsidRPr="001014FB">
              <w:rPr>
                <w:rFonts w:ascii="GHEA Grapalat" w:hAnsi="GHEA Grapalat" w:cs="Sylfaen"/>
                <w:sz w:val="20"/>
                <w:szCs w:val="20"/>
              </w:rPr>
              <w:t>account</w:t>
            </w:r>
            <w:r w:rsidRPr="001014FB">
              <w:rPr>
                <w:rFonts w:ascii="GHEA Grapalat" w:hAnsi="GHEA Grapalat" w:cs="Arial"/>
                <w:sz w:val="20"/>
                <w:szCs w:val="20"/>
              </w:rPr>
              <w:t xml:space="preserve"> </w:t>
            </w:r>
            <w:r w:rsidRPr="001014FB">
              <w:rPr>
                <w:rFonts w:ascii="GHEA Grapalat" w:hAnsi="GHEA Grapalat" w:cs="Sylfaen"/>
                <w:sz w:val="20"/>
                <w:szCs w:val="20"/>
              </w:rPr>
              <w:t xml:space="preserve">number </w:t>
            </w:r>
            <w:r w:rsidRPr="001014FB">
              <w:rPr>
                <w:rFonts w:ascii="GHEA Grapalat" w:hAnsi="GHEA Grapalat" w:cs="Arial"/>
                <w:sz w:val="20"/>
                <w:szCs w:val="20"/>
              </w:rPr>
              <w:t xml:space="preserve">( </w:t>
            </w:r>
            <w:r w:rsidRPr="001014FB">
              <w:rPr>
                <w:rFonts w:ascii="GHEA Grapalat" w:hAnsi="GHEA Grapalat" w:cs="Sylfaen"/>
                <w:sz w:val="20"/>
                <w:szCs w:val="20"/>
              </w:rPr>
              <w:t xml:space="preserve">msh </w:t>
            </w:r>
            <w:r w:rsidRPr="001014FB">
              <w:rPr>
                <w:rFonts w:ascii="GHEA Grapalat" w:hAnsi="GHEA Grapalat" w:cs="Arial"/>
                <w:sz w:val="20"/>
                <w:szCs w:val="20"/>
              </w:rPr>
              <w:t xml:space="preserve">.N </w:t>
            </w:r>
            <w:r w:rsidRPr="001014FB">
              <w:rPr>
                <w:rFonts w:ascii="GHEA Grapalat" w:hAnsi="GHEA Grapalat" w:cs="Sylfaen"/>
                <w:sz w:val="20"/>
                <w:szCs w:val="20"/>
              </w:rPr>
              <w:t xml:space="preserve">) </w:t>
            </w:r>
            <w:r w:rsidR="00F516BE">
              <w:rPr>
                <w:rFonts w:ascii="GHEA Grapalat" w:hAnsi="GHEA Grapalat"/>
                <w:b/>
                <w:sz w:val="20"/>
                <w:szCs w:val="20"/>
                <w:lang w:val="pt-BR"/>
              </w:rPr>
              <w:t xml:space="preserve">900148000 </w:t>
            </w:r>
            <w:r w:rsidR="00C74BCE" w:rsidRPr="00C74BCE">
              <w:rPr>
                <w:rFonts w:ascii="GHEA Grapalat" w:hAnsi="GHEA Grapalat"/>
                <w:b/>
                <w:sz w:val="20"/>
                <w:szCs w:val="20"/>
              </w:rPr>
              <w:t>095</w:t>
            </w:r>
          </w:p>
        </w:tc>
      </w:tr>
      <w:tr w:rsidR="00334B2F" w:rsidRPr="005E1F72" w:rsidTr="0040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Arial"/>
                <w:sz w:val="20"/>
                <w:szCs w:val="20"/>
              </w:rPr>
            </w:pPr>
            <w:r w:rsidRPr="005E1F72">
              <w:rPr>
                <w:rFonts w:ascii="GHEA Grapalat" w:hAnsi="GHEA Grapalat" w:cs="Sylfaen"/>
                <w:sz w:val="20"/>
                <w:szCs w:val="20"/>
              </w:rPr>
              <w:t xml:space="preserve">1 </w:t>
            </w:r>
            <w:r w:rsidRPr="005E1F72">
              <w:rPr>
                <w:rFonts w:ascii="GHEA Grapalat" w:hAnsi="GHEA Grapalat" w:cs="Sylfaen"/>
                <w:sz w:val="20"/>
                <w:szCs w:val="20"/>
                <w:lang w:val="hy-AM"/>
              </w:rPr>
              <w:t xml:space="preserve">4 </w:t>
            </w:r>
            <w:r w:rsidRPr="005E1F72">
              <w:rPr>
                <w:rFonts w:ascii="GHEA Grapalat" w:hAnsi="GHEA Grapalat" w:cs="Sylfaen"/>
                <w:sz w:val="20"/>
                <w:szCs w:val="20"/>
              </w:rPr>
              <w:t>.The amount</w:t>
            </w:r>
            <w:r w:rsidRPr="005E1F72">
              <w:rPr>
                <w:rFonts w:ascii="GHEA Grapalat" w:hAnsi="GHEA Grapalat" w:cs="Arial"/>
                <w:sz w:val="20"/>
                <w:szCs w:val="20"/>
              </w:rPr>
              <w:t xml:space="preserve"> </w:t>
            </w:r>
            <w:r w:rsidRPr="0033011B">
              <w:rPr>
                <w:rFonts w:ascii="GHEA Grapalat" w:hAnsi="GHEA Grapalat" w:cs="Arial"/>
                <w:sz w:val="20"/>
                <w:szCs w:val="20"/>
                <w:lang w:val="en-US"/>
              </w:rPr>
              <w:t xml:space="preserve">( </w:t>
            </w:r>
            <w:r w:rsidRPr="005E1F72">
              <w:rPr>
                <w:rFonts w:ascii="GHEA Grapalat" w:hAnsi="GHEA Grapalat" w:cs="Sylfaen"/>
                <w:sz w:val="20"/>
                <w:szCs w:val="20"/>
              </w:rPr>
              <w:t>in numbers</w:t>
            </w:r>
            <w:r w:rsidRPr="005E1F72">
              <w:rPr>
                <w:rFonts w:ascii="GHEA Grapalat" w:hAnsi="GHEA Grapalat" w:cs="Arial"/>
                <w:sz w:val="20"/>
                <w:szCs w:val="20"/>
              </w:rPr>
              <w:t xml:space="preserve"> </w:t>
            </w:r>
            <w:r w:rsidRPr="005E1F72">
              <w:rPr>
                <w:rFonts w:ascii="GHEA Grapalat" w:hAnsi="GHEA Grapalat" w:cs="Sylfaen"/>
                <w:sz w:val="20"/>
                <w:szCs w:val="20"/>
              </w:rPr>
              <w:t>and:</w:t>
            </w:r>
            <w:r w:rsidRPr="005E1F72">
              <w:rPr>
                <w:rFonts w:ascii="GHEA Grapalat" w:hAnsi="GHEA Grapalat" w:cs="Arial"/>
                <w:sz w:val="20"/>
                <w:szCs w:val="20"/>
              </w:rPr>
              <w:t xml:space="preserve"> </w:t>
            </w:r>
            <w:r w:rsidRPr="005E1F72">
              <w:rPr>
                <w:rFonts w:ascii="GHEA Grapalat" w:hAnsi="GHEA Grapalat" w:cs="Sylfaen"/>
                <w:sz w:val="20"/>
                <w:szCs w:val="20"/>
              </w:rPr>
              <w:t xml:space="preserve">in words </w:t>
            </w:r>
            <w:r w:rsidRPr="0033011B">
              <w:rPr>
                <w:rFonts w:ascii="GHEA Grapalat" w:hAnsi="GHEA Grapalat" w:cs="Sylfaen"/>
                <w:sz w:val="20"/>
                <w:szCs w:val="20"/>
                <w:lang w:val="en-US"/>
              </w:rPr>
              <w:t xml:space="preserve">) </w:t>
            </w:r>
            <w:r w:rsidRPr="005E1F72">
              <w:rPr>
                <w:rFonts w:ascii="GHEA Grapalat" w:hAnsi="GHEA Grapalat" w:cs="Arial"/>
                <w:sz w:val="20"/>
                <w:szCs w:val="20"/>
              </w:rPr>
              <w:t>.</w:t>
            </w:r>
          </w:p>
        </w:tc>
      </w:tr>
      <w:tr w:rsidR="00334B2F" w:rsidRPr="005E1F72" w:rsidTr="0040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Accepted amount: </w:t>
            </w:r>
            <w:r w:rsidRPr="005E1F72">
              <w:rPr>
                <w:rFonts w:ascii="GHEA Grapalat" w:hAnsi="GHEA Grapalat" w:cs="Sylfaen"/>
                <w:sz w:val="20"/>
                <w:szCs w:val="20"/>
              </w:rPr>
              <w:t>(in figures</w:t>
            </w:r>
            <w:r w:rsidRPr="005E1F72">
              <w:rPr>
                <w:rFonts w:ascii="GHEA Grapalat" w:hAnsi="GHEA Grapalat" w:cs="Arial"/>
                <w:sz w:val="20"/>
                <w:szCs w:val="20"/>
              </w:rPr>
              <w:t xml:space="preserve"> </w:t>
            </w:r>
            <w:r w:rsidRPr="005E1F72">
              <w:rPr>
                <w:rFonts w:ascii="GHEA Grapalat" w:hAnsi="GHEA Grapalat" w:cs="Sylfaen"/>
                <w:sz w:val="20"/>
                <w:szCs w:val="20"/>
              </w:rPr>
              <w:t>and:</w:t>
            </w:r>
            <w:r w:rsidRPr="005E1F72">
              <w:rPr>
                <w:rFonts w:ascii="GHEA Grapalat" w:hAnsi="GHEA Grapalat" w:cs="Arial"/>
                <w:sz w:val="20"/>
                <w:szCs w:val="20"/>
              </w:rPr>
              <w:t xml:space="preserve"> </w:t>
            </w:r>
            <w:r w:rsidRPr="005E1F72">
              <w:rPr>
                <w:rFonts w:ascii="GHEA Grapalat" w:hAnsi="GHEA Grapalat" w:cs="Sylfaen"/>
                <w:sz w:val="20"/>
                <w:szCs w:val="20"/>
              </w:rPr>
              <w:t>in words)</w:t>
            </w:r>
            <w:r w:rsidRPr="005E1F72">
              <w:rPr>
                <w:rFonts w:ascii="GHEA Grapalat" w:hAnsi="GHEA Grapalat" w:cs="Sylfaen"/>
                <w:sz w:val="20"/>
                <w:szCs w:val="20"/>
                <w:lang w:val="hy-AM"/>
              </w:rPr>
              <w:t xml:space="preserve">  </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intended for partial acceptance of the specified amount, which is not applied </w:t>
            </w:r>
            <w:r w:rsidRPr="005E1F72">
              <w:rPr>
                <w:rFonts w:ascii="GHEA Grapalat" w:hAnsi="GHEA Grapalat" w:cs="Sylfaen"/>
                <w:sz w:val="20"/>
                <w:szCs w:val="20"/>
              </w:rPr>
              <w:t>)</w:t>
            </w:r>
          </w:p>
        </w:tc>
      </w:tr>
      <w:tr w:rsidR="00334B2F" w:rsidRPr="005E1F72" w:rsidTr="0040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Arial"/>
                <w:sz w:val="20"/>
                <w:szCs w:val="20"/>
              </w:rPr>
            </w:pPr>
            <w:r w:rsidRPr="005E1F72">
              <w:rPr>
                <w:rFonts w:ascii="GHEA Grapalat" w:hAnsi="GHEA Grapalat" w:cs="Sylfaen"/>
                <w:sz w:val="20"/>
                <w:szCs w:val="20"/>
              </w:rPr>
              <w:t xml:space="preserve">1 </w:t>
            </w:r>
            <w:r w:rsidRPr="0033011B">
              <w:rPr>
                <w:rFonts w:ascii="GHEA Grapalat" w:hAnsi="GHEA Grapalat" w:cs="Sylfaen"/>
                <w:sz w:val="20"/>
                <w:szCs w:val="20"/>
                <w:lang w:val="en-US"/>
              </w:rPr>
              <w:t xml:space="preserve">6. </w:t>
            </w:r>
            <w:r w:rsidRPr="005E1F72">
              <w:rPr>
                <w:rFonts w:ascii="GHEA Grapalat" w:hAnsi="GHEA Grapalat" w:cs="Sylfaen"/>
                <w:sz w:val="20"/>
                <w:szCs w:val="20"/>
              </w:rPr>
              <w:t xml:space="preserve">Currency </w:t>
            </w:r>
            <w:r w:rsidRPr="005E1F72">
              <w:rPr>
                <w:rFonts w:ascii="GHEA Grapalat" w:hAnsi="GHEA Grapalat" w:cs="Arial"/>
                <w:sz w:val="20"/>
                <w:szCs w:val="20"/>
              </w:rPr>
              <w:t xml:space="preserve">( </w:t>
            </w:r>
            <w:r w:rsidRPr="005E1F72">
              <w:rPr>
                <w:rFonts w:ascii="GHEA Grapalat" w:hAnsi="GHEA Grapalat" w:cs="Sylfaen"/>
                <w:sz w:val="20"/>
                <w:szCs w:val="20"/>
              </w:rPr>
              <w:t>in words</w:t>
            </w:r>
            <w:r w:rsidRPr="005E1F72">
              <w:rPr>
                <w:rFonts w:ascii="GHEA Grapalat" w:hAnsi="GHEA Grapalat" w:cs="Arial"/>
                <w:sz w:val="20"/>
                <w:szCs w:val="20"/>
              </w:rPr>
              <w:t xml:space="preserve"> </w:t>
            </w:r>
            <w:r w:rsidRPr="005E1F72">
              <w:rPr>
                <w:rFonts w:ascii="GHEA Grapalat" w:hAnsi="GHEA Grapalat" w:cs="Sylfaen"/>
                <w:sz w:val="20"/>
                <w:szCs w:val="20"/>
              </w:rPr>
              <w:t>and:</w:t>
            </w:r>
            <w:r w:rsidRPr="005E1F72">
              <w:rPr>
                <w:rFonts w:ascii="GHEA Grapalat" w:hAnsi="GHEA Grapalat" w:cs="Arial"/>
                <w:sz w:val="20"/>
                <w:szCs w:val="20"/>
              </w:rPr>
              <w:t xml:space="preserve"> </w:t>
            </w:r>
            <w:r w:rsidRPr="005E1F72">
              <w:rPr>
                <w:rFonts w:ascii="GHEA Grapalat" w:hAnsi="GHEA Grapalat" w:cs="Sylfaen"/>
                <w:sz w:val="20"/>
                <w:szCs w:val="20"/>
              </w:rPr>
              <w:t xml:space="preserve">with code </w:t>
            </w:r>
            <w:r w:rsidRPr="005E1F72">
              <w:rPr>
                <w:rFonts w:ascii="GHEA Grapalat" w:hAnsi="GHEA Grapalat" w:cs="Arial"/>
                <w:sz w:val="20"/>
                <w:szCs w:val="20"/>
              </w:rPr>
              <w:t>).</w:t>
            </w:r>
          </w:p>
        </w:tc>
      </w:tr>
      <w:tr w:rsidR="00334B2F" w:rsidRPr="005E1F72" w:rsidTr="0040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Arial"/>
                <w:sz w:val="20"/>
                <w:szCs w:val="20"/>
                <w:lang w:val="hy-AM"/>
              </w:rPr>
            </w:pPr>
            <w:r w:rsidRPr="005E1F72">
              <w:rPr>
                <w:rFonts w:ascii="GHEA Grapalat" w:hAnsi="GHEA Grapalat" w:cs="Sylfaen"/>
                <w:sz w:val="20"/>
                <w:szCs w:val="20"/>
              </w:rPr>
              <w:t xml:space="preserve">1 </w:t>
            </w:r>
            <w:r w:rsidRPr="005E1F72">
              <w:rPr>
                <w:rFonts w:ascii="GHEA Grapalat" w:hAnsi="GHEA Grapalat" w:cs="Sylfaen"/>
                <w:sz w:val="20"/>
                <w:szCs w:val="20"/>
                <w:lang w:val="hy-AM"/>
              </w:rPr>
              <w:t xml:space="preserve">7. </w:t>
            </w:r>
            <w:r w:rsidRPr="005E1F72">
              <w:rPr>
                <w:rFonts w:ascii="GHEA Grapalat" w:hAnsi="GHEA Grapalat" w:cs="Sylfaen"/>
                <w:sz w:val="20"/>
                <w:szCs w:val="20"/>
              </w:rPr>
              <w:t xml:space="preserve">Purpose of the transaction </w:t>
            </w:r>
            <w:r w:rsidRPr="005E1F72">
              <w:rPr>
                <w:rFonts w:ascii="GHEA Grapalat" w:hAnsi="GHEA Grapalat" w:cs="Arial"/>
                <w:sz w:val="20"/>
                <w:szCs w:val="20"/>
              </w:rPr>
              <w:t xml:space="preserve">( </w:t>
            </w:r>
            <w:r w:rsidRPr="005E1F72">
              <w:rPr>
                <w:rFonts w:ascii="GHEA Grapalat" w:hAnsi="GHEA Grapalat" w:cs="Sylfaen"/>
                <w:sz w:val="20"/>
                <w:szCs w:val="20"/>
              </w:rPr>
              <w:t xml:space="preserve">payment </w:t>
            </w:r>
            <w:r w:rsidRPr="005E1F72">
              <w:rPr>
                <w:rFonts w:ascii="GHEA Grapalat" w:hAnsi="GHEA Grapalat" w:cs="Arial"/>
                <w:sz w:val="20"/>
                <w:szCs w:val="20"/>
              </w:rPr>
              <w:t>) :</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 xml:space="preserve">( </w:t>
            </w:r>
            <w:r w:rsidRPr="005E1F72">
              <w:rPr>
                <w:rFonts w:ascii="GHEA Grapalat" w:hAnsi="GHEA Grapalat" w:cs="Sylfaen"/>
                <w:bCs/>
                <w:i/>
                <w:sz w:val="20"/>
                <w:szCs w:val="20"/>
                <w:lang w:val="hy-AM"/>
              </w:rPr>
              <w:t xml:space="preserve">for </w:t>
            </w:r>
            <w:r w:rsidR="00AD4D17">
              <w:rPr>
                <w:rFonts w:ascii="GHEA Grapalat" w:hAnsi="GHEA Grapalat" w:cs="Sylfaen"/>
                <w:bCs/>
                <w:i/>
                <w:sz w:val="20"/>
                <w:szCs w:val="20"/>
              </w:rPr>
              <w:t xml:space="preserve">ensuring </w:t>
            </w:r>
            <w:r w:rsidR="004E2B77">
              <w:rPr>
                <w:rFonts w:ascii="GHEA Grapalat" w:hAnsi="GHEA Grapalat" w:cs="Sylfaen"/>
                <w:bCs/>
                <w:i/>
                <w:sz w:val="20"/>
                <w:szCs w:val="20"/>
                <w:lang w:val="hy-AM"/>
              </w:rPr>
              <w:t xml:space="preserve">the fulfillment of the contract </w:t>
            </w:r>
            <w:r w:rsidRPr="005E1F72">
              <w:rPr>
                <w:rFonts w:ascii="GHEA Grapalat" w:hAnsi="GHEA Grapalat" w:cs="Sylfaen"/>
                <w:bCs/>
                <w:i/>
                <w:sz w:val="20"/>
                <w:szCs w:val="20"/>
              </w:rPr>
              <w:t>)</w:t>
            </w:r>
          </w:p>
        </w:tc>
      </w:tr>
      <w:tr w:rsidR="00334B2F" w:rsidRPr="005E1F72" w:rsidTr="0040074F">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5E1F72" w:rsidRDefault="00334B2F" w:rsidP="0040074F">
            <w:pPr>
              <w:rPr>
                <w:rFonts w:ascii="GHEA Grapalat" w:hAnsi="GHEA Grapalat" w:cs="Arial"/>
                <w:sz w:val="20"/>
                <w:szCs w:val="20"/>
              </w:rPr>
            </w:pPr>
            <w:r w:rsidRPr="005E1F72">
              <w:rPr>
                <w:rFonts w:ascii="GHEA Grapalat" w:hAnsi="GHEA Grapalat" w:cs="Sylfaen"/>
                <w:sz w:val="20"/>
                <w:szCs w:val="20"/>
              </w:rPr>
              <w:t xml:space="preserve">1 </w:t>
            </w:r>
            <w:proofErr w:type="gramStart"/>
            <w:r w:rsidRPr="005E1F72">
              <w:rPr>
                <w:rFonts w:ascii="GHEA Grapalat" w:hAnsi="GHEA Grapalat" w:cs="Sylfaen"/>
                <w:sz w:val="20"/>
                <w:szCs w:val="20"/>
                <w:lang w:val="hy-AM"/>
              </w:rPr>
              <w:t xml:space="preserve">8 </w:t>
            </w:r>
            <w:r w:rsidRPr="005E1F72">
              <w:rPr>
                <w:rFonts w:ascii="GHEA Grapalat" w:hAnsi="GHEA Grapalat" w:cs="Sylfaen"/>
                <w:sz w:val="20"/>
                <w:szCs w:val="20"/>
              </w:rPr>
              <w:t>.</w:t>
            </w:r>
            <w:proofErr w:type="gramEnd"/>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Grounds for making the payment: </w:t>
            </w:r>
            <w:r w:rsidRPr="005E1F72">
              <w:rPr>
                <w:rFonts w:ascii="GHEA Grapalat" w:hAnsi="GHEA Grapalat" w:cs="Sylfaen"/>
                <w:sz w:val="20"/>
                <w:szCs w:val="20"/>
              </w:rPr>
              <w:t xml:space="preserve">( </w:t>
            </w:r>
            <w:r w:rsidRPr="005E1F72">
              <w:rPr>
                <w:rFonts w:ascii="GHEA Grapalat" w:hAnsi="GHEA Grapalat" w:cs="Arial"/>
                <w:sz w:val="20"/>
                <w:szCs w:val="20"/>
                <w:lang w:val="hy-AM"/>
              </w:rPr>
              <w:t xml:space="preserve">Name </w:t>
            </w:r>
            <w:r w:rsidRPr="005E1F72">
              <w:rPr>
                <w:rFonts w:ascii="GHEA Grapalat" w:hAnsi="GHEA Grapalat" w:cs="Sylfaen"/>
                <w:sz w:val="20"/>
                <w:szCs w:val="20"/>
                <w:lang w:val="hy-AM"/>
              </w:rPr>
              <w:t xml:space="preserve">of the documents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including the indemnity agreement, </w:t>
            </w:r>
            <w:r w:rsidRPr="005E1F72">
              <w:rPr>
                <w:rFonts w:ascii="GHEA Grapalat" w:hAnsi="GHEA Grapalat" w:cs="Sylfaen"/>
                <w:sz w:val="20"/>
                <w:szCs w:val="20"/>
                <w:lang w:val="hy-AM"/>
              </w:rPr>
              <w:t>to them</w:t>
            </w:r>
            <w:r w:rsidRPr="005E1F72">
              <w:rPr>
                <w:rFonts w:ascii="GHEA Grapalat" w:hAnsi="GHEA Grapalat" w:cs="Arial"/>
                <w:sz w:val="20"/>
                <w:szCs w:val="20"/>
                <w:lang w:val="hy-AM"/>
              </w:rPr>
              <w:t xml:space="preserve"> the </w:t>
            </w:r>
            <w:r w:rsidRPr="005E1F72">
              <w:rPr>
                <w:rFonts w:ascii="GHEA Grapalat" w:hAnsi="GHEA Grapalat" w:cs="Sylfaen"/>
                <w:sz w:val="20"/>
                <w:szCs w:val="20"/>
                <w:lang w:val="hy-AM"/>
              </w:rPr>
              <w:t>numbers</w:t>
            </w:r>
            <w:r w:rsidRPr="005E1F72">
              <w:rPr>
                <w:rFonts w:ascii="GHEA Grapalat" w:hAnsi="GHEA Grapalat" w:cs="Arial"/>
                <w:sz w:val="20"/>
                <w:szCs w:val="20"/>
              </w:rPr>
              <w:t xml:space="preserve"> </w:t>
            </w:r>
            <w:r w:rsidRPr="005E1F72">
              <w:rPr>
                <w:rFonts w:ascii="GHEA Grapalat" w:hAnsi="GHEA Grapalat" w:cs="Sylfaen"/>
                <w:sz w:val="20"/>
                <w:szCs w:val="20"/>
                <w:lang w:val="hy-AM"/>
              </w:rPr>
              <w:t>p</w:t>
            </w:r>
            <w:r w:rsidRPr="005E1F72">
              <w:rPr>
                <w:rFonts w:ascii="GHEA Grapalat" w:hAnsi="GHEA Grapalat" w:cs="Sylfaen"/>
                <w:sz w:val="20"/>
                <w:szCs w:val="20"/>
              </w:rPr>
              <w:t>​</w:t>
            </w:r>
            <w:r w:rsidRPr="005E1F72">
              <w:rPr>
                <w:rFonts w:ascii="GHEA Grapalat" w:hAnsi="GHEA Grapalat" w:cs="Arial"/>
                <w:sz w:val="20"/>
                <w:szCs w:val="20"/>
              </w:rPr>
              <w:t xml:space="preserve"> </w:t>
            </w:r>
            <w:r w:rsidRPr="005E1F72">
              <w:rPr>
                <w:rFonts w:ascii="GHEA Grapalat" w:hAnsi="GHEA Grapalat" w:cs="Sylfaen"/>
                <w:sz w:val="20"/>
                <w:szCs w:val="20"/>
              </w:rPr>
              <w:t xml:space="preserve">the code </w:t>
            </w:r>
            <w:r w:rsidRPr="005E1F72">
              <w:rPr>
                <w:rFonts w:ascii="GHEA Grapalat" w:hAnsi="GHEA Grapalat" w:cs="Arial"/>
                <w:sz w:val="20"/>
                <w:szCs w:val="20"/>
                <w:lang w:val="hy-AM"/>
              </w:rPr>
              <w:t xml:space="preserve">on the basis of which the charge is made </w:t>
            </w:r>
            <w:r w:rsidRPr="005E1F72">
              <w:rPr>
                <w:rFonts w:ascii="GHEA Grapalat" w:hAnsi="GHEA Grapalat" w:cs="Arial"/>
                <w:sz w:val="20"/>
                <w:szCs w:val="20"/>
              </w:rPr>
              <w:t xml:space="preserve">) </w:t>
            </w:r>
            <w:r w:rsidRPr="005E1F72">
              <w:rPr>
                <w:rFonts w:ascii="GHEA Grapalat" w:hAnsi="GHEA Grapalat" w:cs="Sylfaen"/>
                <w:sz w:val="20"/>
                <w:szCs w:val="20"/>
              </w:rPr>
              <w:t>.</w:t>
            </w:r>
          </w:p>
          <w:p w:rsidR="00334B2F" w:rsidRPr="005E1F72" w:rsidRDefault="00334B2F" w:rsidP="0040074F">
            <w:pPr>
              <w:rPr>
                <w:rFonts w:ascii="GHEA Grapalat" w:hAnsi="GHEA Grapalat" w:cs="Arial"/>
                <w:sz w:val="20"/>
                <w:szCs w:val="20"/>
              </w:rPr>
            </w:pPr>
          </w:p>
        </w:tc>
      </w:tr>
      <w:tr w:rsidR="00334B2F" w:rsidRPr="005E1F72" w:rsidTr="0040074F">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Arial"/>
                <w:sz w:val="20"/>
                <w:szCs w:val="20"/>
                <w:lang w:val="hy-AM"/>
              </w:rPr>
            </w:pPr>
          </w:p>
        </w:tc>
      </w:tr>
      <w:tr w:rsidR="00334B2F" w:rsidRPr="005E1F72" w:rsidTr="0040074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Sylfaen"/>
                <w:sz w:val="20"/>
                <w:szCs w:val="20"/>
                <w:lang w:val="hy-AM"/>
              </w:rPr>
            </w:pPr>
            <w:r w:rsidRPr="005E1F72">
              <w:rPr>
                <w:rFonts w:ascii="GHEA Grapalat" w:hAnsi="GHEA Grapalat" w:cs="Sylfaen"/>
                <w:sz w:val="20"/>
                <w:szCs w:val="20"/>
                <w:lang w:val="hy-AM"/>
              </w:rPr>
              <w:t>19. Payment Terms: &lt;accepted payment&gt;</w:t>
            </w:r>
          </w:p>
          <w:p w:rsidR="00334B2F" w:rsidRPr="005E1F72" w:rsidRDefault="00334B2F" w:rsidP="0040074F">
            <w:pPr>
              <w:rPr>
                <w:rFonts w:ascii="GHEA Grapalat" w:hAnsi="GHEA Grapalat" w:cs="Sylfaen"/>
                <w:sz w:val="20"/>
                <w:szCs w:val="20"/>
                <w:lang w:val="ru-RU"/>
              </w:rPr>
            </w:pPr>
          </w:p>
        </w:tc>
      </w:tr>
      <w:tr w:rsidR="00334B2F" w:rsidRPr="005E1F72" w:rsidTr="0040074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Sylfaen"/>
                <w:sz w:val="20"/>
                <w:szCs w:val="20"/>
              </w:rPr>
            </w:pPr>
            <w:r w:rsidRPr="005E1F72">
              <w:rPr>
                <w:rFonts w:ascii="GHEA Grapalat" w:hAnsi="GHEA Grapalat" w:cs="Sylfaen"/>
                <w:sz w:val="20"/>
                <w:szCs w:val="20"/>
                <w:lang w:val="hy-AM"/>
              </w:rPr>
              <w:t xml:space="preserve">20. Number of attached pages: </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sz w:val="20"/>
                <w:szCs w:val="20"/>
              </w:rPr>
              <w:t>page:</w:t>
            </w:r>
          </w:p>
          <w:p w:rsidR="00334B2F" w:rsidRPr="005E1F72" w:rsidRDefault="00334B2F" w:rsidP="0040074F">
            <w:pPr>
              <w:rPr>
                <w:rFonts w:ascii="GHEA Grapalat" w:hAnsi="GHEA Grapalat" w:cs="Sylfaen"/>
                <w:sz w:val="20"/>
                <w:szCs w:val="20"/>
                <w:lang w:val="hy-AM"/>
              </w:rPr>
            </w:pPr>
          </w:p>
        </w:tc>
      </w:tr>
      <w:tr w:rsidR="00334B2F" w:rsidRPr="005E1F72" w:rsidTr="0040074F">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5E1F72" w:rsidRDefault="00334B2F" w:rsidP="0040074F">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 xml:space="preserve">22 </w:t>
            </w:r>
            <w:r w:rsidRPr="005E1F72">
              <w:rPr>
                <w:rFonts w:ascii="GHEA Grapalat" w:hAnsi="GHEA Grapalat" w:cs="Arial"/>
                <w:sz w:val="20"/>
                <w:szCs w:val="20"/>
              </w:rPr>
              <w:t xml:space="preserve">. </w:t>
            </w:r>
            <w:r w:rsidRPr="005E1F72">
              <w:rPr>
                <w:rFonts w:ascii="GHEA Grapalat" w:hAnsi="GHEA Grapalat" w:cs="Sylfaen"/>
                <w:sz w:val="20"/>
                <w:szCs w:val="20"/>
              </w:rPr>
              <w:t>a. Beneficiary signatures</w:t>
            </w:r>
          </w:p>
          <w:p w:rsidR="00334B2F" w:rsidRPr="005E1F72" w:rsidRDefault="00334B2F" w:rsidP="0040074F">
            <w:pPr>
              <w:rPr>
                <w:rFonts w:ascii="GHEA Grapalat" w:hAnsi="GHEA Grapalat" w:cs="Sylfaen"/>
                <w:sz w:val="20"/>
                <w:szCs w:val="20"/>
              </w:rPr>
            </w:pPr>
          </w:p>
          <w:p w:rsidR="00334B2F" w:rsidRPr="005E1F72" w:rsidRDefault="00334B2F" w:rsidP="0040074F">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rsidR="00334B2F" w:rsidRPr="005E1F72" w:rsidRDefault="00334B2F" w:rsidP="0040074F">
            <w:pPr>
              <w:rPr>
                <w:rFonts w:ascii="GHEA Grapalat" w:hAnsi="GHEA Grapalat" w:cs="Tahoma"/>
                <w:color w:val="000000"/>
                <w:sz w:val="20"/>
                <w:szCs w:val="20"/>
              </w:rPr>
            </w:pPr>
          </w:p>
          <w:p w:rsidR="00334B2F" w:rsidRPr="005E1F72" w:rsidRDefault="00334B2F" w:rsidP="0040074F">
            <w:pPr>
              <w:rPr>
                <w:rFonts w:ascii="GHEA Grapalat" w:hAnsi="GHEA Grapalat" w:cs="Sylfaen"/>
                <w:sz w:val="20"/>
                <w:szCs w:val="20"/>
              </w:rPr>
            </w:pPr>
          </w:p>
          <w:p w:rsidR="00334B2F" w:rsidRPr="005E1F72" w:rsidRDefault="00334B2F" w:rsidP="0040074F">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rsidR="00334B2F" w:rsidRPr="005E1F72" w:rsidRDefault="00334B2F" w:rsidP="0040074F">
            <w:pPr>
              <w:rPr>
                <w:rFonts w:ascii="GHEA Grapalat" w:hAnsi="GHEA Grapalat" w:cs="Sylfaen"/>
                <w:sz w:val="20"/>
                <w:szCs w:val="20"/>
              </w:rPr>
            </w:pPr>
          </w:p>
          <w:p w:rsidR="00334B2F" w:rsidRPr="005E1F72" w:rsidRDefault="00334B2F" w:rsidP="0040074F">
            <w:pPr>
              <w:rPr>
                <w:rFonts w:ascii="GHEA Grapalat" w:hAnsi="GHEA Grapalat" w:cs="Sylfaen"/>
                <w:sz w:val="20"/>
                <w:szCs w:val="20"/>
              </w:rPr>
            </w:pPr>
            <w:r w:rsidRPr="005E1F72">
              <w:rPr>
                <w:rFonts w:ascii="GHEA Grapalat" w:hAnsi="GHEA Grapalat" w:cs="Sylfaen"/>
                <w:sz w:val="20"/>
                <w:szCs w:val="20"/>
                <w:lang w:val="hy-AM"/>
              </w:rPr>
              <w:t xml:space="preserve">22 </w:t>
            </w:r>
            <w:r w:rsidRPr="005E1F72">
              <w:rPr>
                <w:rFonts w:ascii="GHEA Grapalat" w:hAnsi="GHEA Grapalat" w:cs="Sylfaen"/>
                <w:sz w:val="20"/>
                <w:szCs w:val="20"/>
              </w:rPr>
              <w:t>.b.</w:t>
            </w:r>
          </w:p>
          <w:p w:rsidR="00334B2F" w:rsidRPr="005E1F72" w:rsidRDefault="00334B2F" w:rsidP="0040074F">
            <w:pPr>
              <w:rPr>
                <w:rFonts w:ascii="GHEA Grapalat" w:hAnsi="GHEA Grapalat" w:cs="Sylfaen"/>
                <w:sz w:val="20"/>
                <w:szCs w:val="20"/>
              </w:rPr>
            </w:pPr>
            <w:r w:rsidRPr="005E1F72">
              <w:rPr>
                <w:rFonts w:ascii="GHEA Grapalat" w:hAnsi="GHEA Grapalat" w:cs="Sylfaen"/>
                <w:sz w:val="20"/>
                <w:szCs w:val="20"/>
              </w:rPr>
              <w:t>K.T.</w:t>
            </w:r>
          </w:p>
          <w:p w:rsidR="00334B2F" w:rsidRPr="005E1F72" w:rsidRDefault="00334B2F" w:rsidP="0040074F">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5E1F72" w:rsidRDefault="00334B2F" w:rsidP="0040074F">
            <w:pPr>
              <w:rPr>
                <w:rFonts w:ascii="GHEA Grapalat" w:hAnsi="GHEA Grapalat" w:cs="Sylfaen"/>
                <w:sz w:val="20"/>
                <w:szCs w:val="20"/>
              </w:rPr>
            </w:pPr>
            <w:r w:rsidRPr="005E1F72">
              <w:rPr>
                <w:rFonts w:ascii="GHEA Grapalat" w:hAnsi="GHEA Grapalat" w:cs="Arial"/>
                <w:sz w:val="20"/>
                <w:szCs w:val="20"/>
                <w:lang w:val="hy-AM"/>
              </w:rPr>
              <w:t xml:space="preserve">2 </w:t>
            </w:r>
            <w:r w:rsidRPr="005E1F72">
              <w:rPr>
                <w:rFonts w:ascii="GHEA Grapalat" w:hAnsi="GHEA Grapalat" w:cs="Arial"/>
                <w:sz w:val="20"/>
                <w:szCs w:val="20"/>
              </w:rPr>
              <w:t xml:space="preserve">1. </w:t>
            </w:r>
            <w:r w:rsidRPr="005E1F72">
              <w:rPr>
                <w:rFonts w:ascii="GHEA Grapalat" w:hAnsi="GHEA Grapalat" w:cs="Sylfaen"/>
                <w:sz w:val="20"/>
                <w:szCs w:val="20"/>
              </w:rPr>
              <w:t>a.</w:t>
            </w:r>
            <w:r w:rsidRPr="005E1F72">
              <w:rPr>
                <w:rFonts w:ascii="Courier New" w:hAnsi="Courier New" w:cs="Courier New"/>
                <w:sz w:val="20"/>
                <w:szCs w:val="20"/>
              </w:rPr>
              <w:t> </w:t>
            </w:r>
            <w:r w:rsidRPr="005E1F72">
              <w:rPr>
                <w:rFonts w:ascii="GHEA Grapalat" w:hAnsi="GHEA Grapalat" w:cs="Sylfaen"/>
                <w:sz w:val="20"/>
                <w:szCs w:val="20"/>
              </w:rPr>
              <w:t>Signatures of the payer:</w:t>
            </w:r>
          </w:p>
          <w:p w:rsidR="00334B2F" w:rsidRPr="005E1F72" w:rsidRDefault="00334B2F" w:rsidP="0040074F">
            <w:pPr>
              <w:jc w:val="right"/>
              <w:rPr>
                <w:rFonts w:ascii="GHEA Grapalat" w:hAnsi="GHEA Grapalat" w:cs="Sylfaen"/>
                <w:sz w:val="20"/>
                <w:szCs w:val="20"/>
              </w:rPr>
            </w:pPr>
          </w:p>
          <w:p w:rsidR="00334B2F" w:rsidRPr="005E1F72" w:rsidRDefault="00334B2F" w:rsidP="0040074F">
            <w:pPr>
              <w:rPr>
                <w:rFonts w:ascii="GHEA Grapalat" w:hAnsi="GHEA Grapalat" w:cs="Sylfaen"/>
                <w:sz w:val="20"/>
                <w:szCs w:val="20"/>
              </w:rPr>
            </w:pPr>
            <w:r w:rsidRPr="005E1F72">
              <w:rPr>
                <w:rFonts w:ascii="GHEA Grapalat" w:hAnsi="GHEA Grapalat" w:cs="Tahoma"/>
                <w:color w:val="000000"/>
                <w:sz w:val="20"/>
                <w:szCs w:val="20"/>
              </w:rPr>
              <w:t>/____________________/</w:t>
            </w:r>
          </w:p>
          <w:p w:rsidR="00334B2F" w:rsidRPr="005E1F72" w:rsidRDefault="00334B2F" w:rsidP="0040074F">
            <w:pPr>
              <w:jc w:val="right"/>
              <w:rPr>
                <w:rFonts w:ascii="GHEA Grapalat" w:hAnsi="GHEA Grapalat" w:cs="Tahoma"/>
                <w:color w:val="000000"/>
                <w:sz w:val="20"/>
                <w:szCs w:val="20"/>
              </w:rPr>
            </w:pPr>
          </w:p>
          <w:p w:rsidR="00334B2F" w:rsidRPr="005E1F72" w:rsidRDefault="00334B2F" w:rsidP="0040074F">
            <w:pPr>
              <w:jc w:val="right"/>
              <w:rPr>
                <w:rFonts w:ascii="GHEA Grapalat" w:hAnsi="GHEA Grapalat" w:cs="Tahoma"/>
                <w:color w:val="000000"/>
                <w:sz w:val="20"/>
                <w:szCs w:val="20"/>
              </w:rPr>
            </w:pPr>
          </w:p>
          <w:p w:rsidR="00334B2F" w:rsidRPr="005E1F72" w:rsidRDefault="00334B2F" w:rsidP="0040074F">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rsidR="00334B2F" w:rsidRPr="005E1F72" w:rsidRDefault="00334B2F" w:rsidP="0040074F">
            <w:pPr>
              <w:jc w:val="right"/>
              <w:rPr>
                <w:rFonts w:ascii="GHEA Grapalat" w:hAnsi="GHEA Grapalat" w:cs="Sylfaen"/>
                <w:sz w:val="20"/>
                <w:szCs w:val="20"/>
              </w:rPr>
            </w:pPr>
          </w:p>
          <w:p w:rsidR="00334B2F" w:rsidRPr="005E1F72" w:rsidRDefault="00334B2F" w:rsidP="0040074F">
            <w:pPr>
              <w:jc w:val="right"/>
              <w:rPr>
                <w:rFonts w:ascii="GHEA Grapalat" w:hAnsi="GHEA Grapalat" w:cs="Sylfaen"/>
                <w:sz w:val="20"/>
                <w:szCs w:val="20"/>
              </w:rPr>
            </w:pPr>
            <w:r w:rsidRPr="005E1F72">
              <w:rPr>
                <w:rFonts w:ascii="GHEA Grapalat" w:hAnsi="GHEA Grapalat" w:cs="Sylfaen"/>
                <w:sz w:val="20"/>
                <w:szCs w:val="20"/>
                <w:lang w:val="hy-AM"/>
              </w:rPr>
              <w:t xml:space="preserve">2 </w:t>
            </w:r>
            <w:r w:rsidRPr="005E1F72">
              <w:rPr>
                <w:rFonts w:ascii="GHEA Grapalat" w:hAnsi="GHEA Grapalat" w:cs="Sylfaen"/>
                <w:sz w:val="20"/>
                <w:szCs w:val="20"/>
              </w:rPr>
              <w:t>1.b. K.T.</w:t>
            </w:r>
          </w:p>
          <w:p w:rsidR="00334B2F" w:rsidRPr="005E1F72" w:rsidRDefault="00334B2F" w:rsidP="0040074F">
            <w:pPr>
              <w:jc w:val="right"/>
              <w:rPr>
                <w:rFonts w:ascii="GHEA Grapalat" w:hAnsi="GHEA Grapalat" w:cs="Sylfaen"/>
                <w:sz w:val="20"/>
                <w:szCs w:val="20"/>
              </w:rPr>
            </w:pPr>
          </w:p>
        </w:tc>
      </w:tr>
      <w:tr w:rsidR="00334B2F" w:rsidRPr="005E1F72" w:rsidTr="0040074F">
        <w:trPr>
          <w:trHeight w:val="2058"/>
        </w:trPr>
        <w:tc>
          <w:tcPr>
            <w:tcW w:w="5616" w:type="dxa"/>
            <w:tcBorders>
              <w:top w:val="single" w:sz="4" w:space="0" w:color="auto"/>
              <w:left w:val="single" w:sz="4" w:space="0" w:color="auto"/>
              <w:right w:val="single" w:sz="4" w:space="0" w:color="auto"/>
            </w:tcBorders>
            <w:noWrap/>
            <w:vAlign w:val="bottom"/>
          </w:tcPr>
          <w:p w:rsidR="00334B2F" w:rsidRPr="005E1F72" w:rsidRDefault="00334B2F" w:rsidP="0040074F">
            <w:pPr>
              <w:rPr>
                <w:rFonts w:ascii="GHEA Grapalat" w:hAnsi="GHEA Grapalat" w:cs="Tahoma"/>
                <w:color w:val="000000"/>
                <w:sz w:val="20"/>
                <w:szCs w:val="20"/>
              </w:rPr>
            </w:pPr>
            <w:r w:rsidRPr="005E1F72">
              <w:rPr>
                <w:rFonts w:ascii="GHEA Grapalat" w:hAnsi="GHEA Grapalat" w:cs="Tahoma"/>
                <w:color w:val="000000"/>
                <w:sz w:val="20"/>
                <w:szCs w:val="20"/>
              </w:rPr>
              <w:t xml:space="preserve">2 </w:t>
            </w:r>
            <w:r w:rsidRPr="005E1F72">
              <w:rPr>
                <w:rFonts w:ascii="GHEA Grapalat" w:hAnsi="GHEA Grapalat" w:cs="Tahoma"/>
                <w:color w:val="000000"/>
                <w:sz w:val="20"/>
                <w:szCs w:val="20"/>
                <w:lang w:val="hy-AM"/>
              </w:rPr>
              <w:t xml:space="preserve">4 </w:t>
            </w:r>
            <w:r w:rsidRPr="005E1F72">
              <w:rPr>
                <w:rFonts w:ascii="GHEA Grapalat" w:hAnsi="GHEA Grapalat" w:cs="Tahoma"/>
                <w:color w:val="000000"/>
                <w:sz w:val="20"/>
                <w:szCs w:val="20"/>
              </w:rPr>
              <w:t xml:space="preserve">.a. </w:t>
            </w:r>
            <w:r w:rsidRPr="005E1F72">
              <w:rPr>
                <w:rFonts w:ascii="GHEA Grapalat" w:hAnsi="GHEA Grapalat" w:cs="Tahoma"/>
                <w:color w:val="000000"/>
                <w:sz w:val="20"/>
                <w:szCs w:val="20"/>
                <w:lang w:val="hy-AM"/>
              </w:rPr>
              <w:t>Beneficiary financial institution</w:t>
            </w:r>
            <w:r w:rsidRPr="005E1F72">
              <w:rPr>
                <w:rFonts w:ascii="GHEA Grapalat" w:hAnsi="GHEA Grapalat" w:cs="Tahoma"/>
                <w:color w:val="000000"/>
                <w:sz w:val="20"/>
                <w:szCs w:val="20"/>
              </w:rPr>
              <w:t xml:space="preserve"> </w:t>
            </w:r>
          </w:p>
          <w:p w:rsidR="00334B2F" w:rsidRPr="005E1F72" w:rsidRDefault="00334B2F" w:rsidP="0040074F">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rsidR="00334B2F" w:rsidRPr="005E1F72" w:rsidRDefault="00334B2F" w:rsidP="0040074F">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/____________________/</w:t>
            </w:r>
          </w:p>
          <w:p w:rsidR="00334B2F" w:rsidRPr="005E1F72" w:rsidRDefault="00334B2F" w:rsidP="0040074F">
            <w:pPr>
              <w:rPr>
                <w:rFonts w:ascii="GHEA Grapalat" w:hAnsi="GHEA Grapalat" w:cs="Sylfaen"/>
                <w:sz w:val="20"/>
                <w:szCs w:val="20"/>
              </w:rPr>
            </w:pPr>
            <w:r w:rsidRPr="005E1F72">
              <w:rPr>
                <w:rFonts w:ascii="GHEA Grapalat" w:hAnsi="GHEA Grapalat" w:cs="Sylfaen"/>
                <w:sz w:val="20"/>
                <w:szCs w:val="20"/>
              </w:rPr>
              <w:t xml:space="preserve">  </w:t>
            </w:r>
          </w:p>
          <w:p w:rsidR="00334B2F" w:rsidRPr="005E1F72" w:rsidRDefault="00334B2F" w:rsidP="0040074F">
            <w:pPr>
              <w:rPr>
                <w:rFonts w:ascii="GHEA Grapalat" w:hAnsi="GHEA Grapalat" w:cs="Sylfaen"/>
                <w:sz w:val="20"/>
                <w:szCs w:val="20"/>
              </w:rPr>
            </w:pPr>
            <w:r w:rsidRPr="005E1F72">
              <w:rPr>
                <w:rFonts w:ascii="GHEA Grapalat" w:hAnsi="GHEA Grapalat" w:cs="Sylfaen"/>
                <w:sz w:val="20"/>
                <w:szCs w:val="20"/>
              </w:rPr>
              <w:t>/signature/</w:t>
            </w:r>
          </w:p>
          <w:p w:rsidR="00334B2F" w:rsidRPr="005E1F72" w:rsidRDefault="00334B2F" w:rsidP="0040074F">
            <w:pPr>
              <w:rPr>
                <w:rFonts w:ascii="GHEA Grapalat" w:hAnsi="GHEA Grapalat" w:cs="Tahoma"/>
                <w:color w:val="000000"/>
                <w:sz w:val="20"/>
                <w:szCs w:val="20"/>
              </w:rPr>
            </w:pPr>
          </w:p>
          <w:p w:rsidR="00334B2F" w:rsidRPr="005E1F72" w:rsidRDefault="00334B2F" w:rsidP="0040074F">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5E1F72" w:rsidRDefault="00334B2F" w:rsidP="0040074F">
            <w:pPr>
              <w:rPr>
                <w:rFonts w:ascii="GHEA Grapalat" w:hAnsi="GHEA Grapalat" w:cs="Tahoma"/>
                <w:color w:val="000000"/>
                <w:sz w:val="20"/>
                <w:szCs w:val="20"/>
              </w:rPr>
            </w:pPr>
            <w:r w:rsidRPr="005E1F72">
              <w:rPr>
                <w:rFonts w:ascii="GHEA Grapalat" w:hAnsi="GHEA Grapalat" w:cs="Tahoma"/>
                <w:color w:val="000000"/>
                <w:sz w:val="20"/>
                <w:szCs w:val="20"/>
              </w:rPr>
              <w:t xml:space="preserve">2 </w:t>
            </w:r>
            <w:r w:rsidRPr="005E1F72">
              <w:rPr>
                <w:rFonts w:ascii="GHEA Grapalat" w:hAnsi="GHEA Grapalat" w:cs="Tahoma"/>
                <w:color w:val="000000"/>
                <w:sz w:val="20"/>
                <w:szCs w:val="20"/>
                <w:lang w:val="hy-AM"/>
              </w:rPr>
              <w:t xml:space="preserve">3 </w:t>
            </w:r>
            <w:r w:rsidRPr="005E1F72">
              <w:rPr>
                <w:rFonts w:ascii="GHEA Grapalat" w:hAnsi="GHEA Grapalat" w:cs="Tahoma"/>
                <w:color w:val="000000"/>
                <w:sz w:val="20"/>
                <w:szCs w:val="20"/>
              </w:rPr>
              <w:t xml:space="preserve">.a. </w:t>
            </w:r>
            <w:r w:rsidRPr="005E1F72">
              <w:rPr>
                <w:rFonts w:ascii="GHEA Grapalat" w:hAnsi="GHEA Grapalat" w:cs="Tahoma"/>
                <w:color w:val="000000"/>
                <w:sz w:val="20"/>
                <w:szCs w:val="20"/>
                <w:lang w:val="hy-AM"/>
              </w:rPr>
              <w:t>Financial organization serving the payer</w:t>
            </w:r>
            <w:r w:rsidRPr="005E1F72">
              <w:rPr>
                <w:rFonts w:ascii="GHEA Grapalat" w:hAnsi="GHEA Grapalat" w:cs="Tahoma"/>
                <w:color w:val="000000"/>
                <w:sz w:val="20"/>
                <w:szCs w:val="20"/>
              </w:rPr>
              <w:t xml:space="preserve"> </w:t>
            </w:r>
          </w:p>
          <w:p w:rsidR="00334B2F" w:rsidRPr="005E1F72" w:rsidRDefault="00334B2F" w:rsidP="0040074F">
            <w:pPr>
              <w:jc w:val="right"/>
              <w:rPr>
                <w:rFonts w:ascii="GHEA Grapalat" w:hAnsi="GHEA Grapalat" w:cs="Tahoma"/>
                <w:color w:val="000000"/>
                <w:sz w:val="20"/>
                <w:szCs w:val="20"/>
              </w:rPr>
            </w:pPr>
          </w:p>
          <w:p w:rsidR="00334B2F" w:rsidRPr="005E1F72" w:rsidRDefault="00334B2F" w:rsidP="0040074F">
            <w:pPr>
              <w:jc w:val="right"/>
              <w:rPr>
                <w:rFonts w:ascii="GHEA Grapalat" w:hAnsi="GHEA Grapalat" w:cs="Tahoma"/>
                <w:color w:val="000000"/>
                <w:sz w:val="20"/>
                <w:szCs w:val="20"/>
              </w:rPr>
            </w:pPr>
          </w:p>
          <w:p w:rsidR="00334B2F" w:rsidRPr="005E1F72" w:rsidRDefault="00334B2F" w:rsidP="0040074F">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rsidR="00334B2F" w:rsidRPr="005E1F72" w:rsidRDefault="00334B2F" w:rsidP="0040074F">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/signature/</w:t>
            </w:r>
          </w:p>
          <w:p w:rsidR="00334B2F" w:rsidRPr="005E1F72" w:rsidRDefault="00334B2F" w:rsidP="0040074F">
            <w:pPr>
              <w:jc w:val="right"/>
              <w:rPr>
                <w:rFonts w:ascii="GHEA Grapalat" w:hAnsi="GHEA Grapalat" w:cs="Arial"/>
                <w:sz w:val="20"/>
                <w:szCs w:val="20"/>
                <w:lang w:val="hy-AM"/>
              </w:rPr>
            </w:pPr>
          </w:p>
        </w:tc>
      </w:tr>
      <w:tr w:rsidR="00334B2F" w:rsidRPr="005E1F72" w:rsidTr="0040074F">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5E1F72" w:rsidRDefault="00334B2F" w:rsidP="0040074F">
            <w:pPr>
              <w:rPr>
                <w:rFonts w:ascii="GHEA Grapalat" w:hAnsi="GHEA Grapalat" w:cs="Sylfaen"/>
                <w:sz w:val="20"/>
                <w:szCs w:val="20"/>
              </w:rPr>
            </w:pPr>
            <w:r w:rsidRPr="005E1F72">
              <w:rPr>
                <w:rFonts w:ascii="GHEA Grapalat" w:hAnsi="GHEA Grapalat" w:cs="Sylfaen"/>
                <w:sz w:val="20"/>
                <w:szCs w:val="20"/>
              </w:rPr>
              <w:lastRenderedPageBreak/>
              <w:t>24. b. K.T.</w:t>
            </w:r>
          </w:p>
          <w:p w:rsidR="00334B2F" w:rsidRPr="005E1F72" w:rsidRDefault="00334B2F" w:rsidP="0040074F">
            <w:pPr>
              <w:rPr>
                <w:rFonts w:ascii="GHEA Grapalat" w:hAnsi="GHEA Grapalat" w:cs="Sylfaen"/>
                <w:sz w:val="20"/>
                <w:szCs w:val="20"/>
              </w:rPr>
            </w:pPr>
          </w:p>
          <w:p w:rsidR="00334B2F" w:rsidRPr="005E1F72" w:rsidRDefault="00334B2F" w:rsidP="0040074F">
            <w:pPr>
              <w:rPr>
                <w:rFonts w:ascii="GHEA Grapalat" w:hAnsi="GHEA Grapalat" w:cs="Sylfaen"/>
                <w:sz w:val="20"/>
                <w:szCs w:val="20"/>
              </w:rPr>
            </w:pPr>
          </w:p>
          <w:p w:rsidR="00334B2F" w:rsidRPr="005E1F72" w:rsidRDefault="00334B2F" w:rsidP="0040074F">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 xml:space="preserve">2 </w:t>
            </w:r>
            <w:proofErr w:type="gramStart"/>
            <w:r w:rsidRPr="005E1F72">
              <w:rPr>
                <w:rFonts w:ascii="GHEA Grapalat" w:hAnsi="GHEA Grapalat" w:cs="Sylfaen"/>
                <w:sz w:val="20"/>
                <w:szCs w:val="20"/>
                <w:lang w:val="hy-AM"/>
              </w:rPr>
              <w:t xml:space="preserve">4 </w:t>
            </w:r>
            <w:r w:rsidRPr="005E1F72">
              <w:rPr>
                <w:rFonts w:ascii="GHEA Grapalat" w:hAnsi="GHEA Grapalat" w:cs="Sylfaen"/>
                <w:sz w:val="20"/>
                <w:szCs w:val="20"/>
              </w:rPr>
              <w:t>.</w:t>
            </w:r>
            <w:proofErr w:type="gramEnd"/>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c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 ___ </w:t>
            </w:r>
            <w:r w:rsidRPr="005E1F72">
              <w:rPr>
                <w:rFonts w:ascii="GHEA Grapalat" w:hAnsi="GHEA Grapalat" w:cs="Tahoma"/>
                <w:color w:val="000000"/>
                <w:sz w:val="20"/>
                <w:szCs w:val="20"/>
              </w:rPr>
              <w:t>20___</w:t>
            </w:r>
            <w:r w:rsidRPr="005E1F72">
              <w:rPr>
                <w:rFonts w:ascii="GHEA Grapalat" w:hAnsi="GHEA Grapalat" w:cs="Sylfaen"/>
                <w:sz w:val="20"/>
                <w:szCs w:val="20"/>
              </w:rPr>
              <w:t xml:space="preserve"> </w:t>
            </w:r>
          </w:p>
          <w:p w:rsidR="00334B2F" w:rsidRPr="005E1F72" w:rsidRDefault="00334B2F" w:rsidP="0040074F">
            <w:pPr>
              <w:rPr>
                <w:rFonts w:ascii="GHEA Grapalat" w:hAnsi="GHEA Grapalat" w:cs="Sylfaen"/>
                <w:sz w:val="20"/>
                <w:szCs w:val="20"/>
              </w:rPr>
            </w:pPr>
          </w:p>
          <w:p w:rsidR="00334B2F" w:rsidRPr="005E1F72" w:rsidRDefault="00334B2F" w:rsidP="0040074F">
            <w:pPr>
              <w:rPr>
                <w:rFonts w:ascii="GHEA Grapalat" w:hAnsi="GHEA Grapalat" w:cs="Sylfaen"/>
                <w:sz w:val="20"/>
                <w:szCs w:val="20"/>
              </w:rPr>
            </w:pPr>
            <w:r w:rsidRPr="005E1F72">
              <w:rPr>
                <w:rFonts w:ascii="GHEA Grapalat" w:hAnsi="GHEA Grapalat" w:cs="Sylfaen"/>
                <w:sz w:val="20"/>
                <w:szCs w:val="20"/>
              </w:rPr>
              <w:t xml:space="preserve">  </w:t>
            </w:r>
          </w:p>
          <w:p w:rsidR="00334B2F" w:rsidRPr="005E1F72" w:rsidRDefault="00334B2F" w:rsidP="0040074F">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5E1F72" w:rsidRDefault="00334B2F" w:rsidP="0040074F">
            <w:pPr>
              <w:rPr>
                <w:rFonts w:ascii="GHEA Grapalat" w:hAnsi="GHEA Grapalat" w:cs="Sylfaen"/>
                <w:sz w:val="20"/>
                <w:szCs w:val="20"/>
              </w:rPr>
            </w:pPr>
            <w:r w:rsidRPr="005E1F72">
              <w:rPr>
                <w:rFonts w:ascii="GHEA Grapalat" w:hAnsi="GHEA Grapalat" w:cs="Sylfaen"/>
                <w:sz w:val="20"/>
                <w:szCs w:val="20"/>
              </w:rPr>
              <w:t>23.b. K.T.</w:t>
            </w:r>
          </w:p>
          <w:p w:rsidR="00334B2F" w:rsidRPr="005E1F72" w:rsidRDefault="00334B2F" w:rsidP="0040074F">
            <w:pPr>
              <w:rPr>
                <w:rFonts w:ascii="GHEA Grapalat" w:hAnsi="GHEA Grapalat" w:cs="Sylfaen"/>
                <w:sz w:val="20"/>
                <w:szCs w:val="20"/>
              </w:rPr>
            </w:pPr>
          </w:p>
          <w:p w:rsidR="00334B2F" w:rsidRPr="005E1F72" w:rsidRDefault="00334B2F" w:rsidP="0040074F">
            <w:pPr>
              <w:rPr>
                <w:rFonts w:ascii="GHEA Grapalat" w:hAnsi="GHEA Grapalat" w:cs="Sylfaen"/>
                <w:sz w:val="20"/>
                <w:szCs w:val="20"/>
              </w:rPr>
            </w:pPr>
            <w:r w:rsidRPr="005E1F72">
              <w:rPr>
                <w:rFonts w:ascii="GHEA Grapalat" w:hAnsi="GHEA Grapalat" w:cs="Sylfaen"/>
                <w:sz w:val="20"/>
                <w:szCs w:val="20"/>
              </w:rPr>
              <w:t xml:space="preserve">                     </w:t>
            </w:r>
          </w:p>
          <w:p w:rsidR="00334B2F" w:rsidRPr="005E1F72" w:rsidRDefault="00334B2F" w:rsidP="0040074F">
            <w:pPr>
              <w:rPr>
                <w:rFonts w:ascii="GHEA Grapalat" w:hAnsi="GHEA Grapalat" w:cs="Sylfaen"/>
                <w:color w:val="000000"/>
                <w:sz w:val="20"/>
                <w:szCs w:val="20"/>
              </w:rPr>
            </w:pPr>
            <w:r w:rsidRPr="005E1F72">
              <w:rPr>
                <w:rFonts w:ascii="GHEA Grapalat" w:hAnsi="GHEA Grapalat" w:cs="Sylfaen"/>
                <w:sz w:val="20"/>
                <w:szCs w:val="20"/>
              </w:rPr>
              <w:t xml:space="preserve">23. </w:t>
            </w:r>
            <w:proofErr w:type="gramStart"/>
            <w:r w:rsidRPr="005E1F72">
              <w:rPr>
                <w:rFonts w:ascii="GHEA Grapalat" w:hAnsi="GHEA Grapalat" w:cs="Sylfaen"/>
                <w:sz w:val="20"/>
                <w:szCs w:val="20"/>
                <w:lang w:val="hy-AM"/>
              </w:rPr>
              <w:t xml:space="preserve">c </w:t>
            </w:r>
            <w:r w:rsidRPr="005E1F72">
              <w:rPr>
                <w:rFonts w:ascii="GHEA Grapalat" w:hAnsi="GHEA Grapalat" w:cs="Sylfaen"/>
                <w:sz w:val="20"/>
                <w:szCs w:val="20"/>
              </w:rPr>
              <w:t>.</w:t>
            </w:r>
            <w:proofErr w:type="gramEnd"/>
            <w:r w:rsidRPr="005E1F72">
              <w:rPr>
                <w:rFonts w:ascii="GHEA Grapalat" w:hAnsi="GHEA Grapalat" w:cs="Sylfaen"/>
                <w:sz w:val="20"/>
                <w:szCs w:val="20"/>
              </w:rPr>
              <w:t xml:space="preserve"> Implementation date: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year.</w:t>
            </w:r>
          </w:p>
          <w:p w:rsidR="00334B2F" w:rsidRPr="005E1F72" w:rsidRDefault="00334B2F" w:rsidP="0040074F">
            <w:pPr>
              <w:rPr>
                <w:rFonts w:ascii="GHEA Grapalat" w:hAnsi="GHEA Grapalat" w:cs="Sylfaen"/>
                <w:color w:val="000000"/>
                <w:sz w:val="20"/>
                <w:szCs w:val="20"/>
              </w:rPr>
            </w:pPr>
          </w:p>
          <w:p w:rsidR="00334B2F" w:rsidRPr="005E1F72" w:rsidRDefault="00334B2F" w:rsidP="0040074F">
            <w:pPr>
              <w:rPr>
                <w:rFonts w:ascii="GHEA Grapalat" w:hAnsi="GHEA Grapalat" w:cs="Sylfaen"/>
                <w:sz w:val="20"/>
                <w:szCs w:val="20"/>
              </w:rPr>
            </w:pPr>
          </w:p>
          <w:p w:rsidR="00334B2F" w:rsidRPr="005E1F72" w:rsidRDefault="00334B2F" w:rsidP="0040074F">
            <w:pPr>
              <w:jc w:val="right"/>
              <w:rPr>
                <w:rFonts w:ascii="GHEA Grapalat" w:hAnsi="GHEA Grapalat" w:cs="Arial"/>
                <w:sz w:val="20"/>
                <w:szCs w:val="20"/>
              </w:rPr>
            </w:pPr>
          </w:p>
        </w:tc>
      </w:tr>
    </w:tbl>
    <w:p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B4CF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B4CF4">
        <w:rPr>
          <w:rFonts w:ascii="GHEA Grapalat" w:hAnsi="GHEA Grapalat"/>
          <w:i/>
          <w:sz w:val="16"/>
          <w:lang w:val="hy-AM"/>
        </w:rPr>
        <w:t>* The payment request letter is filled in accordance with the "Mandatory valid conditions and procedure for filling out the payment request letter" defined in this invitation.</w:t>
      </w:r>
    </w:p>
    <w:p w:rsidR="00334B2F" w:rsidRPr="005E1F72" w:rsidRDefault="00334B2F" w:rsidP="00334B2F">
      <w:pPr>
        <w:jc w:val="center"/>
        <w:rPr>
          <w:rFonts w:ascii="GHEA Grapalat" w:hAnsi="GHEA Grapalat"/>
          <w:b/>
          <w:sz w:val="22"/>
          <w:szCs w:val="22"/>
          <w:lang w:val="nl-NL"/>
        </w:rPr>
      </w:pPr>
      <w:r>
        <w:rPr>
          <w:rFonts w:ascii="GHEA Grapalat" w:hAnsi="GHEA Grapalat"/>
          <w:b/>
          <w:lang w:val="hy-AM"/>
        </w:rPr>
        <w:br w:type="page"/>
      </w:r>
      <w:r w:rsidRPr="000B4CF4">
        <w:rPr>
          <w:rFonts w:ascii="GHEA Grapalat" w:hAnsi="GHEA Grapalat"/>
          <w:b/>
          <w:sz w:val="22"/>
          <w:szCs w:val="22"/>
          <w:lang w:val="hy-AM"/>
        </w:rPr>
        <w:lastRenderedPageBreak/>
        <w:t>Payment:</w:t>
      </w:r>
      <w:r w:rsidRPr="005E1F72">
        <w:rPr>
          <w:rFonts w:ascii="GHEA Grapalat" w:hAnsi="GHEA Grapalat"/>
          <w:b/>
          <w:sz w:val="22"/>
          <w:szCs w:val="22"/>
          <w:lang w:val="nl-NL"/>
        </w:rPr>
        <w:t xml:space="preserve"> </w:t>
      </w:r>
      <w:r w:rsidRPr="000B4CF4">
        <w:rPr>
          <w:rFonts w:ascii="GHEA Grapalat" w:hAnsi="GHEA Grapalat"/>
          <w:b/>
          <w:sz w:val="22"/>
          <w:szCs w:val="22"/>
          <w:lang w:val="hy-AM"/>
        </w:rPr>
        <w:t>demand letter</w:t>
      </w:r>
      <w:r w:rsidRPr="005E1F72">
        <w:rPr>
          <w:rFonts w:ascii="GHEA Grapalat" w:hAnsi="GHEA Grapalat"/>
          <w:b/>
          <w:sz w:val="22"/>
          <w:szCs w:val="22"/>
          <w:lang w:val="nl-NL"/>
        </w:rPr>
        <w:t xml:space="preserve"> </w:t>
      </w:r>
      <w:r w:rsidRPr="000B4CF4">
        <w:rPr>
          <w:rFonts w:ascii="GHEA Grapalat" w:hAnsi="GHEA Grapalat"/>
          <w:b/>
          <w:sz w:val="22"/>
          <w:szCs w:val="22"/>
          <w:lang w:val="hy-AM"/>
        </w:rPr>
        <w:t>mandatory</w:t>
      </w:r>
      <w:r w:rsidRPr="005E1F72">
        <w:rPr>
          <w:rFonts w:ascii="GHEA Grapalat" w:hAnsi="GHEA Grapalat"/>
          <w:b/>
          <w:sz w:val="22"/>
          <w:szCs w:val="22"/>
          <w:lang w:val="nl-NL"/>
        </w:rPr>
        <w:t xml:space="preserve"> </w:t>
      </w:r>
      <w:r w:rsidRPr="000B4CF4">
        <w:rPr>
          <w:rFonts w:ascii="GHEA Grapalat" w:hAnsi="GHEA Grapalat"/>
          <w:b/>
          <w:sz w:val="22"/>
          <w:szCs w:val="22"/>
          <w:lang w:val="hy-AM"/>
        </w:rPr>
        <w:t>valid conditions</w:t>
      </w:r>
      <w:r w:rsidRPr="005E1F72">
        <w:rPr>
          <w:rFonts w:ascii="GHEA Grapalat" w:hAnsi="GHEA Grapalat"/>
          <w:b/>
          <w:sz w:val="22"/>
          <w:szCs w:val="22"/>
          <w:lang w:val="nl-NL"/>
        </w:rPr>
        <w:t xml:space="preserve"> </w:t>
      </w:r>
      <w:r w:rsidRPr="000B4CF4">
        <w:rPr>
          <w:rFonts w:ascii="GHEA Grapalat" w:hAnsi="GHEA Grapalat"/>
          <w:b/>
          <w:sz w:val="22"/>
          <w:szCs w:val="22"/>
          <w:lang w:val="hy-AM"/>
        </w:rPr>
        <w:t>and:</w:t>
      </w:r>
      <w:r w:rsidRPr="005E1F72">
        <w:rPr>
          <w:rFonts w:ascii="GHEA Grapalat" w:hAnsi="GHEA Grapalat"/>
          <w:b/>
          <w:sz w:val="22"/>
          <w:szCs w:val="22"/>
          <w:lang w:val="nl-NL"/>
        </w:rPr>
        <w:t xml:space="preserve"> </w:t>
      </w:r>
      <w:r w:rsidRPr="000B4CF4">
        <w:rPr>
          <w:rFonts w:ascii="GHEA Grapalat" w:hAnsi="GHEA Grapalat"/>
          <w:b/>
          <w:sz w:val="22"/>
          <w:szCs w:val="22"/>
          <w:lang w:val="hy-AM"/>
        </w:rPr>
        <w:t>filling</w:t>
      </w:r>
      <w:r w:rsidRPr="005E1F72">
        <w:rPr>
          <w:rFonts w:ascii="GHEA Grapalat" w:hAnsi="GHEA Grapalat"/>
          <w:b/>
          <w:sz w:val="22"/>
          <w:szCs w:val="22"/>
          <w:lang w:val="nl-NL"/>
        </w:rPr>
        <w:t xml:space="preserve"> </w:t>
      </w:r>
      <w:r w:rsidRPr="005E1F72">
        <w:rPr>
          <w:rFonts w:ascii="GHEA Grapalat" w:hAnsi="GHEA Grapalat"/>
          <w:b/>
          <w:sz w:val="22"/>
          <w:szCs w:val="22"/>
          <w:lang w:val="hy-AM"/>
        </w:rPr>
        <w:t>the guide</w:t>
      </w:r>
    </w:p>
    <w:p w:rsidR="00334B2F" w:rsidRPr="005E1F72"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both"/>
              <w:rPr>
                <w:rFonts w:ascii="GHEA Grapalat" w:hAnsi="GHEA Grapalat"/>
                <w:sz w:val="20"/>
                <w:szCs w:val="20"/>
              </w:rPr>
            </w:pPr>
            <w:r w:rsidRPr="005E1F72">
              <w:rPr>
                <w:rFonts w:ascii="GHEA Grapalat" w:hAnsi="GHEA Grapalat"/>
                <w:sz w:val="20"/>
                <w:szCs w:val="20"/>
              </w:rPr>
              <w:t>Q/A:</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Terms of validity of the document "Request for payment".</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of the specified field/</w:t>
            </w:r>
          </w:p>
          <w:p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existence of a valid condition in the document</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b/>
                <w:sz w:val="20"/>
                <w:szCs w:val="20"/>
                <w:lang w:val="hy-AM"/>
              </w:rPr>
            </w:pPr>
            <w:r w:rsidRPr="005E1F72">
              <w:rPr>
                <w:rFonts w:ascii="GHEA Grapalat" w:hAnsi="GHEA Grapalat"/>
                <w:b/>
                <w:sz w:val="20"/>
                <w:szCs w:val="20"/>
              </w:rPr>
              <w:t>Requirement to complete a valid condition</w:t>
            </w:r>
            <w:r w:rsidRPr="005E1F72">
              <w:rPr>
                <w:rFonts w:ascii="GHEA Grapalat" w:hAnsi="GHEA Grapalat"/>
                <w:b/>
                <w:sz w:val="20"/>
                <w:szCs w:val="20"/>
                <w:lang w:val="hy-AM"/>
              </w:rPr>
              <w:t xml:space="preserve"> </w:t>
            </w:r>
          </w:p>
          <w:p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 xml:space="preserve">( </w:t>
            </w:r>
            <w:r w:rsidRPr="005E1F72">
              <w:rPr>
                <w:rFonts w:ascii="GHEA Grapalat" w:hAnsi="GHEA Grapalat"/>
                <w:b/>
                <w:sz w:val="20"/>
                <w:szCs w:val="20"/>
                <w:lang w:val="hy-AM"/>
              </w:rPr>
              <w:t xml:space="preserve">related to the procurement process </w:t>
            </w:r>
            <w:r w:rsidRPr="005E1F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ind w:left="-588" w:firstLine="588"/>
              <w:jc w:val="center"/>
              <w:rPr>
                <w:rFonts w:ascii="GHEA Grapalat" w:hAnsi="GHEA Grapalat"/>
                <w:b/>
                <w:sz w:val="20"/>
                <w:szCs w:val="20"/>
              </w:rPr>
            </w:pPr>
            <w:r w:rsidRPr="005E1F72">
              <w:rPr>
                <w:rFonts w:ascii="GHEA Grapalat" w:hAnsi="GHEA Grapalat"/>
                <w:b/>
                <w:sz w:val="20"/>
                <w:szCs w:val="20"/>
              </w:rPr>
              <w:t>Validity:</w:t>
            </w:r>
          </w:p>
          <w:p w:rsidR="00334B2F" w:rsidRPr="005E1F72" w:rsidRDefault="00334B2F" w:rsidP="00CB0ADE">
            <w:pPr>
              <w:ind w:left="-588" w:firstLine="588"/>
              <w:jc w:val="center"/>
              <w:rPr>
                <w:rFonts w:ascii="GHEA Grapalat" w:hAnsi="GHEA Grapalat"/>
                <w:b/>
                <w:sz w:val="20"/>
                <w:szCs w:val="20"/>
              </w:rPr>
            </w:pPr>
            <w:r w:rsidRPr="005E1F72">
              <w:rPr>
                <w:rFonts w:ascii="GHEA Grapalat" w:hAnsi="GHEA Grapalat"/>
                <w:b/>
                <w:sz w:val="20"/>
                <w:szCs w:val="20"/>
              </w:rPr>
              <w:t>complementary side:</w:t>
            </w:r>
          </w:p>
          <w:p w:rsidR="00334B2F" w:rsidRPr="005E1F72" w:rsidRDefault="00334B2F" w:rsidP="00CB0ADE">
            <w:pPr>
              <w:ind w:left="-588" w:firstLine="588"/>
              <w:jc w:val="center"/>
              <w:rPr>
                <w:rFonts w:ascii="GHEA Grapalat" w:hAnsi="GHEA Grapalat"/>
                <w:b/>
                <w:sz w:val="20"/>
                <w:szCs w:val="20"/>
              </w:rPr>
            </w:pPr>
            <w:r w:rsidRPr="005E1F72">
              <w:rPr>
                <w:rFonts w:ascii="GHEA Grapalat" w:hAnsi="GHEA Grapalat"/>
                <w:b/>
                <w:sz w:val="20"/>
                <w:szCs w:val="20"/>
              </w:rPr>
              <w:t>beneficiary or payer</w:t>
            </w:r>
          </w:p>
          <w:p w:rsidR="00334B2F" w:rsidRPr="005E1F72" w:rsidRDefault="00334B2F" w:rsidP="00CB0ADE">
            <w:pPr>
              <w:ind w:left="-588" w:firstLine="588"/>
              <w:jc w:val="center"/>
              <w:rPr>
                <w:rFonts w:ascii="GHEA Grapalat" w:hAnsi="GHEA Grapalat"/>
                <w:b/>
                <w:sz w:val="20"/>
                <w:szCs w:val="20"/>
              </w:rPr>
            </w:pPr>
            <w:r w:rsidRPr="005E1F72">
              <w:rPr>
                <w:rFonts w:ascii="GHEA Grapalat" w:hAnsi="GHEA Grapalat"/>
                <w:b/>
                <w:sz w:val="20"/>
                <w:szCs w:val="20"/>
              </w:rPr>
              <w:t xml:space="preserve">( </w:t>
            </w:r>
            <w:r w:rsidRPr="005E1F72">
              <w:rPr>
                <w:rFonts w:ascii="GHEA Grapalat" w:hAnsi="GHEA Grapalat"/>
                <w:b/>
                <w:sz w:val="20"/>
                <w:szCs w:val="20"/>
                <w:lang w:val="hy-AM"/>
              </w:rPr>
              <w:t xml:space="preserve">related to the procurement process </w:t>
            </w:r>
            <w:r w:rsidRPr="005E1F72">
              <w:rPr>
                <w:rFonts w:ascii="GHEA Grapalat" w:hAnsi="GHEA Grapalat"/>
                <w:b/>
                <w:sz w:val="20"/>
                <w:szCs w:val="20"/>
              </w:rPr>
              <w:t>)</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5:00</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Name of the document</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&lt;Request for Payment&gt; is pre-filled on the document</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both"/>
              <w:rPr>
                <w:rFonts w:ascii="GHEA Grapalat" w:hAnsi="GHEA Grapalat"/>
                <w:sz w:val="20"/>
                <w:szCs w:val="20"/>
              </w:rPr>
            </w:pPr>
            <w:r w:rsidRPr="005E1F72">
              <w:rPr>
                <w:rFonts w:ascii="GHEA Grapalat" w:hAnsi="GHEA Grapalat"/>
                <w:sz w:val="20"/>
                <w:szCs w:val="20"/>
              </w:rPr>
              <w:t>payment request number</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filled in by the beneficiary when submitting the payment request to the payer's bank</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both"/>
              <w:rPr>
                <w:rFonts w:ascii="GHEA Grapalat" w:hAnsi="GHEA Grapalat"/>
                <w:sz w:val="20"/>
                <w:szCs w:val="20"/>
              </w:rPr>
            </w:pPr>
            <w:r w:rsidRPr="005E1F72">
              <w:rPr>
                <w:rFonts w:ascii="GHEA Grapalat" w:hAnsi="GHEA Grapalat"/>
                <w:sz w:val="20"/>
                <w:szCs w:val="20"/>
              </w:rPr>
              <w:t>date of submission</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p w:rsidR="00334B2F" w:rsidRPr="005E1F72"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ind w:left="132" w:hanging="132"/>
              <w:jc w:val="center"/>
              <w:rPr>
                <w:rFonts w:ascii="GHEA Grapalat" w:hAnsi="GHEA Grapalat"/>
                <w:sz w:val="20"/>
                <w:szCs w:val="20"/>
                <w:lang w:val="hy-AM"/>
              </w:rPr>
            </w:pPr>
            <w:r w:rsidRPr="005E1F72">
              <w:rPr>
                <w:rFonts w:ascii="GHEA Grapalat" w:hAnsi="GHEA Grapalat"/>
                <w:sz w:val="20"/>
                <w:szCs w:val="20"/>
              </w:rPr>
              <w:t xml:space="preserve">is completed by the beneficiary on the day of submission of the payment request to the payer's bank </w:t>
            </w:r>
            <w:r w:rsidRPr="005E1F72">
              <w:rPr>
                <w:rFonts w:ascii="GHEA Grapalat" w:hAnsi="GHEA Grapalat"/>
                <w:sz w:val="20"/>
                <w:szCs w:val="20"/>
                <w:lang w:val="hy-AM"/>
              </w:rPr>
              <w:t>.</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both"/>
              <w:rPr>
                <w:rFonts w:ascii="GHEA Grapalat" w:hAnsi="GHEA Grapalat"/>
                <w:sz w:val="20"/>
                <w:szCs w:val="20"/>
              </w:rPr>
            </w:pPr>
            <w:r w:rsidRPr="005E1F72">
              <w:rPr>
                <w:rFonts w:ascii="GHEA Grapalat" w:hAnsi="GHEA Grapalat" w:cs="Sylfaen"/>
                <w:sz w:val="20"/>
                <w:szCs w:val="20"/>
                <w:lang w:val="hy-AM"/>
              </w:rPr>
              <w:t xml:space="preserve">Name of the payer </w:t>
            </w:r>
            <w:r w:rsidRPr="005E1F72">
              <w:rPr>
                <w:rFonts w:ascii="GHEA Grapalat" w:hAnsi="GHEA Grapalat" w:cs="Sylfaen"/>
                <w:sz w:val="20"/>
                <w:szCs w:val="20"/>
              </w:rPr>
              <w:t xml:space="preserve">, </w:t>
            </w:r>
            <w:r w:rsidRPr="005E1F72">
              <w:rPr>
                <w:rFonts w:ascii="GHEA Grapalat" w:hAnsi="GHEA Grapalat" w:cs="Sylfaen"/>
                <w:sz w:val="20"/>
                <w:szCs w:val="20"/>
                <w:lang w:val="hy-AM"/>
              </w:rPr>
              <w:t>or first and last name</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fill in the name of the person (payer) from whose account the amount specified in the request should be charged. Fill in the payer's name, surname, if it is a natural person or name, if it is a legal entity. Other data is also indicated as necessary.</w:t>
            </w:r>
            <w:r w:rsidRPr="005E1F72">
              <w:rPr>
                <w:rFonts w:ascii="GHEA Grapalat" w:hAnsi="GHEA Grapalat"/>
                <w:sz w:val="20"/>
                <w:szCs w:val="20"/>
                <w:lang w:val="hy-AM"/>
              </w:rPr>
              <w:t xml:space="preserve"> </w:t>
            </w:r>
            <w:r w:rsidRPr="005E1F72">
              <w:rPr>
                <w:rFonts w:ascii="GHEA Grapalat" w:hAnsi="GHEA Grapalat"/>
                <w:sz w:val="20"/>
                <w:szCs w:val="20"/>
              </w:rPr>
              <w:t>To be completed by the payer</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ind w:left="252" w:hanging="252"/>
              <w:jc w:val="center"/>
              <w:rPr>
                <w:rFonts w:ascii="GHEA Grapalat" w:hAnsi="GHEA Grapalat"/>
                <w:sz w:val="20"/>
                <w:szCs w:val="20"/>
              </w:rPr>
            </w:pPr>
            <w:r w:rsidRPr="005E1F72">
              <w:rPr>
                <w:rFonts w:ascii="GHEA Grapalat" w:hAnsi="GHEA Grapalat"/>
                <w:sz w:val="20"/>
                <w:szCs w:val="20"/>
              </w:rPr>
              <w:t>filled in by the payer</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name of the financial organization (branch) serving the payer (payer's bank)</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filled in by the payer</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the payer's account number</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the number of the payer's bank account in the financial organization serving him (branch), from which the amount specified in the demand letter should be charged</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filled in by the payer</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Payer's ID number</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optional</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supplemented by the normative legal acts of the Republic of Armenia in cases where the payer is a registered taxpayer</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filled in by the payer</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Payer's ID number</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optional</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is supplemented in the cases defined by the normative legal acts of the Republic of Armenia, when the payer is a natural person</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filled in by the payer</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Beneficiary </w:t>
            </w:r>
            <w:r w:rsidRPr="005E1F72">
              <w:rPr>
                <w:rFonts w:ascii="GHEA Grapalat" w:hAnsi="GHEA Grapalat" w:cs="Sylfaen"/>
                <w:sz w:val="20"/>
                <w:szCs w:val="20"/>
                <w:lang w:val="hy-AM"/>
              </w:rPr>
              <w:t xml:space="preserve">'s name </w:t>
            </w:r>
            <w:r w:rsidRPr="005E1F72">
              <w:rPr>
                <w:rFonts w:ascii="GHEA Grapalat" w:hAnsi="GHEA Grapalat" w:cs="Sylfaen"/>
                <w:sz w:val="20"/>
                <w:szCs w:val="20"/>
              </w:rPr>
              <w:t xml:space="preserve">, </w:t>
            </w:r>
            <w:r w:rsidRPr="005E1F72">
              <w:rPr>
                <w:rFonts w:ascii="GHEA Grapalat" w:hAnsi="GHEA Grapalat" w:cs="Sylfaen"/>
                <w:sz w:val="20"/>
                <w:szCs w:val="20"/>
                <w:lang w:val="hy-AM"/>
              </w:rPr>
              <w:t>or first and last name</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the name of the beneficiary (payee) is filled in. Other data is also indicated as necessary</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is filled in advance by the beneficiary by invitation</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Beneficiary's ID </w:t>
            </w:r>
            <w:r w:rsidRPr="005E1F72">
              <w:rPr>
                <w:rFonts w:ascii="GHEA Grapalat" w:hAnsi="GHEA Grapalat"/>
                <w:sz w:val="20"/>
                <w:szCs w:val="20"/>
                <w:lang w:val="hy-AM"/>
              </w:rPr>
              <w:t>number</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optional</w:t>
            </w:r>
          </w:p>
          <w:p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not filled in during the purchase process </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lang w:val="ru-RU"/>
              </w:rPr>
              <w:t xml:space="preserve">( </w:t>
            </w:r>
            <w:r w:rsidRPr="005E1F72">
              <w:rPr>
                <w:rFonts w:ascii="GHEA Grapalat" w:hAnsi="GHEA Grapalat" w:cs="Sylfaen"/>
                <w:sz w:val="20"/>
                <w:szCs w:val="20"/>
                <w:lang w:val="hy-AM"/>
              </w:rPr>
              <w:t xml:space="preserve">not filled </w:t>
            </w:r>
            <w:r w:rsidRPr="005E1F72">
              <w:rPr>
                <w:rFonts w:ascii="GHEA Grapalat" w:hAnsi="GHEA Grapalat" w:cs="Sylfaen"/>
                <w:sz w:val="20"/>
                <w:szCs w:val="20"/>
                <w:lang w:val="ru-RU"/>
              </w:rPr>
              <w:t>)</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Beneficiary's ID number</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optional</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is supplemented in the cases defined by the normative legal acts of the Republic of Armenia, when the beneficiary is a registered taxpayer</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is filled in advance by the beneficiary by invitation</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the name of the financial organization (branch) serving the beneficiary</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is filled in advance by the beneficiary by invitation</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beneficiary account number</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treasury </w:t>
            </w:r>
            <w:r w:rsidRPr="005E1F72">
              <w:rPr>
                <w:rFonts w:ascii="GHEA Grapalat" w:hAnsi="GHEA Grapalat"/>
                <w:sz w:val="20"/>
                <w:szCs w:val="20"/>
              </w:rPr>
              <w:t>) account to which the funds collected from the payer should be transferred is filled</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is filled in advance by the beneficiary by invitation</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amount (in numbers and words)</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the amount payable to the beneficiary is filled</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filled in by the payer</w:t>
            </w:r>
            <w:r w:rsidRPr="005E1F72">
              <w:rPr>
                <w:rFonts w:ascii="GHEA Grapalat" w:hAnsi="GHEA Grapalat"/>
                <w:sz w:val="20"/>
                <w:szCs w:val="20"/>
                <w:lang w:val="hy-AM"/>
              </w:rPr>
              <w:t xml:space="preserve"> </w:t>
            </w:r>
          </w:p>
        </w:tc>
      </w:tr>
      <w:tr w:rsidR="00334B2F" w:rsidRPr="00F91C77"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Amount accepted: (in numbers</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and:</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in words)</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optional</w:t>
            </w:r>
          </w:p>
          <w:p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(intended for partial acceptance of the specified amount, which does not apply in connection with purchases)</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(not filled in and not applied)</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currency (in words and code)</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filled in by the payer</w:t>
            </w:r>
          </w:p>
        </w:tc>
      </w:tr>
      <w:tr w:rsidR="00334B2F" w:rsidRPr="00F91C77"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the purpose of the transaction</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 xml:space="preserve">The words </w:t>
            </w:r>
            <w:r w:rsidRPr="005E1F72">
              <w:rPr>
                <w:rFonts w:ascii="GHEA Grapalat" w:hAnsi="GHEA Grapalat"/>
                <w:sz w:val="20"/>
                <w:szCs w:val="20"/>
              </w:rPr>
              <w:t xml:space="preserve">" </w:t>
            </w:r>
            <w:r w:rsidRPr="005E1F72">
              <w:rPr>
                <w:rFonts w:ascii="GHEA Grapalat" w:hAnsi="GHEA Grapalat"/>
                <w:sz w:val="20"/>
                <w:szCs w:val="20"/>
                <w:lang w:val="hy-AM"/>
              </w:rPr>
              <w:t xml:space="preserve">to ensure the performance of the contract </w:t>
            </w:r>
            <w:r w:rsidRPr="005E1F72">
              <w:rPr>
                <w:rFonts w:ascii="GHEA Grapalat" w:hAnsi="GHEA Grapalat"/>
                <w:sz w:val="20"/>
                <w:szCs w:val="20"/>
              </w:rPr>
              <w:t xml:space="preserve">" must </w:t>
            </w:r>
            <w:r w:rsidRPr="005E1F72">
              <w:rPr>
                <w:rFonts w:ascii="GHEA Grapalat" w:hAnsi="GHEA Grapalat"/>
                <w:sz w:val="20"/>
                <w:szCs w:val="20"/>
                <w:lang w:val="hy-AM"/>
              </w:rPr>
              <w:t>be added</w:t>
            </w:r>
          </w:p>
        </w:tc>
        <w:tc>
          <w:tcPr>
            <w:tcW w:w="2640" w:type="dxa"/>
            <w:tcBorders>
              <w:top w:val="single" w:sz="4" w:space="0" w:color="auto"/>
              <w:left w:val="single" w:sz="4" w:space="0" w:color="auto"/>
              <w:bottom w:val="single" w:sz="4" w:space="0" w:color="auto"/>
              <w:right w:val="single" w:sz="4" w:space="0" w:color="auto"/>
            </w:tcBorders>
          </w:tcPr>
          <w:p w:rsidR="00334B2F" w:rsidRPr="002A4619" w:rsidRDefault="00334B2F" w:rsidP="00CB0ADE">
            <w:pPr>
              <w:jc w:val="center"/>
              <w:rPr>
                <w:rFonts w:ascii="GHEA Grapalat" w:hAnsi="GHEA Grapalat"/>
                <w:sz w:val="20"/>
                <w:szCs w:val="20"/>
                <w:lang w:val="hy-AM"/>
              </w:rPr>
            </w:pPr>
            <w:r w:rsidRPr="002A4619">
              <w:rPr>
                <w:rFonts w:ascii="GHEA Grapalat" w:hAnsi="GHEA Grapalat"/>
                <w:sz w:val="20"/>
                <w:szCs w:val="20"/>
                <w:lang w:val="hy-AM"/>
              </w:rPr>
              <w:t>is filled in advance by the beneficiary by invitation</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lang w:val="hy-AM"/>
              </w:rPr>
              <w:t>Basis for making payment:</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the data of the document that is the basis for the collection of the amount specified in the demand letter and the payment to the beneficiary, based on which the beneficiary submits a payment demand letter to the bank serving the payer, the number of the contract that is the basis for submitting the demand letter is filled in </w:t>
            </w:r>
            <w:r w:rsidRPr="005E1F72">
              <w:rPr>
                <w:rFonts w:ascii="GHEA Grapalat" w:hAnsi="GHEA Grapalat"/>
                <w:sz w:val="20"/>
                <w:szCs w:val="20"/>
                <w:lang w:val="hy-AM"/>
              </w:rPr>
              <w:t>,</w:t>
            </w:r>
            <w:r w:rsidRPr="005E1F72">
              <w:rPr>
                <w:rFonts w:ascii="GHEA Grapalat" w:hAnsi="GHEA Grapalat" w:cs="Arial"/>
                <w:sz w:val="20"/>
                <w:szCs w:val="20"/>
                <w:lang w:val="hy-AM"/>
              </w:rPr>
              <w:t xml:space="preserve"> </w:t>
            </w:r>
            <w:r w:rsidRPr="005E1F72">
              <w:rPr>
                <w:rFonts w:ascii="GHEA Grapalat" w:hAnsi="GHEA Grapalat"/>
                <w:sz w:val="20"/>
                <w:szCs w:val="20"/>
              </w:rPr>
              <w:t xml:space="preserve">purchase procedure code </w:t>
            </w:r>
            <w:r w:rsidRPr="005E1F72">
              <w:rPr>
                <w:rFonts w:ascii="GHEA Grapalat" w:hAnsi="GHEA Grapalat" w:cs="Arial"/>
                <w:sz w:val="20"/>
                <w:szCs w:val="20"/>
                <w:lang w:val="hy-AM"/>
              </w:rPr>
              <w:t>according to the tort agreement,</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 xml:space="preserve">is completed by </w:t>
            </w:r>
            <w:r w:rsidRPr="005E1F72">
              <w:rPr>
                <w:rFonts w:ascii="GHEA Grapalat" w:hAnsi="GHEA Grapalat"/>
                <w:sz w:val="20"/>
                <w:szCs w:val="20"/>
                <w:lang w:val="hy-AM"/>
              </w:rPr>
              <w:t>the beneficiary</w:t>
            </w:r>
          </w:p>
        </w:tc>
      </w:tr>
      <w:tr w:rsidR="00334B2F" w:rsidRPr="00F91C77"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Del="0010680B"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lang w:val="hy-AM"/>
              </w:rPr>
              <w:t>Payment Terms:</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cs="Sylfaen"/>
                <w:sz w:val="20"/>
                <w:szCs w:val="20"/>
                <w:lang w:val="hy-AM"/>
              </w:rPr>
            </w:pPr>
            <w:r w:rsidRPr="005E1F72">
              <w:rPr>
                <w:rFonts w:ascii="GHEA Grapalat" w:hAnsi="GHEA Grapalat"/>
                <w:sz w:val="20"/>
                <w:szCs w:val="20"/>
              </w:rPr>
              <w:t>mandatory</w:t>
            </w:r>
            <w:r w:rsidRPr="005E1F72">
              <w:rPr>
                <w:rFonts w:ascii="GHEA Grapalat" w:hAnsi="GHEA Grapalat" w:cs="Sylfaen"/>
                <w:sz w:val="20"/>
                <w:szCs w:val="20"/>
                <w:lang w:val="hy-AM"/>
              </w:rPr>
              <w:t xml:space="preserve"> </w:t>
            </w:r>
          </w:p>
          <w:p w:rsidR="00334B2F" w:rsidRPr="005E1F72" w:rsidRDefault="00334B2F" w:rsidP="00CB0ADE">
            <w:pPr>
              <w:jc w:val="center"/>
              <w:rPr>
                <w:rFonts w:ascii="GHEA Grapalat" w:hAnsi="GHEA Grapalat" w:cs="Sylfaen"/>
                <w:sz w:val="20"/>
                <w:szCs w:val="20"/>
                <w:lang w:val="hy-AM"/>
              </w:rPr>
            </w:pPr>
            <w:r w:rsidRPr="005E1F72">
              <w:rPr>
                <w:rFonts w:ascii="GHEA Grapalat" w:hAnsi="GHEA Grapalat" w:cs="Sylfaen"/>
                <w:sz w:val="20"/>
                <w:szCs w:val="20"/>
                <w:lang w:val="hy-AM"/>
              </w:rPr>
              <w:t>the words &lt;accepted payment&gt; are added,</w:t>
            </w:r>
          </w:p>
          <w:p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which means that by signing the demand letter, the payer gives his consent in advance to debit the specified amount from his account</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is pre-filled by the beneficiary</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number of attached pages</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optional</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the number of pages of the documents attached to the demand letter, which must be provided to the payer, is filled</w:t>
            </w:r>
            <w:r w:rsidRPr="005E1F72">
              <w:rPr>
                <w:rFonts w:ascii="GHEA Grapalat" w:hAnsi="GHEA Grapalat"/>
                <w:sz w:val="20"/>
                <w:szCs w:val="20"/>
                <w:lang w:val="hy-AM"/>
              </w:rPr>
              <w:t xml:space="preserve"> </w:t>
            </w:r>
            <w:r w:rsidRPr="005E1F72">
              <w:rPr>
                <w:rFonts w:ascii="GHEA Grapalat" w:hAnsi="GHEA Grapalat"/>
                <w:sz w:val="20"/>
                <w:szCs w:val="20"/>
              </w:rPr>
              <w:t xml:space="preserve">( </w:t>
            </w:r>
            <w:r w:rsidRPr="005E1F72">
              <w:rPr>
                <w:rFonts w:ascii="GHEA Grapalat" w:hAnsi="GHEA Grapalat"/>
                <w:sz w:val="20"/>
                <w:szCs w:val="20"/>
                <w:lang w:val="hy-AM"/>
              </w:rPr>
              <w:t xml:space="preserve">to the payer's </w:t>
            </w:r>
            <w:r w:rsidRPr="005E1F72">
              <w:rPr>
                <w:rFonts w:ascii="GHEA Grapalat" w:hAnsi="GHEA Grapalat"/>
                <w:sz w:val="20"/>
                <w:szCs w:val="20"/>
                <w:lang w:val="hy-AM"/>
              </w:rPr>
              <w:lastRenderedPageBreak/>
              <w:t xml:space="preserve">bank </w:t>
            </w:r>
            <w:r w:rsidRPr="005E1F72">
              <w:rPr>
                <w:rFonts w:ascii="GHEA Grapalat" w:hAnsi="GHEA Grapalat"/>
                <w:sz w:val="20"/>
                <w:szCs w:val="20"/>
              </w:rPr>
              <w:t>)</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If the &lt; </w:t>
            </w:r>
            <w:r w:rsidRPr="005E1F72">
              <w:rPr>
                <w:rFonts w:ascii="GHEA Grapalat" w:hAnsi="GHEA Grapalat" w:cs="Sylfaen"/>
                <w:sz w:val="20"/>
                <w:szCs w:val="20"/>
                <w:lang w:val="hy-AM"/>
              </w:rPr>
              <w:t xml:space="preserve">Basis of payment execution&gt; field is filled, then this data must be filled </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lastRenderedPageBreak/>
              <w:t>is completed to the beneficiary</w:t>
            </w:r>
            <w:r w:rsidRPr="005E1F72">
              <w:rPr>
                <w:rFonts w:ascii="GHEA Grapalat" w:hAnsi="GHEA Grapalat"/>
                <w:sz w:val="20"/>
                <w:szCs w:val="20"/>
                <w:lang w:val="hy-AM"/>
              </w:rPr>
              <w:t xml:space="preserve"> </w:t>
            </w:r>
            <w:r w:rsidRPr="005E1F72">
              <w:rPr>
                <w:rFonts w:ascii="GHEA Grapalat" w:hAnsi="GHEA Grapalat"/>
                <w:sz w:val="20"/>
                <w:szCs w:val="20"/>
              </w:rPr>
              <w:t>by</w:t>
            </w:r>
          </w:p>
        </w:tc>
      </w:tr>
      <w:tr w:rsidR="00334B2F" w:rsidRPr="00F91C77"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lastRenderedPageBreak/>
              <w:t xml:space="preserve">2 </w:t>
            </w:r>
            <w:r w:rsidRPr="005E1F72">
              <w:rPr>
                <w:rFonts w:ascii="GHEA Grapalat" w:hAnsi="GHEA Grapalat"/>
                <w:sz w:val="20"/>
                <w:szCs w:val="20"/>
              </w:rPr>
              <w:t>1.a.</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signature of the payer</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 xml:space="preserve">this field is filled in </w:t>
            </w:r>
            <w:r w:rsidRPr="005E1F72">
              <w:rPr>
                <w:rFonts w:ascii="GHEA Grapalat" w:hAnsi="GHEA Grapalat"/>
                <w:sz w:val="20"/>
                <w:szCs w:val="20"/>
                <w:lang w:val="hy-AM"/>
              </w:rPr>
              <w:t xml:space="preserve">when the payer submits a claim. Moreover, </w:t>
            </w:r>
            <w:r w:rsidRPr="005E1F72">
              <w:rPr>
                <w:rFonts w:ascii="GHEA Grapalat" w:hAnsi="GHEA Grapalat"/>
                <w:sz w:val="20"/>
                <w:szCs w:val="20"/>
              </w:rPr>
              <w:t xml:space="preserve">if </w:t>
            </w:r>
            <w:r w:rsidRPr="005E1F72">
              <w:rPr>
                <w:rFonts w:ascii="GHEA Grapalat" w:hAnsi="GHEA Grapalat"/>
                <w:sz w:val="20"/>
                <w:szCs w:val="20"/>
                <w:lang w:val="hy-AM"/>
              </w:rPr>
              <w:t xml:space="preserve">&lt;accepted payment&gt; is indicated </w:t>
            </w:r>
            <w:r w:rsidRPr="005E1F72">
              <w:rPr>
                <w:rFonts w:ascii="GHEA Grapalat" w:hAnsi="GHEA Grapalat" w:cs="Sylfaen"/>
                <w:sz w:val="20"/>
                <w:szCs w:val="20"/>
                <w:lang w:val="hy-AM"/>
              </w:rPr>
              <w:t xml:space="preserve">in the Payment terms field , then the </w:t>
            </w:r>
            <w:r w:rsidRPr="005E1F72">
              <w:rPr>
                <w:rFonts w:ascii="GHEA Grapalat" w:hAnsi="GHEA Grapalat"/>
                <w:sz w:val="20"/>
                <w:szCs w:val="20"/>
              </w:rPr>
              <w:t xml:space="preserve">payer </w:t>
            </w:r>
            <w:r w:rsidRPr="005E1F72">
              <w:rPr>
                <w:rFonts w:ascii="GHEA Grapalat" w:hAnsi="GHEA Grapalat"/>
                <w:sz w:val="20"/>
                <w:szCs w:val="20"/>
                <w:lang w:val="hy-AM"/>
              </w:rPr>
              <w:t xml:space="preserve">agrees </w:t>
            </w:r>
            <w:r w:rsidRPr="005E1F72">
              <w:rPr>
                <w:rFonts w:ascii="GHEA Grapalat" w:hAnsi="GHEA Grapalat" w:cs="Sylfaen"/>
                <w:sz w:val="20"/>
                <w:szCs w:val="20"/>
                <w:lang w:val="hy-AM"/>
              </w:rPr>
              <w:t xml:space="preserve">in advance </w:t>
            </w:r>
            <w:r w:rsidRPr="005E1F72">
              <w:rPr>
                <w:rFonts w:ascii="GHEA Grapalat" w:hAnsi="GHEA Grapalat"/>
                <w:sz w:val="20"/>
                <w:szCs w:val="20"/>
                <w:lang w:val="hy-AM"/>
              </w:rPr>
              <w:t>by signing</w:t>
            </w:r>
            <w:r w:rsidRPr="005E1F72">
              <w:rPr>
                <w:rFonts w:ascii="GHEA Grapalat" w:hAnsi="GHEA Grapalat" w:cs="Sylfaen"/>
                <w:sz w:val="20"/>
                <w:szCs w:val="20"/>
                <w:lang w:val="hy-AM"/>
              </w:rPr>
              <w:t xml:space="preserve">  </w:t>
            </w:r>
            <w:r w:rsidRPr="005E1F72">
              <w:rPr>
                <w:rFonts w:ascii="GHEA Grapalat" w:hAnsi="GHEA Grapalat"/>
                <w:sz w:val="20"/>
                <w:szCs w:val="20"/>
                <w:lang w:val="hy-AM"/>
              </w:rPr>
              <w:t>to debit the said amount from his account. If the payer submits the claim electronically, the payer's electronic signature is placed in this field.</w:t>
            </w:r>
          </w:p>
          <w:p w:rsidR="00334B2F" w:rsidRPr="005E1F72"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is signed by the payer or</w:t>
            </w:r>
          </w:p>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the payer's electronic signature is placed</w:t>
            </w:r>
          </w:p>
          <w:p w:rsidR="00334B2F" w:rsidRPr="005E1F72" w:rsidRDefault="00334B2F" w:rsidP="00CB0ADE">
            <w:pPr>
              <w:jc w:val="center"/>
              <w:rPr>
                <w:rFonts w:ascii="GHEA Grapalat" w:hAnsi="GHEA Grapalat"/>
                <w:sz w:val="20"/>
                <w:szCs w:val="20"/>
                <w:lang w:val="hy-AM"/>
              </w:rPr>
            </w:pPr>
          </w:p>
        </w:tc>
      </w:tr>
      <w:tr w:rsidR="00334B2F" w:rsidRPr="00F91C77"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5E1F72" w:rsidRDefault="00334B2F" w:rsidP="00CB0ADE">
            <w:pPr>
              <w:rPr>
                <w:rFonts w:ascii="GHEA Grapalat" w:hAnsi="GHEA Grapalat"/>
                <w:sz w:val="20"/>
                <w:szCs w:val="20"/>
              </w:rPr>
            </w:pPr>
            <w:r w:rsidRPr="005E1F72">
              <w:rPr>
                <w:rFonts w:ascii="GHEA Grapalat" w:hAnsi="GHEA Grapalat"/>
                <w:sz w:val="20"/>
                <w:szCs w:val="20"/>
                <w:lang w:val="hy-AM"/>
              </w:rPr>
              <w:t xml:space="preserve">2 </w:t>
            </w:r>
            <w:r w:rsidRPr="005E1F72">
              <w:rPr>
                <w:rFonts w:ascii="GHEA Grapalat" w:hAnsi="GHEA Grapalat"/>
                <w:sz w:val="20"/>
                <w:szCs w:val="20"/>
              </w:rPr>
              <w:t>1.b.</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payer's stamp</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 xml:space="preserve">in the presence of a seal </w:t>
            </w:r>
            <w:r w:rsidRPr="005E1F72">
              <w:rPr>
                <w:rFonts w:ascii="GHEA Grapalat" w:hAnsi="GHEA Grapalat"/>
                <w:sz w:val="20"/>
                <w:szCs w:val="20"/>
                <w:lang w:val="hy-AM"/>
              </w:rPr>
              <w:t>, when the payer submits the claim in paper form</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is signed by the payer</w:t>
            </w:r>
          </w:p>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when submitting in paper form</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22.a.</w:t>
            </w:r>
            <w:r w:rsidRPr="005E1F72">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Beneficiary's signature</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Mandatory </w:t>
            </w:r>
            <w:r w:rsidRPr="005E1F72">
              <w:rPr>
                <w:rFonts w:ascii="GHEA Grapalat" w:hAnsi="GHEA Grapalat"/>
                <w:sz w:val="20"/>
                <w:szCs w:val="20"/>
                <w:lang w:val="hy-AM"/>
              </w:rPr>
              <w:t>:</w:t>
            </w:r>
            <w:r w:rsidRPr="005E1F72">
              <w:rPr>
                <w:rFonts w:ascii="GHEA Grapalat" w:hAnsi="GHEA Grapalat"/>
                <w:sz w:val="20"/>
                <w:szCs w:val="20"/>
              </w:rPr>
              <w:t xml:space="preserve"> </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filled in when presenting to the bank</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is signed by the beneficiary</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5E1F72" w:rsidRDefault="00334B2F" w:rsidP="00CB0ADE">
            <w:pPr>
              <w:rPr>
                <w:rFonts w:ascii="GHEA Grapalat" w:hAnsi="GHEA Grapalat"/>
                <w:sz w:val="20"/>
                <w:szCs w:val="20"/>
              </w:rPr>
            </w:pPr>
            <w:r w:rsidRPr="005E1F72">
              <w:rPr>
                <w:rFonts w:ascii="GHEA Grapalat" w:hAnsi="GHEA Grapalat"/>
                <w:sz w:val="20"/>
                <w:szCs w:val="20"/>
                <w:lang w:val="hy-AM"/>
              </w:rPr>
              <w:t xml:space="preserve">22 </w:t>
            </w:r>
            <w:r w:rsidRPr="005E1F72">
              <w:rPr>
                <w:rFonts w:ascii="GHEA Grapalat" w:hAnsi="GHEA Grapalat"/>
                <w:sz w:val="20"/>
                <w:szCs w:val="20"/>
              </w:rPr>
              <w:t>.b.</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Beneficiary's stamp</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if there is a seal</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is signed by the beneficiary</w:t>
            </w:r>
            <w:r w:rsidRPr="005E1F72">
              <w:rPr>
                <w:rFonts w:ascii="GHEA Grapalat" w:hAnsi="GHEA Grapalat"/>
                <w:sz w:val="20"/>
                <w:szCs w:val="20"/>
                <w:lang w:val="hy-AM"/>
              </w:rPr>
              <w:t xml:space="preserve"> </w:t>
            </w:r>
          </w:p>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when presenting to the bank in paper form</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2 </w:t>
            </w:r>
            <w:r w:rsidRPr="005E1F72">
              <w:rPr>
                <w:rFonts w:ascii="GHEA Grapalat" w:hAnsi="GHEA Grapalat"/>
                <w:sz w:val="20"/>
                <w:szCs w:val="20"/>
                <w:lang w:val="hy-AM"/>
              </w:rPr>
              <w:t xml:space="preserve">3 </w:t>
            </w:r>
            <w:r w:rsidRPr="005E1F72">
              <w:rPr>
                <w:rFonts w:ascii="GHEA Grapalat" w:hAnsi="GHEA Grapalat"/>
                <w:sz w:val="20"/>
                <w:szCs w:val="20"/>
              </w:rPr>
              <w:t>.a.</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the signature of the employee of the financial organization (branch) serving the payer</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the payment request in paper form </w:t>
            </w:r>
            <w:r w:rsidRPr="005E1F72">
              <w:rPr>
                <w:rFonts w:ascii="GHEA Grapalat" w:hAnsi="GHEA Grapalat"/>
                <w:sz w:val="20"/>
                <w:szCs w:val="20"/>
                <w:lang w:val="hy-AM"/>
              </w:rPr>
              <w:t xml:space="preserve">to the financial institution serving the payer </w:t>
            </w:r>
            <w:r w:rsidRPr="005E1F72">
              <w:rPr>
                <w:rFonts w:ascii="GHEA Grapalat" w:hAnsi="GHEA Grapalat"/>
                <w:sz w:val="20"/>
                <w:szCs w:val="20"/>
              </w:rPr>
              <w:t xml:space="preserve">in the case </w:t>
            </w:r>
            <w:r w:rsidRPr="005E1F72">
              <w:rPr>
                <w:rFonts w:ascii="GHEA Grapalat" w:hAnsi="GHEA Grapalat"/>
                <w:sz w:val="20"/>
                <w:szCs w:val="20"/>
                <w:lang w:val="hy-AM"/>
              </w:rPr>
              <w:t xml:space="preserve">of </w:t>
            </w:r>
            <w:r w:rsidRPr="005E1F72">
              <w:rPr>
                <w:rFonts w:ascii="GHEA Grapalat" w:hAnsi="GHEA Grapalat"/>
                <w:sz w:val="20"/>
                <w:szCs w:val="20"/>
              </w:rPr>
              <w:t>submission</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5E1F72" w:rsidRDefault="00334B2F" w:rsidP="00CB0ADE">
            <w:pPr>
              <w:rPr>
                <w:rFonts w:ascii="GHEA Grapalat" w:hAnsi="GHEA Grapalat"/>
                <w:sz w:val="20"/>
                <w:szCs w:val="20"/>
              </w:rPr>
            </w:pPr>
            <w:r w:rsidRPr="005E1F72">
              <w:rPr>
                <w:rFonts w:ascii="GHEA Grapalat" w:hAnsi="GHEA Grapalat"/>
                <w:sz w:val="20"/>
                <w:szCs w:val="20"/>
              </w:rPr>
              <w:t xml:space="preserve">2 </w:t>
            </w:r>
            <w:r w:rsidRPr="005E1F72">
              <w:rPr>
                <w:rFonts w:ascii="GHEA Grapalat" w:hAnsi="GHEA Grapalat"/>
                <w:sz w:val="20"/>
                <w:szCs w:val="20"/>
                <w:lang w:val="hy-AM"/>
              </w:rPr>
              <w:t xml:space="preserve">3 </w:t>
            </w:r>
            <w:r w:rsidRPr="005E1F72">
              <w:rPr>
                <w:rFonts w:ascii="GHEA Grapalat" w:hAnsi="GHEA Grapalat"/>
                <w:sz w:val="20"/>
                <w:szCs w:val="20"/>
              </w:rPr>
              <w:t>.b.</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stamp </w:t>
            </w:r>
            <w:r w:rsidRPr="005E1F72">
              <w:rPr>
                <w:rFonts w:ascii="GHEA Grapalat" w:hAnsi="GHEA Grapalat"/>
                <w:sz w:val="20"/>
                <w:szCs w:val="20"/>
              </w:rPr>
              <w:t>of the financial organization (branch) serving the payer</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if the payment request </w:t>
            </w:r>
            <w:r w:rsidRPr="005E1F72">
              <w:rPr>
                <w:rFonts w:ascii="GHEA Grapalat" w:hAnsi="GHEA Grapalat"/>
                <w:sz w:val="20"/>
                <w:szCs w:val="20"/>
                <w:lang w:val="hy-AM"/>
              </w:rPr>
              <w:t xml:space="preserve">is submitted </w:t>
            </w:r>
            <w:r w:rsidRPr="005E1F72">
              <w:rPr>
                <w:rFonts w:ascii="GHEA Grapalat" w:hAnsi="GHEA Grapalat"/>
                <w:sz w:val="20"/>
                <w:szCs w:val="20"/>
              </w:rPr>
              <w:t xml:space="preserve">in paper form </w:t>
            </w:r>
            <w:r w:rsidRPr="005E1F72">
              <w:rPr>
                <w:rFonts w:ascii="GHEA Grapalat" w:hAnsi="GHEA Grapalat"/>
                <w:sz w:val="20"/>
                <w:szCs w:val="20"/>
                <w:lang w:val="hy-AM"/>
              </w:rPr>
              <w:t>to the financial organization serving the payer</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 xml:space="preserve">2 </w:t>
            </w:r>
            <w:proofErr w:type="gramStart"/>
            <w:r w:rsidRPr="005E1F72">
              <w:rPr>
                <w:rFonts w:ascii="GHEA Grapalat" w:hAnsi="GHEA Grapalat"/>
                <w:sz w:val="20"/>
                <w:szCs w:val="20"/>
                <w:lang w:val="hy-AM"/>
              </w:rPr>
              <w:t xml:space="preserve">3 </w:t>
            </w:r>
            <w:r w:rsidRPr="005E1F72">
              <w:rPr>
                <w:rFonts w:ascii="GHEA Grapalat" w:hAnsi="GHEA Grapalat"/>
                <w:sz w:val="20"/>
                <w:szCs w:val="20"/>
              </w:rPr>
              <w:t>.</w:t>
            </w:r>
            <w:proofErr w:type="gramEnd"/>
            <w:r w:rsidRPr="005E1F72">
              <w:rPr>
                <w:rFonts w:ascii="GHEA Grapalat" w:hAnsi="GHEA Grapalat"/>
                <w:sz w:val="20"/>
                <w:szCs w:val="20"/>
              </w:rPr>
              <w:t xml:space="preserve"> </w:t>
            </w:r>
            <w:r w:rsidRPr="005E1F72">
              <w:rPr>
                <w:rFonts w:ascii="GHEA Grapalat" w:hAnsi="GHEA Grapalat"/>
                <w:sz w:val="20"/>
                <w:szCs w:val="20"/>
                <w:lang w:val="hy-AM"/>
              </w:rPr>
              <w:t>c:</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date, time, minute of execution by the financial organization (branch) serving the payer</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The financial organization (branch) serving the payer must specify the date, time, and minute of the request.</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2 </w:t>
            </w:r>
            <w:r w:rsidRPr="005E1F72">
              <w:rPr>
                <w:rFonts w:ascii="GHEA Grapalat" w:hAnsi="GHEA Grapalat"/>
                <w:sz w:val="20"/>
                <w:szCs w:val="20"/>
                <w:lang w:val="hy-AM"/>
              </w:rPr>
              <w:t xml:space="preserve">4 </w:t>
            </w:r>
            <w:r w:rsidRPr="005E1F72">
              <w:rPr>
                <w:rFonts w:ascii="GHEA Grapalat" w:hAnsi="GHEA Grapalat"/>
                <w:sz w:val="20"/>
                <w:szCs w:val="20"/>
              </w:rPr>
              <w:t>.a.</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the signature of the employee of the financial organization (branch) serving the beneficiary</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optional</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is filled in </w:t>
            </w:r>
            <w:r w:rsidRPr="005E1F72">
              <w:rPr>
                <w:rFonts w:ascii="GHEA Grapalat" w:hAnsi="GHEA Grapalat"/>
                <w:sz w:val="20"/>
                <w:szCs w:val="20"/>
              </w:rPr>
              <w:t xml:space="preserve">upon presentation </w:t>
            </w:r>
            <w:r w:rsidRPr="005E1F72">
              <w:rPr>
                <w:rFonts w:ascii="GHEA Grapalat" w:hAnsi="GHEA Grapalat"/>
                <w:sz w:val="20"/>
                <w:szCs w:val="20"/>
                <w:lang w:val="hy-AM"/>
              </w:rPr>
              <w:t xml:space="preserve">to </w:t>
            </w:r>
            <w:r w:rsidRPr="005E1F72">
              <w:rPr>
                <w:rFonts w:ascii="GHEA Grapalat" w:hAnsi="GHEA Grapalat"/>
                <w:sz w:val="20"/>
                <w:szCs w:val="20"/>
              </w:rPr>
              <w:t xml:space="preserve">the financial organization serving the beneficiary </w:t>
            </w:r>
            <w:r w:rsidRPr="005E1F72">
              <w:rPr>
                <w:rFonts w:ascii="GHEA Grapalat" w:hAnsi="GHEA Grapalat"/>
                <w:sz w:val="20"/>
                <w:szCs w:val="20"/>
                <w:lang w:val="hy-AM"/>
              </w:rPr>
              <w:t>, where</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w:t>
            </w:r>
            <w:r w:rsidRPr="005E1F72">
              <w:rPr>
                <w:rFonts w:ascii="GHEA Grapalat" w:hAnsi="GHEA Grapalat"/>
                <w:sz w:val="20"/>
                <w:szCs w:val="20"/>
              </w:rPr>
              <w:t xml:space="preserve">the employee's signature </w:t>
            </w:r>
            <w:r w:rsidRPr="005E1F72">
              <w:rPr>
                <w:rFonts w:ascii="GHEA Grapalat" w:hAnsi="GHEA Grapalat"/>
                <w:sz w:val="20"/>
                <w:szCs w:val="20"/>
                <w:lang w:val="hy-AM"/>
              </w:rPr>
              <w:t xml:space="preserve">is placed on the </w:t>
            </w:r>
            <w:r w:rsidRPr="005E1F72">
              <w:rPr>
                <w:rFonts w:ascii="GHEA Grapalat" w:hAnsi="GHEA Grapalat"/>
                <w:sz w:val="20"/>
                <w:szCs w:val="20"/>
              </w:rPr>
              <w:t>paper request</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2 </w:t>
            </w:r>
            <w:r w:rsidRPr="005E1F72">
              <w:rPr>
                <w:rFonts w:ascii="GHEA Grapalat" w:hAnsi="GHEA Grapalat"/>
                <w:sz w:val="20"/>
                <w:szCs w:val="20"/>
                <w:lang w:val="hy-AM"/>
              </w:rPr>
              <w:t xml:space="preserve">4 </w:t>
            </w:r>
            <w:r w:rsidRPr="005E1F72">
              <w:rPr>
                <w:rFonts w:ascii="GHEA Grapalat" w:hAnsi="GHEA Grapalat"/>
                <w:sz w:val="20"/>
                <w:szCs w:val="20"/>
              </w:rPr>
              <w:t>.b.</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the seal </w:t>
            </w:r>
            <w:r w:rsidRPr="005E1F72">
              <w:rPr>
                <w:rFonts w:ascii="GHEA Grapalat" w:hAnsi="GHEA Grapalat"/>
                <w:sz w:val="20"/>
                <w:szCs w:val="20"/>
                <w:lang w:val="hy-AM"/>
              </w:rPr>
              <w:t xml:space="preserve">of </w:t>
            </w:r>
            <w:r w:rsidRPr="005E1F72">
              <w:rPr>
                <w:rFonts w:ascii="GHEA Grapalat" w:hAnsi="GHEA Grapalat"/>
                <w:sz w:val="20"/>
                <w:szCs w:val="20"/>
              </w:rPr>
              <w:t>the financial organization (branch) serving the beneficiary</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optional</w:t>
            </w:r>
            <w:r w:rsidRPr="005E1F72">
              <w:rPr>
                <w:rFonts w:ascii="GHEA Grapalat" w:hAnsi="GHEA Grapalat"/>
                <w:sz w:val="20"/>
                <w:szCs w:val="20"/>
              </w:rPr>
              <w:t>​</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the payment request form </w:t>
            </w:r>
            <w:r w:rsidRPr="005E1F72">
              <w:rPr>
                <w:rFonts w:ascii="GHEA Grapalat" w:hAnsi="GHEA Grapalat"/>
                <w:sz w:val="20"/>
                <w:szCs w:val="20"/>
                <w:lang w:val="hy-AM"/>
              </w:rPr>
              <w:t xml:space="preserve">is filled in </w:t>
            </w:r>
            <w:r w:rsidRPr="005E1F72">
              <w:rPr>
                <w:rFonts w:ascii="GHEA Grapalat" w:hAnsi="GHEA Grapalat"/>
                <w:sz w:val="20"/>
                <w:szCs w:val="20"/>
              </w:rPr>
              <w:t xml:space="preserve">upon submission </w:t>
            </w:r>
            <w:r w:rsidRPr="005E1F72">
              <w:rPr>
                <w:rFonts w:ascii="GHEA Grapalat" w:hAnsi="GHEA Grapalat"/>
                <w:sz w:val="20"/>
                <w:szCs w:val="20"/>
                <w:lang w:val="hy-AM"/>
              </w:rPr>
              <w:t xml:space="preserve">of </w:t>
            </w:r>
            <w:r w:rsidRPr="005E1F72">
              <w:rPr>
                <w:rFonts w:ascii="GHEA Grapalat" w:hAnsi="GHEA Grapalat"/>
                <w:sz w:val="20"/>
                <w:szCs w:val="20"/>
              </w:rPr>
              <w:t xml:space="preserve">the </w:t>
            </w:r>
            <w:r w:rsidRPr="005E1F72">
              <w:rPr>
                <w:rFonts w:ascii="GHEA Grapalat" w:hAnsi="GHEA Grapalat"/>
                <w:sz w:val="20"/>
                <w:szCs w:val="20"/>
                <w:lang w:val="hy-AM"/>
              </w:rPr>
              <w:t>latter , where</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stamp</w:t>
            </w:r>
            <w:r w:rsidRPr="005E1F72">
              <w:rPr>
                <w:rFonts w:ascii="GHEA Grapalat" w:hAnsi="GHEA Grapalat"/>
                <w:sz w:val="20"/>
                <w:szCs w:val="20"/>
              </w:rPr>
              <w:t xml:space="preserve"> </w:t>
            </w:r>
            <w:r w:rsidRPr="005E1F72">
              <w:rPr>
                <w:rFonts w:ascii="GHEA Grapalat" w:hAnsi="GHEA Grapalat"/>
                <w:sz w:val="20"/>
                <w:szCs w:val="20"/>
                <w:lang w:val="hy-AM"/>
              </w:rPr>
              <w:t xml:space="preserve">is placed on </w:t>
            </w:r>
            <w:r w:rsidRPr="005E1F72">
              <w:rPr>
                <w:rFonts w:ascii="GHEA Grapalat" w:hAnsi="GHEA Grapalat"/>
                <w:sz w:val="20"/>
                <w:szCs w:val="20"/>
              </w:rPr>
              <w:t xml:space="preserve">the paper </w:t>
            </w:r>
            <w:r w:rsidRPr="005E1F72">
              <w:rPr>
                <w:rFonts w:ascii="GHEA Grapalat" w:hAnsi="GHEA Grapalat"/>
                <w:sz w:val="20"/>
                <w:szCs w:val="20"/>
                <w:lang w:val="hy-AM"/>
              </w:rPr>
              <w:t>request</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p>
        </w:tc>
      </w:tr>
      <w:tr w:rsidR="00334B2F" w:rsidRPr="000E3911"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2 </w:t>
            </w:r>
            <w:r w:rsidRPr="005E1F72">
              <w:rPr>
                <w:rFonts w:ascii="GHEA Grapalat" w:hAnsi="GHEA Grapalat"/>
                <w:sz w:val="20"/>
                <w:szCs w:val="20"/>
                <w:lang w:val="hy-AM"/>
              </w:rPr>
              <w:t xml:space="preserve">4 </w:t>
            </w:r>
            <w:r w:rsidRPr="005E1F72">
              <w:rPr>
                <w:rFonts w:ascii="GHEA Grapalat" w:hAnsi="GHEA Grapalat"/>
                <w:sz w:val="20"/>
                <w:szCs w:val="20"/>
              </w:rPr>
              <w:t>.c</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date, time, minute of the financial </w:t>
            </w:r>
            <w:r w:rsidRPr="005E1F72">
              <w:rPr>
                <w:rFonts w:ascii="GHEA Grapalat" w:hAnsi="GHEA Grapalat"/>
                <w:sz w:val="20"/>
                <w:szCs w:val="20"/>
              </w:rPr>
              <w:lastRenderedPageBreak/>
              <w:t>institution serving the beneficiary</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lastRenderedPageBreak/>
              <w:t>mandatory</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optional</w:t>
            </w:r>
            <w:r w:rsidRPr="005E1F72">
              <w:rPr>
                <w:rFonts w:ascii="GHEA Grapalat" w:hAnsi="GHEA Grapalat"/>
                <w:sz w:val="20"/>
                <w:szCs w:val="20"/>
              </w:rPr>
              <w:t>​</w:t>
            </w:r>
          </w:p>
          <w:p w:rsidR="00334B2F" w:rsidRPr="000E3911" w:rsidRDefault="00334B2F" w:rsidP="00CB0ADE">
            <w:pPr>
              <w:jc w:val="center"/>
              <w:rPr>
                <w:rFonts w:ascii="GHEA Grapalat" w:hAnsi="GHEA Grapalat"/>
                <w:sz w:val="20"/>
                <w:szCs w:val="20"/>
              </w:rPr>
            </w:pPr>
            <w:r w:rsidRPr="005E1F72">
              <w:rPr>
                <w:rFonts w:ascii="GHEA Grapalat" w:hAnsi="GHEA Grapalat"/>
                <w:sz w:val="20"/>
                <w:szCs w:val="20"/>
              </w:rPr>
              <w:t xml:space="preserve">the payment request form </w:t>
            </w:r>
            <w:r w:rsidRPr="005E1F72">
              <w:rPr>
                <w:rFonts w:ascii="GHEA Grapalat" w:hAnsi="GHEA Grapalat"/>
                <w:sz w:val="20"/>
                <w:szCs w:val="20"/>
                <w:lang w:val="hy-AM"/>
              </w:rPr>
              <w:t xml:space="preserve">is filled </w:t>
            </w:r>
            <w:r w:rsidRPr="005E1F72">
              <w:rPr>
                <w:rFonts w:ascii="GHEA Grapalat" w:hAnsi="GHEA Grapalat"/>
                <w:sz w:val="20"/>
                <w:szCs w:val="20"/>
                <w:lang w:val="hy-AM"/>
              </w:rPr>
              <w:lastRenderedPageBreak/>
              <w:t xml:space="preserve">in </w:t>
            </w:r>
            <w:r w:rsidRPr="005E1F72">
              <w:rPr>
                <w:rFonts w:ascii="GHEA Grapalat" w:hAnsi="GHEA Grapalat"/>
                <w:sz w:val="20"/>
                <w:szCs w:val="20"/>
              </w:rPr>
              <w:t xml:space="preserve">upon submission </w:t>
            </w:r>
            <w:r w:rsidRPr="005E1F72">
              <w:rPr>
                <w:rFonts w:ascii="GHEA Grapalat" w:hAnsi="GHEA Grapalat"/>
                <w:sz w:val="20"/>
                <w:szCs w:val="20"/>
                <w:lang w:val="hy-AM"/>
              </w:rPr>
              <w:t xml:space="preserve">of </w:t>
            </w:r>
            <w:r w:rsidRPr="005E1F72">
              <w:rPr>
                <w:rFonts w:ascii="GHEA Grapalat" w:hAnsi="GHEA Grapalat"/>
                <w:sz w:val="20"/>
                <w:szCs w:val="20"/>
              </w:rPr>
              <w:t xml:space="preserve">the </w:t>
            </w:r>
            <w:r w:rsidRPr="005E1F72">
              <w:rPr>
                <w:rFonts w:ascii="GHEA Grapalat" w:hAnsi="GHEA Grapalat"/>
                <w:sz w:val="20"/>
                <w:szCs w:val="20"/>
                <w:lang w:val="hy-AM"/>
              </w:rPr>
              <w:t>latter , where</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this data</w:t>
            </w:r>
            <w:r w:rsidRPr="005E1F72">
              <w:rPr>
                <w:rFonts w:ascii="GHEA Grapalat" w:hAnsi="GHEA Grapalat"/>
                <w:sz w:val="20"/>
                <w:szCs w:val="20"/>
              </w:rPr>
              <w:t xml:space="preserve"> </w:t>
            </w:r>
            <w:r w:rsidRPr="005E1F72">
              <w:rPr>
                <w:rFonts w:ascii="GHEA Grapalat" w:hAnsi="GHEA Grapalat"/>
                <w:sz w:val="20"/>
                <w:szCs w:val="20"/>
                <w:lang w:val="hy-AM"/>
              </w:rPr>
              <w:t xml:space="preserve">are placed on </w:t>
            </w:r>
            <w:r w:rsidRPr="005E1F72">
              <w:rPr>
                <w:rFonts w:ascii="GHEA Grapalat" w:hAnsi="GHEA Grapalat"/>
                <w:sz w:val="20"/>
                <w:szCs w:val="20"/>
              </w:rPr>
              <w:t xml:space="preserve">the paper </w:t>
            </w:r>
            <w:r w:rsidRPr="005E1F72">
              <w:rPr>
                <w:rFonts w:ascii="GHEA Grapalat" w:hAnsi="GHEA Grapalat"/>
                <w:sz w:val="20"/>
                <w:szCs w:val="20"/>
                <w:lang w:val="hy-AM"/>
              </w:rPr>
              <w:t>request</w:t>
            </w:r>
          </w:p>
        </w:tc>
        <w:tc>
          <w:tcPr>
            <w:tcW w:w="2640" w:type="dxa"/>
            <w:tcBorders>
              <w:top w:val="single" w:sz="4" w:space="0" w:color="auto"/>
              <w:left w:val="single" w:sz="4" w:space="0" w:color="auto"/>
              <w:bottom w:val="single" w:sz="4" w:space="0" w:color="auto"/>
              <w:right w:val="single" w:sz="4" w:space="0" w:color="auto"/>
            </w:tcBorders>
          </w:tcPr>
          <w:p w:rsidR="00334B2F" w:rsidRPr="000E3911" w:rsidRDefault="00334B2F" w:rsidP="00CB0ADE">
            <w:pPr>
              <w:jc w:val="center"/>
              <w:rPr>
                <w:rFonts w:ascii="GHEA Grapalat" w:hAnsi="GHEA Grapalat"/>
                <w:sz w:val="20"/>
                <w:szCs w:val="20"/>
              </w:rPr>
            </w:pPr>
          </w:p>
        </w:tc>
      </w:tr>
    </w:tbl>
    <w:p w:rsidR="00334B2F" w:rsidRPr="000F4414" w:rsidRDefault="00334B2F" w:rsidP="00334B2F">
      <w:pPr>
        <w:pStyle w:val="a3"/>
        <w:jc w:val="right"/>
        <w:rPr>
          <w:rFonts w:ascii="GHEA Grapalat" w:hAnsi="GHEA Grapalat" w:cs="Sylfaen"/>
          <w:i w:val="0"/>
          <w:lang w:val="en-US"/>
        </w:rPr>
      </w:pPr>
    </w:p>
    <w:p w:rsidR="00334B2F" w:rsidRPr="000E3911" w:rsidRDefault="00334B2F" w:rsidP="00334B2F">
      <w:pPr>
        <w:pStyle w:val="a3"/>
        <w:jc w:val="right"/>
        <w:rPr>
          <w:rFonts w:ascii="GHEA Grapalat" w:hAnsi="GHEA Grapalat" w:cs="Sylfaen"/>
          <w:i w:val="0"/>
          <w:lang w:val="en-US"/>
        </w:rPr>
      </w:pPr>
    </w:p>
    <w:p w:rsidR="00334B2F" w:rsidRPr="000E3911" w:rsidRDefault="00334B2F" w:rsidP="00334B2F">
      <w:pPr>
        <w:pStyle w:val="a3"/>
        <w:jc w:val="right"/>
        <w:rPr>
          <w:rFonts w:ascii="GHEA Grapalat" w:hAnsi="GHEA Grapalat" w:cs="Sylfaen"/>
          <w:i w:val="0"/>
          <w:lang w:val="en-US"/>
        </w:rPr>
      </w:pPr>
    </w:p>
    <w:p w:rsidR="00334B2F" w:rsidRPr="000E3911" w:rsidRDefault="00334B2F" w:rsidP="00334B2F">
      <w:pPr>
        <w:pStyle w:val="a3"/>
        <w:jc w:val="right"/>
        <w:rPr>
          <w:rFonts w:ascii="GHEA Grapalat" w:hAnsi="GHEA Grapalat" w:cs="Sylfaen"/>
          <w:i w:val="0"/>
          <w:lang w:val="en-US"/>
        </w:rPr>
      </w:pPr>
    </w:p>
    <w:p w:rsidR="00D359C1" w:rsidRDefault="00334B2F" w:rsidP="006A7D52">
      <w:pPr>
        <w:pStyle w:val="31"/>
        <w:spacing w:line="240" w:lineRule="auto"/>
        <w:jc w:val="right"/>
        <w:rPr>
          <w:rFonts w:ascii="GHEA Grapalat" w:hAnsi="GHEA Grapalat"/>
          <w:lang w:val="hy-AM"/>
        </w:rPr>
      </w:pPr>
      <w:r>
        <w:rPr>
          <w:rFonts w:ascii="GHEA Grapalat" w:hAnsi="GHEA Grapalat"/>
          <w:b/>
          <w:lang w:val="hy-AM"/>
        </w:rPr>
        <w:br w:type="page"/>
      </w:r>
    </w:p>
    <w:p w:rsidR="009E7BBE" w:rsidRDefault="009E7BBE" w:rsidP="00EF3662">
      <w:pPr>
        <w:pStyle w:val="31"/>
        <w:spacing w:line="240" w:lineRule="auto"/>
        <w:jc w:val="right"/>
        <w:rPr>
          <w:rFonts w:ascii="GHEA Grapalat" w:hAnsi="GHEA Grapalat" w:cs="Sylfaen"/>
          <w:b/>
          <w:lang w:val="hy-AM"/>
        </w:rPr>
        <w:sectPr w:rsidR="009E7BBE" w:rsidSect="00C5120A">
          <w:pgSz w:w="11906" w:h="16838" w:code="9"/>
          <w:pgMar w:top="720" w:right="476" w:bottom="360" w:left="900" w:header="562" w:footer="562" w:gutter="0"/>
          <w:cols w:space="720"/>
        </w:sectPr>
      </w:pPr>
    </w:p>
    <w:p w:rsidR="00071D1C" w:rsidRPr="000B4CF4" w:rsidRDefault="00071D1C" w:rsidP="00EF3662">
      <w:pPr>
        <w:pStyle w:val="31"/>
        <w:spacing w:line="240" w:lineRule="auto"/>
        <w:jc w:val="right"/>
        <w:rPr>
          <w:rFonts w:ascii="GHEA Grapalat" w:hAnsi="GHEA Grapalat" w:cs="Sylfaen"/>
          <w:b/>
          <w:lang w:val="hy-AM"/>
        </w:rPr>
      </w:pPr>
      <w:r w:rsidRPr="005E1F72">
        <w:rPr>
          <w:rFonts w:ascii="GHEA Grapalat" w:hAnsi="GHEA Grapalat" w:cs="Sylfaen"/>
          <w:b/>
          <w:lang w:val="hy-AM"/>
        </w:rPr>
        <w:lastRenderedPageBreak/>
        <w:t xml:space="preserve">Appendix </w:t>
      </w:r>
      <w:r w:rsidR="00177245" w:rsidRPr="000B4CF4">
        <w:rPr>
          <w:rFonts w:ascii="GHEA Grapalat" w:hAnsi="GHEA Grapalat" w:cs="Sylfaen"/>
          <w:b/>
          <w:lang w:val="hy-AM"/>
        </w:rPr>
        <w:t>6</w:t>
      </w:r>
    </w:p>
    <w:p w:rsidR="00071D1C" w:rsidRPr="005E1F72" w:rsidRDefault="00BA1F77" w:rsidP="00EF3662">
      <w:pPr>
        <w:pStyle w:val="31"/>
        <w:spacing w:line="240" w:lineRule="auto"/>
        <w:jc w:val="right"/>
        <w:rPr>
          <w:rFonts w:ascii="GHEA Grapalat" w:hAnsi="GHEA Grapalat" w:cs="Sylfaen"/>
          <w:b/>
          <w:lang w:val="hy-AM"/>
        </w:rPr>
      </w:pPr>
      <w:r w:rsidRPr="00E65E2E">
        <w:rPr>
          <w:rFonts w:ascii="GHEA Grapalat" w:hAnsi="GHEA Grapalat"/>
          <w:b/>
          <w:i/>
          <w:sz w:val="22"/>
          <w:szCs w:val="22"/>
          <w:lang w:val="hy-AM"/>
        </w:rPr>
        <w:t xml:space="preserve">" </w:t>
      </w:r>
      <w:r w:rsidR="000A1AC0">
        <w:rPr>
          <w:rFonts w:ascii="GHEA Grapalat" w:hAnsi="GHEA Grapalat" w:cs="Sylfaen"/>
          <w:b/>
          <w:i/>
          <w:sz w:val="22"/>
          <w:szCs w:val="22"/>
          <w:lang w:val="es-ES"/>
        </w:rPr>
        <w:t xml:space="preserve">RAGM </w:t>
      </w:r>
      <w:r w:rsidR="000A1AC0" w:rsidRPr="0033011B">
        <w:rPr>
          <w:rFonts w:ascii="GHEA Grapalat" w:hAnsi="GHEA Grapalat" w:cs="Sylfaen"/>
          <w:b/>
          <w:i/>
          <w:sz w:val="22"/>
          <w:szCs w:val="22"/>
          <w:lang w:val="en-US"/>
        </w:rPr>
        <w:t xml:space="preserve">DZHD </w:t>
      </w:r>
      <w:r>
        <w:rPr>
          <w:rFonts w:ascii="GHEA Grapalat" w:hAnsi="GHEA Grapalat" w:cs="Sylfaen"/>
          <w:b/>
          <w:i/>
          <w:sz w:val="22"/>
          <w:szCs w:val="22"/>
          <w:lang w:val="es-ES"/>
        </w:rPr>
        <w:t xml:space="preserve">-GHASHZB-2024/01 </w:t>
      </w:r>
      <w:r w:rsidRPr="00E65E2E">
        <w:rPr>
          <w:rFonts w:ascii="GHEA Grapalat" w:hAnsi="GHEA Grapalat"/>
          <w:b/>
          <w:i/>
          <w:sz w:val="22"/>
          <w:szCs w:val="22"/>
          <w:lang w:val="hy-AM"/>
        </w:rPr>
        <w:t>"</w:t>
      </w:r>
      <w:r w:rsidRPr="004B1AE3">
        <w:rPr>
          <w:rFonts w:ascii="GHEA Grapalat" w:hAnsi="GHEA Grapalat" w:cs="Sylfaen"/>
          <w:b/>
          <w:i/>
          <w:sz w:val="22"/>
          <w:szCs w:val="22"/>
          <w:lang w:val="hy-AM"/>
        </w:rPr>
        <w:t xml:space="preserve">  </w:t>
      </w:r>
      <w:r w:rsidR="00071D1C" w:rsidRPr="005E1F72">
        <w:rPr>
          <w:rFonts w:ascii="GHEA Grapalat" w:hAnsi="GHEA Grapalat" w:cs="Sylfaen"/>
          <w:b/>
          <w:lang w:val="hy-AM"/>
        </w:rPr>
        <w:t>with code</w:t>
      </w:r>
    </w:p>
    <w:p w:rsidR="00071D1C" w:rsidRPr="005E1F72" w:rsidRDefault="008160E9" w:rsidP="00EF3662">
      <w:pPr>
        <w:pStyle w:val="31"/>
        <w:spacing w:line="240" w:lineRule="auto"/>
        <w:jc w:val="right"/>
        <w:rPr>
          <w:rFonts w:ascii="GHEA Grapalat" w:hAnsi="GHEA Grapalat" w:cs="Sylfaen"/>
          <w:b/>
          <w:lang w:val="hy-AM"/>
        </w:rPr>
      </w:pPr>
      <w:r>
        <w:rPr>
          <w:rFonts w:ascii="GHEA Grapalat" w:hAnsi="GHEA Grapalat" w:cs="Sylfaen"/>
          <w:b/>
          <w:lang w:val="hy-AM"/>
        </w:rPr>
        <w:t>of an invitation to request a quote</w:t>
      </w:r>
    </w:p>
    <w:p w:rsidR="00071D1C" w:rsidRPr="005E1F72" w:rsidRDefault="00071D1C" w:rsidP="00EF3662">
      <w:pPr>
        <w:jc w:val="right"/>
        <w:rPr>
          <w:rFonts w:ascii="GHEA Grapalat" w:hAnsi="GHEA Grapalat"/>
          <w:i/>
          <w:sz w:val="20"/>
          <w:lang w:val="hy-AM"/>
        </w:rPr>
      </w:pPr>
    </w:p>
    <w:p w:rsidR="00750758" w:rsidRPr="00E6597C" w:rsidRDefault="00750758" w:rsidP="00750758">
      <w:pPr>
        <w:ind w:left="-142" w:firstLine="142"/>
        <w:jc w:val="center"/>
        <w:rPr>
          <w:rFonts w:ascii="GHEA Grapalat" w:hAnsi="GHEA Grapalat" w:cs="Times Armenian"/>
          <w:b/>
          <w:sz w:val="20"/>
          <w:szCs w:val="20"/>
          <w:lang w:val="es-ES"/>
        </w:rPr>
      </w:pPr>
      <w:r w:rsidRPr="00D55871">
        <w:rPr>
          <w:rFonts w:ascii="GHEA Grapalat" w:hAnsi="GHEA Grapalat"/>
          <w:b/>
          <w:i/>
          <w:sz w:val="20"/>
          <w:szCs w:val="20"/>
          <w:lang w:val="hy-AM"/>
        </w:rPr>
        <w:t>"RA</w:t>
      </w:r>
      <w:r w:rsidRPr="001E6B1F">
        <w:rPr>
          <w:rFonts w:ascii="GHEA Grapalat" w:hAnsi="GHEA Grapalat"/>
          <w:b/>
          <w:i/>
          <w:sz w:val="20"/>
          <w:szCs w:val="20"/>
          <w:lang w:val="nb-NO"/>
        </w:rPr>
        <w:t xml:space="preserve"> H. GHAZARYAN Primary </w:t>
      </w:r>
      <w:r w:rsidR="00BA1F77">
        <w:rPr>
          <w:rFonts w:ascii="GHEA Grapalat" w:hAnsi="GHEA Grapalat" w:cs="Arial Armenian"/>
          <w:b/>
          <w:sz w:val="20"/>
          <w:szCs w:val="20"/>
          <w:lang w:val="nb-NO"/>
        </w:rPr>
        <w:t xml:space="preserve">School </w:t>
      </w:r>
      <w:r w:rsidRPr="000A4F2E">
        <w:rPr>
          <w:rFonts w:ascii="GHEA Grapalat" w:hAnsi="GHEA Grapalat"/>
          <w:b/>
          <w:sz w:val="20"/>
          <w:szCs w:val="20"/>
          <w:lang w:val="hy-AM"/>
        </w:rPr>
        <w:t xml:space="preserve">of Dzoragigh, Gegharkunik Marz </w:t>
      </w:r>
      <w:r w:rsidRPr="00D55871">
        <w:rPr>
          <w:rFonts w:ascii="GHEA Grapalat" w:hAnsi="GHEA Grapalat"/>
          <w:b/>
          <w:i/>
          <w:sz w:val="20"/>
          <w:szCs w:val="20"/>
          <w:lang w:val="hy-AM"/>
        </w:rPr>
        <w:t xml:space="preserve">" </w:t>
      </w:r>
      <w:r w:rsidRPr="00B41C2B">
        <w:rPr>
          <w:rFonts w:ascii="GHEA Grapalat" w:hAnsi="GHEA Grapalat" w:cs="Sylfaen"/>
          <w:b/>
          <w:sz w:val="20"/>
          <w:szCs w:val="20"/>
          <w:lang w:val="pt-BR"/>
        </w:rPr>
        <w:t xml:space="preserve">LABORATORY RENOVATION WORKS FOR THE NEEDS </w:t>
      </w:r>
      <w:r>
        <w:rPr>
          <w:rFonts w:ascii="GHEA Grapalat" w:hAnsi="GHEA Grapalat" w:cs="Sylfaen"/>
          <w:b/>
          <w:sz w:val="20"/>
          <w:szCs w:val="20"/>
          <w:lang w:val="hy-AM"/>
        </w:rPr>
        <w:t xml:space="preserve">OF </w:t>
      </w:r>
      <w:r w:rsidRPr="00D55871">
        <w:rPr>
          <w:rFonts w:ascii="GHEA Grapalat" w:hAnsi="GHEA Grapalat" w:cs="Arial Armenian"/>
          <w:b/>
          <w:sz w:val="20"/>
          <w:szCs w:val="20"/>
          <w:lang w:val="fr-FR"/>
        </w:rPr>
        <w:t>POAK</w:t>
      </w:r>
      <w:r w:rsidRPr="00E6597C">
        <w:rPr>
          <w:rFonts w:ascii="GHEA Grapalat" w:hAnsi="GHEA Grapalat" w:cs="Times Armenian"/>
          <w:b/>
          <w:sz w:val="20"/>
          <w:szCs w:val="20"/>
          <w:lang w:val="es-ES"/>
        </w:rPr>
        <w:t xml:space="preserve">     </w:t>
      </w:r>
    </w:p>
    <w:p w:rsidR="006A7D52" w:rsidRPr="00750758" w:rsidRDefault="006A7D52" w:rsidP="006A7D52">
      <w:pPr>
        <w:ind w:left="-142" w:firstLine="142"/>
        <w:jc w:val="center"/>
        <w:rPr>
          <w:rFonts w:ascii="GHEA Grapalat" w:hAnsi="GHEA Grapalat"/>
          <w:b/>
          <w:color w:val="000000" w:themeColor="text1"/>
          <w:sz w:val="22"/>
          <w:lang w:val="es-ES"/>
        </w:rPr>
      </w:pPr>
    </w:p>
    <w:p w:rsidR="006A7D52" w:rsidRPr="00236781" w:rsidRDefault="006A7D52" w:rsidP="006A7D52">
      <w:pPr>
        <w:ind w:left="-142" w:firstLine="142"/>
        <w:jc w:val="center"/>
        <w:rPr>
          <w:rFonts w:ascii="GHEA Grapalat" w:hAnsi="GHEA Grapalat" w:cs="Times Armenian"/>
          <w:b/>
          <w:color w:val="000000" w:themeColor="text1"/>
          <w:lang w:val="hy-AM"/>
        </w:rPr>
      </w:pPr>
      <w:r w:rsidRPr="00236781">
        <w:rPr>
          <w:rFonts w:ascii="GHEA Grapalat" w:hAnsi="GHEA Grapalat" w:cs="Sylfaen"/>
          <w:b/>
          <w:color w:val="000000" w:themeColor="text1"/>
          <w:sz w:val="22"/>
          <w:lang w:val="hy-AM"/>
        </w:rPr>
        <w:t>CONTRACT:</w:t>
      </w:r>
      <w:r w:rsidRPr="00236781">
        <w:rPr>
          <w:rFonts w:ascii="GHEA Grapalat" w:hAnsi="GHEA Grapalat" w:cs="Times Armenian"/>
          <w:b/>
          <w:color w:val="000000" w:themeColor="text1"/>
          <w:sz w:val="22"/>
          <w:lang w:val="hy-AM"/>
        </w:rPr>
        <w:t xml:space="preserve">   </w:t>
      </w:r>
    </w:p>
    <w:p w:rsidR="00071D1C" w:rsidRPr="003850CD" w:rsidRDefault="006A7D52" w:rsidP="00A238A2">
      <w:pPr>
        <w:ind w:left="-142" w:firstLine="142"/>
        <w:jc w:val="center"/>
        <w:rPr>
          <w:rFonts w:ascii="GHEA Grapalat" w:hAnsi="GHEA Grapalat" w:cs="Sylfaen"/>
          <w:sz w:val="22"/>
          <w:szCs w:val="22"/>
          <w:lang w:val="hy-AM"/>
        </w:rPr>
      </w:pPr>
      <w:r w:rsidRPr="00236781">
        <w:rPr>
          <w:rFonts w:ascii="GHEA Grapalat" w:hAnsi="GHEA Grapalat"/>
          <w:b/>
          <w:color w:val="000000" w:themeColor="text1"/>
          <w:sz w:val="22"/>
          <w:szCs w:val="22"/>
          <w:lang w:val="hy-AM"/>
        </w:rPr>
        <w:t>N:</w:t>
      </w:r>
      <w:r w:rsidR="003022F8" w:rsidRPr="009901CC">
        <w:rPr>
          <w:rFonts w:ascii="GHEA Grapalat" w:hAnsi="GHEA Grapalat"/>
          <w:b/>
          <w:i/>
          <w:sz w:val="18"/>
          <w:szCs w:val="18"/>
          <w:lang w:val="hy-AM"/>
        </w:rPr>
        <w:t xml:space="preserve"> </w:t>
      </w:r>
      <w:r w:rsidR="00BA1F77" w:rsidRPr="00E65E2E">
        <w:rPr>
          <w:rFonts w:ascii="GHEA Grapalat" w:hAnsi="GHEA Grapalat"/>
          <w:b/>
          <w:i/>
          <w:sz w:val="22"/>
          <w:szCs w:val="22"/>
          <w:lang w:val="hy-AM"/>
        </w:rPr>
        <w:t xml:space="preserve">" </w:t>
      </w:r>
      <w:r w:rsidR="001D6AE6">
        <w:rPr>
          <w:rFonts w:ascii="GHEA Grapalat" w:hAnsi="GHEA Grapalat" w:cs="Sylfaen"/>
          <w:b/>
          <w:i/>
          <w:sz w:val="22"/>
          <w:szCs w:val="22"/>
          <w:lang w:val="es-ES"/>
        </w:rPr>
        <w:t xml:space="preserve">АМГ </w:t>
      </w:r>
      <w:r w:rsidR="001D6AE6">
        <w:rPr>
          <w:rFonts w:ascii="GHEA Grapalat" w:hAnsi="GHEA Grapalat" w:cs="Sylfaen"/>
          <w:b/>
          <w:i/>
          <w:sz w:val="22"/>
          <w:szCs w:val="22"/>
          <w:lang w:val="ru-RU"/>
        </w:rPr>
        <w:t>ДШДД</w:t>
      </w:r>
      <w:r w:rsidR="001D6AE6" w:rsidRPr="0033011B">
        <w:rPr>
          <w:rFonts w:ascii="GHEA Grapalat" w:hAnsi="GHEA Grapalat" w:cs="Sylfaen"/>
          <w:b/>
          <w:i/>
          <w:sz w:val="22"/>
          <w:szCs w:val="22"/>
          <w:lang w:val="en-US"/>
        </w:rPr>
        <w:t xml:space="preserve"> </w:t>
      </w:r>
      <w:r w:rsidR="00BA1F77">
        <w:rPr>
          <w:rFonts w:ascii="GHEA Grapalat" w:hAnsi="GHEA Grapalat" w:cs="Sylfaen"/>
          <w:b/>
          <w:i/>
          <w:sz w:val="22"/>
          <w:szCs w:val="22"/>
          <w:lang w:val="es-ES"/>
        </w:rPr>
        <w:t xml:space="preserve">- ГАШШДЗБ-2024/01 </w:t>
      </w:r>
      <w:r w:rsidR="00BA1F77" w:rsidRPr="00E65E2E">
        <w:rPr>
          <w:rFonts w:ascii="GHEA Grapalat" w:hAnsi="GHEA Grapalat"/>
          <w:b/>
          <w:i/>
          <w:sz w:val="22"/>
          <w:szCs w:val="22"/>
          <w:lang w:val="hy-AM"/>
        </w:rPr>
        <w:t>"</w:t>
      </w:r>
      <w:r w:rsidR="00BA1F77" w:rsidRPr="004B1AE3">
        <w:rPr>
          <w:rFonts w:ascii="GHEA Grapalat" w:hAnsi="GHEA Grapalat" w:cs="Sylfaen"/>
          <w:b/>
          <w:i/>
          <w:sz w:val="22"/>
          <w:szCs w:val="22"/>
          <w:lang w:val="hy-AM"/>
        </w:rPr>
        <w:t xml:space="preserve">  </w:t>
      </w:r>
    </w:p>
    <w:p w:rsidR="00071D1C" w:rsidRPr="005E1F72" w:rsidRDefault="00071D1C" w:rsidP="00EF3662">
      <w:pPr>
        <w:tabs>
          <w:tab w:val="left" w:pos="720"/>
          <w:tab w:val="left" w:pos="1440"/>
          <w:tab w:val="left" w:pos="8865"/>
        </w:tabs>
        <w:jc w:val="both"/>
        <w:rPr>
          <w:rFonts w:ascii="GHEA Grapalat" w:hAnsi="GHEA Grapalat" w:cs="Sylfaen"/>
          <w:sz w:val="20"/>
          <w:lang w:val="hy-AM"/>
        </w:rPr>
      </w:pPr>
      <w:r w:rsidRPr="005E1F72">
        <w:rPr>
          <w:rFonts w:ascii="GHEA Grapalat" w:hAnsi="GHEA Grapalat" w:cs="Sylfaen"/>
          <w:sz w:val="20"/>
          <w:lang w:val="hy-AM"/>
        </w:rPr>
        <w:tab/>
        <w:t xml:space="preserve">c. </w:t>
      </w:r>
      <w:r w:rsidR="00221AA4">
        <w:rPr>
          <w:rFonts w:ascii="GHEA Grapalat" w:hAnsi="GHEA Grapalat" w:cs="Sylfaen"/>
          <w:sz w:val="20"/>
          <w:u w:val="single"/>
          <w:lang w:val="hy-AM"/>
        </w:rPr>
        <w:t>Yerevan</w:t>
      </w:r>
      <w:r w:rsidRPr="005E1F72">
        <w:rPr>
          <w:rFonts w:ascii="GHEA Grapalat" w:hAnsi="GHEA Grapalat" w:cs="Sylfaen"/>
          <w:sz w:val="20"/>
          <w:lang w:val="hy-AM"/>
        </w:rPr>
        <w:t xml:space="preserve">                                                                                          </w:t>
      </w:r>
      <w:r w:rsidRPr="005E1F72">
        <w:rPr>
          <w:rFonts w:ascii="GHEA Grapalat" w:hAnsi="GHEA Grapalat"/>
          <w:lang w:val="hy-AM"/>
        </w:rPr>
        <w:t>"</w:t>
      </w:r>
      <w:r w:rsidRPr="005E1F72">
        <w:rPr>
          <w:rFonts w:ascii="GHEA Grapalat" w:hAnsi="GHEA Grapalat"/>
          <w:u w:val="single"/>
          <w:lang w:val="hy-AM"/>
        </w:rPr>
        <w:t xml:space="preserve">     </w:t>
      </w:r>
      <w:r w:rsidRPr="005E1F72">
        <w:rPr>
          <w:rFonts w:ascii="GHEA Grapalat" w:hAnsi="GHEA Grapalat"/>
          <w:lang w:val="hy-AM"/>
        </w:rPr>
        <w:t>»</w:t>
      </w:r>
      <w:r w:rsidRPr="005E1F72">
        <w:rPr>
          <w:rFonts w:ascii="GHEA Grapalat" w:hAnsi="GHEA Grapalat"/>
          <w:u w:val="single"/>
          <w:lang w:val="hy-AM"/>
        </w:rPr>
        <w:t xml:space="preserve">          </w:t>
      </w:r>
      <w:r w:rsidRPr="005E1F72">
        <w:rPr>
          <w:rFonts w:ascii="GHEA Grapalat" w:hAnsi="GHEA Grapalat"/>
          <w:lang w:val="hy-AM"/>
        </w:rPr>
        <w:t xml:space="preserve"> </w:t>
      </w:r>
      <w:r w:rsidRPr="005E1F72">
        <w:rPr>
          <w:rFonts w:ascii="GHEA Grapalat" w:hAnsi="GHEA Grapalat" w:cs="Sylfaen"/>
          <w:sz w:val="20"/>
          <w:lang w:val="hy-AM"/>
        </w:rPr>
        <w:t>in 2024</w:t>
      </w:r>
    </w:p>
    <w:p w:rsidR="00071D1C" w:rsidRPr="005E1F72" w:rsidRDefault="00071D1C" w:rsidP="00EF3662">
      <w:pPr>
        <w:tabs>
          <w:tab w:val="left" w:pos="720"/>
          <w:tab w:val="left" w:pos="1440"/>
          <w:tab w:val="left" w:pos="8865"/>
        </w:tabs>
        <w:jc w:val="both"/>
        <w:rPr>
          <w:rFonts w:ascii="GHEA Grapalat" w:hAnsi="GHEA Grapalat" w:cs="Sylfaen"/>
          <w:sz w:val="20"/>
          <w:lang w:val="hy-AM"/>
        </w:rPr>
      </w:pPr>
    </w:p>
    <w:p w:rsidR="00071D1C" w:rsidRPr="005E1F72" w:rsidRDefault="00BA1F77" w:rsidP="00464808">
      <w:pPr>
        <w:tabs>
          <w:tab w:val="left" w:pos="7410"/>
        </w:tabs>
        <w:jc w:val="center"/>
        <w:rPr>
          <w:rFonts w:ascii="GHEA Grapalat" w:hAnsi="GHEA Grapalat"/>
          <w:sz w:val="20"/>
          <w:lang w:val="hy-AM"/>
        </w:rPr>
      </w:pPr>
      <w:r w:rsidRPr="00D55871">
        <w:rPr>
          <w:rFonts w:ascii="GHEA Grapalat" w:hAnsi="GHEA Grapalat"/>
          <w:b/>
          <w:i/>
          <w:sz w:val="20"/>
          <w:szCs w:val="20"/>
          <w:lang w:val="hy-AM"/>
        </w:rPr>
        <w:t>"RA</w:t>
      </w:r>
      <w:r w:rsidRPr="001E6B1F">
        <w:rPr>
          <w:rFonts w:ascii="GHEA Grapalat" w:hAnsi="GHEA Grapalat"/>
          <w:b/>
          <w:i/>
          <w:sz w:val="20"/>
          <w:szCs w:val="20"/>
          <w:lang w:val="nb-NO"/>
        </w:rPr>
        <w:t xml:space="preserve"> </w:t>
      </w:r>
      <w:r w:rsidRPr="000A4F2E">
        <w:rPr>
          <w:rFonts w:ascii="GHEA Grapalat" w:hAnsi="GHEA Grapalat"/>
          <w:b/>
          <w:sz w:val="20"/>
          <w:szCs w:val="20"/>
          <w:lang w:val="hy-AM"/>
        </w:rPr>
        <w:t xml:space="preserve">Gegharkunik Marz, </w:t>
      </w:r>
      <w:r w:rsidR="00987E86" w:rsidRPr="000A4F2E">
        <w:rPr>
          <w:rFonts w:ascii="GHEA Grapalat" w:hAnsi="GHEA Grapalat"/>
          <w:b/>
          <w:i/>
          <w:sz w:val="20"/>
          <w:szCs w:val="20"/>
          <w:lang w:val="hy-AM"/>
        </w:rPr>
        <w:t>RA</w:t>
      </w:r>
      <w:r w:rsidR="00987E86" w:rsidRPr="001E6B1F">
        <w:rPr>
          <w:rFonts w:ascii="GHEA Grapalat" w:hAnsi="GHEA Grapalat"/>
          <w:b/>
          <w:i/>
          <w:sz w:val="20"/>
          <w:szCs w:val="20"/>
          <w:lang w:val="nb-NO"/>
        </w:rPr>
        <w:t xml:space="preserve"> Primary </w:t>
      </w:r>
      <w:r>
        <w:rPr>
          <w:rFonts w:ascii="GHEA Grapalat" w:hAnsi="GHEA Grapalat" w:cs="Arial Armenian"/>
          <w:b/>
          <w:sz w:val="20"/>
          <w:szCs w:val="20"/>
          <w:lang w:val="nb-NO"/>
        </w:rPr>
        <w:t xml:space="preserve">school </w:t>
      </w:r>
      <w:r w:rsidR="00987E86" w:rsidRPr="000A4F2E">
        <w:rPr>
          <w:rFonts w:ascii="GHEA Grapalat" w:hAnsi="GHEA Grapalat"/>
          <w:b/>
          <w:sz w:val="20"/>
          <w:szCs w:val="20"/>
          <w:lang w:val="hy-AM"/>
        </w:rPr>
        <w:t xml:space="preserve">named after H. Ghazaryan of Dzoragigh, Gegharkunik marz, </w:t>
      </w:r>
      <w:r w:rsidRPr="00D55871">
        <w:rPr>
          <w:rFonts w:ascii="GHEA Grapalat" w:hAnsi="GHEA Grapalat"/>
          <w:b/>
          <w:i/>
          <w:sz w:val="20"/>
          <w:szCs w:val="20"/>
          <w:lang w:val="hy-AM"/>
        </w:rPr>
        <w:t xml:space="preserve">director of the school on behalf </w:t>
      </w:r>
      <w:r>
        <w:rPr>
          <w:rFonts w:ascii="GHEA Grapalat" w:hAnsi="GHEA Grapalat" w:cs="GHEA Grapalat"/>
          <w:sz w:val="20"/>
          <w:szCs w:val="20"/>
          <w:lang w:val="pt-BR"/>
        </w:rPr>
        <w:t xml:space="preserve">of </w:t>
      </w:r>
      <w:r w:rsidRPr="00D55871">
        <w:rPr>
          <w:rFonts w:ascii="GHEA Grapalat" w:hAnsi="GHEA Grapalat" w:cs="Arial Armenian"/>
          <w:b/>
          <w:sz w:val="20"/>
          <w:szCs w:val="20"/>
          <w:lang w:val="fr-FR"/>
        </w:rPr>
        <w:t xml:space="preserve">SNOC </w:t>
      </w:r>
      <w:r w:rsidR="006A7D52" w:rsidRPr="00236781">
        <w:rPr>
          <w:rFonts w:ascii="GHEA Grapalat" w:hAnsi="GHEA Grapalat" w:cs="Sylfaen"/>
          <w:color w:val="000000" w:themeColor="text1"/>
          <w:sz w:val="20"/>
          <w:lang w:val="hy-AM"/>
        </w:rPr>
        <w:t xml:space="preserve">: E. Abrahamyan, acting on the basis of the school charter </w:t>
      </w:r>
      <w:r w:rsidR="006A7D52" w:rsidRPr="00236781">
        <w:rPr>
          <w:rFonts w:ascii="GHEA Grapalat" w:hAnsi="GHEA Grapalat"/>
          <w:color w:val="000000" w:themeColor="text1"/>
          <w:sz w:val="20"/>
          <w:lang w:val="hy-AM"/>
        </w:rPr>
        <w:t xml:space="preserve">, hereinafter </w:t>
      </w:r>
      <w:r w:rsidR="006A7D52" w:rsidRPr="00236781">
        <w:rPr>
          <w:rFonts w:ascii="GHEA Grapalat" w:hAnsi="GHEA Grapalat"/>
          <w:color w:val="000000" w:themeColor="text1"/>
          <w:lang w:val="hy-AM"/>
        </w:rPr>
        <w:t xml:space="preserve">" </w:t>
      </w:r>
      <w:r w:rsidR="006A7D52" w:rsidRPr="00236781">
        <w:rPr>
          <w:rFonts w:ascii="GHEA Grapalat" w:hAnsi="GHEA Grapalat"/>
          <w:color w:val="000000" w:themeColor="text1"/>
          <w:sz w:val="20"/>
          <w:lang w:val="hy-AM"/>
        </w:rPr>
        <w:t xml:space="preserve">Buyer </w:t>
      </w:r>
      <w:r w:rsidR="006A7D52" w:rsidRPr="00236781">
        <w:rPr>
          <w:rFonts w:ascii="GHEA Grapalat" w:hAnsi="GHEA Grapalat"/>
          <w:color w:val="000000" w:themeColor="text1"/>
          <w:lang w:val="hy-AM"/>
        </w:rPr>
        <w:t xml:space="preserve">" </w:t>
      </w:r>
      <w:r w:rsidR="006A7D52" w:rsidRPr="00236781">
        <w:rPr>
          <w:rFonts w:ascii="GHEA Grapalat" w:hAnsi="GHEA Grapalat"/>
          <w:color w:val="000000" w:themeColor="text1"/>
          <w:sz w:val="20"/>
          <w:lang w:val="hy-AM"/>
        </w:rPr>
        <w:t xml:space="preserve">, </w:t>
      </w:r>
      <w:r w:rsidR="00071D1C" w:rsidRPr="005E1F72">
        <w:rPr>
          <w:rFonts w:ascii="GHEA Grapalat" w:hAnsi="GHEA Grapalat"/>
          <w:sz w:val="20"/>
          <w:lang w:val="hy-AM"/>
        </w:rPr>
        <w:t>on the one hand, and __________________, represented by the director _____________________, acting</w:t>
      </w:r>
      <w:r w:rsidR="00071D1C" w:rsidRPr="005E1F72">
        <w:rPr>
          <w:rFonts w:ascii="GHEA Grapalat" w:hAnsi="GHEA Grapalat"/>
          <w:sz w:val="20"/>
          <w:u w:val="single"/>
          <w:lang w:val="hy-AM"/>
        </w:rPr>
        <w:t xml:space="preserve">                       </w:t>
      </w:r>
      <w:r w:rsidR="00071D1C" w:rsidRPr="005E1F72">
        <w:rPr>
          <w:rFonts w:ascii="GHEA Grapalat" w:hAnsi="GHEA Grapalat"/>
          <w:sz w:val="20"/>
          <w:lang w:val="hy-AM"/>
        </w:rPr>
        <w:t xml:space="preserve">based on the charter of , hereinafter </w:t>
      </w:r>
      <w:r w:rsidR="00071D1C" w:rsidRPr="005E1F72">
        <w:rPr>
          <w:rFonts w:ascii="GHEA Grapalat" w:hAnsi="GHEA Grapalat"/>
          <w:lang w:val="hy-AM"/>
        </w:rPr>
        <w:t xml:space="preserve">" </w:t>
      </w:r>
      <w:r w:rsidR="00071D1C" w:rsidRPr="005E1F72">
        <w:rPr>
          <w:rFonts w:ascii="GHEA Grapalat" w:hAnsi="GHEA Grapalat"/>
          <w:sz w:val="20"/>
          <w:lang w:val="hy-AM"/>
        </w:rPr>
        <w:t xml:space="preserve">Seller </w:t>
      </w:r>
      <w:r w:rsidR="00071D1C" w:rsidRPr="005E1F72">
        <w:rPr>
          <w:rFonts w:ascii="GHEA Grapalat" w:hAnsi="GHEA Grapalat"/>
          <w:lang w:val="hy-AM"/>
        </w:rPr>
        <w:t xml:space="preserve">" </w:t>
      </w:r>
      <w:r w:rsidR="00071D1C" w:rsidRPr="005E1F72">
        <w:rPr>
          <w:rFonts w:ascii="GHEA Grapalat" w:hAnsi="GHEA Grapalat"/>
          <w:sz w:val="20"/>
          <w:lang w:val="hy-AM"/>
        </w:rPr>
        <w:t>on the other hand, concluded this contract regarding the following.</w:t>
      </w:r>
    </w:p>
    <w:p w:rsidR="00071D1C" w:rsidRPr="005E1F72" w:rsidRDefault="0040074F" w:rsidP="0040074F">
      <w:pPr>
        <w:spacing w:before="120" w:after="120"/>
        <w:ind w:firstLine="706"/>
        <w:rPr>
          <w:rFonts w:ascii="GHEA Grapalat" w:hAnsi="GHEA Grapalat" w:cs="Times Armenian"/>
          <w:b/>
          <w:sz w:val="20"/>
          <w:lang w:val="hy-AM"/>
        </w:rPr>
      </w:pPr>
      <w:r w:rsidRPr="005E1F72">
        <w:rPr>
          <w:rFonts w:ascii="GHEA Grapalat" w:hAnsi="GHEA Grapalat"/>
          <w:b/>
          <w:sz w:val="20"/>
          <w:lang w:val="hy-AM"/>
        </w:rPr>
        <w:t xml:space="preserve">1. </w:t>
      </w:r>
      <w:r w:rsidRPr="005E1F72">
        <w:rPr>
          <w:rFonts w:ascii="GHEA Grapalat" w:hAnsi="GHEA Grapalat" w:cs="Sylfaen"/>
          <w:b/>
          <w:sz w:val="20"/>
          <w:lang w:val="hy-AM"/>
        </w:rPr>
        <w:t>AGREEMENT</w:t>
      </w:r>
      <w:r w:rsidRPr="005E1F72">
        <w:rPr>
          <w:rFonts w:ascii="GHEA Grapalat" w:hAnsi="GHEA Grapalat" w:cs="Times Armenian"/>
          <w:b/>
          <w:sz w:val="20"/>
          <w:lang w:val="hy-AM"/>
        </w:rPr>
        <w:t xml:space="preserve"> </w:t>
      </w:r>
      <w:r w:rsidRPr="005E1F72">
        <w:rPr>
          <w:rFonts w:ascii="GHEA Grapalat" w:hAnsi="GHEA Grapalat" w:cs="Sylfaen"/>
          <w:b/>
          <w:sz w:val="20"/>
          <w:lang w:val="hy-AM"/>
        </w:rPr>
        <w:t>SUBJECT:</w:t>
      </w:r>
    </w:p>
    <w:p w:rsidR="006A7D52" w:rsidRPr="00236781" w:rsidRDefault="006A7D52" w:rsidP="006A7D52">
      <w:pPr>
        <w:ind w:firstLine="709"/>
        <w:jc w:val="both"/>
        <w:rPr>
          <w:rFonts w:ascii="GHEA Grapalat" w:hAnsi="GHEA Grapalat" w:cs="Times Armenian"/>
          <w:color w:val="000000" w:themeColor="text1"/>
          <w:sz w:val="20"/>
          <w:lang w:val="hy-AM"/>
        </w:rPr>
      </w:pPr>
      <w:r w:rsidRPr="00236781">
        <w:rPr>
          <w:rFonts w:ascii="GHEA Grapalat" w:hAnsi="GHEA Grapalat"/>
          <w:color w:val="000000" w:themeColor="text1"/>
          <w:sz w:val="20"/>
          <w:lang w:val="hy-AM"/>
        </w:rPr>
        <w:t xml:space="preserve">1.1. </w:t>
      </w:r>
      <w:r w:rsidRPr="00236781">
        <w:rPr>
          <w:rFonts w:ascii="GHEA Grapalat" w:hAnsi="GHEA Grapalat" w:cs="Sylfaen"/>
          <w:color w:val="000000" w:themeColor="text1"/>
          <w:sz w:val="20"/>
          <w:lang w:val="hy-AM"/>
        </w:rPr>
        <w:t>The seller</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undertake</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is</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hereby</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 xml:space="preserve">defined by </w:t>
      </w:r>
      <w:r w:rsidRPr="00236781">
        <w:rPr>
          <w:rFonts w:ascii="GHEA Grapalat" w:hAnsi="GHEA Grapalat" w:cs="Times Armenian"/>
          <w:color w:val="000000" w:themeColor="text1"/>
          <w:sz w:val="20"/>
          <w:lang w:val="hy-AM"/>
        </w:rPr>
        <w:t xml:space="preserve">the </w:t>
      </w:r>
      <w:r w:rsidRPr="00236781">
        <w:rPr>
          <w:rFonts w:ascii="GHEA Grapalat" w:hAnsi="GHEA Grapalat" w:cs="Sylfaen"/>
          <w:color w:val="000000" w:themeColor="text1"/>
          <w:sz w:val="20"/>
          <w:lang w:val="hy-AM"/>
        </w:rPr>
        <w:t xml:space="preserve">contract (hereinafter referred </w:t>
      </w:r>
      <w:r w:rsidRPr="00236781">
        <w:rPr>
          <w:rFonts w:ascii="GHEA Grapalat" w:hAnsi="GHEA Grapalat" w:cs="Times Armenian"/>
          <w:color w:val="000000" w:themeColor="text1"/>
          <w:sz w:val="20"/>
          <w:lang w:val="hy-AM"/>
        </w:rPr>
        <w:t xml:space="preserve">to as </w:t>
      </w:r>
      <w:r w:rsidRPr="00236781">
        <w:rPr>
          <w:rFonts w:ascii="GHEA Grapalat" w:hAnsi="GHEA Grapalat" w:cs="Sylfaen"/>
          <w:color w:val="000000" w:themeColor="text1"/>
          <w:sz w:val="20"/>
          <w:lang w:val="hy-AM"/>
        </w:rPr>
        <w:t xml:space="preserve">the contract </w:t>
      </w:r>
      <w:r w:rsidRPr="00236781">
        <w:rPr>
          <w:rFonts w:ascii="GHEA Grapalat" w:hAnsi="GHEA Grapalat" w:cs="Times Armenian"/>
          <w:color w:val="000000" w:themeColor="text1"/>
          <w:sz w:val="20"/>
          <w:lang w:val="hy-AM"/>
        </w:rPr>
        <w:t xml:space="preserve">) . </w:t>
      </w:r>
      <w:r w:rsidRPr="00236781">
        <w:rPr>
          <w:rFonts w:ascii="GHEA Grapalat" w:hAnsi="GHEA Grapalat" w:cs="Sylfaen"/>
          <w:color w:val="000000" w:themeColor="text1"/>
          <w:sz w:val="20"/>
          <w:lang w:val="hy-AM"/>
        </w:rPr>
        <w:t xml:space="preserve">who </w:t>
      </w:r>
      <w:r w:rsidRPr="00236781">
        <w:rPr>
          <w:rFonts w:ascii="GHEA Grapalat" w:hAnsi="GHEA Grapalat" w:cs="Times Armenian"/>
          <w:color w:val="000000" w:themeColor="text1"/>
          <w:sz w:val="20"/>
          <w:lang w:val="hy-AM"/>
        </w:rPr>
        <w:t xml:space="preserve">, in terms </w:t>
      </w:r>
      <w:r w:rsidRPr="00236781">
        <w:rPr>
          <w:rFonts w:ascii="GHEA Grapalat" w:hAnsi="GHEA Grapalat" w:cs="Sylfaen"/>
          <w:color w:val="000000" w:themeColor="text1"/>
          <w:sz w:val="20"/>
          <w:lang w:val="hy-AM"/>
        </w:rPr>
        <w:t xml:space="preserve">, </w:t>
      </w:r>
      <w:r w:rsidRPr="00236781">
        <w:rPr>
          <w:rFonts w:ascii="GHEA Grapalat" w:hAnsi="GHEA Grapalat" w:cs="Times Armenian"/>
          <w:color w:val="000000" w:themeColor="text1"/>
          <w:sz w:val="20"/>
          <w:lang w:val="hy-AM"/>
        </w:rPr>
        <w:t xml:space="preserve">terms and address </w:t>
      </w:r>
      <w:r w:rsidRPr="00236781">
        <w:rPr>
          <w:rFonts w:ascii="GHEA Grapalat" w:hAnsi="GHEA Grapalat" w:cs="Sylfaen"/>
          <w:color w:val="000000" w:themeColor="text1"/>
          <w:sz w:val="20"/>
          <w:lang w:val="hy-AM"/>
        </w:rPr>
        <w:t>to the Buyer</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 xml:space="preserve">supply with the annex </w:t>
      </w:r>
      <w:r w:rsidRPr="00236781">
        <w:rPr>
          <w:rFonts w:ascii="GHEA Grapalat" w:hAnsi="GHEA Grapalat" w:cs="Times Armenian"/>
          <w:color w:val="000000" w:themeColor="text1"/>
          <w:sz w:val="20"/>
          <w:lang w:val="hy-AM"/>
        </w:rPr>
        <w:t xml:space="preserve">N 1 </w:t>
      </w:r>
      <w:r w:rsidRPr="00236781">
        <w:rPr>
          <w:rFonts w:ascii="GHEA Grapalat" w:hAnsi="GHEA Grapalat"/>
          <w:color w:val="000000" w:themeColor="text1"/>
          <w:sz w:val="20"/>
          <w:lang w:val="hy-AM"/>
        </w:rPr>
        <w:t xml:space="preserve">of </w:t>
      </w:r>
      <w:r w:rsidRPr="00236781">
        <w:rPr>
          <w:rFonts w:ascii="GHEA Grapalat" w:hAnsi="GHEA Grapalat" w:cs="Sylfaen"/>
          <w:color w:val="000000" w:themeColor="text1"/>
          <w:sz w:val="20"/>
          <w:lang w:val="hy-AM"/>
        </w:rPr>
        <w:t xml:space="preserve">the </w:t>
      </w:r>
      <w:r w:rsidRPr="00236781">
        <w:rPr>
          <w:rFonts w:ascii="GHEA Grapalat" w:hAnsi="GHEA Grapalat" w:cs="Times Armenian"/>
          <w:color w:val="000000" w:themeColor="text1"/>
          <w:sz w:val="20"/>
          <w:lang w:val="hy-AM"/>
        </w:rPr>
        <w:t xml:space="preserve">contract </w:t>
      </w:r>
      <w:r w:rsidRPr="00236781">
        <w:rPr>
          <w:rFonts w:ascii="GHEA Grapalat" w:hAnsi="GHEA Grapalat" w:cs="Sylfaen"/>
          <w:color w:val="000000" w:themeColor="text1"/>
          <w:sz w:val="20"/>
          <w:lang w:val="hy-AM"/>
        </w:rPr>
        <w:t>Technical</w:t>
      </w:r>
      <w:r w:rsidRPr="00236781">
        <w:rPr>
          <w:rFonts w:ascii="GHEA Grapalat" w:hAnsi="GHEA Grapalat" w:cs="Times Armenian"/>
          <w:color w:val="000000" w:themeColor="text1"/>
          <w:sz w:val="20"/>
          <w:lang w:val="hy-AM"/>
        </w:rPr>
        <w:t xml:space="preserve"> the product (hereinafter referred to as the product) </w:t>
      </w:r>
      <w:r w:rsidRPr="00236781">
        <w:rPr>
          <w:rFonts w:ascii="GHEA Grapalat" w:hAnsi="GHEA Grapalat" w:cs="Sylfaen"/>
          <w:color w:val="000000" w:themeColor="text1"/>
          <w:sz w:val="20"/>
          <w:lang w:val="hy-AM"/>
        </w:rPr>
        <w:t xml:space="preserve">provided for in the schedule of the purchase of </w:t>
      </w:r>
      <w:r w:rsidRPr="00236781">
        <w:rPr>
          <w:rFonts w:ascii="GHEA Grapalat" w:hAnsi="GHEA Grapalat" w:cs="Times Armenian"/>
          <w:color w:val="000000" w:themeColor="text1"/>
          <w:sz w:val="20"/>
          <w:lang w:val="hy-AM"/>
        </w:rPr>
        <w:t xml:space="preserve">nature </w:t>
      </w:r>
      <w:r w:rsidRPr="00236781">
        <w:rPr>
          <w:rFonts w:ascii="GHEA Grapalat" w:hAnsi="GHEA Grapalat" w:cs="Sylfaen"/>
          <w:color w:val="000000" w:themeColor="text1"/>
          <w:sz w:val="20"/>
          <w:lang w:val="hy-AM"/>
        </w:rPr>
        <w:t>, and</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The buyer</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undertake</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is</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 xml:space="preserve">accepted </w:t>
      </w:r>
      <w:r w:rsidRPr="00236781">
        <w:rPr>
          <w:rFonts w:ascii="GHEA Grapalat" w:hAnsi="GHEA Grapalat" w:cs="Times Armenian"/>
          <w:color w:val="000000" w:themeColor="text1"/>
          <w:sz w:val="20"/>
          <w:lang w:val="hy-AM"/>
        </w:rPr>
        <w:t xml:space="preserve">the </w:t>
      </w:r>
      <w:r w:rsidRPr="00236781">
        <w:rPr>
          <w:rFonts w:ascii="GHEA Grapalat" w:hAnsi="GHEA Grapalat" w:cs="Sylfaen"/>
          <w:color w:val="000000" w:themeColor="text1"/>
          <w:sz w:val="20"/>
          <w:lang w:val="hy-AM"/>
        </w:rPr>
        <w:t>item</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and:</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to pay</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of it</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for</w:t>
      </w:r>
      <w:r w:rsidRPr="00236781">
        <w:rPr>
          <w:rFonts w:ascii="GHEA Grapalat" w:hAnsi="GHEA Grapalat" w:cs="Times Armenian"/>
          <w:color w:val="000000" w:themeColor="text1"/>
          <w:sz w:val="20"/>
          <w:lang w:val="hy-AM"/>
        </w:rPr>
        <w:t>​</w:t>
      </w:r>
    </w:p>
    <w:p w:rsidR="00071D1C" w:rsidRPr="005E1F72" w:rsidRDefault="00071D1C" w:rsidP="0040074F">
      <w:pPr>
        <w:spacing w:before="120" w:after="120"/>
        <w:ind w:firstLine="706"/>
        <w:rPr>
          <w:rFonts w:ascii="GHEA Grapalat" w:hAnsi="GHEA Grapalat"/>
          <w:b/>
          <w:sz w:val="20"/>
          <w:lang w:val="hy-AM"/>
        </w:rPr>
      </w:pPr>
      <w:r w:rsidRPr="005E1F72">
        <w:rPr>
          <w:rFonts w:ascii="GHEA Grapalat" w:hAnsi="GHEA Grapalat"/>
          <w:sz w:val="20"/>
          <w:lang w:val="hy-AM"/>
        </w:rPr>
        <w:tab/>
      </w:r>
      <w:r w:rsidRPr="005E1F72">
        <w:rPr>
          <w:rFonts w:ascii="GHEA Grapalat" w:hAnsi="GHEA Grapalat"/>
          <w:b/>
          <w:sz w:val="20"/>
          <w:lang w:val="hy-AM"/>
        </w:rPr>
        <w:t xml:space="preserve">2. RIGHTS AND OBLIGATIONS </w:t>
      </w:r>
      <w:r w:rsidRPr="0040074F">
        <w:rPr>
          <w:rFonts w:ascii="GHEA Grapalat" w:hAnsi="GHEA Grapalat" w:cs="Sylfaen"/>
          <w:b/>
          <w:sz w:val="20"/>
          <w:lang w:val="hy-AM"/>
        </w:rPr>
        <w:t>OF THE PARTIES</w:t>
      </w:r>
    </w:p>
    <w:p w:rsidR="00071D1C" w:rsidRPr="005E1F72" w:rsidRDefault="00071D1C" w:rsidP="009E7BBE">
      <w:pPr>
        <w:spacing w:before="120"/>
        <w:ind w:firstLine="706"/>
        <w:jc w:val="both"/>
        <w:rPr>
          <w:rFonts w:ascii="GHEA Grapalat" w:hAnsi="GHEA Grapalat"/>
          <w:b/>
          <w:sz w:val="20"/>
          <w:lang w:val="hy-AM"/>
        </w:rPr>
      </w:pPr>
      <w:r w:rsidRPr="005E1F72">
        <w:rPr>
          <w:rFonts w:ascii="GHEA Grapalat" w:hAnsi="GHEA Grapalat"/>
          <w:b/>
          <w:sz w:val="20"/>
          <w:lang w:val="hy-AM"/>
        </w:rPr>
        <w:t>2.1 The buyer has the right to:</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2.1.1 If the Seller does not deliver the product within the period specified by the contract, to refuse the product, if the delivery dates have been violated</w:t>
      </w:r>
      <w:r w:rsidRPr="005E1F72">
        <w:rPr>
          <w:rFonts w:ascii="GHEA Grapalat" w:hAnsi="GHEA Grapalat"/>
          <w:sz w:val="20"/>
          <w:u w:val="single"/>
          <w:lang w:val="hy-AM"/>
        </w:rPr>
        <w:t xml:space="preserve"> More than </w:t>
      </w:r>
      <w:r w:rsidR="006A7D52" w:rsidRPr="009E7BBE">
        <w:rPr>
          <w:rFonts w:ascii="GHEA Grapalat" w:hAnsi="GHEA Grapalat"/>
          <w:b/>
          <w:sz w:val="20"/>
          <w:u w:val="single"/>
          <w:lang w:val="hy-AM"/>
        </w:rPr>
        <w:t xml:space="preserve">20 days </w:t>
      </w:r>
      <w:r w:rsidRPr="005E1F72">
        <w:rPr>
          <w:rFonts w:ascii="GHEA Grapalat" w:hAnsi="GHEA Grapalat"/>
          <w:sz w:val="20"/>
          <w:lang w:val="hy-AM"/>
        </w:rPr>
        <w:t>.</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2.1.2 If a product of inappropriate quality, not meeting the technical characteristics stipulated in the contract, was delivered:</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a) to demand compensation for the expenses incurred due to the inappropriate quality of the product;</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b) not to accept the product, setting at its discretion a reasonable period of free replacement of the product of inappropriate quality with a product of the quality corresponding to the contract and to demand from the Seller to pay the fine stipulated in clause 6.3 of the contract;</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c) refuse to perform the contract and demand the return of the money paid for the product.</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2.1.3 If the amount of goods delivered is less than that determined by the contract, then:</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a) request to fill the less delivered quantity of the product,</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b) to refuse the delivered product and to pay for it, and if the product has been paid for, to demand the return of the paid amount and to pay the penalty stipulated in clause 6.2 of the contract.</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2.1.4 If a product was delivered in violation of the type condition, at his choice:</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a) accept the product that meets the type condition and reject the rest of the products;</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b) refuse all delivered goods and demand payment of the penalty provided for in clause 6.2 of the contract;</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c) demand a free replacement of a product that does not meet the condition regarding the type with a product corresponding to the type provided for in the contract.</w:t>
      </w:r>
    </w:p>
    <w:p w:rsidR="009E45F3"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2.1.5 In case of violation of the delivery terms by the Seller, at his discretion, set a new delivery date for the goods and request the Seller to pay the penalty provided for in clause 6.2 of the contract.</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2.1.6 To require the Seller to compensate the damages, if the Buyer, as a result of the Seller's violation of the obligation, within a reasonable period of time after the termination of the contract, purchased a product from another person at a higher, but reasonable price, instead of the one stipulated in the contract, in the amount of the difference between the prices specified in the contract and the transaction concluded instead, as well as all necessary and reasonable expenses incurred by him in acquiring the goods from another person.</w:t>
      </w:r>
    </w:p>
    <w:p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t>2.1.7 Unilaterally terminate the contract (full or partial) if the Seller has materially violated the contract;</w:t>
      </w:r>
    </w:p>
    <w:p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tab/>
        <w:t>2.1.7.1 The violation of the contract by the seller is considered material if:</w:t>
      </w:r>
    </w:p>
    <w:p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tab/>
        <w:t>a) delivered a product of inappropriate quality that cannot be replaced within a time acceptable to the Buyer;</w:t>
      </w:r>
    </w:p>
    <w:p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tab/>
        <w:t xml:space="preserve">b) product delivery terms were violated by more than </w:t>
      </w:r>
      <w:r w:rsidRPr="009E7BBE">
        <w:rPr>
          <w:rFonts w:ascii="GHEA Grapalat" w:hAnsi="GHEA Grapalat"/>
          <w:b/>
          <w:sz w:val="20"/>
          <w:u w:val="single"/>
          <w:lang w:val="hy-AM"/>
        </w:rPr>
        <w:t xml:space="preserve">20 days </w:t>
      </w:r>
      <w:r w:rsidRPr="005E1F72">
        <w:rPr>
          <w:rFonts w:ascii="GHEA Grapalat" w:hAnsi="GHEA Grapalat"/>
          <w:sz w:val="20"/>
          <w:lang w:val="hy-AM"/>
        </w:rPr>
        <w:t>,</w:t>
      </w:r>
    </w:p>
    <w:p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t>2.1.8 Inspect the product and immediately notify the Seller of any defects found.</w:t>
      </w:r>
    </w:p>
    <w:p w:rsidR="00071D1C" w:rsidRPr="005E1F72" w:rsidRDefault="00071D1C" w:rsidP="009E7BBE">
      <w:pPr>
        <w:spacing w:before="120"/>
        <w:ind w:firstLine="706"/>
        <w:jc w:val="both"/>
        <w:rPr>
          <w:rFonts w:ascii="GHEA Grapalat" w:hAnsi="GHEA Grapalat"/>
          <w:b/>
          <w:sz w:val="20"/>
          <w:lang w:val="hy-AM"/>
        </w:rPr>
      </w:pPr>
      <w:r w:rsidRPr="005E1F72">
        <w:rPr>
          <w:rFonts w:ascii="GHEA Grapalat" w:hAnsi="GHEA Grapalat"/>
          <w:b/>
          <w:sz w:val="20"/>
          <w:lang w:val="hy-AM"/>
        </w:rPr>
        <w:t>2.2 The buyer is obliged to:</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2.2.1 Perform all necessary actions to ensure acceptance of the delivered product in accordance with the contract.</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lastRenderedPageBreak/>
        <w:t>2.2.2 In case of refusal of the goods delivered by the Seller in accordance with the contract, ensure the responsible protection of the goods and immediately inform the Seller about it.</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2.2.3 In case of acceptance of the goods delivered in the order and terms stipulated by the contract, to pay to the Seller the sums payable by the latter, and in case of violation of the payment term, also </w:t>
      </w:r>
      <w:r w:rsidR="00D8313C" w:rsidRPr="005E1F72">
        <w:rPr>
          <w:rFonts w:ascii="GHEA Grapalat" w:hAnsi="GHEA Grapalat"/>
          <w:sz w:val="20"/>
          <w:lang w:val="hy-AM"/>
        </w:rPr>
        <w:t>the penalty provided for in clause 6.5 of the contract.</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2.2.4 Notify the Seller about violating the terms of the contract regarding the quantity, variety, and quality of the product immediately after discovering the defect or within a reasonable period of time, when the violation of the corresponding condition of the contract should have been discovered based on the nature and importance of the product.</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2.2.5 In accordance with clause 2.3.3 of the contract, after the termination of the contract, to compensate the Seller for the damages caused by the latter and justified in the prescribed manner.</w:t>
      </w:r>
    </w:p>
    <w:p w:rsidR="00071D1C" w:rsidRPr="005E1F72" w:rsidRDefault="00071D1C" w:rsidP="009E7BBE">
      <w:pPr>
        <w:spacing w:before="120"/>
        <w:ind w:firstLine="706"/>
        <w:jc w:val="both"/>
        <w:rPr>
          <w:rFonts w:ascii="GHEA Grapalat" w:hAnsi="GHEA Grapalat"/>
          <w:b/>
          <w:sz w:val="20"/>
          <w:lang w:val="hy-AM"/>
        </w:rPr>
      </w:pPr>
      <w:r w:rsidRPr="005E1F72">
        <w:rPr>
          <w:rFonts w:ascii="GHEA Grapalat" w:hAnsi="GHEA Grapalat"/>
          <w:b/>
          <w:sz w:val="20"/>
          <w:lang w:val="hy-AM"/>
        </w:rPr>
        <w:t>2.3 The seller has the right to:</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2.3.1 Request the buyer to accept the goods delivered </w:t>
      </w:r>
      <w:r w:rsidRPr="005E1F72">
        <w:rPr>
          <w:rFonts w:ascii="GHEA Grapalat" w:hAnsi="GHEA Grapalat" w:cs="Sylfaen"/>
          <w:sz w:val="20"/>
          <w:lang w:val="hy-AM"/>
        </w:rPr>
        <w:t xml:space="preserve">in </w:t>
      </w:r>
      <w:r w:rsidRPr="005E1F72">
        <w:rPr>
          <w:rFonts w:ascii="GHEA Grapalat" w:hAnsi="GHEA Grapalat" w:cs="Times Armenian"/>
          <w:sz w:val="20"/>
          <w:lang w:val="hy-AM"/>
        </w:rPr>
        <w:t xml:space="preserve">the order </w:t>
      </w:r>
      <w:r w:rsidRPr="005E1F72">
        <w:rPr>
          <w:rFonts w:ascii="GHEA Grapalat" w:hAnsi="GHEA Grapalat" w:cs="Sylfaen"/>
          <w:sz w:val="20"/>
          <w:lang w:val="hy-AM"/>
        </w:rPr>
        <w:t xml:space="preserve">, </w:t>
      </w:r>
      <w:r w:rsidRPr="005E1F72">
        <w:rPr>
          <w:rFonts w:ascii="GHEA Grapalat" w:hAnsi="GHEA Grapalat" w:cs="Times Armenian"/>
          <w:sz w:val="20"/>
          <w:lang w:val="hy-AM"/>
        </w:rPr>
        <w:t xml:space="preserve">volumes </w:t>
      </w:r>
      <w:r w:rsidRPr="005E1F72">
        <w:rPr>
          <w:rFonts w:ascii="GHEA Grapalat" w:hAnsi="GHEA Grapalat" w:cs="Sylfaen"/>
          <w:sz w:val="20"/>
          <w:lang w:val="hy-AM"/>
        </w:rPr>
        <w:t xml:space="preserve">, </w:t>
      </w:r>
      <w:r w:rsidRPr="005E1F72">
        <w:rPr>
          <w:rFonts w:ascii="GHEA Grapalat" w:hAnsi="GHEA Grapalat" w:cs="Times Armenian"/>
          <w:sz w:val="20"/>
          <w:lang w:val="hy-AM"/>
        </w:rPr>
        <w:t>terms and address provided for in the contract.</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2.3.2 Demand from the Buyer to pay the amounts payable to him for the goods delivered and accepted by the Buyer </w:t>
      </w:r>
      <w:r w:rsidRPr="005E1F72">
        <w:rPr>
          <w:rFonts w:ascii="GHEA Grapalat" w:hAnsi="GHEA Grapalat" w:cs="Sylfaen"/>
          <w:sz w:val="20"/>
          <w:lang w:val="hy-AM"/>
        </w:rPr>
        <w:t xml:space="preserve">in the </w:t>
      </w:r>
      <w:r w:rsidRPr="005E1F72">
        <w:rPr>
          <w:rFonts w:ascii="GHEA Grapalat" w:hAnsi="GHEA Grapalat" w:cs="Times Armenian"/>
          <w:sz w:val="20"/>
          <w:lang w:val="hy-AM"/>
        </w:rPr>
        <w:t xml:space="preserve">order </w:t>
      </w:r>
      <w:r w:rsidRPr="005E1F72">
        <w:rPr>
          <w:rFonts w:ascii="GHEA Grapalat" w:hAnsi="GHEA Grapalat" w:cs="Sylfaen"/>
          <w:sz w:val="20"/>
          <w:lang w:val="hy-AM"/>
        </w:rPr>
        <w:t xml:space="preserve">, </w:t>
      </w:r>
      <w:r w:rsidRPr="005E1F72">
        <w:rPr>
          <w:rFonts w:ascii="GHEA Grapalat" w:hAnsi="GHEA Grapalat" w:cs="Times Armenian"/>
          <w:sz w:val="20"/>
          <w:lang w:val="hy-AM"/>
        </w:rPr>
        <w:t xml:space="preserve">volumes </w:t>
      </w:r>
      <w:r w:rsidRPr="005E1F72">
        <w:rPr>
          <w:rFonts w:ascii="GHEA Grapalat" w:hAnsi="GHEA Grapalat" w:cs="Sylfaen"/>
          <w:sz w:val="20"/>
          <w:lang w:val="hy-AM"/>
        </w:rPr>
        <w:t xml:space="preserve">, </w:t>
      </w:r>
      <w:r w:rsidRPr="005E1F72">
        <w:rPr>
          <w:rFonts w:ascii="GHEA Grapalat" w:hAnsi="GHEA Grapalat" w:cs="Times Armenian"/>
          <w:sz w:val="20"/>
          <w:lang w:val="hy-AM"/>
        </w:rPr>
        <w:t>terms and address provided for in the contract.</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2.3.3 Terminate the contract unilaterally (in whole or in part) if the Buyer has materially breached the contract.</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2.3.3.1 The breach of the contract by the buyer is considered significant if the terms of payment for the goods have been repeatedly violated.</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2.3.4 To deliver the goods early with the consent of the buyer.</w:t>
      </w:r>
    </w:p>
    <w:p w:rsidR="00071D1C" w:rsidRPr="005E1F72" w:rsidRDefault="00071D1C" w:rsidP="009E7BBE">
      <w:pPr>
        <w:spacing w:before="120"/>
        <w:ind w:firstLine="706"/>
        <w:jc w:val="both"/>
        <w:rPr>
          <w:rFonts w:ascii="GHEA Grapalat" w:hAnsi="GHEA Grapalat"/>
          <w:b/>
          <w:sz w:val="20"/>
          <w:lang w:val="hy-AM"/>
        </w:rPr>
      </w:pPr>
      <w:r w:rsidRPr="005E1F72">
        <w:rPr>
          <w:rFonts w:ascii="GHEA Grapalat" w:hAnsi="GHEA Grapalat"/>
          <w:b/>
          <w:sz w:val="20"/>
          <w:lang w:val="hy-AM"/>
        </w:rPr>
        <w:t>2.4 The seller is obliged to:</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2.4.1 Deliver the goods to the buyer in the order, </w:t>
      </w:r>
      <w:r w:rsidRPr="005E1F72">
        <w:rPr>
          <w:rFonts w:ascii="GHEA Grapalat" w:hAnsi="GHEA Grapalat" w:cs="Sylfaen"/>
          <w:sz w:val="20"/>
          <w:lang w:val="hy-AM"/>
        </w:rPr>
        <w:t xml:space="preserve">volumes, </w:t>
      </w:r>
      <w:r w:rsidRPr="005E1F72">
        <w:rPr>
          <w:rFonts w:ascii="GHEA Grapalat" w:hAnsi="GHEA Grapalat" w:cs="Times Armenian"/>
          <w:sz w:val="20"/>
          <w:lang w:val="hy-AM"/>
        </w:rPr>
        <w:t>terms and address provided for in the contract.</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2.4.2 Ensure the delivery of the goods in accordance with sub-clause b) of clause 2.1.2 and (or) clause 2.1.5 of the contract within the terms set by the Buyer.</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2.4.3 Deliver goods free of third party rights to the buyer.</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2.4.4 To deliver to the buyer the quality and quantity of goods specified in the contract, at the terms and address specified in the contract, and at the buyer's request to provide the documents certifying the quality of the goods, defined by RA legislation.</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2.4.5 In case of allowing incomplete supply, fill in the incomplete supply in accordance with the procedure provided by the contract.</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2.4.6 To take back the goods accepted by the Buyer for responsible custody in accordance with clause 2.2.2 of the contract or to dispose of them within a reasonable period of time, as well as to compensate the necessary expenses related to accepting the goods for responsible custody, selling them or returning them to the Seller.</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2.4.7 In the cases provided for in the contract, to pay the penalty and fine provided for in clauses 6.2 and 6.3 of the contract.</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2.4.8 Hand over the product belongings and relevant documents to the buyer.</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2.4.9 In accordance with clause 2.1.7 of the contract, after the termination of the contract, to compensate the Buyer for the damages caused by the latter and substantiated in the prescribed manner.</w:t>
      </w:r>
    </w:p>
    <w:p w:rsidR="00587BCC" w:rsidRDefault="00071D1C" w:rsidP="00EF3662">
      <w:pPr>
        <w:ind w:firstLine="709"/>
        <w:jc w:val="both"/>
        <w:rPr>
          <w:rFonts w:ascii="GHEA Grapalat" w:hAnsi="GHEA Grapalat"/>
          <w:sz w:val="20"/>
          <w:lang w:val="hy-AM"/>
        </w:rPr>
      </w:pPr>
      <w:r w:rsidRPr="005E1F72">
        <w:rPr>
          <w:rFonts w:ascii="GHEA Grapalat" w:hAnsi="GHEA Grapalat"/>
          <w:sz w:val="20"/>
          <w:lang w:val="hy-AM"/>
        </w:rPr>
        <w:t>2.4.10 The person who submitted the qualification and contract security is obliged to notify the Buyer in advance in writing in case of starting a liquidation or bankruptcy process during the validity of the security.</w:t>
      </w:r>
    </w:p>
    <w:p w:rsidR="00071D1C" w:rsidRPr="00381A2C" w:rsidRDefault="00071D1C" w:rsidP="0040074F">
      <w:pPr>
        <w:spacing w:before="120" w:after="120"/>
        <w:ind w:firstLine="706"/>
        <w:rPr>
          <w:rFonts w:ascii="GHEA Grapalat" w:hAnsi="GHEA Grapalat"/>
          <w:b/>
          <w:sz w:val="20"/>
          <w:lang w:val="hy-AM"/>
        </w:rPr>
      </w:pPr>
      <w:r w:rsidRPr="005E1F72">
        <w:rPr>
          <w:rFonts w:ascii="GHEA Grapalat" w:hAnsi="GHEA Grapalat"/>
          <w:b/>
          <w:sz w:val="20"/>
          <w:lang w:val="hy-AM"/>
        </w:rPr>
        <w:t xml:space="preserve">3. CONTRACT PRICE AND METHOD </w:t>
      </w:r>
      <w:r w:rsidRPr="009E7BBE">
        <w:rPr>
          <w:rFonts w:ascii="GHEA Grapalat" w:hAnsi="GHEA Grapalat" w:cs="Sylfaen"/>
          <w:b/>
          <w:sz w:val="20"/>
          <w:lang w:val="hy-AM"/>
        </w:rPr>
        <w:t>OF PAYMENT</w:t>
      </w:r>
    </w:p>
    <w:p w:rsidR="00071D1C" w:rsidRPr="005E1F72" w:rsidRDefault="00071D1C" w:rsidP="00EF3662">
      <w:pPr>
        <w:ind w:firstLine="709"/>
        <w:jc w:val="both"/>
        <w:rPr>
          <w:rFonts w:ascii="GHEA Grapalat" w:hAnsi="GHEA Grapalat"/>
          <w:sz w:val="20"/>
          <w:lang w:val="hy-AM"/>
        </w:rPr>
      </w:pPr>
      <w:r w:rsidRPr="00381A2C">
        <w:rPr>
          <w:rFonts w:ascii="GHEA Grapalat" w:hAnsi="GHEA Grapalat"/>
          <w:sz w:val="20"/>
          <w:lang w:val="hy-AM"/>
        </w:rPr>
        <w:t>3.1 The contract price is _1460066_/one million four hundred sixty thousand sixty six/ AMD, including VAT.</w:t>
      </w:r>
      <w:r w:rsidR="00381A2C">
        <w:rPr>
          <w:rStyle w:val="af6"/>
          <w:rFonts w:ascii="GHEA Grapalat" w:hAnsi="GHEA Grapalat"/>
          <w:sz w:val="20"/>
          <w:lang w:val="hy-AM"/>
        </w:rPr>
        <w:footnoteReference w:id="8"/>
      </w:r>
      <w:r w:rsidR="00381A2C">
        <w:rPr>
          <w:rFonts w:ascii="GHEA Grapalat" w:hAnsi="GHEA Grapalat"/>
          <w:sz w:val="20"/>
          <w:vertAlign w:val="superscript"/>
          <w:lang w:val="hy-AM"/>
        </w:rPr>
        <w:t xml:space="preserve"> </w:t>
      </w:r>
      <w:r w:rsidRPr="00381A2C">
        <w:rPr>
          <w:rFonts w:ascii="GHEA Grapalat" w:hAnsi="GHEA Grapalat"/>
          <w:sz w:val="20"/>
          <w:lang w:val="hy-AM"/>
        </w:rPr>
        <w:t>The contract price includes all payments (expenses) to be made by the Seller to ensure the performance of the contract, including taxes, duties, transportation, insurance costs, gratuities and expected profit.</w:t>
      </w:r>
    </w:p>
    <w:p w:rsidR="00071D1C" w:rsidRPr="005E1F72" w:rsidRDefault="00071D1C" w:rsidP="00EF3662">
      <w:pPr>
        <w:ind w:firstLine="720"/>
        <w:jc w:val="both"/>
        <w:rPr>
          <w:rFonts w:ascii="GHEA Grapalat" w:hAnsi="GHEA Grapalat" w:cs="Sylfaen"/>
          <w:sz w:val="20"/>
          <w:lang w:val="hy-AM"/>
        </w:rPr>
      </w:pPr>
      <w:r w:rsidRPr="005E1F72">
        <w:rPr>
          <w:rFonts w:ascii="GHEA Grapalat" w:hAnsi="GHEA Grapalat" w:cs="Sylfaen"/>
          <w:sz w:val="20"/>
          <w:lang w:val="hy-AM"/>
        </w:rPr>
        <w:t>The price of the supply of the product is stable and the Seller has no right to demand an increase and the Buyer to decrease that price.</w:t>
      </w:r>
    </w:p>
    <w:p w:rsidR="00071D1C" w:rsidRDefault="00071D1C" w:rsidP="00EF3662">
      <w:pPr>
        <w:ind w:firstLine="709"/>
        <w:jc w:val="both"/>
        <w:rPr>
          <w:rFonts w:ascii="GHEA Grapalat" w:hAnsi="GHEA Grapalat"/>
          <w:sz w:val="20"/>
          <w:lang w:val="hy-AM"/>
        </w:rPr>
      </w:pPr>
      <w:r w:rsidRPr="005E1F72">
        <w:rPr>
          <w:rFonts w:ascii="GHEA Grapalat" w:hAnsi="GHEA Grapalat"/>
          <w:sz w:val="20"/>
          <w:lang w:val="hy-AM"/>
        </w:rPr>
        <w:t>3.3 The buyer pays for the goods delivered to him in AMD cashless by transferring the funds to the Seller's settlement account. The transfer of funds is carried out on the basis of the handover-acceptance protocol in the months specified in the contract payment schedule (appendix N 2), but not later than December 30 of the given year.</w:t>
      </w:r>
    </w:p>
    <w:p w:rsidR="007D01CE" w:rsidRDefault="007D01CE" w:rsidP="007D01CE">
      <w:pPr>
        <w:ind w:firstLine="709"/>
        <w:jc w:val="both"/>
        <w:rPr>
          <w:rFonts w:ascii="GHEA Grapalat" w:hAnsi="GHEA Grapalat"/>
          <w:sz w:val="20"/>
          <w:lang w:val="hy-AM"/>
        </w:rPr>
      </w:pPr>
      <w:r>
        <w:rPr>
          <w:rFonts w:ascii="GHEA Grapalat" w:hAnsi="GHEA Grapalat"/>
          <w:sz w:val="20"/>
          <w:lang w:val="hy-AM"/>
        </w:rPr>
        <w:t>At the same time, in order to make a payment, within 3 working days after the date of signing the handover-acceptance protocol, the buyer enters the payment order and a copy of the handover-acceptance protocol into the treasury system of the authorized body, and based on the documents submitted according to the established procedure, the authorized body makes the given payment according to the handover-acceptance protocol. if entered into the treasury system, within five working days within the terms set by the payment schedule of this contract.</w:t>
      </w:r>
    </w:p>
    <w:p w:rsidR="00071D1C" w:rsidRPr="005E1F72" w:rsidRDefault="00071D1C" w:rsidP="009E7BBE">
      <w:pPr>
        <w:spacing w:before="120" w:after="120"/>
        <w:ind w:firstLine="706"/>
        <w:rPr>
          <w:rFonts w:ascii="GHEA Grapalat" w:hAnsi="GHEA Grapalat"/>
          <w:b/>
          <w:sz w:val="20"/>
          <w:lang w:val="hy-AM"/>
        </w:rPr>
      </w:pPr>
      <w:r w:rsidRPr="005E1F72">
        <w:rPr>
          <w:rFonts w:ascii="GHEA Grapalat" w:hAnsi="GHEA Grapalat"/>
          <w:b/>
          <w:sz w:val="20"/>
          <w:lang w:val="hy-AM"/>
        </w:rPr>
        <w:t xml:space="preserve">4. </w:t>
      </w:r>
      <w:r w:rsidRPr="009E7BBE">
        <w:rPr>
          <w:rFonts w:ascii="GHEA Grapalat" w:hAnsi="GHEA Grapalat" w:cs="Sylfaen"/>
          <w:b/>
          <w:sz w:val="20"/>
          <w:lang w:val="hy-AM"/>
        </w:rPr>
        <w:t xml:space="preserve">PRODUCT </w:t>
      </w:r>
      <w:r w:rsidRPr="005E1F72">
        <w:rPr>
          <w:rFonts w:ascii="GHEA Grapalat" w:hAnsi="GHEA Grapalat"/>
          <w:b/>
          <w:sz w:val="20"/>
          <w:lang w:val="hy-AM"/>
        </w:rPr>
        <w:t>QUALITY AND WARRANTY</w:t>
      </w:r>
    </w:p>
    <w:p w:rsidR="00071D1C" w:rsidRPr="000B4CF4" w:rsidRDefault="00071D1C" w:rsidP="00EF3662">
      <w:pPr>
        <w:ind w:firstLine="709"/>
        <w:jc w:val="both"/>
        <w:rPr>
          <w:rFonts w:ascii="GHEA Grapalat" w:hAnsi="GHEA Grapalat"/>
          <w:sz w:val="20"/>
          <w:lang w:val="hy-AM"/>
        </w:rPr>
      </w:pPr>
      <w:r w:rsidRPr="005E1F72">
        <w:rPr>
          <w:rFonts w:ascii="GHEA Grapalat" w:hAnsi="GHEA Grapalat"/>
          <w:sz w:val="20"/>
          <w:lang w:val="hy-AM"/>
        </w:rPr>
        <w:lastRenderedPageBreak/>
        <w:t>4.1 The seller guarantees the conformity of the quality of the supplied product with the requirements of the state standard.</w:t>
      </w:r>
    </w:p>
    <w:p w:rsidR="006A7D52" w:rsidRPr="00236781" w:rsidRDefault="006A7D52" w:rsidP="006A7D52">
      <w:pPr>
        <w:ind w:firstLine="702"/>
        <w:jc w:val="both"/>
        <w:rPr>
          <w:rFonts w:ascii="GHEA Grapalat" w:hAnsi="GHEA Grapalat" w:cs="Sylfaen"/>
          <w:color w:val="000000" w:themeColor="text1"/>
          <w:sz w:val="20"/>
          <w:lang w:val="pt-BR"/>
        </w:rPr>
      </w:pPr>
      <w:r w:rsidRPr="006704C3">
        <w:rPr>
          <w:rFonts w:ascii="GHEA Grapalat" w:hAnsi="GHEA Grapalat" w:cs="Times Armenian"/>
          <w:color w:val="000000" w:themeColor="text1"/>
          <w:sz w:val="20"/>
          <w:lang w:val="pt-BR"/>
        </w:rPr>
        <w:t xml:space="preserve">4.2 </w:t>
      </w:r>
      <w:r w:rsidR="00221AA4" w:rsidRPr="006704C3">
        <w:rPr>
          <w:rFonts w:ascii="GHEA Grapalat" w:hAnsi="GHEA Grapalat" w:cs="Sylfaen"/>
          <w:sz w:val="20"/>
          <w:lang w:val="hy-AM"/>
        </w:rPr>
        <w:t xml:space="preserve">The warranty period is defined as </w:t>
      </w:r>
      <w:r w:rsidR="00221AA4" w:rsidRPr="006704C3">
        <w:rPr>
          <w:rFonts w:ascii="GHEA Grapalat" w:hAnsi="GHEA Grapalat" w:cs="Sylfaen"/>
          <w:sz w:val="20"/>
          <w:u w:val="single"/>
          <w:lang w:val="hy-AM"/>
        </w:rPr>
        <w:t xml:space="preserve">365 </w:t>
      </w:r>
      <w:r w:rsidR="00221AA4" w:rsidRPr="006704C3">
        <w:rPr>
          <w:rFonts w:ascii="GHEA Grapalat" w:hAnsi="GHEA Grapalat" w:cs="Sylfaen"/>
          <w:sz w:val="20"/>
          <w:lang w:val="pt-BR"/>
        </w:rPr>
        <w:t>calendar days from the day following the day of acceptance of the product by the Buyer . If defects of the supplied product appear during the warranty period, the Seller is obliged to eliminate the defects at his own expense within a reasonable period of time set by the Buyer.</w:t>
      </w:r>
    </w:p>
    <w:p w:rsidR="009E45F3" w:rsidRPr="005E1F72" w:rsidRDefault="009E45F3" w:rsidP="009E7BBE">
      <w:pPr>
        <w:spacing w:before="120" w:after="120"/>
        <w:ind w:firstLine="706"/>
        <w:rPr>
          <w:rFonts w:ascii="GHEA Grapalat" w:hAnsi="GHEA Grapalat"/>
          <w:b/>
          <w:sz w:val="20"/>
          <w:lang w:val="hy-AM"/>
        </w:rPr>
      </w:pPr>
      <w:r w:rsidRPr="00962AC7">
        <w:rPr>
          <w:rFonts w:ascii="GHEA Grapalat" w:hAnsi="GHEA Grapalat"/>
          <w:b/>
          <w:sz w:val="20"/>
          <w:lang w:val="hy-AM"/>
        </w:rPr>
        <w:t>5. PRODUCT PICKUP AND ACCEPTANCE</w:t>
      </w:r>
    </w:p>
    <w:p w:rsidR="009E45F3" w:rsidRPr="005E1F72" w:rsidRDefault="009E45F3" w:rsidP="00EF3662">
      <w:pPr>
        <w:ind w:firstLine="720"/>
        <w:jc w:val="both"/>
        <w:rPr>
          <w:rFonts w:ascii="GHEA Grapalat" w:hAnsi="GHEA Grapalat" w:cs="Sylfaen"/>
          <w:sz w:val="20"/>
          <w:lang w:val="hy-AM"/>
        </w:rPr>
      </w:pPr>
      <w:r w:rsidRPr="005E1F72">
        <w:rPr>
          <w:rFonts w:ascii="GHEA Grapalat" w:hAnsi="GHEA Grapalat"/>
          <w:sz w:val="20"/>
          <w:lang w:val="hy-AM"/>
        </w:rPr>
        <w:t xml:space="preserve">5.1 The delivered product </w:t>
      </w:r>
      <w:r w:rsidRPr="005E1F72">
        <w:rPr>
          <w:rFonts w:ascii="GHEA Grapalat" w:hAnsi="GHEA Grapalat" w:cs="Sylfaen"/>
          <w:sz w:val="20"/>
          <w:lang w:val="hy-AM"/>
        </w:rPr>
        <w:t>is accepted by signing the delivery-acceptance protocol between the Buyer and the Seller. The fact of handing over the product to the Buyer is recorded by a mutually approved document between the Buyer and the Seller, indicating the date of the document.</w:t>
      </w:r>
    </w:p>
    <w:p w:rsidR="009123CA" w:rsidRPr="005E1F72" w:rsidRDefault="009E45F3" w:rsidP="00EF3662">
      <w:pPr>
        <w:ind w:firstLine="720"/>
        <w:jc w:val="both"/>
        <w:rPr>
          <w:rFonts w:ascii="GHEA Grapalat" w:hAnsi="GHEA Grapalat" w:cs="Sylfaen"/>
          <w:sz w:val="20"/>
          <w:szCs w:val="20"/>
          <w:lang w:val="hy-AM"/>
        </w:rPr>
      </w:pPr>
      <w:r w:rsidRPr="005E1F72">
        <w:rPr>
          <w:rFonts w:ascii="GHEA Grapalat" w:hAnsi="GHEA Grapalat" w:cs="Sylfaen"/>
          <w:sz w:val="20"/>
          <w:szCs w:val="20"/>
          <w:lang w:val="hy-AM"/>
        </w:rPr>
        <w:t>Until and including the day scheduled for the delivery of the goods under the contract, the Seller provides the Buyer with the document, signed by him, recording the fact of handing over the goods to the Buyer (Appendix N 3.1), and through the electronic procurement armeps system (the operation manual is posted on the "Electronic" section of the website operating at www.procurement.am in the "purchases" section), as well as the handover-acceptance protocol (appendix N 3). At the same time, the Seller does not sign the handover-acceptance protocol, he confirms it with an electronic signature, filling only those columns that refer to his data (the filling procedure is posted in the subsection "Orders of the Minister of Finance" of the "Legislation" section of the website at www.procurement.am).</w:t>
      </w:r>
    </w:p>
    <w:p w:rsidR="009123CA" w:rsidRPr="005E1F72" w:rsidRDefault="009123CA" w:rsidP="00EF3662">
      <w:pPr>
        <w:ind w:firstLine="709"/>
        <w:jc w:val="both"/>
        <w:rPr>
          <w:rFonts w:ascii="GHEA Grapalat" w:hAnsi="GHEA Grapalat" w:cs="Sylfaen"/>
          <w:sz w:val="20"/>
          <w:szCs w:val="20"/>
          <w:lang w:val="hy-AM"/>
        </w:rPr>
      </w:pPr>
      <w:r w:rsidRPr="005E1F72">
        <w:rPr>
          <w:rFonts w:ascii="GHEA Grapalat" w:hAnsi="GHEA Grapalat" w:cs="Sylfaen"/>
          <w:sz w:val="20"/>
          <w:lang w:val="hy-AM"/>
        </w:rPr>
        <w:t xml:space="preserve">5.2 If </w:t>
      </w:r>
      <w:r w:rsidRPr="005E1F72">
        <w:rPr>
          <w:rFonts w:ascii="GHEA Grapalat" w:hAnsi="GHEA Grapalat"/>
          <w:sz w:val="20"/>
          <w:lang w:val="pt-BR"/>
        </w:rPr>
        <w:t xml:space="preserve">the delivered product </w:t>
      </w:r>
      <w:r w:rsidRPr="005E1F72">
        <w:rPr>
          <w:rFonts w:ascii="GHEA Grapalat" w:hAnsi="GHEA Grapalat" w:cs="Sylfaen"/>
          <w:sz w:val="20"/>
          <w:lang w:val="hy-AM"/>
        </w:rPr>
        <w:t xml:space="preserve">meets the terms of the contract, the Buyer signs the delivery-acceptance protocol signed by him and provides the basis for signing it to the Seller within </w:t>
      </w:r>
      <w:r w:rsidR="00221AA4" w:rsidRPr="00221AA4">
        <w:rPr>
          <w:rFonts w:ascii="GHEA Grapalat" w:hAnsi="GHEA Grapalat" w:cs="Sylfaen"/>
          <w:b/>
          <w:sz w:val="20"/>
          <w:szCs w:val="20"/>
          <w:u w:val="single"/>
          <w:lang w:val="hy-AM"/>
        </w:rPr>
        <w:t xml:space="preserve">3 (three) </w:t>
      </w:r>
      <w:r w:rsidRPr="005E1F72">
        <w:rPr>
          <w:rFonts w:ascii="GHEA Grapalat" w:hAnsi="GHEA Grapalat" w:cs="Sylfaen"/>
          <w:sz w:val="20"/>
          <w:szCs w:val="20"/>
          <w:lang w:val="hy-AM"/>
        </w:rPr>
        <w:t>working days from the day of receipt of the documents specified in clause 5.1 of the contract and through the electronic procurement armeps system positive conclusion.</w:t>
      </w:r>
    </w:p>
    <w:p w:rsidR="009123CA" w:rsidRPr="005E1F72" w:rsidRDefault="009123CA" w:rsidP="00EF3662">
      <w:pPr>
        <w:ind w:firstLine="720"/>
        <w:jc w:val="both"/>
        <w:rPr>
          <w:rFonts w:ascii="GHEA Grapalat" w:hAnsi="GHEA Grapalat" w:cs="Sylfaen"/>
          <w:sz w:val="20"/>
          <w:lang w:val="hy-AM"/>
        </w:rPr>
      </w:pPr>
      <w:r w:rsidRPr="005E1F72">
        <w:rPr>
          <w:rFonts w:ascii="GHEA Grapalat" w:hAnsi="GHEA Grapalat"/>
          <w:sz w:val="20"/>
          <w:lang w:val="hy-AM"/>
        </w:rPr>
        <w:t xml:space="preserve">5.3 If the delivered product or part of it does not comply with the terms of the contract, the Buyer does not sign the handover-acceptance protocol and returns the handover-acceptance protocol and the negative conclusion that was the basis for its non-signing to the Seller </w:t>
      </w:r>
      <w:r w:rsidRPr="005E1F72">
        <w:rPr>
          <w:rFonts w:ascii="GHEA Grapalat" w:hAnsi="GHEA Grapalat" w:cs="Sylfaen"/>
          <w:sz w:val="20"/>
          <w:szCs w:val="20"/>
          <w:lang w:val="hy-AM"/>
        </w:rPr>
        <w:t xml:space="preserve">through the armeps electronic procurement system within the period specified in clause 5.2 of the contract. </w:t>
      </w:r>
      <w:r w:rsidRPr="005E1F72">
        <w:rPr>
          <w:rFonts w:ascii="GHEA Grapalat" w:hAnsi="GHEA Grapalat"/>
          <w:sz w:val="20"/>
          <w:lang w:val="hy-AM"/>
        </w:rPr>
        <w:t xml:space="preserve">In case of application of this clause, </w:t>
      </w:r>
      <w:r w:rsidRPr="005E1F72">
        <w:rPr>
          <w:rFonts w:ascii="GHEA Grapalat" w:hAnsi="GHEA Grapalat" w:cs="Sylfaen"/>
          <w:sz w:val="20"/>
          <w:lang w:val="hy-AM"/>
        </w:rPr>
        <w:t>the Buyer shall take the measures provided for in the contract for such a situation and apply the measures of responsibility provided for in the contract to the Seller.</w:t>
      </w:r>
    </w:p>
    <w:p w:rsidR="009123CA" w:rsidRPr="005E1F72" w:rsidRDefault="009123CA" w:rsidP="00EF3662">
      <w:pPr>
        <w:ind w:firstLine="720"/>
        <w:jc w:val="both"/>
        <w:rPr>
          <w:rFonts w:ascii="GHEA Grapalat" w:hAnsi="GHEA Grapalat" w:cs="Sylfaen"/>
          <w:sz w:val="20"/>
          <w:lang w:val="hy-AM"/>
        </w:rPr>
      </w:pPr>
      <w:r w:rsidRPr="005E1F72">
        <w:rPr>
          <w:rFonts w:ascii="GHEA Grapalat" w:hAnsi="GHEA Grapalat"/>
          <w:sz w:val="20"/>
          <w:lang w:val="hy-AM"/>
        </w:rPr>
        <w:t xml:space="preserve">5.4 </w:t>
      </w:r>
      <w:r w:rsidRPr="005E1F72">
        <w:rPr>
          <w:rFonts w:ascii="GHEA Grapalat" w:hAnsi="GHEA Grapalat" w:cs="Sylfaen"/>
          <w:sz w:val="20"/>
          <w:lang w:val="hy-AM"/>
        </w:rPr>
        <w:t xml:space="preserve">If the Buyer does not accept the delivered goods or does not refuse to accept them within the period specified in clause 5.2 of the contract, the supplied goods are considered accepted and </w:t>
      </w:r>
      <w:r w:rsidRPr="005E1F72">
        <w:rPr>
          <w:rFonts w:ascii="GHEA Grapalat" w:hAnsi="GHEA Grapalat" w:cs="Sylfaen"/>
          <w:sz w:val="20"/>
          <w:lang w:val="hy-AM"/>
        </w:rPr>
        <w:softHyphen/>
        <w:t xml:space="preserve">on the working day following the deadline specified in clause 5.2 of the contract, the Buyer provides the Seller with the handover-acceptance protocol signed by him </w:t>
      </w:r>
      <w:r w:rsidRPr="005E1F72">
        <w:rPr>
          <w:rFonts w:ascii="GHEA Grapalat" w:hAnsi="GHEA Grapalat" w:cs="Sylfaen"/>
          <w:sz w:val="20"/>
          <w:lang w:val="hy-AM"/>
        </w:rPr>
        <w:softHyphen/>
        <w:t xml:space="preserve">through </w:t>
      </w:r>
      <w:r w:rsidRPr="005E1F72">
        <w:rPr>
          <w:rFonts w:ascii="GHEA Grapalat" w:hAnsi="GHEA Grapalat" w:cs="Sylfaen"/>
          <w:sz w:val="20"/>
          <w:szCs w:val="20"/>
          <w:lang w:val="hy-AM"/>
        </w:rPr>
        <w:t xml:space="preserve">the electronic procurement system. </w:t>
      </w:r>
      <w:r w:rsidRPr="005E1F72">
        <w:rPr>
          <w:rFonts w:ascii="GHEA Grapalat" w:hAnsi="GHEA Grapalat" w:cs="Sylfaen"/>
          <w:sz w:val="20"/>
          <w:lang w:val="hy-AM"/>
        </w:rPr>
        <w:t>:</w:t>
      </w:r>
    </w:p>
    <w:p w:rsidR="00E01F91" w:rsidRPr="00E6597C" w:rsidRDefault="00E01F91" w:rsidP="00E01F91">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PARTIES</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RESPONSIBILITY</w:t>
      </w:r>
    </w:p>
    <w:p w:rsidR="00E01F91" w:rsidRPr="00E6597C" w:rsidRDefault="00E01F91" w:rsidP="00E01F91">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6.1 </w:t>
      </w:r>
      <w:r w:rsidRPr="00E6597C">
        <w:rPr>
          <w:rFonts w:ascii="GHEA Grapalat" w:hAnsi="GHEA Grapalat"/>
          <w:sz w:val="20"/>
          <w:szCs w:val="20"/>
          <w:lang w:val="hy-AM"/>
        </w:rPr>
        <w:tab/>
      </w:r>
      <w:r w:rsidRPr="00E6597C">
        <w:rPr>
          <w:rFonts w:ascii="GHEA Grapalat" w:hAnsi="GHEA Grapalat" w:cs="Sylfaen"/>
          <w:sz w:val="20"/>
          <w:szCs w:val="20"/>
          <w:lang w:val="hy-AM"/>
        </w:rPr>
        <w:t>Contractor</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responsibility</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is</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wearing</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Work:</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quality</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and:</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hereby</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with clause </w:t>
      </w:r>
      <w:r w:rsidRPr="00E6597C">
        <w:rPr>
          <w:rFonts w:ascii="GHEA Grapalat" w:hAnsi="GHEA Grapalat" w:cs="Times Armenian"/>
          <w:sz w:val="20"/>
          <w:szCs w:val="20"/>
          <w:lang w:val="hy-AM"/>
        </w:rPr>
        <w:t xml:space="preserve">1.3 </w:t>
      </w:r>
      <w:r w:rsidRPr="00E6597C">
        <w:rPr>
          <w:rFonts w:ascii="GHEA Grapalat" w:hAnsi="GHEA Grapalat" w:cs="Sylfaen"/>
          <w:sz w:val="20"/>
          <w:szCs w:val="20"/>
          <w:lang w:val="hy-AM"/>
        </w:rPr>
        <w:t xml:space="preserve">of the contract </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including</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calendar</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schedule </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provided</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period</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maintenance</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for</w:t>
      </w:r>
      <w:r w:rsidRPr="00E6597C">
        <w:rPr>
          <w:rFonts w:ascii="GHEA Grapalat" w:hAnsi="GHEA Grapalat" w:cs="Tahoma"/>
          <w:sz w:val="20"/>
          <w:szCs w:val="20"/>
          <w:lang w:val="hy-AM"/>
        </w:rPr>
        <w:t>​</w:t>
      </w:r>
    </w:p>
    <w:p w:rsidR="00E01F91" w:rsidRPr="00E6597C" w:rsidRDefault="00E01F91" w:rsidP="00E01F91">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 xml:space="preserve">6.2 </w:t>
      </w:r>
      <w:r w:rsidRPr="00E6597C">
        <w:rPr>
          <w:rFonts w:ascii="GHEA Grapalat" w:hAnsi="GHEA Grapalat"/>
          <w:sz w:val="20"/>
          <w:szCs w:val="20"/>
          <w:lang w:val="hy-AM"/>
        </w:rPr>
        <w:tab/>
      </w:r>
      <w:r w:rsidRPr="00E6597C">
        <w:rPr>
          <w:rFonts w:ascii="GHEA Grapalat" w:hAnsi="GHEA Grapalat" w:cs="Sylfaen"/>
          <w:sz w:val="20"/>
          <w:szCs w:val="20"/>
          <w:lang w:val="hy-AM"/>
        </w:rPr>
        <w:t>Herein</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by contract</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planned</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Work:</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performance</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period</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to violate</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case</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From the contractor</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each</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late </w:t>
      </w:r>
      <w:r w:rsidRPr="00E6597C">
        <w:rPr>
          <w:rFonts w:ascii="GHEA Grapalat" w:hAnsi="GHEA Grapalat" w:cs="Arial"/>
          <w:sz w:val="20"/>
          <w:szCs w:val="20"/>
          <w:lang w:val="hy-AM"/>
        </w:rPr>
        <w:t xml:space="preserve">business </w:t>
      </w:r>
      <w:r w:rsidRPr="00E6597C">
        <w:rPr>
          <w:rFonts w:ascii="GHEA Grapalat" w:hAnsi="GHEA Grapalat" w:cs="Sylfaen"/>
          <w:sz w:val="20"/>
          <w:szCs w:val="20"/>
          <w:lang w:val="hy-AM"/>
        </w:rPr>
        <w:t>day</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for</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charged</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is</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penalty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execution</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subject to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however</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unfulfilled</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Work:</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of the price ( zero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whole</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five</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hundredths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of a percent</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in size </w:t>
      </w:r>
      <w:r w:rsidRPr="00E6597C">
        <w:rPr>
          <w:rFonts w:ascii="GHEA Grapalat" w:hAnsi="GHEA Grapalat" w:cs="Tahoma"/>
          <w:sz w:val="20"/>
          <w:szCs w:val="20"/>
          <w:lang w:val="hy-AM"/>
        </w:rPr>
        <w:t>.</w:t>
      </w:r>
    </w:p>
    <w:p w:rsidR="00E01F91" w:rsidRPr="004605D7" w:rsidRDefault="00E01F91" w:rsidP="00E01F91">
      <w:pPr>
        <w:ind w:firstLine="709"/>
        <w:jc w:val="both"/>
        <w:rPr>
          <w:rFonts w:ascii="GHEA Grapalat" w:hAnsi="GHEA Grapalat"/>
          <w:sz w:val="20"/>
          <w:lang w:val="hy-AM"/>
        </w:rPr>
      </w:pPr>
      <w:r w:rsidRPr="00E6597C">
        <w:rPr>
          <w:rFonts w:ascii="GHEA Grapalat" w:hAnsi="GHEA Grapalat"/>
          <w:sz w:val="20"/>
          <w:szCs w:val="20"/>
          <w:lang w:val="hy-AM"/>
        </w:rPr>
        <w:t xml:space="preserve">6.3 </w:t>
      </w:r>
      <w:r w:rsidRPr="00E6597C">
        <w:rPr>
          <w:rFonts w:ascii="GHEA Grapalat" w:hAnsi="GHEA Grapalat"/>
          <w:sz w:val="20"/>
          <w:szCs w:val="20"/>
          <w:lang w:val="hy-AM"/>
        </w:rPr>
        <w:tab/>
        <w:t xml:space="preserve">P </w:t>
      </w:r>
      <w:r w:rsidRPr="00E6597C">
        <w:rPr>
          <w:rFonts w:ascii="GHEA Grapalat" w:hAnsi="GHEA Grapalat" w:cs="Sylfaen"/>
          <w:sz w:val="20"/>
          <w:szCs w:val="20"/>
          <w:lang w:val="hy-AM"/>
        </w:rPr>
        <w:t xml:space="preserve">in clause </w:t>
      </w:r>
      <w:r w:rsidRPr="00E6597C">
        <w:rPr>
          <w:rFonts w:ascii="GHEA Grapalat" w:hAnsi="GHEA Grapalat" w:cs="Times Armenian"/>
          <w:sz w:val="20"/>
          <w:szCs w:val="20"/>
          <w:lang w:val="hy-AM"/>
        </w:rPr>
        <w:t xml:space="preserve">3.1.3 </w:t>
      </w:r>
      <w:r w:rsidRPr="00E6597C">
        <w:rPr>
          <w:rFonts w:ascii="GHEA Grapalat" w:hAnsi="GHEA Grapalat" w:cs="Sylfaen"/>
          <w:sz w:val="20"/>
          <w:szCs w:val="20"/>
          <w:lang w:val="hy-AM"/>
        </w:rPr>
        <w:t>of the contract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planned</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on grounds</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To the client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the work </w:t>
      </w:r>
      <w:r w:rsidRPr="00E6597C">
        <w:rPr>
          <w:rFonts w:ascii="GHEA Grapalat" w:hAnsi="GHEA Grapalat" w:cs="Times Armenian"/>
          <w:sz w:val="20"/>
          <w:szCs w:val="20"/>
          <w:lang w:val="hy-AM"/>
        </w:rPr>
        <w:t xml:space="preserve">is done </w:t>
      </w:r>
      <w:r w:rsidRPr="00E6597C">
        <w:rPr>
          <w:rFonts w:ascii="GHEA Grapalat" w:hAnsi="GHEA Grapalat" w:cs="Sylfaen"/>
          <w:sz w:val="20"/>
          <w:szCs w:val="20"/>
          <w:lang w:val="hy-AM"/>
        </w:rPr>
        <w:t>by</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not to be accepted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how?</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also in clause </w:t>
      </w:r>
      <w:r w:rsidRPr="00E6597C">
        <w:rPr>
          <w:rFonts w:ascii="GHEA Grapalat" w:hAnsi="GHEA Grapalat" w:cs="Arial"/>
          <w:sz w:val="20"/>
          <w:szCs w:val="20"/>
          <w:lang w:val="hy-AM"/>
        </w:rPr>
        <w:t xml:space="preserve">3.1.4 </w:t>
      </w:r>
      <w:r w:rsidRPr="00E6597C">
        <w:rPr>
          <w:rFonts w:ascii="GHEA Grapalat" w:hAnsi="GHEA Grapalat" w:cs="Sylfaen"/>
          <w:sz w:val="20"/>
          <w:szCs w:val="20"/>
          <w:lang w:val="hy-AM"/>
        </w:rPr>
        <w:t>planned</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in order</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the contract</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to solve</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case</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From the contractor</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charged</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is</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 xml:space="preserve">fine </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 xml:space="preserve">in clause </w:t>
      </w:r>
      <w:r w:rsidRPr="00742B5B">
        <w:rPr>
          <w:rFonts w:ascii="GHEA Grapalat" w:hAnsi="GHEA Grapalat" w:cs="Arial"/>
          <w:sz w:val="20"/>
          <w:szCs w:val="20"/>
          <w:lang w:val="hy-AM"/>
        </w:rPr>
        <w:t xml:space="preserve">5.1 </w:t>
      </w:r>
      <w:r w:rsidRPr="00742B5B">
        <w:rPr>
          <w:rFonts w:ascii="GHEA Grapalat" w:hAnsi="GHEA Grapalat" w:cs="Sylfaen"/>
          <w:sz w:val="20"/>
          <w:szCs w:val="20"/>
          <w:lang w:val="hy-AM"/>
        </w:rPr>
        <w:t>of the contract</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planned</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of the sum ( zero :</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whole</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five</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 xml:space="preserve">decimal </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percent</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in size.</w:t>
      </w:r>
      <w:r w:rsidRPr="00742B5B">
        <w:rPr>
          <w:rStyle w:val="af6"/>
          <w:rFonts w:ascii="GHEA Grapalat" w:hAnsi="GHEA Grapalat" w:cs="Sylfaen"/>
          <w:sz w:val="20"/>
          <w:szCs w:val="20"/>
          <w:lang w:val="hy-AM"/>
        </w:rPr>
        <w:footnoteReference w:id="9"/>
      </w:r>
      <w:r>
        <w:rPr>
          <w:rFonts w:ascii="GHEA Grapalat" w:hAnsi="GHEA Grapalat" w:cs="Sylfaen"/>
          <w:sz w:val="20"/>
          <w:szCs w:val="20"/>
          <w:lang w:val="hy-AM"/>
        </w:rPr>
        <w:t xml:space="preserve"> </w:t>
      </w:r>
      <w:r w:rsidRPr="00742B5B">
        <w:rPr>
          <w:rFonts w:ascii="GHEA Grapalat" w:hAnsi="GHEA Grapalat"/>
          <w:sz w:val="20"/>
          <w:lang w:val="hy-AM"/>
        </w:rPr>
        <w:t>Moreover, the fine is also calculated in the event that the result of the work is performed within the period specified by this contract, but the client does not accept it.</w:t>
      </w:r>
    </w:p>
    <w:p w:rsidR="00E01F91" w:rsidRPr="00E6597C" w:rsidRDefault="00E01F91" w:rsidP="00E01F91">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6.4 </w:t>
      </w:r>
      <w:r w:rsidRPr="00E6597C">
        <w:rPr>
          <w:rFonts w:ascii="GHEA Grapalat" w:hAnsi="GHEA Grapalat"/>
          <w:sz w:val="20"/>
          <w:szCs w:val="20"/>
          <w:lang w:val="hy-AM"/>
        </w:rPr>
        <w:tab/>
        <w:t xml:space="preserve">P </w:t>
      </w:r>
      <w:r w:rsidRPr="00E6597C">
        <w:rPr>
          <w:rFonts w:ascii="GHEA Grapalat" w:hAnsi="GHEA Grapalat" w:cs="Sylfaen"/>
          <w:sz w:val="20"/>
          <w:szCs w:val="20"/>
          <w:lang w:val="hy-AM"/>
        </w:rPr>
        <w:t xml:space="preserve">with clauses </w:t>
      </w:r>
      <w:r w:rsidRPr="00E6597C">
        <w:rPr>
          <w:rFonts w:ascii="GHEA Grapalat" w:hAnsi="GHEA Grapalat" w:cs="Times Armenian"/>
          <w:sz w:val="20"/>
          <w:szCs w:val="20"/>
          <w:lang w:val="hy-AM"/>
        </w:rPr>
        <w:t xml:space="preserve">6.2 </w:t>
      </w:r>
      <w:r>
        <w:rPr>
          <w:rFonts w:ascii="GHEA Grapalat" w:hAnsi="GHEA Grapalat" w:cs="Sylfaen"/>
          <w:sz w:val="20"/>
          <w:szCs w:val="20"/>
          <w:lang w:val="hy-AM"/>
        </w:rPr>
        <w:t xml:space="preserve">, </w:t>
      </w:r>
      <w:r w:rsidRPr="00E6597C">
        <w:rPr>
          <w:rFonts w:ascii="GHEA Grapalat" w:hAnsi="GHEA Grapalat" w:cs="Times Armenian"/>
          <w:sz w:val="20"/>
          <w:szCs w:val="20"/>
          <w:lang w:val="hy-AM"/>
        </w:rPr>
        <w:t xml:space="preserve">6.3 and 6.5.1 </w:t>
      </w:r>
      <w:r w:rsidRPr="00E6597C">
        <w:rPr>
          <w:rFonts w:ascii="GHEA Grapalat" w:hAnsi="GHEA Grapalat" w:cs="Sylfaen"/>
          <w:sz w:val="20"/>
          <w:szCs w:val="20"/>
          <w:lang w:val="hy-AM"/>
        </w:rPr>
        <w:t>of the contract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planned</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the penalty</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and:</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the fine</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is calculated</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and:</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offset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are</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To the contractor</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payable</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of money</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with</w:t>
      </w:r>
      <w:r w:rsidRPr="00E6597C">
        <w:rPr>
          <w:rFonts w:ascii="GHEA Grapalat" w:hAnsi="GHEA Grapalat" w:cs="Tahoma"/>
          <w:sz w:val="20"/>
          <w:szCs w:val="20"/>
          <w:lang w:val="hy-AM"/>
        </w:rPr>
        <w:t>​</w:t>
      </w:r>
    </w:p>
    <w:p w:rsidR="00E01F91" w:rsidRDefault="00E01F91" w:rsidP="00E01F91">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 xml:space="preserve">6.5 </w:t>
      </w:r>
      <w:r w:rsidRPr="00E6597C">
        <w:rPr>
          <w:rFonts w:ascii="GHEA Grapalat" w:hAnsi="GHEA Grapalat"/>
          <w:sz w:val="20"/>
          <w:szCs w:val="20"/>
          <w:lang w:val="hy-AM"/>
        </w:rPr>
        <w:tab/>
      </w:r>
      <w:r w:rsidRPr="00E6597C">
        <w:rPr>
          <w:rFonts w:ascii="GHEA Grapalat" w:hAnsi="GHEA Grapalat" w:cs="Sylfaen"/>
          <w:sz w:val="20"/>
          <w:szCs w:val="20"/>
          <w:lang w:val="hy-AM"/>
        </w:rPr>
        <w:t>To the Client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by</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according to clause </w:t>
      </w:r>
      <w:r w:rsidRPr="00E6597C">
        <w:rPr>
          <w:rFonts w:ascii="GHEA Grapalat" w:hAnsi="GHEA Grapalat" w:cs="Times Armenian"/>
          <w:sz w:val="20"/>
          <w:szCs w:val="20"/>
          <w:lang w:val="hy-AM"/>
        </w:rPr>
        <w:t xml:space="preserve">5.3 </w:t>
      </w:r>
      <w:r w:rsidRPr="00E6597C">
        <w:rPr>
          <w:rFonts w:ascii="GHEA Grapalat" w:hAnsi="GHEA Grapalat" w:cs="Sylfaen"/>
          <w:sz w:val="20"/>
          <w:szCs w:val="20"/>
          <w:lang w:val="hy-AM"/>
        </w:rPr>
        <w:t>of the contract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planned</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dates</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violation</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for</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To the client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towards</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each</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late </w:t>
      </w:r>
      <w:r w:rsidRPr="00E6597C">
        <w:rPr>
          <w:rFonts w:ascii="GHEA Grapalat" w:hAnsi="GHEA Grapalat" w:cs="Times Armenian"/>
          <w:sz w:val="20"/>
          <w:szCs w:val="20"/>
          <w:lang w:val="hy-AM"/>
        </w:rPr>
        <w:t xml:space="preserve">business </w:t>
      </w:r>
      <w:r w:rsidRPr="00E6597C">
        <w:rPr>
          <w:rFonts w:ascii="GHEA Grapalat" w:hAnsi="GHEA Grapalat" w:cs="Sylfaen"/>
          <w:sz w:val="20"/>
          <w:szCs w:val="20"/>
          <w:lang w:val="hy-AM"/>
        </w:rPr>
        <w:t>day</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for</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is calculated</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is</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penalty </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payment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subject to </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however</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unpaid</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of the amount ( zero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whole</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five</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hundredths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of a percent</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in size </w:t>
      </w:r>
      <w:r w:rsidRPr="00E6597C">
        <w:rPr>
          <w:rFonts w:ascii="GHEA Grapalat" w:hAnsi="GHEA Grapalat" w:cs="Tahoma"/>
          <w:sz w:val="20"/>
          <w:szCs w:val="20"/>
          <w:lang w:val="hy-AM"/>
        </w:rPr>
        <w:t>.</w:t>
      </w:r>
    </w:p>
    <w:p w:rsidR="00E01F91" w:rsidRPr="00717204" w:rsidRDefault="00E01F91" w:rsidP="00E01F91">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Throughout the execution of the works provided for in this contract, for each recorded case of non-compliance with the requirements set by the city-building normative and technical and approved design budget documents, including the proper organization of the construction site, furnishing, technical safety, sanitary-hygienic and environmental (including climate change adaptation measures) norms. the following measures of responsibility are applied</w:t>
      </w:r>
      <w:r>
        <w:rPr>
          <w:rStyle w:val="af6"/>
          <w:rFonts w:ascii="GHEA Grapalat" w:hAnsi="GHEA Grapalat" w:cs="Sylfaen"/>
          <w:sz w:val="20"/>
          <w:szCs w:val="20"/>
          <w:lang w:val="hy-AM"/>
        </w:rPr>
        <w:footnoteReference w:id="10"/>
      </w:r>
    </w:p>
    <w:p w:rsidR="00E01F91" w:rsidRPr="00717204" w:rsidRDefault="00E01F91" w:rsidP="00E01F91">
      <w:pPr>
        <w:tabs>
          <w:tab w:val="left" w:pos="1276"/>
        </w:tabs>
        <w:ind w:firstLine="720"/>
        <w:jc w:val="both"/>
        <w:rPr>
          <w:rFonts w:ascii="GHEA Grapalat" w:hAnsi="GHEA Grapalat" w:cs="Sylfaen"/>
          <w:sz w:val="20"/>
          <w:szCs w:val="20"/>
          <w:lang w:val="hy-AM"/>
        </w:rPr>
      </w:pPr>
    </w:p>
    <w:tbl>
      <w:tblPr>
        <w:tblStyle w:val="afe"/>
        <w:tblW w:w="0" w:type="auto"/>
        <w:jc w:val="center"/>
        <w:tblLook w:val="04A0" w:firstRow="1" w:lastRow="0" w:firstColumn="1" w:lastColumn="0" w:noHBand="0" w:noVBand="1"/>
      </w:tblPr>
      <w:tblGrid>
        <w:gridCol w:w="625"/>
        <w:gridCol w:w="5510"/>
        <w:gridCol w:w="4210"/>
      </w:tblGrid>
      <w:tr w:rsidR="00E01F91" w:rsidRPr="0084019D" w:rsidTr="00F563AB">
        <w:trPr>
          <w:jc w:val="center"/>
        </w:trPr>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F91" w:rsidRPr="0084019D" w:rsidRDefault="00E01F91" w:rsidP="00F563AB">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rPr>
              <w:lastRenderedPageBreak/>
              <w:t>N:</w:t>
            </w:r>
          </w:p>
        </w:tc>
        <w:tc>
          <w:tcPr>
            <w:tcW w:w="5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F91" w:rsidRPr="0084019D" w:rsidRDefault="00E01F91" w:rsidP="00F563AB">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lang w:val="hy-AM"/>
              </w:rPr>
              <w:t>The violation</w:t>
            </w:r>
          </w:p>
        </w:tc>
        <w:tc>
          <w:tcPr>
            <w:tcW w:w="4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F91" w:rsidRPr="0084019D" w:rsidRDefault="00E01F91" w:rsidP="00F563AB">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lang w:val="hy-AM"/>
              </w:rPr>
              <w:t>Responsibility</w:t>
            </w:r>
          </w:p>
        </w:tc>
      </w:tr>
      <w:tr w:rsidR="00E01F91" w:rsidRPr="0084019D" w:rsidTr="00F563AB">
        <w:trPr>
          <w:jc w:val="center"/>
        </w:trPr>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F91" w:rsidRPr="0084019D" w:rsidRDefault="00E01F91" w:rsidP="00F563AB">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lang w:val="hy-AM"/>
              </w:rPr>
              <w:t>1:</w:t>
            </w:r>
          </w:p>
        </w:tc>
        <w:tc>
          <w:tcPr>
            <w:tcW w:w="5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F91" w:rsidRPr="0084019D" w:rsidRDefault="00E01F91" w:rsidP="00F563AB">
            <w:pPr>
              <w:pStyle w:val="af4"/>
              <w:rPr>
                <w:rFonts w:ascii="GHEA Grapalat" w:hAnsi="GHEA Grapalat" w:cs="Sylfaen"/>
                <w:sz w:val="20"/>
                <w:szCs w:val="20"/>
                <w:lang w:val="hy-AM"/>
              </w:rPr>
            </w:pPr>
            <w:r w:rsidRPr="0084019D">
              <w:rPr>
                <w:rFonts w:ascii="GHEA Grapalat" w:hAnsi="GHEA Grapalat" w:cs="Sylfaen"/>
                <w:sz w:val="20"/>
                <w:szCs w:val="20"/>
                <w:lang w:val="hy-AM"/>
              </w:rPr>
              <w:t>Failure to properly organize and furnish the construction site</w:t>
            </w:r>
          </w:p>
        </w:tc>
        <w:tc>
          <w:tcPr>
            <w:tcW w:w="4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F91" w:rsidRPr="0084019D" w:rsidRDefault="00E01F91" w:rsidP="00F563AB">
            <w:pPr>
              <w:pStyle w:val="af4"/>
              <w:spacing w:after="0"/>
              <w:rPr>
                <w:rFonts w:ascii="GHEA Grapalat" w:hAnsi="GHEA Grapalat" w:cs="Sylfaen"/>
                <w:sz w:val="20"/>
                <w:szCs w:val="20"/>
                <w:lang w:val="hy-AM"/>
              </w:rPr>
            </w:pPr>
            <w:r w:rsidRPr="0084019D">
              <w:rPr>
                <w:rFonts w:ascii="GHEA Grapalat" w:hAnsi="GHEA Grapalat" w:cs="Sylfaen"/>
                <w:sz w:val="20"/>
                <w:szCs w:val="20"/>
                <w:lang w:val="hy-AM"/>
              </w:rPr>
              <w:t xml:space="preserve">Fine - in the amount of 0.5 </w:t>
            </w:r>
            <w:r w:rsidRPr="0084019D">
              <w:rPr>
                <w:rFonts w:ascii="GHEA Grapalat" w:hAnsi="GHEA Grapalat" w:cs="Sylfaen"/>
                <w:sz w:val="20"/>
                <w:szCs w:val="20"/>
              </w:rPr>
              <w:t>% of the contract price</w:t>
            </w:r>
          </w:p>
        </w:tc>
      </w:tr>
      <w:tr w:rsidR="00E01F91" w:rsidRPr="0084019D" w:rsidTr="00F563AB">
        <w:trPr>
          <w:jc w:val="center"/>
        </w:trPr>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F91" w:rsidRPr="0084019D" w:rsidRDefault="00E01F91" w:rsidP="00F563AB">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lang w:val="hy-AM"/>
              </w:rPr>
              <w:t>2:</w:t>
            </w:r>
          </w:p>
        </w:tc>
        <w:tc>
          <w:tcPr>
            <w:tcW w:w="5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F91" w:rsidRPr="0084019D" w:rsidRDefault="00E01F91" w:rsidP="00F563AB">
            <w:pPr>
              <w:pStyle w:val="af4"/>
              <w:spacing w:after="0"/>
              <w:rPr>
                <w:rFonts w:ascii="GHEA Grapalat" w:hAnsi="GHEA Grapalat" w:cs="Sylfaen"/>
                <w:sz w:val="20"/>
                <w:szCs w:val="20"/>
                <w:lang w:val="hy-AM"/>
              </w:rPr>
            </w:pPr>
            <w:r w:rsidRPr="0001717C">
              <w:rPr>
                <w:rFonts w:ascii="GHEA Grapalat" w:hAnsi="GHEA Grapalat" w:cs="Sylfaen"/>
                <w:sz w:val="20"/>
                <w:szCs w:val="20"/>
                <w:lang w:val="hy-AM"/>
              </w:rPr>
              <w:t>Non-compliance with technical safety, sanitary and environmental (including climate change adaptation measures) norms</w:t>
            </w:r>
          </w:p>
        </w:tc>
        <w:tc>
          <w:tcPr>
            <w:tcW w:w="4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F91" w:rsidRPr="0084019D" w:rsidRDefault="00E01F91" w:rsidP="00F563AB">
            <w:pPr>
              <w:pStyle w:val="af4"/>
              <w:spacing w:after="0"/>
              <w:rPr>
                <w:rFonts w:ascii="GHEA Grapalat" w:hAnsi="GHEA Grapalat" w:cs="Sylfaen"/>
                <w:sz w:val="20"/>
                <w:szCs w:val="20"/>
                <w:lang w:val="hy-AM"/>
              </w:rPr>
            </w:pPr>
            <w:r w:rsidRPr="0084019D">
              <w:rPr>
                <w:rFonts w:ascii="GHEA Grapalat" w:hAnsi="GHEA Grapalat" w:cs="Sylfaen"/>
                <w:sz w:val="20"/>
                <w:szCs w:val="20"/>
                <w:lang w:val="hy-AM"/>
              </w:rPr>
              <w:t xml:space="preserve">Fine - in the amount of 0.5 </w:t>
            </w:r>
            <w:r w:rsidRPr="0084019D">
              <w:rPr>
                <w:rFonts w:ascii="GHEA Grapalat" w:hAnsi="GHEA Grapalat" w:cs="Sylfaen"/>
                <w:sz w:val="20"/>
                <w:szCs w:val="20"/>
              </w:rPr>
              <w:t>% of the contract price</w:t>
            </w:r>
          </w:p>
        </w:tc>
      </w:tr>
      <w:tr w:rsidR="00E01F91" w:rsidRPr="0084019D" w:rsidTr="00F563AB">
        <w:trPr>
          <w:jc w:val="center"/>
        </w:trPr>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F91" w:rsidRPr="0084019D" w:rsidRDefault="00E01F91" w:rsidP="00F563AB">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lang w:val="hy-AM"/>
              </w:rPr>
              <w:t>3:</w:t>
            </w:r>
          </w:p>
        </w:tc>
        <w:tc>
          <w:tcPr>
            <w:tcW w:w="5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F91" w:rsidRPr="0001717C" w:rsidRDefault="00E01F91" w:rsidP="00F563AB">
            <w:pPr>
              <w:rPr>
                <w:rFonts w:ascii="GHEA Grapalat" w:hAnsi="GHEA Grapalat" w:cs="Calibri"/>
                <w:color w:val="000000"/>
                <w:sz w:val="20"/>
                <w:szCs w:val="20"/>
                <w:lang w:val="hy-AM"/>
              </w:rPr>
            </w:pPr>
            <w:r w:rsidRPr="0001717C">
              <w:rPr>
                <w:rFonts w:ascii="GHEA Grapalat" w:hAnsi="GHEA Grapalat" w:cs="Calibri"/>
                <w:color w:val="000000"/>
                <w:sz w:val="20"/>
                <w:szCs w:val="20"/>
                <w:lang w:val="hy-AM"/>
              </w:rPr>
              <w:t>Failure to provide written certification of compliance with the specified requirements on a daily basis</w:t>
            </w:r>
          </w:p>
        </w:tc>
        <w:tc>
          <w:tcPr>
            <w:tcW w:w="4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F91" w:rsidRPr="0084019D" w:rsidRDefault="00E01F91" w:rsidP="00F563AB">
            <w:pPr>
              <w:pStyle w:val="af4"/>
              <w:spacing w:after="0"/>
              <w:rPr>
                <w:rFonts w:ascii="GHEA Grapalat" w:hAnsi="GHEA Grapalat" w:cs="Sylfaen"/>
                <w:sz w:val="20"/>
                <w:szCs w:val="20"/>
                <w:lang w:val="hy-AM"/>
              </w:rPr>
            </w:pPr>
            <w:r w:rsidRPr="0084019D">
              <w:rPr>
                <w:rFonts w:ascii="GHEA Grapalat" w:hAnsi="GHEA Grapalat" w:cs="Sylfaen"/>
                <w:sz w:val="20"/>
                <w:szCs w:val="20"/>
                <w:lang w:val="hy-AM"/>
              </w:rPr>
              <w:t xml:space="preserve">Fine - in the amount of 0.5 </w:t>
            </w:r>
            <w:r w:rsidRPr="0084019D">
              <w:rPr>
                <w:rFonts w:ascii="GHEA Grapalat" w:hAnsi="GHEA Grapalat" w:cs="Sylfaen"/>
                <w:sz w:val="20"/>
                <w:szCs w:val="20"/>
              </w:rPr>
              <w:t>% of the contract price</w:t>
            </w:r>
          </w:p>
        </w:tc>
      </w:tr>
    </w:tbl>
    <w:p w:rsidR="00E01F91" w:rsidRPr="00717204" w:rsidRDefault="00E01F91" w:rsidP="00E01F91">
      <w:pPr>
        <w:tabs>
          <w:tab w:val="left" w:pos="1276"/>
        </w:tabs>
        <w:ind w:firstLine="720"/>
        <w:jc w:val="both"/>
        <w:rPr>
          <w:rFonts w:ascii="GHEA Grapalat" w:hAnsi="GHEA Grapalat" w:cs="Sylfaen"/>
          <w:sz w:val="20"/>
          <w:szCs w:val="20"/>
          <w:lang w:val="hy-AM"/>
        </w:rPr>
      </w:pPr>
    </w:p>
    <w:p w:rsidR="00E01F91" w:rsidRPr="00E6597C" w:rsidRDefault="00E01F91" w:rsidP="00E01F91">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6.6 </w:t>
      </w:r>
      <w:r w:rsidRPr="00E6597C">
        <w:rPr>
          <w:rFonts w:ascii="GHEA Grapalat" w:hAnsi="GHEA Grapalat"/>
          <w:sz w:val="20"/>
          <w:szCs w:val="20"/>
          <w:lang w:val="hy-AM"/>
        </w:rPr>
        <w:tab/>
        <w:t xml:space="preserve">P </w:t>
      </w:r>
      <w:r w:rsidRPr="00E6597C">
        <w:rPr>
          <w:rFonts w:ascii="GHEA Grapalat" w:hAnsi="GHEA Grapalat" w:cs="Sylfaen"/>
          <w:sz w:val="20"/>
          <w:szCs w:val="20"/>
          <w:lang w:val="hy-AM"/>
        </w:rPr>
        <w:t>in the dictionary</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unplanned</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cases</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sides</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their</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obligations</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to fail</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or</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no</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proper</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to perform</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for</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responsibility</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are</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wearing</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RA:</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by legislation</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defined</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in order </w:t>
      </w:r>
      <w:r w:rsidRPr="00E6597C">
        <w:rPr>
          <w:rFonts w:ascii="GHEA Grapalat" w:hAnsi="GHEA Grapalat" w:cs="Tahoma"/>
          <w:sz w:val="20"/>
          <w:szCs w:val="20"/>
          <w:lang w:val="hy-AM"/>
        </w:rPr>
        <w:t>.</w:t>
      </w:r>
    </w:p>
    <w:p w:rsidR="00E01F91" w:rsidRPr="00E6597C" w:rsidRDefault="00E01F91" w:rsidP="00E01F91">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6.7 </w:t>
      </w:r>
      <w:r w:rsidRPr="00E6597C">
        <w:rPr>
          <w:rFonts w:ascii="GHEA Grapalat" w:hAnsi="GHEA Grapalat"/>
          <w:sz w:val="20"/>
          <w:szCs w:val="20"/>
          <w:lang w:val="hy-AM"/>
        </w:rPr>
        <w:tab/>
      </w:r>
      <w:r w:rsidRPr="00E6597C">
        <w:rPr>
          <w:rFonts w:ascii="GHEA Grapalat" w:hAnsi="GHEA Grapalat" w:cs="Sylfaen"/>
          <w:sz w:val="20"/>
          <w:szCs w:val="20"/>
          <w:lang w:val="hy-AM"/>
        </w:rPr>
        <w:t>Penalties</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and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or </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of fines</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payment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to the parties</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no</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release</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their</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contractual</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obligations</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from performing </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rsidR="009F337A" w:rsidRPr="005E1F72" w:rsidRDefault="009F337A" w:rsidP="00221AA4">
      <w:pPr>
        <w:spacing w:before="120" w:after="120"/>
        <w:ind w:firstLine="706"/>
        <w:rPr>
          <w:rFonts w:ascii="GHEA Grapalat" w:hAnsi="GHEA Grapalat"/>
          <w:b/>
          <w:sz w:val="20"/>
          <w:lang w:val="hy-AM"/>
        </w:rPr>
      </w:pPr>
      <w:r w:rsidRPr="005E1F72">
        <w:rPr>
          <w:rFonts w:ascii="GHEA Grapalat" w:hAnsi="GHEA Grapalat"/>
          <w:b/>
          <w:sz w:val="20"/>
          <w:lang w:val="hy-AM"/>
        </w:rPr>
        <w:t>7. EFFECT OF INVINCIBLE FORCE (FORCE MAJEURE)</w:t>
      </w:r>
    </w:p>
    <w:p w:rsidR="009F337A" w:rsidRPr="005E1F72" w:rsidRDefault="009F337A" w:rsidP="009F337A">
      <w:pPr>
        <w:ind w:firstLine="709"/>
        <w:jc w:val="both"/>
        <w:rPr>
          <w:rFonts w:ascii="GHEA Grapalat" w:hAnsi="GHEA Grapalat"/>
          <w:sz w:val="20"/>
          <w:lang w:val="hy-AM"/>
        </w:rPr>
      </w:pPr>
      <w:r w:rsidRPr="005E1F72">
        <w:rPr>
          <w:rFonts w:ascii="GHEA Grapalat" w:hAnsi="GHEA Grapalat"/>
          <w:sz w:val="20"/>
          <w:lang w:val="hy-AM"/>
        </w:rPr>
        <w:t>The parties are released from liability for failure to fully or partially fulfill the obligations under the contract, if it was due to force majeure, which arose after the conclusion of this contract, and which the parties could not foresee or prevent. Such situations are earthquake, flood, fire, war, declaring a state of military and emergency, political disturbances, strikes, suspension of work of means of communication, acts of state bodies, etc., which make it impossible to fulfill the obligations under this contract. If the effect of force majeure continues for more than 3 (three) months, each of the parties has the right to terminate the contract by notifying the other party in advance.</w:t>
      </w:r>
    </w:p>
    <w:p w:rsidR="00071D1C" w:rsidRPr="005E1F72" w:rsidRDefault="00071D1C" w:rsidP="00221AA4">
      <w:pPr>
        <w:spacing w:before="120" w:after="120"/>
        <w:ind w:firstLine="706"/>
        <w:rPr>
          <w:rFonts w:ascii="GHEA Grapalat" w:hAnsi="GHEA Grapalat"/>
          <w:b/>
          <w:sz w:val="20"/>
          <w:lang w:val="hy-AM"/>
        </w:rPr>
      </w:pPr>
      <w:r w:rsidRPr="005E1F72">
        <w:rPr>
          <w:rFonts w:ascii="GHEA Grapalat" w:hAnsi="GHEA Grapalat"/>
          <w:b/>
          <w:sz w:val="20"/>
          <w:lang w:val="hy-AM"/>
        </w:rPr>
        <w:t>8. OTHER TERMS</w:t>
      </w:r>
    </w:p>
    <w:p w:rsidR="00071D1C" w:rsidRPr="005E1F72" w:rsidRDefault="00071D1C" w:rsidP="00EF3662">
      <w:pPr>
        <w:tabs>
          <w:tab w:val="left" w:pos="1276"/>
        </w:tabs>
        <w:ind w:firstLine="720"/>
        <w:jc w:val="both"/>
        <w:rPr>
          <w:rFonts w:ascii="GHEA Grapalat" w:hAnsi="GHEA Grapalat" w:cs="Times Armenian"/>
          <w:sz w:val="20"/>
          <w:lang w:val="hy-AM"/>
        </w:rPr>
      </w:pPr>
      <w:r w:rsidRPr="005E1F72">
        <w:rPr>
          <w:rFonts w:ascii="GHEA Grapalat" w:hAnsi="GHEA Grapalat"/>
          <w:sz w:val="20"/>
          <w:lang w:val="hy-AM"/>
        </w:rPr>
        <w:t xml:space="preserve">8.1 </w:t>
      </w:r>
      <w:r w:rsidRPr="005E1F72">
        <w:rPr>
          <w:rFonts w:ascii="GHEA Grapalat" w:hAnsi="GHEA Grapalat" w:cs="Sylfaen"/>
          <w:sz w:val="20"/>
          <w:lang w:val="hy-AM"/>
        </w:rPr>
        <w:t>The Agreement</w:t>
      </w:r>
      <w:r w:rsidRPr="005E1F72">
        <w:rPr>
          <w:rFonts w:ascii="GHEA Grapalat" w:hAnsi="GHEA Grapalat" w:cs="Times Armenian"/>
          <w:sz w:val="20"/>
          <w:lang w:val="hy-AM"/>
        </w:rPr>
        <w:t xml:space="preserve"> </w:t>
      </w:r>
      <w:r w:rsidRPr="005E1F72">
        <w:rPr>
          <w:rFonts w:ascii="GHEA Grapalat" w:hAnsi="GHEA Grapalat" w:cs="Sylfaen"/>
          <w:sz w:val="20"/>
          <w:lang w:val="hy-AM"/>
        </w:rPr>
        <w:t>strength</w:t>
      </w:r>
      <w:r w:rsidRPr="005E1F72">
        <w:rPr>
          <w:rFonts w:ascii="GHEA Grapalat" w:hAnsi="GHEA Grapalat" w:cs="Times Armenian"/>
          <w:sz w:val="20"/>
          <w:lang w:val="hy-AM"/>
        </w:rPr>
        <w:t xml:space="preserve"> </w:t>
      </w:r>
      <w:r w:rsidRPr="005E1F72">
        <w:rPr>
          <w:rFonts w:ascii="GHEA Grapalat" w:hAnsi="GHEA Grapalat" w:cs="Sylfaen"/>
          <w:sz w:val="20"/>
          <w:lang w:val="hy-AM"/>
        </w:rPr>
        <w:t>in</w:t>
      </w:r>
      <w:r w:rsidRPr="005E1F72">
        <w:rPr>
          <w:rFonts w:ascii="GHEA Grapalat" w:hAnsi="GHEA Grapalat" w:cs="Times Armenian"/>
          <w:sz w:val="20"/>
          <w:lang w:val="hy-AM"/>
        </w:rPr>
        <w:t xml:space="preserve"> </w:t>
      </w:r>
      <w:r w:rsidRPr="005E1F72">
        <w:rPr>
          <w:rFonts w:ascii="GHEA Grapalat" w:hAnsi="GHEA Grapalat" w:cs="Sylfaen"/>
          <w:sz w:val="20"/>
          <w:lang w:val="hy-AM"/>
        </w:rPr>
        <w:t>is</w:t>
      </w:r>
      <w:r w:rsidRPr="005E1F72">
        <w:rPr>
          <w:rFonts w:ascii="GHEA Grapalat" w:hAnsi="GHEA Grapalat" w:cs="Times Armenian"/>
          <w:sz w:val="20"/>
          <w:lang w:val="hy-AM"/>
        </w:rPr>
        <w:t xml:space="preserve"> </w:t>
      </w:r>
      <w:r w:rsidRPr="005E1F72">
        <w:rPr>
          <w:rFonts w:ascii="GHEA Grapalat" w:hAnsi="GHEA Grapalat" w:cs="Sylfaen"/>
          <w:sz w:val="20"/>
          <w:lang w:val="hy-AM"/>
        </w:rPr>
        <w:t>enter</w:t>
      </w:r>
      <w:r w:rsidRPr="005E1F72">
        <w:rPr>
          <w:rFonts w:ascii="GHEA Grapalat" w:hAnsi="GHEA Grapalat" w:cs="Times Armenian"/>
          <w:sz w:val="20"/>
          <w:lang w:val="hy-AM"/>
        </w:rPr>
        <w:t xml:space="preserve"> </w:t>
      </w:r>
      <w:r w:rsidRPr="005E1F72">
        <w:rPr>
          <w:rFonts w:ascii="GHEA Grapalat" w:hAnsi="GHEA Grapalat" w:cs="Sylfaen"/>
          <w:sz w:val="20"/>
          <w:lang w:val="hy-AM"/>
        </w:rPr>
        <w:t>Parties</w:t>
      </w:r>
      <w:r w:rsidRPr="005E1F72">
        <w:rPr>
          <w:rFonts w:ascii="GHEA Grapalat" w:hAnsi="GHEA Grapalat" w:cs="Times Armenian"/>
          <w:sz w:val="20"/>
          <w:lang w:val="hy-AM"/>
        </w:rPr>
        <w:t xml:space="preserve"> </w:t>
      </w:r>
      <w:r w:rsidRPr="005E1F72">
        <w:rPr>
          <w:rFonts w:ascii="GHEA Grapalat" w:hAnsi="GHEA Grapalat" w:cs="Sylfaen"/>
          <w:sz w:val="20"/>
          <w:lang w:val="hy-AM"/>
        </w:rPr>
        <w:t>signing</w:t>
      </w:r>
      <w:r w:rsidRPr="005E1F72">
        <w:rPr>
          <w:rFonts w:ascii="GHEA Grapalat" w:hAnsi="GHEA Grapalat" w:cs="Times Armenian"/>
          <w:sz w:val="20"/>
          <w:lang w:val="hy-AM"/>
        </w:rPr>
        <w:t xml:space="preserve"> </w:t>
      </w:r>
      <w:r w:rsidRPr="005E1F72">
        <w:rPr>
          <w:rFonts w:ascii="GHEA Grapalat" w:hAnsi="GHEA Grapalat" w:cs="Sylfaen"/>
          <w:sz w:val="20"/>
          <w:lang w:val="hy-AM"/>
        </w:rPr>
        <w:t>from and valid until</w:t>
      </w:r>
      <w:r w:rsidRPr="005E1F72">
        <w:rPr>
          <w:rFonts w:ascii="GHEA Grapalat" w:hAnsi="GHEA Grapalat" w:cs="Times Armenian"/>
          <w:sz w:val="20"/>
          <w:lang w:val="hy-AM"/>
        </w:rPr>
        <w:t xml:space="preserve"> </w:t>
      </w:r>
      <w:r w:rsidRPr="005E1F72">
        <w:rPr>
          <w:rFonts w:ascii="GHEA Grapalat" w:hAnsi="GHEA Grapalat" w:cs="Sylfaen"/>
          <w:sz w:val="20"/>
          <w:lang w:val="hy-AM"/>
        </w:rPr>
        <w:t>by agreement of the parties</w:t>
      </w:r>
      <w:r w:rsidRPr="005E1F72">
        <w:rPr>
          <w:rFonts w:ascii="GHEA Grapalat" w:hAnsi="GHEA Grapalat" w:cs="Times Armenian"/>
          <w:sz w:val="20"/>
          <w:lang w:val="hy-AM"/>
        </w:rPr>
        <w:t xml:space="preserve"> </w:t>
      </w:r>
      <w:r w:rsidRPr="005E1F72">
        <w:rPr>
          <w:rFonts w:ascii="GHEA Grapalat" w:hAnsi="GHEA Grapalat" w:cs="Sylfaen"/>
          <w:sz w:val="20"/>
          <w:lang w:val="hy-AM"/>
        </w:rPr>
        <w:t>undertaken</w:t>
      </w:r>
      <w:r w:rsidRPr="005E1F72">
        <w:rPr>
          <w:rFonts w:ascii="GHEA Grapalat" w:hAnsi="GHEA Grapalat" w:cs="Times Armenian"/>
          <w:sz w:val="20"/>
          <w:lang w:val="hy-AM"/>
        </w:rPr>
        <w:t xml:space="preserve"> </w:t>
      </w:r>
      <w:r w:rsidRPr="005E1F72">
        <w:rPr>
          <w:rFonts w:ascii="GHEA Grapalat" w:hAnsi="GHEA Grapalat" w:cs="Sylfaen"/>
          <w:sz w:val="20"/>
          <w:lang w:val="hy-AM"/>
        </w:rPr>
        <w:t>obligations</w:t>
      </w:r>
      <w:r w:rsidRPr="005E1F72">
        <w:rPr>
          <w:rFonts w:ascii="GHEA Grapalat" w:hAnsi="GHEA Grapalat" w:cs="Times Armenian"/>
          <w:sz w:val="20"/>
          <w:lang w:val="hy-AM"/>
        </w:rPr>
        <w:t xml:space="preserve"> </w:t>
      </w:r>
      <w:r w:rsidRPr="005E1F72">
        <w:rPr>
          <w:rFonts w:ascii="GHEA Grapalat" w:hAnsi="GHEA Grapalat" w:cs="Sylfaen"/>
          <w:sz w:val="20"/>
          <w:lang w:val="hy-AM"/>
        </w:rPr>
        <w:t>alive</w:t>
      </w:r>
      <w:r w:rsidRPr="005E1F72">
        <w:rPr>
          <w:rFonts w:ascii="GHEA Grapalat" w:hAnsi="GHEA Grapalat" w:cs="Times Armenian"/>
          <w:sz w:val="20"/>
          <w:lang w:val="hy-AM"/>
        </w:rPr>
        <w:t xml:space="preserve"> </w:t>
      </w:r>
      <w:r w:rsidRPr="005E1F72">
        <w:rPr>
          <w:rFonts w:ascii="GHEA Grapalat" w:hAnsi="GHEA Grapalat" w:cs="Sylfaen"/>
          <w:sz w:val="20"/>
          <w:lang w:val="hy-AM"/>
        </w:rPr>
        <w:t>in volume</w:t>
      </w:r>
      <w:r w:rsidRPr="005E1F72">
        <w:rPr>
          <w:rFonts w:ascii="GHEA Grapalat" w:hAnsi="GHEA Grapalat" w:cs="Times Armenian"/>
          <w:sz w:val="20"/>
          <w:lang w:val="hy-AM"/>
        </w:rPr>
        <w:t xml:space="preserve"> </w:t>
      </w:r>
      <w:r w:rsidRPr="005E1F72">
        <w:rPr>
          <w:rFonts w:ascii="GHEA Grapalat" w:hAnsi="GHEA Grapalat" w:cs="Sylfaen"/>
          <w:sz w:val="20"/>
          <w:lang w:val="hy-AM"/>
        </w:rPr>
        <w:t xml:space="preserve">performance </w:t>
      </w:r>
      <w:r w:rsidRPr="005E1F72">
        <w:rPr>
          <w:rFonts w:ascii="GHEA Grapalat" w:hAnsi="GHEA Grapalat" w:cs="Times Armenian"/>
          <w:sz w:val="20"/>
          <w:lang w:val="hy-AM"/>
        </w:rPr>
        <w:t>.</w:t>
      </w:r>
    </w:p>
    <w:p w:rsidR="00071D1C" w:rsidRPr="002A4619" w:rsidRDefault="00071D1C" w:rsidP="00EF3662">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A condition for fulfilling the rights and obligations of the parties provided for in the contract is that the contract is registered by the Ministry of Finance of the Republic of Armenia.</w:t>
      </w:r>
    </w:p>
    <w:p w:rsidR="00071D1C" w:rsidRPr="005E1F72" w:rsidRDefault="00071D1C" w:rsidP="00EF3662">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8.2 The payment obligation of the party arising from the contract cannot be terminated by offsetting the counter obligation arising from another contract, without the written and sealed agreement of the parties. The right to a claim arising from the contract cannot be transferred to another person without the written consent of the debtor party.</w:t>
      </w:r>
    </w:p>
    <w:p w:rsidR="004648BD" w:rsidRDefault="00071D1C" w:rsidP="00221AA4">
      <w:pPr>
        <w:tabs>
          <w:tab w:val="left" w:pos="1276"/>
        </w:tabs>
        <w:ind w:firstLine="720"/>
        <w:jc w:val="both"/>
        <w:rPr>
          <w:rFonts w:ascii="GHEA Grapalat" w:hAnsi="GHEA Grapalat"/>
          <w:color w:val="000000"/>
          <w:lang w:val="hy-AM"/>
        </w:rPr>
      </w:pPr>
      <w:r w:rsidRPr="005E1F72">
        <w:rPr>
          <w:rFonts w:ascii="GHEA Grapalat" w:hAnsi="GHEA Grapalat" w:cs="Sylfaen"/>
          <w:sz w:val="20"/>
          <w:lang w:val="hy-AM"/>
        </w:rPr>
        <w:t>8.3 In the event that as a result of monitoring or control over the fulfillment of the requirements of the law or investigation of complaints, it is recorded that in the purchase process organized for the purpose of concluding the contract, before the conclusion of the contract, the Seller submitted false documents (information and data) or to recognize the latter as a selected participant. the decision on procurement does not comply with the legislation of the Republic of Armenia, then after these grounds appear, the Buyer unilaterally terminates the contract, if the recorded violations, if known before the conclusion of the contract, would have been grounds for not signing the contract according to the legislation of the Republic of Armenia on procurement. At the same time, the Buyer does not bear the risk of losses or missed benefits for the Seller as a result of the unilateral termination of the contract, and the latter is obliged to compensate the losses suffered by the Buyer due to his fault in the manner prescribed by the law of the Republic of Armenia to the extent of which the contract was terminated.</w:t>
      </w:r>
      <w:r w:rsidR="00627101" w:rsidRPr="00627101">
        <w:rPr>
          <w:rFonts w:ascii="GHEA Grapalat" w:hAnsi="GHEA Grapalat"/>
          <w:color w:val="000000"/>
          <w:lang w:val="hy-AM"/>
        </w:rPr>
        <w:t xml:space="preserve"> </w:t>
      </w:r>
    </w:p>
    <w:p w:rsidR="00071D1C" w:rsidRPr="005E1F72" w:rsidRDefault="00071D1C" w:rsidP="00EF3662">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8.4 Disputes related to the contract are subject to examination in the courts of the Republic of Armenia.</w:t>
      </w:r>
    </w:p>
    <w:p w:rsidR="00071D1C" w:rsidRPr="005E1F72" w:rsidRDefault="00071D1C" w:rsidP="00EF3662">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 xml:space="preserve">8.5 </w:t>
      </w:r>
      <w:r w:rsidRPr="005E1F72">
        <w:rPr>
          <w:rFonts w:ascii="GHEA Grapalat" w:hAnsi="GHEA Grapalat" w:cs="Sylfaen"/>
          <w:sz w:val="20"/>
          <w:lang w:val="hy-AM"/>
        </w:rPr>
        <w:tab/>
        <w:t xml:space="preserve">Amendments and additions to the contract can be made only with the mutual agreement of the Parties by signing an agreement, which will be an </w:t>
      </w:r>
      <w:r w:rsidR="003D1CF4" w:rsidRPr="005E1F72">
        <w:rPr>
          <w:rFonts w:ascii="GHEA Grapalat" w:hAnsi="GHEA Grapalat" w:cs="Sylfaen"/>
          <w:sz w:val="20"/>
          <w:lang w:val="hy-AM"/>
        </w:rPr>
        <w:t>integral part of the contract.</w:t>
      </w:r>
    </w:p>
    <w:p w:rsidR="00071D1C" w:rsidRPr="005E1F72" w:rsidRDefault="00071D1C" w:rsidP="00EF3662">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It is forbidden to make such changes in the contract, and if the price of the contract is a factor, also in the agreement signed in each subsequent year attached to that contract, which lead to an artificial change of the volume of the purchased product or the unit price of the purchased product or the price of the contract.</w:t>
      </w:r>
    </w:p>
    <w:p w:rsidR="00071D1C" w:rsidRPr="005E1F72" w:rsidRDefault="00071D1C" w:rsidP="00EF3662">
      <w:pPr>
        <w:tabs>
          <w:tab w:val="left" w:pos="1276"/>
        </w:tabs>
        <w:ind w:firstLine="720"/>
        <w:jc w:val="both"/>
        <w:rPr>
          <w:rFonts w:ascii="GHEA Grapalat" w:hAnsi="GHEA Grapalat" w:cs="Times Armenian"/>
          <w:sz w:val="20"/>
          <w:lang w:val="hy-AM"/>
        </w:rPr>
      </w:pPr>
      <w:r w:rsidRPr="005E1F72">
        <w:rPr>
          <w:rFonts w:ascii="GHEA Grapalat" w:hAnsi="GHEA Grapalat" w:cs="Times Armenian"/>
          <w:sz w:val="20"/>
          <w:lang w:val="hy-AM"/>
        </w:rPr>
        <w:t>The Government of the Republic of Armenia shall determine each case of modification of the contract under the influence of factors independent of the parties to the contract.</w:t>
      </w:r>
    </w:p>
    <w:p w:rsidR="00071D1C" w:rsidRPr="005E1F72" w:rsidRDefault="00071D1C" w:rsidP="00EF3662">
      <w:pPr>
        <w:tabs>
          <w:tab w:val="left" w:pos="1276"/>
        </w:tabs>
        <w:ind w:firstLine="720"/>
        <w:jc w:val="both"/>
        <w:rPr>
          <w:rFonts w:ascii="GHEA Grapalat" w:hAnsi="GHEA Grapalat"/>
          <w:sz w:val="20"/>
          <w:lang w:val="hy-AM"/>
        </w:rPr>
      </w:pPr>
      <w:r w:rsidRPr="005E1F72">
        <w:rPr>
          <w:rFonts w:ascii="GHEA Grapalat" w:hAnsi="GHEA Grapalat"/>
          <w:sz w:val="20"/>
          <w:lang w:val="pt-BR"/>
        </w:rPr>
        <w:t xml:space="preserve">8.6 If the contract was implemented </w:t>
      </w:r>
      <w:r w:rsidRPr="005E1F72">
        <w:rPr>
          <w:rFonts w:ascii="GHEA Grapalat" w:hAnsi="GHEA Grapalat"/>
          <w:sz w:val="20"/>
          <w:lang w:val="hy-AM"/>
        </w:rPr>
        <w:t xml:space="preserve">by </w:t>
      </w:r>
      <w:r w:rsidRPr="005E1F72">
        <w:rPr>
          <w:rFonts w:ascii="GHEA Grapalat" w:hAnsi="GHEA Grapalat"/>
          <w:sz w:val="20"/>
          <w:lang w:val="pt-BR"/>
        </w:rPr>
        <w:t>signing an agency contract.</w:t>
      </w:r>
    </w:p>
    <w:p w:rsidR="00071D1C" w:rsidRPr="005E1F72" w:rsidRDefault="00071D1C" w:rsidP="00EF3662">
      <w:pPr>
        <w:tabs>
          <w:tab w:val="left" w:pos="1276"/>
        </w:tabs>
        <w:ind w:firstLine="720"/>
        <w:jc w:val="both"/>
        <w:rPr>
          <w:rFonts w:ascii="GHEA Grapalat" w:hAnsi="GHEA Grapalat"/>
          <w:sz w:val="20"/>
          <w:lang w:val="pt-BR"/>
        </w:rPr>
      </w:pPr>
      <w:r w:rsidRPr="005E1F72">
        <w:rPr>
          <w:rFonts w:ascii="GHEA Grapalat" w:hAnsi="GHEA Grapalat"/>
          <w:sz w:val="20"/>
          <w:lang w:val="hy-AM"/>
        </w:rPr>
        <w:t xml:space="preserve">1) The seller </w:t>
      </w:r>
      <w:r w:rsidRPr="005E1F72">
        <w:rPr>
          <w:rFonts w:ascii="GHEA Grapalat" w:hAnsi="GHEA Grapalat"/>
          <w:sz w:val="20"/>
          <w:lang w:val="pt-BR"/>
        </w:rPr>
        <w:t>is responsible for the non-fulfillment or improper fulfillment of the agent's obligations.</w:t>
      </w:r>
    </w:p>
    <w:p w:rsidR="00071D1C" w:rsidRPr="0027235A" w:rsidRDefault="00071D1C" w:rsidP="00EF3662">
      <w:pPr>
        <w:tabs>
          <w:tab w:val="left" w:pos="1276"/>
        </w:tabs>
        <w:ind w:firstLine="720"/>
        <w:jc w:val="both"/>
        <w:rPr>
          <w:rFonts w:ascii="GHEA Grapalat" w:hAnsi="GHEA Grapalat"/>
          <w:sz w:val="20"/>
          <w:lang w:val="pt-BR"/>
        </w:rPr>
      </w:pPr>
      <w:r w:rsidRPr="005E1F72">
        <w:rPr>
          <w:rFonts w:ascii="GHEA Grapalat" w:hAnsi="GHEA Grapalat"/>
          <w:sz w:val="20"/>
          <w:lang w:val="pt-BR"/>
        </w:rPr>
        <w:t xml:space="preserve">2) in case of change of the agent during the performance of the contract, the Seller </w:t>
      </w:r>
      <w:r w:rsidRPr="005E1F72">
        <w:rPr>
          <w:rFonts w:ascii="GHEA Grapalat" w:hAnsi="GHEA Grapalat"/>
          <w:sz w:val="20"/>
          <w:lang w:val="hy-AM"/>
        </w:rPr>
        <w:t xml:space="preserve">informs </w:t>
      </w:r>
      <w:r w:rsidRPr="005E1F72">
        <w:rPr>
          <w:rFonts w:ascii="GHEA Grapalat" w:hAnsi="GHEA Grapalat"/>
          <w:sz w:val="20"/>
          <w:lang w:val="pt-BR"/>
        </w:rPr>
        <w:t>the Buyer in writing, providing a copy of the agency contract and the data of the person who is a party to it, within five working days from the date of the change.</w:t>
      </w:r>
      <w:r w:rsidR="004C75A4">
        <w:rPr>
          <w:rStyle w:val="af6"/>
          <w:rFonts w:ascii="GHEA Grapalat" w:hAnsi="GHEA Grapalat"/>
          <w:sz w:val="20"/>
          <w:lang w:val="pt-BR"/>
        </w:rPr>
        <w:footnoteReference w:id="11"/>
      </w:r>
    </w:p>
    <w:p w:rsidR="00071D1C" w:rsidRPr="0027235A" w:rsidRDefault="00071D1C" w:rsidP="00EF3662">
      <w:pPr>
        <w:tabs>
          <w:tab w:val="left" w:pos="1276"/>
        </w:tabs>
        <w:ind w:firstLine="720"/>
        <w:jc w:val="both"/>
        <w:rPr>
          <w:rFonts w:ascii="GHEA Grapalat" w:hAnsi="GHEA Grapalat"/>
          <w:sz w:val="20"/>
          <w:lang w:val="pt-BR"/>
        </w:rPr>
      </w:pPr>
      <w:r w:rsidRPr="005E1F72">
        <w:rPr>
          <w:rFonts w:ascii="GHEA Grapalat" w:hAnsi="GHEA Grapalat"/>
          <w:sz w:val="20"/>
          <w:lang w:val="pt-BR"/>
        </w:rPr>
        <w:t xml:space="preserve">8.7 If the contract is implemented by signing a joint activity (consortium) contract, the participants of that contract bear joint and several responsibility. Moreover, in case of withdrawal of the consortium member from the consortium, the </w:t>
      </w:r>
      <w:r w:rsidRPr="005E1F72">
        <w:rPr>
          <w:rFonts w:ascii="GHEA Grapalat" w:hAnsi="GHEA Grapalat"/>
          <w:sz w:val="20"/>
          <w:lang w:val="pt-BR"/>
        </w:rPr>
        <w:lastRenderedPageBreak/>
        <w:t>contract is unilaterally terminated and the measures of liability provided for in the contract are applied to the consortium members.</w:t>
      </w:r>
      <w:r w:rsidR="0027235A" w:rsidRPr="0027235A">
        <w:rPr>
          <w:rStyle w:val="af6"/>
          <w:rFonts w:ascii="GHEA Grapalat" w:hAnsi="GHEA Grapalat"/>
          <w:sz w:val="20"/>
          <w:lang w:val="pt-BR"/>
        </w:rPr>
        <w:footnoteReference w:id="12"/>
      </w:r>
    </w:p>
    <w:p w:rsidR="00071D1C" w:rsidRPr="005E1F72" w:rsidRDefault="00071D1C" w:rsidP="00EF3662">
      <w:pPr>
        <w:tabs>
          <w:tab w:val="left" w:pos="1276"/>
        </w:tabs>
        <w:ind w:firstLine="720"/>
        <w:jc w:val="both"/>
        <w:rPr>
          <w:rFonts w:ascii="GHEA Grapalat" w:hAnsi="GHEA Grapalat"/>
          <w:sz w:val="20"/>
          <w:lang w:val="pt-BR"/>
        </w:rPr>
      </w:pPr>
      <w:r w:rsidRPr="0027235A">
        <w:rPr>
          <w:rFonts w:ascii="GHEA Grapalat" w:hAnsi="GHEA Grapalat" w:cs="Times Armenian"/>
          <w:sz w:val="20"/>
          <w:lang w:val="pt-BR"/>
        </w:rPr>
        <w:t xml:space="preserve">8 </w:t>
      </w:r>
      <w:r w:rsidRPr="0027235A">
        <w:rPr>
          <w:rFonts w:ascii="GHEA Grapalat" w:hAnsi="GHEA Grapalat" w:cs="Times Armenian"/>
          <w:sz w:val="20"/>
          <w:lang w:val="hy-AM"/>
        </w:rPr>
        <w:t xml:space="preserve">. </w:t>
      </w:r>
      <w:r w:rsidRPr="0027235A">
        <w:rPr>
          <w:rFonts w:ascii="GHEA Grapalat" w:hAnsi="GHEA Grapalat" w:cs="Times Armenian"/>
          <w:sz w:val="20"/>
          <w:lang w:val="pt-BR"/>
        </w:rPr>
        <w:t xml:space="preserve">8 </w:t>
      </w:r>
      <w:r w:rsidRPr="0027235A">
        <w:rPr>
          <w:rFonts w:ascii="GHEA Grapalat" w:hAnsi="GHEA Grapalat" w:cs="Times Armenian"/>
          <w:sz w:val="20"/>
        </w:rPr>
        <w:t xml:space="preserve">Delivery </w:t>
      </w:r>
      <w:r w:rsidRPr="0027235A">
        <w:rPr>
          <w:rFonts w:ascii="GHEA Grapalat" w:hAnsi="GHEA Grapalat" w:cs="Times Armenian"/>
          <w:sz w:val="20"/>
          <w:lang w:val="hy-AM"/>
        </w:rPr>
        <w:t xml:space="preserve">of the </w:t>
      </w:r>
      <w:r w:rsidRPr="0027235A">
        <w:rPr>
          <w:rFonts w:ascii="GHEA Grapalat" w:hAnsi="GHEA Grapalat" w:cs="Times Armenian"/>
          <w:sz w:val="20"/>
        </w:rPr>
        <w:t>product</w:t>
      </w:r>
      <w:r w:rsidRPr="0027235A">
        <w:rPr>
          <w:rFonts w:ascii="GHEA Grapalat" w:hAnsi="GHEA Grapalat" w:cs="Sylfaen"/>
          <w:sz w:val="20"/>
          <w:lang w:val="hy-AM"/>
        </w:rPr>
        <w:t>​</w:t>
      </w:r>
      <w:r w:rsidRPr="0027235A">
        <w:rPr>
          <w:rFonts w:ascii="GHEA Grapalat" w:hAnsi="GHEA Grapalat" w:cs="Sylfaen"/>
          <w:sz w:val="20"/>
        </w:rPr>
        <w:t>​</w:t>
      </w:r>
      <w:r w:rsidRPr="0027235A">
        <w:rPr>
          <w:rFonts w:ascii="GHEA Grapalat" w:hAnsi="GHEA Grapalat" w:cs="Sylfaen"/>
          <w:sz w:val="20"/>
          <w:lang w:val="hy-AM"/>
        </w:rPr>
        <w:t>​</w:t>
      </w:r>
      <w:r w:rsidRPr="0027235A">
        <w:rPr>
          <w:rFonts w:ascii="GHEA Grapalat" w:hAnsi="GHEA Grapalat" w:cs="Times Armenian"/>
          <w:sz w:val="20"/>
          <w:lang w:val="hy-AM"/>
        </w:rPr>
        <w:t xml:space="preserve"> </w:t>
      </w:r>
      <w:r w:rsidRPr="0027235A">
        <w:rPr>
          <w:rFonts w:ascii="GHEA Grapalat" w:hAnsi="GHEA Grapalat" w:cs="Sylfaen"/>
          <w:sz w:val="20"/>
          <w:lang w:val="hy-AM"/>
        </w:rPr>
        <w:t>period</w:t>
      </w:r>
      <w:r w:rsidRPr="0027235A">
        <w:rPr>
          <w:rFonts w:ascii="GHEA Grapalat" w:hAnsi="GHEA Grapalat" w:cs="Times Armenian"/>
          <w:sz w:val="20"/>
          <w:lang w:val="hy-AM"/>
        </w:rPr>
        <w:t xml:space="preserve"> </w:t>
      </w:r>
      <w:r w:rsidRPr="0027235A">
        <w:rPr>
          <w:rFonts w:ascii="GHEA Grapalat" w:hAnsi="GHEA Grapalat" w:cs="Sylfaen"/>
          <w:sz w:val="20"/>
          <w:lang w:val="hy-AM"/>
        </w:rPr>
        <w:t>can</w:t>
      </w:r>
      <w:r w:rsidRPr="0027235A">
        <w:rPr>
          <w:rFonts w:ascii="GHEA Grapalat" w:hAnsi="GHEA Grapalat" w:cs="Times Armenian"/>
          <w:sz w:val="20"/>
          <w:lang w:val="hy-AM"/>
        </w:rPr>
        <w:t xml:space="preserve"> </w:t>
      </w:r>
      <w:r w:rsidRPr="0027235A">
        <w:rPr>
          <w:rFonts w:ascii="GHEA Grapalat" w:hAnsi="GHEA Grapalat" w:cs="Sylfaen"/>
          <w:sz w:val="20"/>
          <w:lang w:val="hy-AM"/>
        </w:rPr>
        <w:t>is</w:t>
      </w:r>
      <w:r w:rsidRPr="0027235A">
        <w:rPr>
          <w:rFonts w:ascii="GHEA Grapalat" w:hAnsi="GHEA Grapalat" w:cs="Times Armenian"/>
          <w:sz w:val="20"/>
          <w:lang w:val="hy-AM"/>
        </w:rPr>
        <w:t xml:space="preserve"> </w:t>
      </w:r>
      <w:r w:rsidRPr="0027235A">
        <w:rPr>
          <w:rFonts w:ascii="GHEA Grapalat" w:hAnsi="GHEA Grapalat" w:cs="Sylfaen"/>
          <w:sz w:val="20"/>
          <w:lang w:val="hy-AM"/>
        </w:rPr>
        <w:t>be extended</w:t>
      </w:r>
      <w:r w:rsidRPr="0027235A">
        <w:rPr>
          <w:rFonts w:ascii="GHEA Grapalat" w:hAnsi="GHEA Grapalat" w:cs="Times Armenian"/>
          <w:sz w:val="20"/>
          <w:lang w:val="hy-AM"/>
        </w:rPr>
        <w:t xml:space="preserve"> </w:t>
      </w:r>
      <w:r w:rsidRPr="005E1F72">
        <w:rPr>
          <w:rFonts w:ascii="GHEA Grapalat" w:hAnsi="GHEA Grapalat" w:cs="Sylfaen"/>
          <w:sz w:val="20"/>
          <w:lang w:val="hy-AM"/>
        </w:rPr>
        <w:t>until</w:t>
      </w:r>
      <w:r w:rsidRPr="005E1F72">
        <w:rPr>
          <w:rFonts w:ascii="GHEA Grapalat" w:hAnsi="GHEA Grapalat" w:cs="Times Armenian"/>
          <w:sz w:val="20"/>
          <w:lang w:val="hy-AM"/>
        </w:rPr>
        <w:t xml:space="preserve"> with the </w:t>
      </w:r>
      <w:r w:rsidRPr="005E1F72">
        <w:rPr>
          <w:rFonts w:ascii="GHEA Grapalat" w:hAnsi="GHEA Grapalat" w:cs="Sylfaen"/>
          <w:sz w:val="20"/>
          <w:lang w:val="hy-AM"/>
        </w:rPr>
        <w:t xml:space="preserve">title </w:t>
      </w:r>
      <w:r w:rsidRPr="005E1F72">
        <w:rPr>
          <w:rFonts w:ascii="GHEA Grapalat" w:hAnsi="GHEA Grapalat" w:cs="Times Armenian"/>
          <w:sz w:val="20"/>
        </w:rPr>
        <w:t>p</w:t>
      </w:r>
      <w:r w:rsidRPr="005E1F72">
        <w:rPr>
          <w:rFonts w:ascii="GHEA Grapalat" w:hAnsi="GHEA Grapalat" w:cs="Times Armenian"/>
          <w:sz w:val="20"/>
          <w:lang w:val="hy-AM"/>
        </w:rPr>
        <w:t xml:space="preserve"> </w:t>
      </w:r>
      <w:r w:rsidRPr="005E1F72">
        <w:rPr>
          <w:rFonts w:ascii="GHEA Grapalat" w:hAnsi="GHEA Grapalat" w:cs="Sylfaen"/>
          <w:sz w:val="20"/>
          <w:lang w:val="hy-AM"/>
        </w:rPr>
        <w:t>period</w:t>
      </w:r>
      <w:r w:rsidRPr="005E1F72">
        <w:rPr>
          <w:rFonts w:ascii="GHEA Grapalat" w:hAnsi="GHEA Grapalat" w:cs="Times Armenian"/>
          <w:sz w:val="20"/>
          <w:lang w:val="hy-AM"/>
        </w:rPr>
        <w:t xml:space="preserve"> </w:t>
      </w:r>
      <w:r w:rsidRPr="005E1F72">
        <w:rPr>
          <w:rFonts w:ascii="GHEA Grapalat" w:hAnsi="GHEA Grapalat" w:cs="Sylfaen"/>
          <w:sz w:val="20"/>
          <w:lang w:val="hy-AM"/>
        </w:rPr>
        <w:t xml:space="preserve">Expiration </w:t>
      </w:r>
      <w:r w:rsidRPr="005E1F72">
        <w:rPr>
          <w:rFonts w:ascii="GHEA Grapalat" w:hAnsi="GHEA Grapalat" w:cs="Sylfaen"/>
          <w:sz w:val="20"/>
          <w:lang w:val="pt-BR"/>
        </w:rPr>
        <w:t>:</w:t>
      </w:r>
      <w:r w:rsidRPr="005E1F72">
        <w:rPr>
          <w:rFonts w:ascii="GHEA Grapalat" w:hAnsi="GHEA Grapalat" w:cs="Times Armenian"/>
          <w:sz w:val="20"/>
          <w:lang w:val="hy-AM"/>
        </w:rPr>
        <w:t xml:space="preserve"> </w:t>
      </w:r>
      <w:r w:rsidRPr="005E1F72">
        <w:rPr>
          <w:rFonts w:ascii="GHEA Grapalat" w:hAnsi="GHEA Grapalat" w:cs="Times Armenian"/>
          <w:sz w:val="20"/>
        </w:rPr>
        <w:t>Seller's:</w:t>
      </w:r>
      <w:r w:rsidRPr="005E1F72">
        <w:rPr>
          <w:rFonts w:ascii="GHEA Grapalat" w:hAnsi="GHEA Grapalat" w:cs="Times Armenian"/>
          <w:sz w:val="20"/>
          <w:lang w:val="pt-BR"/>
        </w:rPr>
        <w:t xml:space="preserve"> </w:t>
      </w:r>
      <w:r w:rsidRPr="005E1F72">
        <w:rPr>
          <w:rFonts w:ascii="GHEA Grapalat" w:hAnsi="GHEA Grapalat" w:cs="Sylfaen"/>
          <w:sz w:val="20"/>
          <w:lang w:val="hy-AM"/>
        </w:rPr>
        <w:t>of recommendation</w:t>
      </w:r>
      <w:r w:rsidRPr="005E1F72">
        <w:rPr>
          <w:rFonts w:ascii="GHEA Grapalat" w:hAnsi="GHEA Grapalat" w:cs="Times Armenian"/>
          <w:sz w:val="20"/>
          <w:lang w:val="hy-AM"/>
        </w:rPr>
        <w:t xml:space="preserve"> </w:t>
      </w:r>
      <w:r w:rsidRPr="005E1F72">
        <w:rPr>
          <w:rFonts w:ascii="GHEA Grapalat" w:hAnsi="GHEA Grapalat" w:cs="Sylfaen"/>
          <w:sz w:val="20"/>
          <w:lang w:val="hy-AM"/>
        </w:rPr>
        <w:t>availability</w:t>
      </w:r>
      <w:r w:rsidRPr="005E1F72">
        <w:rPr>
          <w:rFonts w:ascii="GHEA Grapalat" w:hAnsi="GHEA Grapalat" w:cs="Times Armenian"/>
          <w:sz w:val="20"/>
          <w:lang w:val="hy-AM"/>
        </w:rPr>
        <w:t xml:space="preserve"> </w:t>
      </w:r>
      <w:r w:rsidRPr="005E1F72">
        <w:rPr>
          <w:rFonts w:ascii="GHEA Grapalat" w:hAnsi="GHEA Grapalat" w:cs="Times Armenian"/>
          <w:sz w:val="20"/>
          <w:lang w:val="pt-BR"/>
        </w:rPr>
        <w:t xml:space="preserve">in </w:t>
      </w:r>
      <w:r w:rsidRPr="005E1F72">
        <w:rPr>
          <w:rFonts w:ascii="GHEA Grapalat" w:hAnsi="GHEA Grapalat" w:cs="Sylfaen"/>
          <w:sz w:val="20"/>
          <w:lang w:val="hy-AM"/>
        </w:rPr>
        <w:t>case</w:t>
      </w:r>
      <w:r w:rsidRPr="005E1F72">
        <w:rPr>
          <w:rFonts w:ascii="GHEA Grapalat" w:hAnsi="GHEA Grapalat" w:cs="Times Armenian"/>
          <w:sz w:val="20"/>
          <w:lang w:val="hy-AM"/>
        </w:rPr>
        <w:t xml:space="preserve"> </w:t>
      </w:r>
      <w:r w:rsidRPr="005E1F72">
        <w:rPr>
          <w:rFonts w:ascii="GHEA Grapalat" w:hAnsi="GHEA Grapalat" w:cs="Sylfaen"/>
          <w:sz w:val="20"/>
          <w:lang w:val="hy-AM"/>
        </w:rPr>
        <w:t xml:space="preserve">provided that </w:t>
      </w:r>
      <w:r w:rsidRPr="005E1F72">
        <w:rPr>
          <w:rFonts w:ascii="GHEA Grapalat" w:hAnsi="GHEA Grapalat" w:cs="Times Armenian"/>
          <w:sz w:val="20"/>
          <w:lang w:val="hy-AM"/>
        </w:rPr>
        <w:t>:</w:t>
      </w:r>
      <w:r w:rsidRPr="005E1F72">
        <w:rPr>
          <w:rFonts w:ascii="GHEA Grapalat" w:hAnsi="GHEA Grapalat"/>
          <w:sz w:val="20"/>
          <w:lang w:val="hy-AM"/>
        </w:rPr>
        <w:t xml:space="preserve"> </w:t>
      </w:r>
      <w:r w:rsidRPr="005E1F72">
        <w:rPr>
          <w:rFonts w:ascii="GHEA Grapalat" w:hAnsi="GHEA Grapalat"/>
          <w:sz w:val="20"/>
        </w:rPr>
        <w:t xml:space="preserve">Buyer </w:t>
      </w:r>
      <w:r w:rsidRPr="005E1F72">
        <w:rPr>
          <w:rFonts w:ascii="GHEA Grapalat" w:hAnsi="GHEA Grapalat"/>
          <w:sz w:val="20"/>
          <w:lang w:val="hy-AM"/>
        </w:rPr>
        <w:t>in:</w:t>
      </w:r>
      <w:r w:rsidRPr="005E1F72">
        <w:rPr>
          <w:rFonts w:ascii="GHEA Grapalat" w:hAnsi="GHEA Grapalat" w:cs="Times Armenian"/>
          <w:sz w:val="20"/>
          <w:lang w:val="hy-AM"/>
        </w:rPr>
        <w:t xml:space="preserve"> </w:t>
      </w:r>
      <w:r w:rsidRPr="005E1F72">
        <w:rPr>
          <w:rFonts w:ascii="GHEA Grapalat" w:hAnsi="GHEA Grapalat" w:cs="Sylfaen"/>
          <w:sz w:val="20"/>
          <w:lang w:val="hy-AM"/>
        </w:rPr>
        <w:t>approx</w:t>
      </w:r>
      <w:r w:rsidRPr="005E1F72">
        <w:rPr>
          <w:rFonts w:ascii="GHEA Grapalat" w:hAnsi="GHEA Grapalat" w:cs="Times Armenian"/>
          <w:sz w:val="20"/>
          <w:lang w:val="hy-AM"/>
        </w:rPr>
        <w:t xml:space="preserve"> </w:t>
      </w:r>
      <w:r w:rsidRPr="005E1F72">
        <w:rPr>
          <w:rFonts w:ascii="GHEA Grapalat" w:hAnsi="GHEA Grapalat" w:cs="Sylfaen"/>
          <w:sz w:val="20"/>
          <w:lang w:val="hy-AM"/>
        </w:rPr>
        <w:t>no</w:t>
      </w:r>
      <w:r w:rsidRPr="005E1F72">
        <w:rPr>
          <w:rFonts w:ascii="GHEA Grapalat" w:hAnsi="GHEA Grapalat" w:cs="Times Armenian"/>
          <w:sz w:val="20"/>
          <w:lang w:val="hy-AM"/>
        </w:rPr>
        <w:t xml:space="preserve"> </w:t>
      </w:r>
      <w:r w:rsidRPr="005E1F72">
        <w:rPr>
          <w:rFonts w:ascii="GHEA Grapalat" w:hAnsi="GHEA Grapalat" w:cs="Sylfaen"/>
          <w:sz w:val="20"/>
          <w:lang w:val="hy-AM"/>
        </w:rPr>
        <w:t>gone</w:t>
      </w:r>
      <w:r w:rsidRPr="005E1F72">
        <w:rPr>
          <w:rFonts w:ascii="GHEA Grapalat" w:hAnsi="GHEA Grapalat" w:cs="Times Armenian"/>
          <w:sz w:val="20"/>
          <w:lang w:val="hy-AM"/>
        </w:rPr>
        <w:t xml:space="preserve"> </w:t>
      </w:r>
      <w:r w:rsidRPr="005E1F72">
        <w:rPr>
          <w:rFonts w:ascii="GHEA Grapalat" w:hAnsi="GHEA Grapalat" w:cs="Times Armenian"/>
          <w:sz w:val="20"/>
        </w:rPr>
        <w:t>of the product</w:t>
      </w:r>
      <w:r w:rsidRPr="005E1F72">
        <w:rPr>
          <w:rFonts w:ascii="GHEA Grapalat" w:hAnsi="GHEA Grapalat" w:cs="Times Armenian"/>
          <w:sz w:val="20"/>
          <w:lang w:val="pt-BR"/>
        </w:rPr>
        <w:t xml:space="preserve"> </w:t>
      </w:r>
      <w:r w:rsidRPr="005E1F72">
        <w:rPr>
          <w:rFonts w:ascii="GHEA Grapalat" w:hAnsi="GHEA Grapalat" w:cs="Sylfaen"/>
          <w:sz w:val="20"/>
          <w:lang w:val="hy-AM"/>
        </w:rPr>
        <w:t>of use</w:t>
      </w:r>
      <w:r w:rsidRPr="005E1F72">
        <w:rPr>
          <w:rFonts w:ascii="GHEA Grapalat" w:hAnsi="GHEA Grapalat" w:cs="Times Armenian"/>
          <w:sz w:val="20"/>
          <w:lang w:val="hy-AM"/>
        </w:rPr>
        <w:t xml:space="preserve"> </w:t>
      </w:r>
      <w:r w:rsidRPr="005E1F72">
        <w:rPr>
          <w:rFonts w:ascii="GHEA Grapalat" w:hAnsi="GHEA Grapalat" w:cs="Sylfaen"/>
          <w:sz w:val="20"/>
          <w:lang w:val="hy-AM"/>
        </w:rPr>
        <w:t xml:space="preserve">the requirement </w:t>
      </w:r>
      <w:r w:rsidR="00DB0602" w:rsidRPr="002A4619">
        <w:rPr>
          <w:rFonts w:ascii="GHEA Grapalat" w:hAnsi="GHEA Grapalat" w:cs="Sylfaen"/>
          <w:sz w:val="20"/>
          <w:lang w:val="pt-BR"/>
        </w:rPr>
        <w:t xml:space="preserve">, </w:t>
      </w:r>
      <w:r w:rsidR="002877FC">
        <w:rPr>
          <w:rFonts w:ascii="GHEA Grapalat" w:hAnsi="GHEA Grapalat" w:cs="Sylfaen"/>
          <w:sz w:val="20"/>
        </w:rPr>
        <w:t>and</w:t>
      </w:r>
      <w:r w:rsidR="002877FC" w:rsidRPr="002A4619">
        <w:rPr>
          <w:rFonts w:ascii="GHEA Grapalat" w:hAnsi="GHEA Grapalat" w:cs="Sylfaen"/>
          <w:sz w:val="20"/>
          <w:lang w:val="pt-BR"/>
        </w:rPr>
        <w:t xml:space="preserve"> </w:t>
      </w:r>
      <w:r w:rsidR="002877FC">
        <w:rPr>
          <w:rFonts w:ascii="GHEA Grapalat" w:hAnsi="GHEA Grapalat" w:cs="Sylfaen"/>
          <w:sz w:val="20"/>
        </w:rPr>
        <w:t>Seller's:</w:t>
      </w:r>
      <w:r w:rsidR="002877FC" w:rsidRPr="002A4619">
        <w:rPr>
          <w:rFonts w:ascii="GHEA Grapalat" w:hAnsi="GHEA Grapalat" w:cs="Sylfaen"/>
          <w:sz w:val="20"/>
          <w:lang w:val="pt-BR"/>
        </w:rPr>
        <w:t xml:space="preserve"> </w:t>
      </w:r>
      <w:r w:rsidR="002877FC">
        <w:rPr>
          <w:rFonts w:ascii="GHEA Grapalat" w:hAnsi="GHEA Grapalat" w:cs="Sylfaen"/>
          <w:sz w:val="20"/>
        </w:rPr>
        <w:t>the suggestion</w:t>
      </w:r>
      <w:r w:rsidR="002877FC" w:rsidRPr="002A4619">
        <w:rPr>
          <w:rFonts w:ascii="GHEA Grapalat" w:hAnsi="GHEA Grapalat" w:cs="Sylfaen"/>
          <w:sz w:val="20"/>
          <w:lang w:val="pt-BR"/>
        </w:rPr>
        <w:t xml:space="preserve"> </w:t>
      </w:r>
      <w:r w:rsidR="002877FC">
        <w:rPr>
          <w:rFonts w:ascii="GHEA Grapalat" w:hAnsi="GHEA Grapalat" w:cs="Sylfaen"/>
          <w:sz w:val="20"/>
        </w:rPr>
        <w:t>presented</w:t>
      </w:r>
      <w:r w:rsidR="002877FC" w:rsidRPr="002A4619">
        <w:rPr>
          <w:rFonts w:ascii="GHEA Grapalat" w:hAnsi="GHEA Grapalat" w:cs="Sylfaen"/>
          <w:sz w:val="20"/>
          <w:lang w:val="pt-BR"/>
        </w:rPr>
        <w:t xml:space="preserve"> </w:t>
      </w:r>
      <w:r w:rsidR="002877FC">
        <w:rPr>
          <w:rFonts w:ascii="GHEA Grapalat" w:hAnsi="GHEA Grapalat" w:cs="Sylfaen"/>
          <w:sz w:val="20"/>
        </w:rPr>
        <w:t>is</w:t>
      </w:r>
      <w:r w:rsidR="002877FC" w:rsidRPr="002A4619">
        <w:rPr>
          <w:rFonts w:ascii="GHEA Grapalat" w:hAnsi="GHEA Grapalat" w:cs="Sylfaen"/>
          <w:sz w:val="20"/>
          <w:lang w:val="pt-BR"/>
        </w:rPr>
        <w:t xml:space="preserve"> </w:t>
      </w:r>
      <w:r w:rsidR="002877FC">
        <w:rPr>
          <w:rFonts w:ascii="GHEA Grapalat" w:hAnsi="GHEA Grapalat" w:cs="Sylfaen"/>
          <w:sz w:val="20"/>
        </w:rPr>
        <w:t>no</w:t>
      </w:r>
      <w:r w:rsidR="002877FC" w:rsidRPr="002A4619">
        <w:rPr>
          <w:rFonts w:ascii="GHEA Grapalat" w:hAnsi="GHEA Grapalat" w:cs="Sylfaen"/>
          <w:sz w:val="20"/>
          <w:lang w:val="pt-BR"/>
        </w:rPr>
        <w:t xml:space="preserve"> </w:t>
      </w:r>
      <w:r w:rsidR="002877FC">
        <w:rPr>
          <w:rFonts w:ascii="GHEA Grapalat" w:hAnsi="GHEA Grapalat" w:cs="Sylfaen"/>
          <w:sz w:val="20"/>
        </w:rPr>
        <w:t xml:space="preserve">later </w:t>
      </w:r>
      <w:r w:rsidR="002877FC" w:rsidRPr="002A4619">
        <w:rPr>
          <w:rFonts w:ascii="GHEA Grapalat" w:hAnsi="GHEA Grapalat" w:cs="Sylfaen"/>
          <w:sz w:val="20"/>
          <w:lang w:val="pt-BR"/>
        </w:rPr>
        <w:t>than</w:t>
      </w:r>
      <w:r w:rsidR="002877FC">
        <w:rPr>
          <w:rFonts w:ascii="GHEA Grapalat" w:hAnsi="GHEA Grapalat" w:cs="Sylfaen"/>
          <w:sz w:val="20"/>
        </w:rPr>
        <w:t>​</w:t>
      </w:r>
      <w:r w:rsidR="002877FC" w:rsidRPr="002A4619">
        <w:rPr>
          <w:rFonts w:ascii="GHEA Grapalat" w:hAnsi="GHEA Grapalat" w:cs="Sylfaen"/>
          <w:sz w:val="20"/>
          <w:lang w:val="pt-BR"/>
        </w:rPr>
        <w:t xml:space="preserve"> </w:t>
      </w:r>
      <w:r w:rsidR="002877FC">
        <w:rPr>
          <w:rFonts w:ascii="GHEA Grapalat" w:hAnsi="GHEA Grapalat" w:cs="Sylfaen"/>
          <w:sz w:val="20"/>
        </w:rPr>
        <w:t>by contract</w:t>
      </w:r>
      <w:r w:rsidR="002877FC" w:rsidRPr="002A4619">
        <w:rPr>
          <w:rFonts w:ascii="GHEA Grapalat" w:hAnsi="GHEA Grapalat" w:cs="Sylfaen"/>
          <w:sz w:val="20"/>
          <w:lang w:val="pt-BR"/>
        </w:rPr>
        <w:t xml:space="preserve"> </w:t>
      </w:r>
      <w:r w:rsidR="002877FC">
        <w:rPr>
          <w:rFonts w:ascii="GHEA Grapalat" w:hAnsi="GHEA Grapalat" w:cs="Sylfaen"/>
          <w:sz w:val="20"/>
        </w:rPr>
        <w:t>in:</w:t>
      </w:r>
      <w:r w:rsidR="002877FC" w:rsidRPr="002A4619">
        <w:rPr>
          <w:rFonts w:ascii="GHEA Grapalat" w:hAnsi="GHEA Grapalat" w:cs="Sylfaen"/>
          <w:sz w:val="20"/>
          <w:lang w:val="pt-BR"/>
        </w:rPr>
        <w:t xml:space="preserve"> </w:t>
      </w:r>
      <w:r w:rsidR="002877FC">
        <w:rPr>
          <w:rFonts w:ascii="GHEA Grapalat" w:hAnsi="GHEA Grapalat" w:cs="Sylfaen"/>
          <w:sz w:val="20"/>
        </w:rPr>
        <w:t>initially</w:t>
      </w:r>
      <w:r w:rsidR="002877FC" w:rsidRPr="002A4619">
        <w:rPr>
          <w:rFonts w:ascii="GHEA Grapalat" w:hAnsi="GHEA Grapalat" w:cs="Sylfaen"/>
          <w:sz w:val="20"/>
          <w:lang w:val="pt-BR"/>
        </w:rPr>
        <w:t xml:space="preserve"> </w:t>
      </w:r>
      <w:r w:rsidR="002877FC">
        <w:rPr>
          <w:rFonts w:ascii="GHEA Grapalat" w:hAnsi="GHEA Grapalat" w:cs="Sylfaen"/>
          <w:sz w:val="20"/>
        </w:rPr>
        <w:t>of supply</w:t>
      </w:r>
      <w:r w:rsidR="002877FC" w:rsidRPr="002A4619">
        <w:rPr>
          <w:rFonts w:ascii="GHEA Grapalat" w:hAnsi="GHEA Grapalat" w:cs="Sylfaen"/>
          <w:sz w:val="20"/>
          <w:lang w:val="pt-BR"/>
        </w:rPr>
        <w:t xml:space="preserve"> </w:t>
      </w:r>
      <w:r w:rsidR="002877FC">
        <w:rPr>
          <w:rFonts w:ascii="GHEA Grapalat" w:hAnsi="GHEA Grapalat" w:cs="Sylfaen"/>
          <w:sz w:val="20"/>
        </w:rPr>
        <w:t>for</w:t>
      </w:r>
      <w:r w:rsidR="002877FC" w:rsidRPr="002A4619">
        <w:rPr>
          <w:rFonts w:ascii="GHEA Grapalat" w:hAnsi="GHEA Grapalat" w:cs="Sylfaen"/>
          <w:sz w:val="20"/>
          <w:lang w:val="pt-BR"/>
        </w:rPr>
        <w:t xml:space="preserve"> </w:t>
      </w:r>
      <w:r w:rsidR="002877FC">
        <w:rPr>
          <w:rFonts w:ascii="GHEA Grapalat" w:hAnsi="GHEA Grapalat" w:cs="Sylfaen"/>
          <w:sz w:val="20"/>
        </w:rPr>
        <w:t>defined</w:t>
      </w:r>
      <w:r w:rsidR="002877FC" w:rsidRPr="002A4619">
        <w:rPr>
          <w:rFonts w:ascii="GHEA Grapalat" w:hAnsi="GHEA Grapalat" w:cs="Sylfaen"/>
          <w:sz w:val="20"/>
          <w:lang w:val="pt-BR"/>
        </w:rPr>
        <w:t xml:space="preserve"> </w:t>
      </w:r>
      <w:r w:rsidR="002877FC">
        <w:rPr>
          <w:rFonts w:ascii="GHEA Grapalat" w:hAnsi="GHEA Grapalat" w:cs="Sylfaen"/>
          <w:sz w:val="20"/>
        </w:rPr>
        <w:t>period</w:t>
      </w:r>
      <w:r w:rsidR="002877FC" w:rsidRPr="002A4619">
        <w:rPr>
          <w:rFonts w:ascii="GHEA Grapalat" w:hAnsi="GHEA Grapalat" w:cs="Sylfaen"/>
          <w:sz w:val="20"/>
          <w:lang w:val="pt-BR"/>
        </w:rPr>
        <w:t xml:space="preserve"> </w:t>
      </w:r>
      <w:r w:rsidR="002877FC">
        <w:rPr>
          <w:rFonts w:ascii="GHEA Grapalat" w:hAnsi="GHEA Grapalat" w:cs="Sylfaen"/>
          <w:sz w:val="20"/>
        </w:rPr>
        <w:t>upon expiry</w:t>
      </w:r>
      <w:r w:rsidR="002877FC" w:rsidRPr="002A4619">
        <w:rPr>
          <w:rFonts w:ascii="GHEA Grapalat" w:hAnsi="GHEA Grapalat" w:cs="Sylfaen"/>
          <w:sz w:val="20"/>
          <w:lang w:val="pt-BR"/>
        </w:rPr>
        <w:t xml:space="preserve"> </w:t>
      </w:r>
      <w:r w:rsidR="002877FC">
        <w:rPr>
          <w:rFonts w:ascii="GHEA Grapalat" w:hAnsi="GHEA Grapalat" w:cs="Sylfaen"/>
          <w:sz w:val="20"/>
        </w:rPr>
        <w:t xml:space="preserve">at least </w:t>
      </w:r>
      <w:r w:rsidR="002877FC" w:rsidRPr="002A4619">
        <w:rPr>
          <w:rFonts w:ascii="GHEA Grapalat" w:hAnsi="GHEA Grapalat" w:cs="Sylfaen"/>
          <w:sz w:val="20"/>
          <w:lang w:val="pt-BR"/>
        </w:rPr>
        <w:t xml:space="preserve">7 </w:t>
      </w:r>
      <w:r w:rsidR="002877FC">
        <w:rPr>
          <w:rFonts w:ascii="GHEA Grapalat" w:hAnsi="GHEA Grapalat" w:cs="Sylfaen"/>
          <w:sz w:val="20"/>
        </w:rPr>
        <w:t>calendar days</w:t>
      </w:r>
      <w:r w:rsidR="002877FC" w:rsidRPr="002A4619">
        <w:rPr>
          <w:rFonts w:ascii="GHEA Grapalat" w:hAnsi="GHEA Grapalat" w:cs="Sylfaen"/>
          <w:sz w:val="20"/>
          <w:lang w:val="pt-BR"/>
        </w:rPr>
        <w:t xml:space="preserve"> </w:t>
      </w:r>
      <w:r w:rsidR="002877FC">
        <w:rPr>
          <w:rFonts w:ascii="GHEA Grapalat" w:hAnsi="GHEA Grapalat" w:cs="Sylfaen"/>
          <w:sz w:val="20"/>
        </w:rPr>
        <w:t>day</w:t>
      </w:r>
      <w:r w:rsidR="002877FC" w:rsidRPr="002A4619">
        <w:rPr>
          <w:rFonts w:ascii="GHEA Grapalat" w:hAnsi="GHEA Grapalat" w:cs="Sylfaen"/>
          <w:sz w:val="20"/>
          <w:lang w:val="pt-BR"/>
        </w:rPr>
        <w:t xml:space="preserve"> </w:t>
      </w:r>
      <w:r w:rsidR="002877FC">
        <w:rPr>
          <w:rFonts w:ascii="GHEA Grapalat" w:hAnsi="GHEA Grapalat" w:cs="Sylfaen"/>
          <w:sz w:val="20"/>
        </w:rPr>
        <w:t xml:space="preserve">before </w:t>
      </w:r>
      <w:r w:rsidRPr="005E1F72">
        <w:rPr>
          <w:rFonts w:ascii="GHEA Grapalat" w:hAnsi="GHEA Grapalat" w:cs="Sylfaen"/>
          <w:sz w:val="20"/>
          <w:lang w:val="pt-BR"/>
        </w:rPr>
        <w:t xml:space="preserve">​Moreover, in the case defined by this clause, </w:t>
      </w:r>
      <w:r w:rsidRPr="005E1F72">
        <w:rPr>
          <w:rFonts w:ascii="GHEA Grapalat" w:hAnsi="GHEA Grapalat" w:cs="Sylfaen"/>
          <w:sz w:val="20"/>
          <w:lang w:val="hy-AM"/>
        </w:rPr>
        <w:t xml:space="preserve">delivery </w:t>
      </w:r>
      <w:r w:rsidRPr="005E1F72">
        <w:rPr>
          <w:rFonts w:ascii="GHEA Grapalat" w:hAnsi="GHEA Grapalat" w:cs="Times Armenian"/>
          <w:sz w:val="20"/>
          <w:lang w:val="hy-AM"/>
        </w:rPr>
        <w:t xml:space="preserve">of the </w:t>
      </w:r>
      <w:r w:rsidRPr="005E1F72">
        <w:rPr>
          <w:rFonts w:ascii="GHEA Grapalat" w:hAnsi="GHEA Grapalat" w:cs="Times Armenian"/>
          <w:sz w:val="20"/>
        </w:rPr>
        <w:t>product</w:t>
      </w:r>
      <w:r w:rsidRPr="005E1F72">
        <w:rPr>
          <w:rFonts w:ascii="GHEA Grapalat" w:hAnsi="GHEA Grapalat" w:cs="Times Armenian"/>
          <w:sz w:val="20"/>
          <w:lang w:val="hy-AM"/>
        </w:rPr>
        <w:t xml:space="preserve"> </w:t>
      </w:r>
      <w:r w:rsidRPr="005E1F72">
        <w:rPr>
          <w:rFonts w:ascii="GHEA Grapalat" w:hAnsi="GHEA Grapalat" w:cs="Sylfaen"/>
          <w:sz w:val="20"/>
          <w:lang w:val="hy-AM"/>
        </w:rPr>
        <w:t>period</w:t>
      </w:r>
      <w:r w:rsidRPr="005E1F72">
        <w:rPr>
          <w:rFonts w:ascii="GHEA Grapalat" w:hAnsi="GHEA Grapalat" w:cs="Times Armenian"/>
          <w:sz w:val="20"/>
          <w:lang w:val="hy-AM"/>
        </w:rPr>
        <w:t xml:space="preserve"> </w:t>
      </w:r>
      <w:r w:rsidRPr="005E1F72">
        <w:rPr>
          <w:rFonts w:ascii="GHEA Grapalat" w:hAnsi="GHEA Grapalat" w:cs="Sylfaen"/>
          <w:sz w:val="20"/>
          <w:lang w:val="hy-AM"/>
        </w:rPr>
        <w:t>can</w:t>
      </w:r>
      <w:r w:rsidRPr="005E1F72">
        <w:rPr>
          <w:rFonts w:ascii="GHEA Grapalat" w:hAnsi="GHEA Grapalat" w:cs="Times Armenian"/>
          <w:sz w:val="20"/>
          <w:lang w:val="hy-AM"/>
        </w:rPr>
        <w:t xml:space="preserve"> </w:t>
      </w:r>
      <w:r w:rsidRPr="005E1F72">
        <w:rPr>
          <w:rFonts w:ascii="GHEA Grapalat" w:hAnsi="GHEA Grapalat" w:cs="Sylfaen"/>
          <w:sz w:val="20"/>
          <w:lang w:val="hy-AM"/>
        </w:rPr>
        <w:t>is</w:t>
      </w:r>
      <w:r w:rsidRPr="005E1F72">
        <w:rPr>
          <w:rFonts w:ascii="GHEA Grapalat" w:hAnsi="GHEA Grapalat" w:cs="Times Armenian"/>
          <w:sz w:val="20"/>
          <w:lang w:val="hy-AM"/>
        </w:rPr>
        <w:t xml:space="preserve"> </w:t>
      </w:r>
      <w:r w:rsidRPr="005E1F72">
        <w:rPr>
          <w:rFonts w:ascii="GHEA Grapalat" w:hAnsi="GHEA Grapalat" w:cs="Sylfaen"/>
          <w:sz w:val="20"/>
          <w:lang w:val="hy-AM"/>
        </w:rPr>
        <w:t>be extended</w:t>
      </w:r>
      <w:r w:rsidRPr="005E1F72">
        <w:rPr>
          <w:rFonts w:ascii="GHEA Grapalat" w:hAnsi="GHEA Grapalat" w:cs="Times Armenian"/>
          <w:sz w:val="20"/>
          <w:lang w:val="hy-AM"/>
        </w:rPr>
        <w:t xml:space="preserve"> </w:t>
      </w:r>
      <w:r w:rsidRPr="005E1F72">
        <w:rPr>
          <w:rFonts w:ascii="GHEA Grapalat" w:hAnsi="GHEA Grapalat" w:cs="Times Armenian"/>
          <w:sz w:val="20"/>
        </w:rPr>
        <w:t>one</w:t>
      </w:r>
      <w:r w:rsidRPr="005E1F72">
        <w:rPr>
          <w:rFonts w:ascii="GHEA Grapalat" w:hAnsi="GHEA Grapalat" w:cs="Times Armenian"/>
          <w:sz w:val="20"/>
          <w:lang w:val="pt-BR"/>
        </w:rPr>
        <w:t xml:space="preserve"> </w:t>
      </w:r>
      <w:r w:rsidRPr="005E1F72">
        <w:rPr>
          <w:rFonts w:ascii="GHEA Grapalat" w:hAnsi="GHEA Grapalat" w:cs="Times Armenian"/>
          <w:sz w:val="20"/>
        </w:rPr>
        <w:t>times</w:t>
      </w:r>
      <w:r w:rsidRPr="005E1F72">
        <w:rPr>
          <w:rFonts w:ascii="GHEA Grapalat" w:hAnsi="GHEA Grapalat" w:cs="Times Armenian"/>
          <w:sz w:val="20"/>
          <w:lang w:val="pt-BR"/>
        </w:rPr>
        <w:t xml:space="preserve"> </w:t>
      </w:r>
      <w:r w:rsidRPr="005E1F72">
        <w:rPr>
          <w:rFonts w:ascii="GHEA Grapalat" w:hAnsi="GHEA Grapalat" w:cs="Sylfaen"/>
          <w:sz w:val="20"/>
          <w:lang w:val="hy-AM"/>
        </w:rPr>
        <w:t xml:space="preserve">up to </w:t>
      </w:r>
      <w:r w:rsidRPr="005E1F72">
        <w:rPr>
          <w:rFonts w:ascii="GHEA Grapalat" w:hAnsi="GHEA Grapalat" w:cs="Sylfaen"/>
          <w:sz w:val="20"/>
          <w:lang w:val="pt-BR"/>
        </w:rPr>
        <w:t xml:space="preserve">30 </w:t>
      </w:r>
      <w:r w:rsidRPr="005E1F72">
        <w:rPr>
          <w:rFonts w:ascii="GHEA Grapalat" w:hAnsi="GHEA Grapalat" w:cs="Sylfaen"/>
          <w:sz w:val="20"/>
        </w:rPr>
        <w:t>calendar days</w:t>
      </w:r>
      <w:r w:rsidRPr="005E1F72">
        <w:rPr>
          <w:rFonts w:ascii="GHEA Grapalat" w:hAnsi="GHEA Grapalat" w:cs="Sylfaen"/>
          <w:sz w:val="20"/>
          <w:lang w:val="pt-BR"/>
        </w:rPr>
        <w:t xml:space="preserve"> </w:t>
      </w:r>
      <w:r w:rsidRPr="005E1F72">
        <w:rPr>
          <w:rFonts w:ascii="GHEA Grapalat" w:hAnsi="GHEA Grapalat" w:cs="Sylfaen"/>
          <w:sz w:val="20"/>
        </w:rPr>
        <w:t xml:space="preserve">by day </w:t>
      </w:r>
      <w:r w:rsidRPr="005E1F72">
        <w:rPr>
          <w:rFonts w:ascii="GHEA Grapalat" w:hAnsi="GHEA Grapalat" w:cs="Sylfaen"/>
          <w:sz w:val="20"/>
          <w:lang w:val="pt-BR"/>
        </w:rPr>
        <w:t xml:space="preserve">, </w:t>
      </w:r>
      <w:r w:rsidRPr="005E1F72">
        <w:rPr>
          <w:rFonts w:ascii="GHEA Grapalat" w:hAnsi="GHEA Grapalat" w:cs="Sylfaen"/>
          <w:sz w:val="20"/>
        </w:rPr>
        <w:t>but</w:t>
      </w:r>
      <w:r w:rsidRPr="005E1F72">
        <w:rPr>
          <w:rFonts w:ascii="GHEA Grapalat" w:hAnsi="GHEA Grapalat" w:cs="Sylfaen"/>
          <w:sz w:val="20"/>
          <w:lang w:val="pt-BR"/>
        </w:rPr>
        <w:t xml:space="preserve"> </w:t>
      </w:r>
      <w:r w:rsidRPr="005E1F72">
        <w:rPr>
          <w:rFonts w:ascii="GHEA Grapalat" w:hAnsi="GHEA Grapalat" w:cs="Sylfaen"/>
          <w:sz w:val="20"/>
        </w:rPr>
        <w:t>no</w:t>
      </w:r>
      <w:r w:rsidRPr="005E1F72">
        <w:rPr>
          <w:rFonts w:ascii="GHEA Grapalat" w:hAnsi="GHEA Grapalat" w:cs="Sylfaen"/>
          <w:sz w:val="20"/>
          <w:lang w:val="pt-BR"/>
        </w:rPr>
        <w:t xml:space="preserve"> </w:t>
      </w:r>
      <w:r w:rsidRPr="005E1F72">
        <w:rPr>
          <w:rFonts w:ascii="GHEA Grapalat" w:hAnsi="GHEA Grapalat" w:cs="Sylfaen"/>
          <w:sz w:val="20"/>
        </w:rPr>
        <w:t>more</w:t>
      </w:r>
      <w:r w:rsidRPr="005E1F72">
        <w:rPr>
          <w:rFonts w:ascii="GHEA Grapalat" w:hAnsi="GHEA Grapalat" w:cs="Sylfaen"/>
          <w:sz w:val="20"/>
          <w:lang w:val="pt-BR"/>
        </w:rPr>
        <w:t xml:space="preserve"> </w:t>
      </w:r>
      <w:r w:rsidRPr="005E1F72">
        <w:rPr>
          <w:rFonts w:ascii="GHEA Grapalat" w:hAnsi="GHEA Grapalat" w:cs="Sylfaen"/>
          <w:sz w:val="20"/>
        </w:rPr>
        <w:t>than</w:t>
      </w:r>
      <w:r w:rsidRPr="005E1F72">
        <w:rPr>
          <w:rFonts w:ascii="GHEA Grapalat" w:hAnsi="GHEA Grapalat" w:cs="Sylfaen"/>
          <w:sz w:val="20"/>
          <w:lang w:val="pt-BR"/>
        </w:rPr>
        <w:t xml:space="preserve"> </w:t>
      </w:r>
      <w:r w:rsidRPr="005E1F72">
        <w:rPr>
          <w:rFonts w:ascii="GHEA Grapalat" w:hAnsi="GHEA Grapalat" w:cs="Sylfaen"/>
          <w:sz w:val="20"/>
        </w:rPr>
        <w:t>by contract</w:t>
      </w:r>
      <w:r w:rsidRPr="005E1F72">
        <w:rPr>
          <w:rFonts w:ascii="GHEA Grapalat" w:hAnsi="GHEA Grapalat" w:cs="Sylfaen"/>
          <w:sz w:val="20"/>
          <w:lang w:val="pt-BR"/>
        </w:rPr>
        <w:t xml:space="preserve"> </w:t>
      </w:r>
      <w:r w:rsidRPr="005E1F72">
        <w:rPr>
          <w:rFonts w:ascii="GHEA Grapalat" w:hAnsi="GHEA Grapalat" w:cs="Sylfaen"/>
          <w:sz w:val="20"/>
        </w:rPr>
        <w:t>defined</w:t>
      </w:r>
      <w:r w:rsidRPr="005E1F72">
        <w:rPr>
          <w:rFonts w:ascii="GHEA Grapalat" w:hAnsi="GHEA Grapalat" w:cs="Sylfaen"/>
          <w:sz w:val="20"/>
          <w:lang w:val="pt-BR"/>
        </w:rPr>
        <w:t xml:space="preserve"> </w:t>
      </w:r>
      <w:r w:rsidRPr="005E1F72">
        <w:rPr>
          <w:rFonts w:ascii="GHEA Grapalat" w:hAnsi="GHEA Grapalat" w:cs="Sylfaen"/>
          <w:sz w:val="20"/>
        </w:rPr>
        <w:t>the term</w:t>
      </w:r>
      <w:r w:rsidRPr="005E1F72">
        <w:rPr>
          <w:rFonts w:ascii="GHEA Grapalat" w:hAnsi="GHEA Grapalat" w:cs="Sylfaen"/>
          <w:sz w:val="20"/>
          <w:lang w:val="pt-BR"/>
        </w:rPr>
        <w:t xml:space="preserve"> </w:t>
      </w:r>
      <w:r w:rsidRPr="005E1F72">
        <w:rPr>
          <w:rFonts w:ascii="GHEA Grapalat" w:hAnsi="GHEA Grapalat" w:cs="Sylfaen"/>
          <w:sz w:val="20"/>
        </w:rPr>
        <w:t>is</w:t>
      </w:r>
      <w:r w:rsidRPr="005E1F72">
        <w:rPr>
          <w:rFonts w:ascii="GHEA Grapalat" w:hAnsi="GHEA Grapalat" w:cs="Sylfaen"/>
          <w:sz w:val="20"/>
          <w:lang w:val="pt-BR"/>
        </w:rPr>
        <w:t>​</w:t>
      </w:r>
    </w:p>
    <w:p w:rsidR="00071D1C" w:rsidRPr="005E1F72" w:rsidRDefault="00071D1C" w:rsidP="00EF3662">
      <w:pPr>
        <w:tabs>
          <w:tab w:val="left" w:pos="720"/>
        </w:tabs>
        <w:jc w:val="both"/>
        <w:rPr>
          <w:rFonts w:ascii="GHEA Grapalat" w:hAnsi="GHEA Grapalat"/>
          <w:sz w:val="20"/>
          <w:lang w:val="hy-AM"/>
        </w:rPr>
      </w:pPr>
      <w:r w:rsidRPr="005E1F72">
        <w:rPr>
          <w:rFonts w:ascii="GHEA Grapalat" w:hAnsi="GHEA Grapalat"/>
          <w:sz w:val="20"/>
          <w:lang w:val="hy-AM"/>
        </w:rPr>
        <w:t>8.9 The benefits (savings) or losses suffered by the parties (Seller or Buyer) under the conditions of the proper performance of the contract are the benefits or losses suffered by the given party.</w:t>
      </w:r>
    </w:p>
    <w:p w:rsidR="00071D1C" w:rsidRPr="005E1F72" w:rsidRDefault="00071D1C" w:rsidP="00EF3662">
      <w:pPr>
        <w:tabs>
          <w:tab w:val="num" w:pos="0"/>
          <w:tab w:val="left" w:pos="720"/>
          <w:tab w:val="num" w:pos="900"/>
        </w:tabs>
        <w:jc w:val="both"/>
        <w:rPr>
          <w:rFonts w:ascii="GHEA Grapalat" w:hAnsi="GHEA Grapalat"/>
          <w:sz w:val="20"/>
          <w:lang w:val="hy-AM"/>
        </w:rPr>
      </w:pPr>
      <w:r w:rsidRPr="005E1F72">
        <w:rPr>
          <w:rFonts w:ascii="GHEA Grapalat" w:hAnsi="GHEA Grapalat"/>
          <w:sz w:val="20"/>
          <w:lang w:val="hy-AM"/>
        </w:rPr>
        <w:tab/>
        <w:t xml:space="preserve">The obligations of the contract parties to third parties, including </w:t>
      </w:r>
      <w:r w:rsidR="00DD66E7" w:rsidRPr="005E1F72">
        <w:rPr>
          <w:rFonts w:ascii="GHEA Grapalat" w:hAnsi="GHEA Grapalat"/>
          <w:sz w:val="20"/>
          <w:lang w:val="hy-AM"/>
        </w:rPr>
        <w:t>other transactions concluded by the Seller within the framework of the contract execution and the obligations arising from them, are outside the scope of the contract regulation and cannot affect the acceptance of the result of the contract execution. The relations related to the fulfillment of these transactions and the obligations arising from them are regulated by the norms regulating the relations related to these transactions, and the Seller is responsible for them.</w:t>
      </w:r>
    </w:p>
    <w:p w:rsidR="00071D1C" w:rsidRPr="005E1F72" w:rsidRDefault="00071D1C" w:rsidP="00EF3662">
      <w:pPr>
        <w:ind w:firstLine="567"/>
        <w:jc w:val="both"/>
        <w:rPr>
          <w:rFonts w:ascii="GHEA Grapalat" w:hAnsi="GHEA Grapalat"/>
          <w:sz w:val="20"/>
          <w:szCs w:val="20"/>
          <w:lang w:val="hy-AM" w:eastAsia="ru-RU"/>
        </w:rPr>
      </w:pPr>
      <w:r w:rsidRPr="005E1F72">
        <w:rPr>
          <w:rFonts w:ascii="GHEA Grapalat" w:hAnsi="GHEA Grapalat"/>
          <w:sz w:val="20"/>
          <w:lang w:val="hy-AM"/>
        </w:rPr>
        <w:tab/>
        <w:t xml:space="preserve">8.10 </w:t>
      </w:r>
      <w:r w:rsidRPr="005E1F72">
        <w:rPr>
          <w:rFonts w:ascii="GHEA Grapalat" w:hAnsi="GHEA Grapalat"/>
          <w:spacing w:val="-4"/>
          <w:sz w:val="20"/>
          <w:szCs w:val="20"/>
          <w:lang w:val="hy-AM" w:eastAsia="ru-RU"/>
        </w:rPr>
        <w:t xml:space="preserve">The contract cannot </w:t>
      </w:r>
      <w:r w:rsidRPr="005E1F72">
        <w:rPr>
          <w:rFonts w:ascii="GHEA Grapalat" w:hAnsi="GHEA Grapalat"/>
          <w:sz w:val="20"/>
          <w:szCs w:val="20"/>
          <w:lang w:val="hy-AM" w:eastAsia="ru-RU"/>
        </w:rPr>
        <w:t xml:space="preserve">be modified </w:t>
      </w:r>
      <w:r w:rsidRPr="005E1F72">
        <w:rPr>
          <w:rFonts w:ascii="GHEA Grapalat" w:hAnsi="GHEA Grapalat"/>
          <w:sz w:val="20"/>
          <w:szCs w:val="20"/>
          <w:lang w:val="hy-AM" w:eastAsia="ru-RU"/>
        </w:rPr>
        <w:softHyphen/>
        <w:t>due to partial non-fulfillment of the obligations of the parties</w:t>
      </w:r>
      <w:r w:rsidRPr="005E1F72" w:rsidDel="00591DE3">
        <w:rPr>
          <w:rFonts w:ascii="GHEA Grapalat" w:hAnsi="GHEA Grapalat"/>
          <w:sz w:val="20"/>
          <w:szCs w:val="20"/>
          <w:lang w:val="hy-AM" w:eastAsia="ru-RU"/>
        </w:rPr>
        <w:t xml:space="preserve"> </w:t>
      </w:r>
      <w:r w:rsidRPr="005E1F72">
        <w:rPr>
          <w:rFonts w:ascii="GHEA Grapalat" w:hAnsi="GHEA Grapalat"/>
          <w:sz w:val="20"/>
          <w:szCs w:val="20"/>
          <w:lang w:val="hy-AM" w:eastAsia="ru-RU"/>
        </w:rPr>
        <w:t>or be completely resolved by the mutual agreement of the parties, except for the cases of reduction of the financial allocations necessary for the supply of goods in accordance with the legislation of the Republic of Armenia. At the same time, it is necessary to obtain the mutual consent of the parties to the contract, the parties to the partial non-fulfillment of the obligations or the full resolution, before reducing the financial allocations necessary for the supply of the product in accordance with the legislation of the Republic of Armenia.</w:t>
      </w:r>
    </w:p>
    <w:p w:rsidR="00071D1C" w:rsidRPr="005E1F72" w:rsidRDefault="00071D1C" w:rsidP="00EF3662">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ab/>
        <w:t xml:space="preserve">8.11 The Buyer shall publish the notice of full or partial unilateral termination of the contract </w:t>
      </w:r>
      <w:r w:rsidRPr="005E1F72">
        <w:rPr>
          <w:rFonts w:ascii="GHEA Grapalat" w:hAnsi="GHEA Grapalat"/>
          <w:sz w:val="20"/>
          <w:szCs w:val="20"/>
          <w:lang w:val="hy-AM" w:eastAsia="ru-RU"/>
        </w:rPr>
        <w:softHyphen/>
        <w:t xml:space="preserve">based on non-fulfillment or improper fulfillment of the obligations undertaken by the Seller </w:t>
      </w:r>
      <w:r w:rsidR="00617A6E" w:rsidRPr="005E1F72">
        <w:rPr>
          <w:rFonts w:ascii="GHEA Grapalat" w:hAnsi="GHEA Grapalat"/>
          <w:sz w:val="20"/>
          <w:szCs w:val="20"/>
          <w:lang w:val="hy-AM" w:eastAsia="ru-RU"/>
        </w:rPr>
        <w:t xml:space="preserve">in the "Notices of Unilateral Termination of Contracts" section of the website operating at www.procurement.am, indicating the date of publication. The seller, regarding the unilateral termination of the contract, is considered duly notified from the day following the publication of the notice specified in this clause. On the day of publication of the notice of full or partial unilateral termination of the contract in the newsletter, the Buyer shall also send it to the Seller's e-mail. 8.12 </w:t>
      </w:r>
      <w:r w:rsidRPr="005E1F72">
        <w:rPr>
          <w:rFonts w:ascii="GHEA Grapalat" w:hAnsi="GHEA Grapalat"/>
          <w:sz w:val="20"/>
          <w:szCs w:val="20"/>
          <w:lang w:val="hy-AM" w:eastAsia="ru-RU"/>
        </w:rPr>
        <w:tab/>
        <w:t>Disputes arising in connection with the contract are resolved through negotiations. In case of failure to reach an agreement, the disputes are settled by court order.</w:t>
      </w:r>
    </w:p>
    <w:p w:rsidR="00071D1C" w:rsidRPr="005E1F72" w:rsidRDefault="00071D1C" w:rsidP="00EF3662">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8.13 The contract consists of ____ pages, it is signed in two copies, which have equal legal force, one copy is given to each party. Appendices N 1, N 2, N 3 and N 3.1 of the contract are considered an integral part of the contract.</w:t>
      </w:r>
    </w:p>
    <w:p w:rsidR="00071D1C" w:rsidRDefault="00071D1C" w:rsidP="00EF3662">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8.14 The law of the Republic of Armenia shall be applied to relations related to the contract.</w:t>
      </w:r>
    </w:p>
    <w:p w:rsidR="00FC36EC" w:rsidRPr="005E1F72" w:rsidRDefault="00FC36EC" w:rsidP="00FC36EC">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8.15 The supply of goods under the contract is carried out through the availability of financial resources for this purpose and the conclusion of an appropriate agreement between the parties based on this. The contract is terminated if, within six months following the date of its conclusion, financial means are not provided for the performance of the contract for this purpose. At the same time, the calculation of the six-month period given by this point for the provision of financial means for concluding each subsequent agreement begins from the date of acceptance by the customer of the product delivery result specified in the previous agreement. If the amount of financial resources allocated for the execution of the contract exceeds twenty-five times the base unit of purchases, then an agreement will be signed by the Buyer, if the qualification and contract guarantees presented by the Seller in the form of damages are replaced by a guarantee or cash, taking into account the Government of the Republic of Armenia No. 526 of May 4, 2017 The requirements of paragraph 32, sub-point 1, sub-point "c" and sub-point 17, paragraphs "b" of Annex N 1 of Decision N. At the same time, the Seller signs the agreement, and in the case of replacement of the qualifications presented in the form of damages and provisions of the contract, also presents the new security to the Buyer within fifteen working days from the date of receiving the notice of signing the agreement. Otherwise, the contract is unilaterally terminated by the Buyer.</w:t>
      </w:r>
      <w:r w:rsidRPr="0027235A">
        <w:rPr>
          <w:rStyle w:val="af6"/>
          <w:rFonts w:ascii="GHEA Grapalat" w:hAnsi="GHEA Grapalat"/>
          <w:sz w:val="20"/>
          <w:szCs w:val="20"/>
          <w:lang w:val="hy-AM" w:eastAsia="ru-RU"/>
        </w:rPr>
        <w:footnoteReference w:id="13"/>
      </w:r>
    </w:p>
    <w:p w:rsidR="00071D1C" w:rsidRPr="005E1F72" w:rsidRDefault="00071D1C" w:rsidP="00221AA4">
      <w:pPr>
        <w:ind w:firstLine="567"/>
        <w:jc w:val="both"/>
        <w:rPr>
          <w:rFonts w:ascii="GHEA Grapalat" w:hAnsi="GHEA Grapalat"/>
          <w:b/>
          <w:sz w:val="20"/>
          <w:lang w:val="hy-AM"/>
        </w:rPr>
      </w:pPr>
      <w:r w:rsidRPr="005E1F72">
        <w:rPr>
          <w:rFonts w:ascii="GHEA Grapalat" w:hAnsi="GHEA Grapalat"/>
          <w:sz w:val="20"/>
          <w:szCs w:val="20"/>
          <w:lang w:val="hy-AM" w:eastAsia="ru-RU"/>
        </w:rPr>
        <w:tab/>
      </w:r>
      <w:r w:rsidR="00D07E36" w:rsidRPr="00D07E36">
        <w:rPr>
          <w:rFonts w:ascii="GHEA Grapalat" w:hAnsi="GHEA Grapalat"/>
          <w:b/>
          <w:sz w:val="20"/>
          <w:lang w:val="hy-AM"/>
        </w:rPr>
        <w:t>9. Addresses, bank statements and signatures of the parties</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 </w:t>
      </w:r>
    </w:p>
    <w:tbl>
      <w:tblPr>
        <w:tblW w:w="0" w:type="auto"/>
        <w:tblInd w:w="426" w:type="dxa"/>
        <w:tblLayout w:type="fixed"/>
        <w:tblLook w:val="0000" w:firstRow="0" w:lastRow="0" w:firstColumn="0" w:lastColumn="0" w:noHBand="0" w:noVBand="0"/>
      </w:tblPr>
      <w:tblGrid>
        <w:gridCol w:w="5386"/>
        <w:gridCol w:w="4678"/>
      </w:tblGrid>
      <w:tr w:rsidR="00221AA4" w:rsidRPr="00B31C5B" w:rsidTr="00FC36EC">
        <w:tc>
          <w:tcPr>
            <w:tcW w:w="5386" w:type="dxa"/>
          </w:tcPr>
          <w:p w:rsidR="00221AA4" w:rsidRPr="00221AA4" w:rsidRDefault="00221AA4" w:rsidP="00FC36EC">
            <w:pPr>
              <w:spacing w:line="360" w:lineRule="auto"/>
              <w:jc w:val="center"/>
              <w:rPr>
                <w:rFonts w:ascii="GHEA Grapalat" w:hAnsi="GHEA Grapalat"/>
                <w:b/>
                <w:sz w:val="22"/>
                <w:szCs w:val="22"/>
                <w:lang w:val="hy-AM"/>
              </w:rPr>
            </w:pPr>
            <w:r w:rsidRPr="00221AA4">
              <w:rPr>
                <w:rFonts w:ascii="GHEA Grapalat" w:hAnsi="GHEA Grapalat" w:cs="Sylfaen"/>
                <w:b/>
                <w:bCs/>
                <w:color w:val="000000" w:themeColor="text1"/>
                <w:sz w:val="22"/>
                <w:szCs w:val="22"/>
                <w:lang w:val="nb-NO"/>
              </w:rPr>
              <w:t>C:</w:t>
            </w:r>
            <w:r w:rsidRPr="00221AA4">
              <w:rPr>
                <w:rFonts w:ascii="GHEA Grapalat" w:hAnsi="GHEA Grapalat" w:cs="Sylfaen"/>
                <w:b/>
                <w:bCs/>
                <w:color w:val="000000" w:themeColor="text1"/>
                <w:sz w:val="22"/>
                <w:szCs w:val="22"/>
                <w:lang w:val="hy-AM"/>
              </w:rPr>
              <w:t xml:space="preserve"> </w:t>
            </w:r>
            <w:r w:rsidRPr="00221AA4">
              <w:rPr>
                <w:rFonts w:ascii="GHEA Grapalat" w:hAnsi="GHEA Grapalat" w:cs="Sylfaen"/>
                <w:b/>
                <w:bCs/>
                <w:color w:val="000000" w:themeColor="text1"/>
                <w:sz w:val="22"/>
                <w:szCs w:val="22"/>
                <w:lang w:val="nb-NO"/>
              </w:rPr>
              <w:t>N:</w:t>
            </w:r>
            <w:r w:rsidRPr="00221AA4">
              <w:rPr>
                <w:rFonts w:ascii="GHEA Grapalat" w:hAnsi="GHEA Grapalat" w:cs="Sylfaen"/>
                <w:b/>
                <w:bCs/>
                <w:color w:val="000000" w:themeColor="text1"/>
                <w:sz w:val="22"/>
                <w:szCs w:val="22"/>
                <w:lang w:val="hy-AM"/>
              </w:rPr>
              <w:t xml:space="preserve"> </w:t>
            </w:r>
            <w:r w:rsidRPr="00221AA4">
              <w:rPr>
                <w:rFonts w:ascii="GHEA Grapalat" w:hAnsi="GHEA Grapalat" w:cs="Sylfaen"/>
                <w:b/>
                <w:bCs/>
                <w:color w:val="000000" w:themeColor="text1"/>
                <w:sz w:val="22"/>
                <w:szCs w:val="22"/>
                <w:lang w:val="nb-NO"/>
              </w:rPr>
              <w:t>O</w:t>
            </w:r>
            <w:r w:rsidRPr="00221AA4">
              <w:rPr>
                <w:rFonts w:ascii="GHEA Grapalat" w:hAnsi="GHEA Grapalat" w:cs="Sylfaen"/>
                <w:b/>
                <w:bCs/>
                <w:color w:val="000000" w:themeColor="text1"/>
                <w:sz w:val="22"/>
                <w:szCs w:val="22"/>
                <w:lang w:val="hy-AM"/>
              </w:rPr>
              <w:t xml:space="preserve"> </w:t>
            </w:r>
            <w:r w:rsidRPr="00221AA4">
              <w:rPr>
                <w:rFonts w:ascii="GHEA Grapalat" w:hAnsi="GHEA Grapalat" w:cs="Sylfaen"/>
                <w:b/>
                <w:bCs/>
                <w:color w:val="000000" w:themeColor="text1"/>
                <w:sz w:val="22"/>
                <w:szCs w:val="22"/>
                <w:lang w:val="nb-NO"/>
              </w:rPr>
              <w:t>R:</w:t>
            </w:r>
            <w:r w:rsidRPr="00221AA4">
              <w:rPr>
                <w:rFonts w:ascii="GHEA Grapalat" w:hAnsi="GHEA Grapalat" w:cs="Sylfaen"/>
                <w:b/>
                <w:bCs/>
                <w:color w:val="000000" w:themeColor="text1"/>
                <w:sz w:val="22"/>
                <w:szCs w:val="22"/>
                <w:lang w:val="hy-AM"/>
              </w:rPr>
              <w:t xml:space="preserve"> </w:t>
            </w:r>
            <w:r w:rsidRPr="00221AA4">
              <w:rPr>
                <w:rFonts w:ascii="GHEA Grapalat" w:hAnsi="GHEA Grapalat" w:cs="Sylfaen"/>
                <w:b/>
                <w:bCs/>
                <w:color w:val="000000" w:themeColor="text1"/>
                <w:sz w:val="22"/>
                <w:szCs w:val="22"/>
                <w:lang w:val="nb-NO"/>
              </w:rPr>
              <w:t>D:</w:t>
            </w:r>
          </w:p>
          <w:p w:rsidR="00464808" w:rsidRDefault="00464808" w:rsidP="00464808">
            <w:pPr>
              <w:tabs>
                <w:tab w:val="left" w:pos="7410"/>
              </w:tabs>
              <w:jc w:val="center"/>
              <w:rPr>
                <w:rFonts w:ascii="GHEA Grapalat" w:hAnsi="GHEA Grapalat" w:cs="Arial Armenian"/>
                <w:b/>
                <w:sz w:val="20"/>
                <w:szCs w:val="20"/>
                <w:lang w:val="fr-FR"/>
              </w:rPr>
            </w:pPr>
          </w:p>
          <w:p w:rsidR="005A394C" w:rsidRDefault="005A394C" w:rsidP="00464808">
            <w:pPr>
              <w:tabs>
                <w:tab w:val="left" w:pos="7410"/>
              </w:tabs>
              <w:jc w:val="center"/>
              <w:rPr>
                <w:rFonts w:ascii="GHEA Grapalat" w:hAnsi="GHEA Grapalat" w:cs="Arial Armenian"/>
                <w:b/>
                <w:sz w:val="20"/>
                <w:szCs w:val="20"/>
                <w:lang w:val="fr-FR"/>
              </w:rPr>
            </w:pPr>
          </w:p>
          <w:p w:rsidR="005A394C" w:rsidRDefault="005A394C" w:rsidP="00464808">
            <w:pPr>
              <w:tabs>
                <w:tab w:val="left" w:pos="7410"/>
              </w:tabs>
              <w:jc w:val="center"/>
              <w:rPr>
                <w:rFonts w:ascii="GHEA Grapalat" w:hAnsi="GHEA Grapalat" w:cs="Arial Armenian"/>
                <w:b/>
                <w:sz w:val="20"/>
                <w:szCs w:val="20"/>
                <w:lang w:val="fr-FR"/>
              </w:rPr>
            </w:pPr>
          </w:p>
          <w:p w:rsidR="005A394C" w:rsidRDefault="005A394C" w:rsidP="00464808">
            <w:pPr>
              <w:tabs>
                <w:tab w:val="left" w:pos="7410"/>
              </w:tabs>
              <w:jc w:val="center"/>
              <w:rPr>
                <w:rFonts w:ascii="GHEA Grapalat" w:hAnsi="GHEA Grapalat" w:cs="Arial Armenian"/>
                <w:b/>
                <w:sz w:val="20"/>
                <w:szCs w:val="20"/>
                <w:lang w:val="fr-FR"/>
              </w:rPr>
            </w:pPr>
          </w:p>
          <w:p w:rsidR="005A394C" w:rsidRDefault="005A394C" w:rsidP="00464808">
            <w:pPr>
              <w:tabs>
                <w:tab w:val="left" w:pos="7410"/>
              </w:tabs>
              <w:jc w:val="center"/>
              <w:rPr>
                <w:rFonts w:ascii="GHEA Grapalat" w:hAnsi="GHEA Grapalat" w:cs="Arial Armenian"/>
                <w:b/>
                <w:sz w:val="20"/>
                <w:szCs w:val="20"/>
                <w:lang w:val="fr-FR"/>
              </w:rPr>
            </w:pPr>
          </w:p>
          <w:p w:rsidR="005A394C" w:rsidRDefault="005A394C" w:rsidP="00464808">
            <w:pPr>
              <w:tabs>
                <w:tab w:val="left" w:pos="7410"/>
              </w:tabs>
              <w:jc w:val="center"/>
              <w:rPr>
                <w:rFonts w:ascii="GHEA Grapalat" w:hAnsi="GHEA Grapalat" w:cs="Arial Armenian"/>
                <w:b/>
                <w:sz w:val="20"/>
                <w:szCs w:val="20"/>
                <w:lang w:val="fr-FR"/>
              </w:rPr>
            </w:pPr>
          </w:p>
          <w:p w:rsidR="005A394C" w:rsidRPr="00D55871" w:rsidRDefault="005A394C" w:rsidP="00464808">
            <w:pPr>
              <w:tabs>
                <w:tab w:val="left" w:pos="7410"/>
              </w:tabs>
              <w:jc w:val="center"/>
              <w:rPr>
                <w:rFonts w:ascii="GHEA Grapalat" w:hAnsi="GHEA Grapalat" w:cs="Arial Armenian"/>
                <w:b/>
                <w:sz w:val="20"/>
                <w:szCs w:val="20"/>
                <w:lang w:val="fr-FR"/>
              </w:rPr>
            </w:pPr>
          </w:p>
          <w:p w:rsidR="00464808" w:rsidRPr="00D55871" w:rsidRDefault="00464808" w:rsidP="00464808">
            <w:pPr>
              <w:tabs>
                <w:tab w:val="left" w:pos="7410"/>
              </w:tabs>
              <w:jc w:val="center"/>
              <w:rPr>
                <w:rFonts w:ascii="GHEA Grapalat" w:hAnsi="GHEA Grapalat" w:cs="Arial Armenian"/>
                <w:b/>
                <w:sz w:val="20"/>
                <w:szCs w:val="20"/>
                <w:lang w:val="fr-FR"/>
              </w:rPr>
            </w:pPr>
          </w:p>
          <w:p w:rsidR="005A394C" w:rsidRDefault="00464808" w:rsidP="00464808">
            <w:pPr>
              <w:rPr>
                <w:rFonts w:ascii="GHEA Grapalat" w:hAnsi="GHEA Grapalat"/>
                <w:b/>
                <w:sz w:val="20"/>
                <w:szCs w:val="20"/>
                <w:lang w:val="nb-NO"/>
              </w:rPr>
            </w:pPr>
            <w:r w:rsidRPr="00D55871">
              <w:rPr>
                <w:rFonts w:ascii="GHEA Grapalat" w:hAnsi="GHEA Grapalat"/>
                <w:b/>
                <w:sz w:val="20"/>
                <w:szCs w:val="20"/>
                <w:lang w:val="nb-NO"/>
              </w:rPr>
              <w:t>Director: _____________</w:t>
            </w:r>
          </w:p>
          <w:p w:rsidR="00464808" w:rsidRPr="00D55871" w:rsidRDefault="00464808" w:rsidP="00464808">
            <w:pPr>
              <w:rPr>
                <w:rFonts w:ascii="GHEA Grapalat" w:hAnsi="GHEA Grapalat"/>
                <w:b/>
                <w:sz w:val="20"/>
                <w:szCs w:val="20"/>
                <w:lang w:val="hy-AM"/>
              </w:rPr>
            </w:pPr>
            <w:r w:rsidRPr="00D55871">
              <w:rPr>
                <w:rFonts w:ascii="GHEA Grapalat" w:hAnsi="GHEA Grapalat"/>
                <w:b/>
                <w:sz w:val="20"/>
                <w:szCs w:val="20"/>
                <w:lang w:val="fr-FR"/>
              </w:rPr>
              <w:t xml:space="preserve">               </w:t>
            </w:r>
            <w:r w:rsidRPr="00D55871">
              <w:rPr>
                <w:rFonts w:ascii="GHEA Grapalat" w:hAnsi="GHEA Grapalat"/>
                <w:b/>
                <w:sz w:val="20"/>
                <w:szCs w:val="20"/>
                <w:lang w:val="hy-AM"/>
              </w:rPr>
              <w:t xml:space="preserve">/ </w:t>
            </w:r>
            <w:r w:rsidRPr="00D55871">
              <w:rPr>
                <w:rFonts w:ascii="GHEA Grapalat" w:hAnsi="GHEA Grapalat" w:cs="Sylfaen"/>
                <w:b/>
                <w:sz w:val="20"/>
                <w:szCs w:val="20"/>
                <w:lang w:val="hy-AM"/>
              </w:rPr>
              <w:t xml:space="preserve">signature </w:t>
            </w:r>
            <w:r w:rsidRPr="00D55871">
              <w:rPr>
                <w:rFonts w:ascii="GHEA Grapalat" w:hAnsi="GHEA Grapalat"/>
                <w:b/>
                <w:sz w:val="20"/>
                <w:szCs w:val="20"/>
                <w:lang w:val="hy-AM"/>
              </w:rPr>
              <w:t>/</w:t>
            </w:r>
          </w:p>
          <w:p w:rsidR="00464808" w:rsidRDefault="00464808" w:rsidP="00464808">
            <w:pPr>
              <w:framePr w:hSpace="180" w:wrap="around" w:vAnchor="text" w:hAnchor="margin" w:xAlign="center" w:y="361"/>
              <w:jc w:val="center"/>
              <w:rPr>
                <w:rFonts w:ascii="GHEA Grapalat" w:hAnsi="GHEA Grapalat" w:cs="Sylfaen"/>
                <w:b/>
                <w:sz w:val="20"/>
                <w:szCs w:val="20"/>
              </w:rPr>
            </w:pPr>
            <w:r w:rsidRPr="00D55871">
              <w:rPr>
                <w:rFonts w:ascii="GHEA Grapalat" w:hAnsi="GHEA Grapalat" w:cs="Sylfaen"/>
                <w:b/>
                <w:sz w:val="20"/>
                <w:szCs w:val="20"/>
                <w:lang w:val="fr-FR"/>
              </w:rPr>
              <w:t xml:space="preserve">                             </w:t>
            </w:r>
            <w:r w:rsidRPr="00D55871">
              <w:rPr>
                <w:rFonts w:ascii="GHEA Grapalat" w:hAnsi="GHEA Grapalat" w:cs="Sylfaen"/>
                <w:b/>
                <w:sz w:val="20"/>
                <w:szCs w:val="20"/>
                <w:lang w:val="hy-AM"/>
              </w:rPr>
              <w:t>K.</w:t>
            </w:r>
            <w:r w:rsidRPr="00D55871">
              <w:rPr>
                <w:rFonts w:ascii="GHEA Grapalat" w:hAnsi="GHEA Grapalat"/>
                <w:b/>
                <w:sz w:val="20"/>
                <w:szCs w:val="20"/>
                <w:lang w:val="hy-AM"/>
              </w:rPr>
              <w:t xml:space="preserve">​ </w:t>
            </w:r>
            <w:r w:rsidRPr="00D55871">
              <w:rPr>
                <w:rFonts w:ascii="GHEA Grapalat" w:hAnsi="GHEA Grapalat" w:cs="Sylfaen"/>
                <w:b/>
                <w:sz w:val="20"/>
                <w:szCs w:val="20"/>
                <w:lang w:val="hy-AM"/>
              </w:rPr>
              <w:t>T:</w:t>
            </w:r>
          </w:p>
          <w:p w:rsidR="00647D0E" w:rsidRPr="001E4CE4" w:rsidRDefault="00647D0E" w:rsidP="0058140C">
            <w:pPr>
              <w:jc w:val="center"/>
              <w:rPr>
                <w:rFonts w:ascii="GHEA Grapalat" w:hAnsi="GHEA Grapalat"/>
                <w:b/>
                <w:i/>
                <w:sz w:val="20"/>
                <w:szCs w:val="20"/>
                <w:lang w:val="nb-NO"/>
              </w:rPr>
            </w:pPr>
          </w:p>
          <w:p w:rsidR="00221AA4" w:rsidRPr="00B31C5B" w:rsidRDefault="00221AA4" w:rsidP="00FC36EC">
            <w:pPr>
              <w:rPr>
                <w:rFonts w:ascii="GHEA Grapalat" w:hAnsi="GHEA Grapalat"/>
                <w:sz w:val="20"/>
                <w:lang w:val="pt-BR"/>
              </w:rPr>
            </w:pPr>
          </w:p>
        </w:tc>
        <w:tc>
          <w:tcPr>
            <w:tcW w:w="4678" w:type="dxa"/>
          </w:tcPr>
          <w:p w:rsidR="00221AA4" w:rsidRPr="00221AA4" w:rsidRDefault="00221AA4" w:rsidP="00FC36EC">
            <w:pPr>
              <w:spacing w:line="360" w:lineRule="auto"/>
              <w:jc w:val="center"/>
              <w:rPr>
                <w:rFonts w:ascii="GHEA Grapalat" w:hAnsi="GHEA Grapalat"/>
                <w:b/>
                <w:sz w:val="22"/>
                <w:szCs w:val="22"/>
                <w:lang w:val="nb-NO"/>
              </w:rPr>
            </w:pPr>
            <w:r w:rsidRPr="00221AA4">
              <w:rPr>
                <w:rFonts w:ascii="GHEA Grapalat" w:hAnsi="GHEA Grapalat" w:cs="Sylfaen"/>
                <w:b/>
                <w:bCs/>
                <w:sz w:val="22"/>
                <w:szCs w:val="22"/>
                <w:lang w:val="hy-AM"/>
              </w:rPr>
              <w:lastRenderedPageBreak/>
              <w:t>W A C A R O G:</w:t>
            </w:r>
            <w:r w:rsidRPr="00221AA4">
              <w:rPr>
                <w:rFonts w:ascii="GHEA Grapalat" w:hAnsi="GHEA Grapalat"/>
                <w:b/>
                <w:sz w:val="22"/>
                <w:szCs w:val="22"/>
                <w:lang w:val="nb-NO"/>
              </w:rPr>
              <w:t xml:space="preserve"> </w:t>
            </w:r>
          </w:p>
          <w:p w:rsidR="00221AA4" w:rsidRPr="00B31C5B" w:rsidRDefault="00221AA4" w:rsidP="00FC36EC">
            <w:pPr>
              <w:rPr>
                <w:rFonts w:ascii="GHEA Grapalat" w:hAnsi="GHEA Grapalat"/>
                <w:sz w:val="20"/>
                <w:lang w:val="pt-BR"/>
              </w:rPr>
            </w:pPr>
            <w:r w:rsidRPr="00B31C5B">
              <w:rPr>
                <w:rFonts w:ascii="GHEA Grapalat" w:hAnsi="GHEA Grapalat"/>
                <w:sz w:val="20"/>
                <w:lang w:val="pt-BR"/>
              </w:rPr>
              <w:t xml:space="preserve">       </w:t>
            </w:r>
          </w:p>
          <w:p w:rsidR="00221AA4" w:rsidRPr="00B31C5B" w:rsidRDefault="00221AA4" w:rsidP="00FC36EC">
            <w:pPr>
              <w:rPr>
                <w:rFonts w:ascii="GHEA Grapalat" w:hAnsi="GHEA Grapalat"/>
                <w:sz w:val="20"/>
                <w:lang w:val="pt-BR"/>
              </w:rPr>
            </w:pPr>
          </w:p>
          <w:p w:rsidR="00221AA4" w:rsidRPr="00B31C5B" w:rsidRDefault="00221AA4" w:rsidP="00FC36EC">
            <w:pPr>
              <w:rPr>
                <w:rFonts w:ascii="GHEA Grapalat" w:hAnsi="GHEA Grapalat"/>
                <w:sz w:val="20"/>
                <w:lang w:val="pt-BR"/>
              </w:rPr>
            </w:pPr>
          </w:p>
          <w:p w:rsidR="00221AA4" w:rsidRPr="00B31C5B" w:rsidRDefault="00221AA4" w:rsidP="00FC36EC">
            <w:pPr>
              <w:rPr>
                <w:rFonts w:ascii="GHEA Grapalat" w:hAnsi="GHEA Grapalat"/>
                <w:sz w:val="20"/>
                <w:lang w:val="pt-BR"/>
              </w:rPr>
            </w:pPr>
          </w:p>
          <w:p w:rsidR="00221AA4" w:rsidRDefault="00221AA4" w:rsidP="00FC36EC">
            <w:pPr>
              <w:rPr>
                <w:rFonts w:ascii="GHEA Grapalat" w:hAnsi="GHEA Grapalat"/>
                <w:sz w:val="20"/>
                <w:lang w:val="pt-BR"/>
              </w:rPr>
            </w:pPr>
          </w:p>
          <w:p w:rsidR="00221AA4" w:rsidRPr="004B302D" w:rsidRDefault="00221AA4" w:rsidP="00FC36EC">
            <w:pPr>
              <w:rPr>
                <w:rFonts w:ascii="GHEA Grapalat" w:hAnsi="GHEA Grapalat"/>
                <w:b/>
                <w:sz w:val="20"/>
                <w:szCs w:val="20"/>
                <w:lang w:val="pt-BR" w:eastAsia="ru-RU"/>
              </w:rPr>
            </w:pPr>
          </w:p>
          <w:p w:rsidR="00221AA4" w:rsidRPr="00D64BA6" w:rsidRDefault="00221AA4" w:rsidP="00FC36EC">
            <w:pPr>
              <w:rPr>
                <w:rFonts w:ascii="GHEA Grapalat" w:hAnsi="GHEA Grapalat"/>
                <w:b/>
                <w:sz w:val="20"/>
                <w:szCs w:val="20"/>
                <w:lang w:val="hy-AM" w:eastAsia="ru-RU"/>
              </w:rPr>
            </w:pPr>
            <w:r w:rsidRPr="00D64BA6">
              <w:rPr>
                <w:rFonts w:ascii="GHEA Grapalat" w:hAnsi="GHEA Grapalat"/>
                <w:b/>
                <w:sz w:val="20"/>
                <w:szCs w:val="20"/>
                <w:lang w:val="hy-AM" w:eastAsia="ru-RU"/>
              </w:rPr>
              <w:t>Director:</w:t>
            </w:r>
          </w:p>
          <w:p w:rsidR="00221AA4" w:rsidRPr="00B31C5B" w:rsidRDefault="00221AA4" w:rsidP="00FC36EC">
            <w:pPr>
              <w:rPr>
                <w:rFonts w:ascii="GHEA Grapalat" w:hAnsi="GHEA Grapalat"/>
                <w:sz w:val="20"/>
                <w:lang w:val="pt-BR"/>
              </w:rPr>
            </w:pPr>
          </w:p>
          <w:p w:rsidR="00221AA4" w:rsidRPr="00B31C5B" w:rsidRDefault="00221AA4" w:rsidP="00FC36EC">
            <w:pPr>
              <w:rPr>
                <w:rFonts w:ascii="GHEA Grapalat" w:hAnsi="GHEA Grapalat"/>
                <w:sz w:val="20"/>
                <w:lang w:val="pt-BR"/>
              </w:rPr>
            </w:pPr>
            <w:r w:rsidRPr="00B31C5B">
              <w:rPr>
                <w:rFonts w:ascii="GHEA Grapalat" w:hAnsi="GHEA Grapalat"/>
                <w:sz w:val="20"/>
                <w:lang w:val="pt-BR"/>
              </w:rPr>
              <w:t>--------------------------------------------</w:t>
            </w:r>
          </w:p>
          <w:p w:rsidR="00221AA4" w:rsidRPr="00B31C5B" w:rsidRDefault="00221AA4" w:rsidP="00FC36EC">
            <w:pPr>
              <w:rPr>
                <w:rFonts w:ascii="GHEA Grapalat" w:hAnsi="GHEA Grapalat"/>
                <w:sz w:val="16"/>
                <w:szCs w:val="16"/>
                <w:lang w:val="pt-BR"/>
              </w:rPr>
            </w:pPr>
            <w:r w:rsidRPr="00B31C5B">
              <w:rPr>
                <w:rFonts w:ascii="GHEA Grapalat" w:hAnsi="GHEA Grapalat"/>
                <w:sz w:val="20"/>
                <w:lang w:val="pt-BR"/>
              </w:rPr>
              <w:t xml:space="preserve">                       </w:t>
            </w:r>
            <w:r w:rsidRPr="00B31C5B">
              <w:rPr>
                <w:rFonts w:ascii="GHEA Grapalat" w:hAnsi="GHEA Grapalat"/>
                <w:sz w:val="16"/>
                <w:szCs w:val="16"/>
                <w:lang w:val="pt-BR"/>
              </w:rPr>
              <w:t>(signature)</w:t>
            </w:r>
          </w:p>
          <w:p w:rsidR="00221AA4" w:rsidRPr="00B31C5B" w:rsidRDefault="00221AA4" w:rsidP="00FC36EC">
            <w:pPr>
              <w:rPr>
                <w:rFonts w:ascii="GHEA Grapalat" w:hAnsi="GHEA Grapalat"/>
                <w:sz w:val="16"/>
                <w:szCs w:val="16"/>
                <w:lang w:val="pt-BR"/>
              </w:rPr>
            </w:pPr>
            <w:r w:rsidRPr="00B31C5B">
              <w:rPr>
                <w:rFonts w:ascii="GHEA Grapalat" w:hAnsi="GHEA Grapalat"/>
                <w:sz w:val="16"/>
                <w:szCs w:val="16"/>
                <w:lang w:val="pt-BR"/>
              </w:rPr>
              <w:t xml:space="preserve">                                  </w:t>
            </w:r>
          </w:p>
          <w:p w:rsidR="00221AA4" w:rsidRPr="00B31C5B" w:rsidRDefault="00221AA4" w:rsidP="00FC36EC">
            <w:pPr>
              <w:rPr>
                <w:rFonts w:ascii="GHEA Grapalat" w:hAnsi="GHEA Grapalat"/>
                <w:sz w:val="16"/>
                <w:szCs w:val="16"/>
                <w:lang w:val="ru-RU"/>
              </w:rPr>
            </w:pPr>
            <w:r w:rsidRPr="00B31C5B">
              <w:rPr>
                <w:rFonts w:ascii="GHEA Grapalat" w:hAnsi="GHEA Grapalat"/>
                <w:sz w:val="16"/>
                <w:szCs w:val="16"/>
                <w:lang w:val="pt-BR"/>
              </w:rPr>
              <w:t>K.T.</w:t>
            </w:r>
          </w:p>
        </w:tc>
      </w:tr>
    </w:tbl>
    <w:p w:rsidR="00221AA4" w:rsidRDefault="00221AA4" w:rsidP="00EF3662">
      <w:pPr>
        <w:rPr>
          <w:rFonts w:ascii="GHEA Grapalat" w:hAnsi="GHEA Grapalat"/>
          <w:sz w:val="20"/>
          <w:lang w:val="hy-AM"/>
        </w:rPr>
      </w:pPr>
    </w:p>
    <w:p w:rsidR="00221AA4" w:rsidRDefault="00221AA4" w:rsidP="00EF3662">
      <w:pPr>
        <w:rPr>
          <w:rFonts w:ascii="GHEA Grapalat" w:hAnsi="GHEA Grapalat"/>
          <w:sz w:val="20"/>
          <w:lang w:val="hy-AM"/>
        </w:rPr>
      </w:pPr>
    </w:p>
    <w:p w:rsidR="00221AA4" w:rsidRPr="005E1F72" w:rsidRDefault="00221AA4" w:rsidP="00EF3662">
      <w:pPr>
        <w:rPr>
          <w:rFonts w:ascii="GHEA Grapalat" w:hAnsi="GHEA Grapalat"/>
          <w:sz w:val="20"/>
          <w:lang w:val="hy-AM"/>
        </w:rPr>
      </w:pPr>
    </w:p>
    <w:p w:rsidR="00071D1C" w:rsidRPr="005E1F72" w:rsidRDefault="00071D1C" w:rsidP="00EF3662">
      <w:pPr>
        <w:ind w:firstLine="720"/>
        <w:jc w:val="both"/>
        <w:rPr>
          <w:rFonts w:ascii="GHEA Grapalat" w:hAnsi="GHEA Grapalat"/>
          <w:sz w:val="20"/>
          <w:lang w:val="hy-AM"/>
        </w:rPr>
      </w:pPr>
      <w:r w:rsidRPr="005E1F72">
        <w:rPr>
          <w:rFonts w:ascii="GHEA Grapalat" w:hAnsi="GHEA Grapalat" w:cs="Sylfaen"/>
          <w:i/>
          <w:sz w:val="20"/>
          <w:lang w:val="hy-AM"/>
        </w:rPr>
        <w:t>If necessary, provisions that do not conflict with RA legislation may be included in the contract.</w:t>
      </w:r>
    </w:p>
    <w:p w:rsidR="00071D1C" w:rsidRPr="005E1F72" w:rsidRDefault="00071D1C" w:rsidP="00EF3662">
      <w:pPr>
        <w:tabs>
          <w:tab w:val="left" w:pos="1276"/>
        </w:tabs>
        <w:ind w:firstLine="720"/>
        <w:jc w:val="both"/>
        <w:rPr>
          <w:rFonts w:ascii="GHEA Grapalat" w:hAnsi="GHEA Grapalat" w:cs="Sylfaen"/>
          <w:sz w:val="20"/>
          <w:u w:val="single"/>
          <w:lang w:val="hy-AM"/>
        </w:rPr>
      </w:pPr>
    </w:p>
    <w:p w:rsidR="00071D1C" w:rsidRPr="005E1F72" w:rsidRDefault="00071D1C" w:rsidP="00EF3662">
      <w:pPr>
        <w:rPr>
          <w:rFonts w:ascii="GHEA Grapalat" w:hAnsi="GHEA Grapalat"/>
          <w:sz w:val="20"/>
          <w:lang w:val="hy-AM"/>
        </w:rPr>
      </w:pPr>
    </w:p>
    <w:p w:rsidR="00071D1C" w:rsidRPr="005E1F72" w:rsidRDefault="00071D1C" w:rsidP="00EF3662">
      <w:pPr>
        <w:rPr>
          <w:rFonts w:ascii="GHEA Grapalat" w:hAnsi="GHEA Grapalat"/>
          <w:sz w:val="20"/>
          <w:lang w:val="hy-AM"/>
        </w:rPr>
      </w:pPr>
    </w:p>
    <w:p w:rsidR="00071D1C" w:rsidRPr="005E1F72" w:rsidRDefault="00071D1C" w:rsidP="00EF3662">
      <w:pPr>
        <w:rPr>
          <w:rFonts w:ascii="GHEA Grapalat" w:hAnsi="GHEA Grapalat"/>
          <w:sz w:val="20"/>
          <w:lang w:val="hy-AM"/>
        </w:rPr>
      </w:pPr>
    </w:p>
    <w:p w:rsidR="00071D1C" w:rsidRPr="005E1F72" w:rsidRDefault="00071D1C" w:rsidP="00EF3662">
      <w:pPr>
        <w:rPr>
          <w:rFonts w:ascii="GHEA Grapalat" w:hAnsi="GHEA Grapalat"/>
          <w:sz w:val="20"/>
          <w:lang w:val="hy-AM"/>
        </w:rPr>
      </w:pPr>
    </w:p>
    <w:p w:rsidR="00071D1C" w:rsidRPr="005E1F72" w:rsidRDefault="00071D1C" w:rsidP="00EF3662">
      <w:pPr>
        <w:jc w:val="right"/>
        <w:rPr>
          <w:rFonts w:ascii="GHEA Grapalat" w:hAnsi="GHEA Grapalat"/>
          <w:sz w:val="20"/>
          <w:lang w:val="hy-AM"/>
        </w:rPr>
        <w:sectPr w:rsidR="00071D1C" w:rsidRPr="005E1F72" w:rsidSect="009E7BBE">
          <w:pgSz w:w="11906" w:h="16838" w:code="9"/>
          <w:pgMar w:top="540" w:right="476" w:bottom="360" w:left="720" w:header="562" w:footer="562" w:gutter="0"/>
          <w:cols w:space="720"/>
        </w:sectPr>
      </w:pPr>
    </w:p>
    <w:p w:rsidR="00E01F91" w:rsidRPr="00E6597C" w:rsidRDefault="00E01F91" w:rsidP="00E01F91">
      <w:pPr>
        <w:ind w:firstLine="567"/>
        <w:jc w:val="right"/>
        <w:rPr>
          <w:rFonts w:ascii="GHEA Grapalat" w:hAnsi="GHEA Grapalat"/>
          <w:i/>
          <w:lang w:val="hy-AM"/>
        </w:rPr>
      </w:pPr>
    </w:p>
    <w:p w:rsidR="00E01F91" w:rsidRPr="00E6597C" w:rsidRDefault="00E01F91" w:rsidP="00E01F91">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Appendix:</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 xml:space="preserve">number </w:t>
      </w:r>
      <w:r w:rsidRPr="00E6597C">
        <w:rPr>
          <w:rFonts w:ascii="GHEA Grapalat" w:hAnsi="GHEA Grapalat" w:cs="Arial"/>
          <w:i/>
          <w:sz w:val="20"/>
          <w:szCs w:val="20"/>
          <w:lang w:val="hy-AM"/>
        </w:rPr>
        <w:t>1</w:t>
      </w:r>
    </w:p>
    <w:p w:rsidR="00E01F91" w:rsidRPr="00E6597C" w:rsidRDefault="00E01F91" w:rsidP="00E01F91">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 xml:space="preserve">20 </w:t>
      </w:r>
      <w:r w:rsidRPr="00E6597C">
        <w:rPr>
          <w:rFonts w:ascii="GHEA Grapalat" w:hAnsi="GHEA Grapalat" w:cs="Sylfaen"/>
          <w:i/>
          <w:sz w:val="20"/>
          <w:szCs w:val="20"/>
          <w:lang w:val="pt-BR"/>
        </w:rPr>
        <w:t>years</w:t>
      </w:r>
      <w:r w:rsidRPr="00E6597C">
        <w:rPr>
          <w:rFonts w:ascii="GHEA Grapalat" w:hAnsi="GHEA Grapalat"/>
          <w:i/>
          <w:sz w:val="20"/>
          <w:szCs w:val="20"/>
          <w:lang w:val="pt-BR"/>
        </w:rPr>
        <w:t>​</w:t>
      </w:r>
      <w:r w:rsidRPr="00E6597C">
        <w:rPr>
          <w:rFonts w:ascii="GHEA Grapalat" w:hAnsi="GHEA Grapalat" w:cs="Arial"/>
          <w:i/>
          <w:sz w:val="20"/>
          <w:szCs w:val="20"/>
          <w:lang w:val="pt-BR"/>
        </w:rPr>
        <w:t>​</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sealed</w:t>
      </w:r>
      <w:r w:rsidRPr="00E6597C">
        <w:rPr>
          <w:rFonts w:ascii="GHEA Grapalat" w:hAnsi="GHEA Grapalat" w:cs="Arial"/>
          <w:i/>
          <w:sz w:val="20"/>
          <w:szCs w:val="20"/>
          <w:lang w:val="pt-BR"/>
        </w:rPr>
        <w:t xml:space="preserve"> </w:t>
      </w:r>
    </w:p>
    <w:p w:rsidR="00E01F91" w:rsidRPr="00E6597C" w:rsidRDefault="00E01F91" w:rsidP="00E01F91">
      <w:pPr>
        <w:jc w:val="right"/>
        <w:rPr>
          <w:rFonts w:ascii="GHEA Grapalat" w:hAnsi="GHEA Grapalat" w:cs="Arial"/>
          <w:i/>
          <w:sz w:val="20"/>
          <w:szCs w:val="20"/>
          <w:lang w:val="pt-BR"/>
        </w:rPr>
      </w:pPr>
      <w:r w:rsidRPr="00E6597C">
        <w:rPr>
          <w:rFonts w:ascii="GHEA Grapalat" w:hAnsi="GHEA Grapalat" w:cs="Sylfaen"/>
          <w:i/>
          <w:sz w:val="20"/>
          <w:szCs w:val="20"/>
          <w:lang w:val="pt-BR"/>
        </w:rPr>
        <w:t>contract code</w:t>
      </w:r>
    </w:p>
    <w:p w:rsidR="00E01F91" w:rsidRPr="00E6597C" w:rsidRDefault="00E01F91" w:rsidP="00E01F91">
      <w:pPr>
        <w:jc w:val="center"/>
        <w:rPr>
          <w:rFonts w:ascii="GHEA Grapalat" w:hAnsi="GHEA Grapalat" w:cs="Sylfaen"/>
          <w:b/>
          <w:lang w:val="hy-AM"/>
        </w:rPr>
      </w:pPr>
    </w:p>
    <w:p w:rsidR="00E01F91" w:rsidRPr="00E6597C" w:rsidRDefault="00E01F91" w:rsidP="00E01F91">
      <w:pPr>
        <w:jc w:val="center"/>
        <w:rPr>
          <w:rFonts w:ascii="GHEA Grapalat" w:hAnsi="GHEA Grapalat"/>
          <w:b/>
          <w:lang w:val="hy-AM"/>
        </w:rPr>
      </w:pPr>
    </w:p>
    <w:p w:rsidR="00E01F91" w:rsidRPr="00E6597C" w:rsidRDefault="00E01F91" w:rsidP="00E01F91">
      <w:pPr>
        <w:jc w:val="center"/>
        <w:rPr>
          <w:rFonts w:ascii="GHEA Grapalat" w:hAnsi="GHEA Grapalat"/>
          <w:b/>
          <w:lang w:val="hy-AM"/>
        </w:rPr>
      </w:pPr>
    </w:p>
    <w:p w:rsidR="00E01F91" w:rsidRPr="00E6597C" w:rsidRDefault="00E01F91" w:rsidP="00E01F91">
      <w:pPr>
        <w:jc w:val="center"/>
        <w:rPr>
          <w:rFonts w:ascii="GHEA Grapalat" w:hAnsi="GHEA Grapalat"/>
          <w:b/>
          <w:lang w:val="hy-AM"/>
        </w:rPr>
      </w:pPr>
    </w:p>
    <w:p w:rsidR="00E01F91" w:rsidRPr="00E6597C" w:rsidRDefault="00E01F91" w:rsidP="00E01F91">
      <w:pPr>
        <w:jc w:val="center"/>
        <w:rPr>
          <w:rFonts w:ascii="GHEA Grapalat" w:hAnsi="GHEA Grapalat" w:cs="Arial"/>
          <w:b/>
          <w:lang w:val="hy-AM"/>
        </w:rPr>
      </w:pPr>
      <w:r w:rsidRPr="00E6597C">
        <w:rPr>
          <w:rFonts w:ascii="GHEA Grapalat" w:hAnsi="GHEA Grapalat" w:cs="Sylfaen"/>
          <w:b/>
          <w:lang w:val="hy-AM"/>
        </w:rPr>
        <w:t xml:space="preserve">VOLUME SHEET </w:t>
      </w:r>
      <w:r w:rsidRPr="00E6597C">
        <w:rPr>
          <w:rFonts w:ascii="GHEA Grapalat" w:hAnsi="GHEA Grapalat" w:cs="Arial"/>
          <w:b/>
          <w:lang w:val="hy-AM"/>
        </w:rPr>
        <w:t xml:space="preserve">- </w:t>
      </w:r>
      <w:r w:rsidRPr="00E6597C">
        <w:rPr>
          <w:rFonts w:ascii="GHEA Grapalat" w:hAnsi="GHEA Grapalat" w:cs="Sylfaen"/>
          <w:b/>
          <w:lang w:val="hy-AM"/>
        </w:rPr>
        <w:t>INVOICE*</w:t>
      </w:r>
    </w:p>
    <w:p w:rsidR="00E01F91" w:rsidRPr="00E6597C" w:rsidRDefault="00E01F91" w:rsidP="00E01F91">
      <w:pPr>
        <w:ind w:firstLine="567"/>
        <w:jc w:val="right"/>
        <w:rPr>
          <w:rFonts w:ascii="GHEA Grapalat" w:hAnsi="GHEA Grapalat"/>
          <w:i/>
          <w:lang w:val="hy-AM"/>
        </w:rPr>
      </w:pPr>
    </w:p>
    <w:p w:rsidR="00E01F91" w:rsidRPr="007D1D9C" w:rsidRDefault="00E01F91" w:rsidP="00E01F91">
      <w:pPr>
        <w:ind w:firstLine="567"/>
        <w:jc w:val="center"/>
        <w:rPr>
          <w:rFonts w:ascii="GHEA Grapalat" w:hAnsi="GHEA Grapalat" w:cs="Sylfaen"/>
          <w:b/>
          <w:sz w:val="20"/>
          <w:szCs w:val="20"/>
          <w:lang w:val="hy-AM"/>
        </w:rPr>
      </w:pPr>
      <w:r w:rsidRPr="00E01F91">
        <w:rPr>
          <w:rFonts w:ascii="GHEA Grapalat" w:hAnsi="GHEA Grapalat"/>
          <w:b/>
          <w:i/>
          <w:lang w:val="hy-AM"/>
        </w:rPr>
        <w:t>"RA</w:t>
      </w:r>
      <w:r w:rsidRPr="00E01F91">
        <w:rPr>
          <w:rFonts w:ascii="GHEA Grapalat" w:hAnsi="GHEA Grapalat"/>
          <w:b/>
          <w:i/>
          <w:lang w:val="nb-NO"/>
        </w:rPr>
        <w:t xml:space="preserve"> </w:t>
      </w:r>
      <w:r w:rsidRPr="00E01F91">
        <w:rPr>
          <w:rFonts w:ascii="GHEA Grapalat" w:hAnsi="GHEA Grapalat"/>
          <w:b/>
          <w:lang w:val="hy-AM"/>
        </w:rPr>
        <w:t xml:space="preserve">H. of Dzoragigh, Gegharkunik marz. "Laboratory repair </w:t>
      </w:r>
      <w:r w:rsidR="00D4188C" w:rsidRPr="00E01F91">
        <w:rPr>
          <w:rFonts w:ascii="GHEA Grapalat" w:hAnsi="GHEA Grapalat"/>
          <w:b/>
          <w:i/>
          <w:lang w:val="hy-AM"/>
        </w:rPr>
        <w:t xml:space="preserve">" </w:t>
      </w:r>
      <w:r>
        <w:rPr>
          <w:rFonts w:ascii="GHEA Grapalat" w:hAnsi="GHEA Grapalat"/>
          <w:lang w:val="hy-AM"/>
        </w:rPr>
        <w:t xml:space="preserve">works for the needs of </w:t>
      </w:r>
      <w:r w:rsidRPr="00E01F91">
        <w:rPr>
          <w:rFonts w:ascii="GHEA Grapalat" w:hAnsi="GHEA Grapalat"/>
          <w:b/>
          <w:lang w:val="hy-AM"/>
        </w:rPr>
        <w:t xml:space="preserve">the Ghazaryan elementary school </w:t>
      </w:r>
      <w:r w:rsidR="00D4188C">
        <w:rPr>
          <w:rFonts w:ascii="GHEA Grapalat" w:hAnsi="GHEA Grapalat" w:cs="Arial Armenian"/>
          <w:b/>
          <w:lang w:val="nb-NO"/>
        </w:rPr>
        <w:t xml:space="preserve">for the needs of </w:t>
      </w:r>
      <w:r w:rsidRPr="00E01F91">
        <w:rPr>
          <w:rFonts w:ascii="GHEA Grapalat" w:hAnsi="GHEA Grapalat" w:cs="Arial Armenian"/>
          <w:b/>
          <w:lang w:val="fr-FR"/>
        </w:rPr>
        <w:t>SNOC</w:t>
      </w:r>
    </w:p>
    <w:p w:rsidR="00E01F91" w:rsidRPr="007D1D9C" w:rsidRDefault="00E01F91" w:rsidP="00E01F91">
      <w:pPr>
        <w:ind w:firstLine="567"/>
        <w:jc w:val="center"/>
        <w:rPr>
          <w:rFonts w:ascii="GHEA Grapalat" w:hAnsi="GHEA Grapalat"/>
          <w:b/>
          <w:sz w:val="20"/>
          <w:lang w:val="hy-AM"/>
        </w:rPr>
      </w:pPr>
    </w:p>
    <w:p w:rsidR="00E01F91" w:rsidRDefault="00E01F91" w:rsidP="00E01F91">
      <w:pPr>
        <w:ind w:firstLine="567"/>
        <w:jc w:val="center"/>
        <w:rPr>
          <w:rFonts w:ascii="GHEA Grapalat" w:hAnsi="GHEA Grapalat"/>
          <w:i/>
          <w:lang w:val="hy-AM"/>
        </w:rPr>
      </w:pPr>
    </w:p>
    <w:p w:rsidR="00E01F91" w:rsidRDefault="00E01F91" w:rsidP="00E01F91">
      <w:pPr>
        <w:ind w:firstLine="567"/>
        <w:jc w:val="center"/>
        <w:rPr>
          <w:rFonts w:ascii="GHEA Grapalat" w:hAnsi="GHEA Grapalat"/>
          <w:i/>
          <w:lang w:val="hy-AM"/>
        </w:rPr>
      </w:pPr>
    </w:p>
    <w:p w:rsidR="00E01F91" w:rsidRDefault="00E01F91" w:rsidP="00E01F91">
      <w:pPr>
        <w:ind w:firstLine="567"/>
        <w:jc w:val="center"/>
        <w:rPr>
          <w:rFonts w:ascii="GHEA Grapalat" w:hAnsi="GHEA Grapalat"/>
          <w:i/>
          <w:lang w:val="hy-AM"/>
        </w:rPr>
      </w:pPr>
    </w:p>
    <w:p w:rsidR="00E01F91" w:rsidRPr="00AD4E67" w:rsidRDefault="00E01F91" w:rsidP="00E01F91">
      <w:pPr>
        <w:ind w:firstLine="567"/>
        <w:jc w:val="center"/>
        <w:rPr>
          <w:rFonts w:ascii="GHEA Grapalat" w:hAnsi="GHEA Grapalat"/>
          <w:i/>
          <w:lang w:val="hy-AM"/>
        </w:rPr>
      </w:pPr>
      <w:r>
        <w:rPr>
          <w:rFonts w:ascii="GHEA Grapalat" w:hAnsi="GHEA Grapalat"/>
          <w:i/>
          <w:lang w:val="hy-AM"/>
        </w:rPr>
        <w:t>ATTACHING</w:t>
      </w:r>
    </w:p>
    <w:p w:rsidR="00E01F91" w:rsidRPr="00E6597C" w:rsidRDefault="00E01F91" w:rsidP="00E01F91">
      <w:pPr>
        <w:ind w:firstLine="567"/>
        <w:jc w:val="center"/>
        <w:rPr>
          <w:rFonts w:ascii="GHEA Grapalat" w:hAnsi="GHEA Grapalat"/>
          <w:i/>
          <w:lang w:val="pt-BR"/>
        </w:rPr>
      </w:pPr>
    </w:p>
    <w:p w:rsidR="00E01F91" w:rsidRPr="00E6597C" w:rsidRDefault="00E01F91" w:rsidP="00E01F91">
      <w:pPr>
        <w:ind w:firstLine="567"/>
        <w:jc w:val="right"/>
        <w:rPr>
          <w:rFonts w:ascii="GHEA Grapalat" w:hAnsi="GHEA Grapalat"/>
          <w:i/>
          <w:lang w:val="pt-BR"/>
        </w:rPr>
      </w:pPr>
    </w:p>
    <w:p w:rsidR="00E01F91" w:rsidRPr="00E6597C" w:rsidRDefault="00E01F91" w:rsidP="00E01F91">
      <w:pPr>
        <w:ind w:firstLine="567"/>
        <w:jc w:val="right"/>
        <w:rPr>
          <w:rFonts w:ascii="GHEA Grapalat" w:hAnsi="GHEA Grapalat"/>
          <w:i/>
          <w:lang w:val="pt-BR"/>
        </w:rPr>
      </w:pPr>
    </w:p>
    <w:p w:rsidR="00E01F91" w:rsidRPr="00E6597C" w:rsidRDefault="00E01F91" w:rsidP="00E01F91">
      <w:pPr>
        <w:ind w:firstLine="567"/>
        <w:jc w:val="right"/>
        <w:rPr>
          <w:rFonts w:ascii="GHEA Grapalat" w:hAnsi="GHEA Grapalat"/>
          <w:i/>
          <w:lang w:val="pt-BR"/>
        </w:rPr>
      </w:pPr>
    </w:p>
    <w:p w:rsidR="00E01F91" w:rsidRPr="00E6597C" w:rsidRDefault="00E01F91" w:rsidP="00E01F91">
      <w:pPr>
        <w:ind w:firstLine="567"/>
        <w:jc w:val="right"/>
        <w:rPr>
          <w:rFonts w:ascii="GHEA Grapalat" w:hAnsi="GHEA Grapalat"/>
          <w:i/>
          <w:lang w:val="pt-BR"/>
        </w:rPr>
      </w:pPr>
    </w:p>
    <w:p w:rsidR="00E01F91" w:rsidRPr="00E6597C" w:rsidRDefault="00E01F91" w:rsidP="00E01F91">
      <w:pPr>
        <w:ind w:firstLine="567"/>
        <w:jc w:val="right"/>
        <w:rPr>
          <w:rFonts w:ascii="GHEA Grapalat" w:hAnsi="GHEA Grapalat"/>
          <w:i/>
          <w:lang w:val="pt-BR"/>
        </w:rPr>
      </w:pPr>
    </w:p>
    <w:p w:rsidR="00E01F91" w:rsidRPr="00E6597C" w:rsidRDefault="00E01F91" w:rsidP="00E01F91">
      <w:pPr>
        <w:ind w:firstLine="567"/>
        <w:jc w:val="right"/>
        <w:rPr>
          <w:rFonts w:ascii="GHEA Grapalat" w:hAnsi="GHEA Grapalat"/>
          <w:i/>
          <w:lang w:val="pt-BR"/>
        </w:rPr>
      </w:pPr>
    </w:p>
    <w:p w:rsidR="00E01F91" w:rsidRPr="00E6597C" w:rsidRDefault="00E01F91" w:rsidP="00E01F91">
      <w:pPr>
        <w:ind w:firstLine="567"/>
        <w:jc w:val="right"/>
        <w:rPr>
          <w:rFonts w:ascii="GHEA Grapalat" w:hAnsi="GHEA Grapalat"/>
          <w:i/>
          <w:lang w:val="pt-BR"/>
        </w:rPr>
      </w:pPr>
    </w:p>
    <w:p w:rsidR="00E01F91" w:rsidRPr="00E6597C" w:rsidRDefault="00E01F91" w:rsidP="00E01F91">
      <w:pPr>
        <w:ind w:firstLine="567"/>
        <w:jc w:val="right"/>
        <w:rPr>
          <w:rFonts w:ascii="GHEA Grapalat" w:hAnsi="GHEA Grapalat"/>
          <w:i/>
          <w:lang w:val="pt-BR"/>
        </w:rPr>
      </w:pPr>
    </w:p>
    <w:p w:rsidR="00472776" w:rsidRPr="00D55871" w:rsidRDefault="00E01F91" w:rsidP="00472776">
      <w:pPr>
        <w:tabs>
          <w:tab w:val="left" w:pos="7410"/>
        </w:tabs>
        <w:rPr>
          <w:rFonts w:ascii="GHEA Grapalat" w:hAnsi="GHEA Grapalat" w:cs="Arial Armenian"/>
          <w:b/>
          <w:sz w:val="20"/>
          <w:szCs w:val="20"/>
          <w:lang w:val="fr-FR"/>
        </w:rPr>
      </w:pPr>
      <w:r w:rsidRPr="00E6597C">
        <w:rPr>
          <w:rFonts w:ascii="GHEA Grapalat" w:hAnsi="GHEA Grapalat" w:cs="Sylfaen"/>
          <w:sz w:val="22"/>
          <w:szCs w:val="22"/>
          <w:lang w:val="af-ZA"/>
        </w:rPr>
        <w:t xml:space="preserve">* The contractor performs the works </w:t>
      </w:r>
      <w:r>
        <w:rPr>
          <w:rFonts w:ascii="GHEA Grapalat" w:hAnsi="GHEA Grapalat" w:cs="Sylfaen"/>
          <w:sz w:val="22"/>
          <w:szCs w:val="22"/>
          <w:lang w:val="hy-AM"/>
        </w:rPr>
        <w:t xml:space="preserve">, Gegharkunik Marz, Dzoragighu </w:t>
      </w:r>
      <w:r w:rsidR="00472776" w:rsidRPr="00472776">
        <w:rPr>
          <w:rFonts w:ascii="GHEA Grapalat" w:hAnsi="GHEA Grapalat" w:cs="Sylfaen"/>
          <w:sz w:val="22"/>
          <w:szCs w:val="22"/>
          <w:lang w:val="pt-BR"/>
        </w:rPr>
        <w:t>, RA.</w:t>
      </w:r>
      <w:r w:rsidR="00472776" w:rsidRPr="00472776">
        <w:rPr>
          <w:rFonts w:ascii="GHEA Grapalat" w:hAnsi="GHEA Grapalat" w:cs="Arial Armenian"/>
          <w:b/>
          <w:sz w:val="20"/>
          <w:szCs w:val="20"/>
          <w:lang w:val="fr-FR"/>
        </w:rPr>
        <w:t xml:space="preserve"> </w:t>
      </w:r>
      <w:r w:rsidR="00A674AB" w:rsidRPr="00A674AB">
        <w:rPr>
          <w:rFonts w:ascii="GHEA Grapalat" w:hAnsi="GHEA Grapalat" w:cs="Arial Armenian"/>
          <w:b/>
          <w:sz w:val="20"/>
          <w:szCs w:val="20"/>
          <w:lang w:val="pt-BR"/>
        </w:rPr>
        <w:t xml:space="preserve">12 </w:t>
      </w:r>
      <w:r w:rsidR="00A674AB">
        <w:rPr>
          <w:rFonts w:ascii="GHEA Grapalat" w:hAnsi="GHEA Grapalat" w:cs="Arial Armenian"/>
          <w:b/>
          <w:sz w:val="20"/>
          <w:szCs w:val="20"/>
          <w:lang w:val="fr-FR"/>
        </w:rPr>
        <w:t xml:space="preserve">str. </w:t>
      </w:r>
      <w:r w:rsidR="00A674AB" w:rsidRPr="00A674AB">
        <w:rPr>
          <w:rFonts w:ascii="GHEA Grapalat" w:hAnsi="GHEA Grapalat" w:cs="Arial Armenian"/>
          <w:b/>
          <w:sz w:val="20"/>
          <w:szCs w:val="20"/>
          <w:lang w:val="pt-BR"/>
        </w:rPr>
        <w:t xml:space="preserve">26 </w:t>
      </w:r>
      <w:r w:rsidR="00472776">
        <w:rPr>
          <w:rFonts w:ascii="GHEA Grapalat" w:hAnsi="GHEA Grapalat" w:cs="Arial Armenian"/>
          <w:b/>
          <w:sz w:val="20"/>
          <w:szCs w:val="20"/>
          <w:lang w:val="fr-FR"/>
        </w:rPr>
        <w:t>buildings</w:t>
      </w:r>
      <w:r w:rsidR="00472776">
        <w:rPr>
          <w:rFonts w:ascii="GHEA Grapalat" w:hAnsi="GHEA Grapalat" w:cs="Sylfaen"/>
          <w:sz w:val="22"/>
          <w:szCs w:val="22"/>
          <w:lang w:val="hy-AM"/>
        </w:rPr>
        <w:t xml:space="preserve">  </w:t>
      </w:r>
      <w:r w:rsidR="00472776" w:rsidRPr="00E6597C">
        <w:rPr>
          <w:rFonts w:ascii="GHEA Grapalat" w:hAnsi="GHEA Grapalat" w:cs="Sylfaen"/>
          <w:sz w:val="22"/>
          <w:szCs w:val="22"/>
          <w:lang w:val="af-ZA"/>
        </w:rPr>
        <w:t>at the address</w:t>
      </w:r>
    </w:p>
    <w:p w:rsidR="00E01F91" w:rsidRPr="00E6597C" w:rsidRDefault="00E01F91" w:rsidP="00E01F91">
      <w:pPr>
        <w:ind w:firstLine="567"/>
        <w:jc w:val="right"/>
        <w:rPr>
          <w:rFonts w:ascii="GHEA Grapalat" w:hAnsi="GHEA Grapalat"/>
          <w:i/>
          <w:lang w:val="pt-BR"/>
        </w:rPr>
      </w:pPr>
    </w:p>
    <w:p w:rsidR="00E01F91" w:rsidRPr="00E6597C" w:rsidRDefault="00E01F91" w:rsidP="00E01F91">
      <w:pPr>
        <w:ind w:firstLine="567"/>
        <w:jc w:val="right"/>
        <w:rPr>
          <w:rFonts w:ascii="GHEA Grapalat" w:hAnsi="GHEA Grapalat"/>
          <w:i/>
          <w:lang w:val="pt-BR"/>
        </w:rPr>
      </w:pPr>
    </w:p>
    <w:p w:rsidR="00E01F91" w:rsidRPr="00E6597C" w:rsidRDefault="00E01F91" w:rsidP="00E01F91">
      <w:pPr>
        <w:ind w:firstLine="567"/>
        <w:jc w:val="right"/>
        <w:rPr>
          <w:rFonts w:ascii="GHEA Grapalat" w:hAnsi="GHEA Grapalat"/>
          <w:i/>
          <w:lang w:val="pt-BR"/>
        </w:rPr>
      </w:pPr>
    </w:p>
    <w:p w:rsidR="00E01F91" w:rsidRPr="00E6597C" w:rsidRDefault="00E01F91" w:rsidP="00E01F91">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E01F91" w:rsidRPr="00E6597C" w:rsidTr="00F563AB">
        <w:trPr>
          <w:jc w:val="center"/>
        </w:trPr>
        <w:tc>
          <w:tcPr>
            <w:tcW w:w="4536" w:type="dxa"/>
          </w:tcPr>
          <w:p w:rsidR="00E01F91" w:rsidRPr="00E6597C" w:rsidRDefault="00E01F91" w:rsidP="00F563AB">
            <w:pPr>
              <w:spacing w:line="360" w:lineRule="auto"/>
              <w:jc w:val="center"/>
              <w:rPr>
                <w:rFonts w:ascii="GHEA Grapalat" w:hAnsi="GHEA Grapalat" w:cs="Sylfaen"/>
                <w:b/>
                <w:bCs/>
                <w:lang w:val="nb-NO"/>
              </w:rPr>
            </w:pPr>
            <w:r w:rsidRPr="00E6597C">
              <w:rPr>
                <w:rFonts w:ascii="GHEA Grapalat" w:hAnsi="GHEA Grapalat" w:cs="Sylfaen"/>
                <w:b/>
                <w:bCs/>
                <w:lang w:val="nb-NO"/>
              </w:rPr>
              <w:lastRenderedPageBreak/>
              <w:t>COMMISSIONER:</w:t>
            </w:r>
          </w:p>
          <w:p w:rsidR="00E01F91" w:rsidRPr="00E6597C" w:rsidRDefault="00E01F91" w:rsidP="00F563AB">
            <w:pPr>
              <w:rPr>
                <w:rFonts w:ascii="GHEA Grapalat" w:hAnsi="GHEA Grapalat"/>
                <w:sz w:val="22"/>
                <w:szCs w:val="22"/>
                <w:lang w:val="ru-RU"/>
              </w:rPr>
            </w:pPr>
          </w:p>
          <w:p w:rsidR="00E01F91" w:rsidRPr="00E6597C" w:rsidRDefault="00E01F91" w:rsidP="00F563AB">
            <w:pPr>
              <w:rPr>
                <w:rFonts w:ascii="GHEA Grapalat" w:hAnsi="GHEA Grapalat"/>
                <w:lang w:val="ru-RU"/>
              </w:rPr>
            </w:pPr>
          </w:p>
          <w:p w:rsidR="00E01F91" w:rsidRPr="00E6597C" w:rsidRDefault="00E01F91" w:rsidP="00F563AB">
            <w:pPr>
              <w:jc w:val="center"/>
              <w:rPr>
                <w:rFonts w:ascii="GHEA Grapalat" w:hAnsi="GHEA Grapalat"/>
                <w:lang w:val="ru-RU"/>
              </w:rPr>
            </w:pPr>
            <w:r w:rsidRPr="00E6597C">
              <w:rPr>
                <w:rFonts w:ascii="GHEA Grapalat" w:hAnsi="GHEA Grapalat"/>
                <w:lang w:val="ru-RU"/>
              </w:rPr>
              <w:t>-------------------------------------</w:t>
            </w:r>
          </w:p>
          <w:p w:rsidR="00E01F91" w:rsidRPr="00E6597C" w:rsidRDefault="00E01F91" w:rsidP="00F563AB">
            <w:pPr>
              <w:jc w:val="center"/>
              <w:rPr>
                <w:rFonts w:ascii="GHEA Grapalat" w:hAnsi="GHEA Grapalat"/>
                <w:sz w:val="18"/>
                <w:szCs w:val="18"/>
              </w:rPr>
            </w:pPr>
            <w:r w:rsidRPr="00E6597C">
              <w:rPr>
                <w:rFonts w:ascii="GHEA Grapalat" w:hAnsi="GHEA Grapalat"/>
                <w:sz w:val="18"/>
                <w:szCs w:val="18"/>
              </w:rPr>
              <w:t xml:space="preserve">/ </w:t>
            </w:r>
            <w:r w:rsidRPr="00E6597C">
              <w:rPr>
                <w:rFonts w:ascii="GHEA Grapalat" w:hAnsi="GHEA Grapalat" w:cs="Sylfaen"/>
                <w:sz w:val="18"/>
                <w:szCs w:val="18"/>
                <w:lang w:val="ru-RU"/>
              </w:rPr>
              <w:t xml:space="preserve">signature </w:t>
            </w:r>
            <w:r w:rsidRPr="00E6597C">
              <w:rPr>
                <w:rFonts w:ascii="GHEA Grapalat" w:hAnsi="GHEA Grapalat"/>
                <w:sz w:val="18"/>
                <w:szCs w:val="18"/>
              </w:rPr>
              <w:t>/</w:t>
            </w:r>
          </w:p>
          <w:p w:rsidR="00E01F91" w:rsidRPr="00E6597C" w:rsidRDefault="00E01F91" w:rsidP="00F563AB">
            <w:pPr>
              <w:jc w:val="center"/>
              <w:rPr>
                <w:rFonts w:ascii="GHEA Grapalat" w:hAnsi="GHEA Grapalat"/>
                <w:sz w:val="18"/>
                <w:szCs w:val="18"/>
                <w:lang w:val="ru-RU"/>
              </w:rPr>
            </w:pPr>
            <w:r w:rsidRPr="00E6597C">
              <w:rPr>
                <w:rFonts w:ascii="GHEA Grapalat" w:hAnsi="GHEA Grapalat" w:cs="Sylfaen"/>
                <w:sz w:val="18"/>
                <w:szCs w:val="18"/>
                <w:lang w:val="ru-RU"/>
              </w:rPr>
              <w:t>K.</w:t>
            </w:r>
            <w:r w:rsidRPr="00E6597C">
              <w:rPr>
                <w:rFonts w:ascii="GHEA Grapalat" w:hAnsi="GHEA Grapalat"/>
                <w:sz w:val="18"/>
                <w:szCs w:val="18"/>
                <w:lang w:val="ru-RU"/>
              </w:rPr>
              <w:t xml:space="preserve">​ </w:t>
            </w:r>
            <w:r w:rsidRPr="00E6597C">
              <w:rPr>
                <w:rFonts w:ascii="GHEA Grapalat" w:hAnsi="GHEA Grapalat" w:cs="Sylfaen"/>
                <w:sz w:val="18"/>
                <w:szCs w:val="18"/>
                <w:lang w:val="ru-RU"/>
              </w:rPr>
              <w:t>T:</w:t>
            </w:r>
          </w:p>
        </w:tc>
        <w:tc>
          <w:tcPr>
            <w:tcW w:w="760" w:type="dxa"/>
          </w:tcPr>
          <w:p w:rsidR="00E01F91" w:rsidRPr="00E6597C" w:rsidRDefault="00E01F91" w:rsidP="00F563AB">
            <w:pPr>
              <w:spacing w:line="360" w:lineRule="auto"/>
              <w:jc w:val="center"/>
              <w:rPr>
                <w:rFonts w:ascii="GHEA Grapalat" w:hAnsi="GHEA Grapalat"/>
                <w:lang w:val="ru-RU"/>
              </w:rPr>
            </w:pPr>
          </w:p>
        </w:tc>
        <w:tc>
          <w:tcPr>
            <w:tcW w:w="4343" w:type="dxa"/>
          </w:tcPr>
          <w:p w:rsidR="00E01F91" w:rsidRPr="00E6597C" w:rsidRDefault="00E01F91" w:rsidP="00F563AB">
            <w:pPr>
              <w:spacing w:line="360" w:lineRule="auto"/>
              <w:jc w:val="center"/>
              <w:rPr>
                <w:rFonts w:ascii="GHEA Grapalat" w:hAnsi="GHEA Grapalat" w:cs="Sylfaen"/>
                <w:b/>
                <w:bCs/>
                <w:lang w:val="ru-RU"/>
              </w:rPr>
            </w:pPr>
            <w:r w:rsidRPr="00E6597C">
              <w:rPr>
                <w:rFonts w:ascii="GHEA Grapalat" w:hAnsi="GHEA Grapalat" w:cs="Sylfaen"/>
                <w:b/>
                <w:bCs/>
                <w:lang w:val="pt-BR"/>
              </w:rPr>
              <w:t>CONTRACTOR:</w:t>
            </w:r>
          </w:p>
          <w:p w:rsidR="00E01F91" w:rsidRPr="00E6597C" w:rsidRDefault="00E01F91" w:rsidP="00F563AB">
            <w:pPr>
              <w:jc w:val="center"/>
              <w:rPr>
                <w:rFonts w:ascii="GHEA Grapalat" w:hAnsi="GHEA Grapalat"/>
                <w:lang w:val="ru-RU"/>
              </w:rPr>
            </w:pPr>
          </w:p>
          <w:p w:rsidR="00E01F91" w:rsidRPr="00E6597C" w:rsidRDefault="00E01F91" w:rsidP="00F563AB">
            <w:pPr>
              <w:jc w:val="center"/>
              <w:rPr>
                <w:rFonts w:ascii="GHEA Grapalat" w:hAnsi="GHEA Grapalat"/>
                <w:lang w:val="ru-RU"/>
              </w:rPr>
            </w:pPr>
          </w:p>
          <w:p w:rsidR="00E01F91" w:rsidRPr="00E6597C" w:rsidRDefault="00E01F91" w:rsidP="00F563AB">
            <w:pPr>
              <w:jc w:val="center"/>
              <w:rPr>
                <w:rFonts w:ascii="GHEA Grapalat" w:hAnsi="GHEA Grapalat"/>
                <w:lang w:val="ru-RU"/>
              </w:rPr>
            </w:pPr>
            <w:r w:rsidRPr="00E6597C">
              <w:rPr>
                <w:rFonts w:ascii="GHEA Grapalat" w:hAnsi="GHEA Grapalat"/>
                <w:lang w:val="ru-RU"/>
              </w:rPr>
              <w:t>-------------------------------------</w:t>
            </w:r>
          </w:p>
          <w:p w:rsidR="00E01F91" w:rsidRPr="00E6597C" w:rsidRDefault="00E01F91" w:rsidP="00F563AB">
            <w:pPr>
              <w:jc w:val="center"/>
              <w:rPr>
                <w:rFonts w:ascii="GHEA Grapalat" w:hAnsi="GHEA Grapalat"/>
                <w:sz w:val="18"/>
                <w:szCs w:val="18"/>
              </w:rPr>
            </w:pPr>
            <w:r w:rsidRPr="00E6597C">
              <w:rPr>
                <w:rFonts w:ascii="GHEA Grapalat" w:hAnsi="GHEA Grapalat"/>
                <w:sz w:val="18"/>
                <w:szCs w:val="18"/>
              </w:rPr>
              <w:t xml:space="preserve">/ </w:t>
            </w:r>
            <w:r w:rsidRPr="00E6597C">
              <w:rPr>
                <w:rFonts w:ascii="GHEA Grapalat" w:hAnsi="GHEA Grapalat" w:cs="Sylfaen"/>
                <w:sz w:val="18"/>
                <w:szCs w:val="18"/>
                <w:lang w:val="ru-RU"/>
              </w:rPr>
              <w:t xml:space="preserve">signature </w:t>
            </w:r>
            <w:r w:rsidRPr="00E6597C">
              <w:rPr>
                <w:rFonts w:ascii="GHEA Grapalat" w:hAnsi="GHEA Grapalat"/>
                <w:sz w:val="18"/>
                <w:szCs w:val="18"/>
              </w:rPr>
              <w:t>/</w:t>
            </w:r>
          </w:p>
          <w:p w:rsidR="00E01F91" w:rsidRPr="00E6597C" w:rsidRDefault="00E01F91" w:rsidP="00F563AB">
            <w:pPr>
              <w:jc w:val="center"/>
              <w:rPr>
                <w:rFonts w:ascii="GHEA Grapalat" w:hAnsi="GHEA Grapalat"/>
                <w:sz w:val="22"/>
                <w:szCs w:val="22"/>
                <w:lang w:val="ru-RU"/>
              </w:rPr>
            </w:pPr>
            <w:r w:rsidRPr="00E6597C">
              <w:rPr>
                <w:rFonts w:ascii="GHEA Grapalat" w:hAnsi="GHEA Grapalat" w:cs="Sylfaen"/>
                <w:sz w:val="18"/>
                <w:szCs w:val="18"/>
                <w:lang w:val="ru-RU"/>
              </w:rPr>
              <w:t>K.</w:t>
            </w:r>
            <w:r w:rsidRPr="00E6597C">
              <w:rPr>
                <w:rFonts w:ascii="GHEA Grapalat" w:hAnsi="GHEA Grapalat"/>
                <w:sz w:val="18"/>
                <w:szCs w:val="18"/>
                <w:lang w:val="ru-RU"/>
              </w:rPr>
              <w:t xml:space="preserve">​ </w:t>
            </w:r>
            <w:r w:rsidRPr="00E6597C">
              <w:rPr>
                <w:rFonts w:ascii="GHEA Grapalat" w:hAnsi="GHEA Grapalat" w:cs="Sylfaen"/>
                <w:sz w:val="18"/>
                <w:szCs w:val="18"/>
                <w:lang w:val="ru-RU"/>
              </w:rPr>
              <w:t>T:</w:t>
            </w:r>
          </w:p>
        </w:tc>
      </w:tr>
    </w:tbl>
    <w:p w:rsidR="006510E7" w:rsidRPr="00E6597C" w:rsidRDefault="006510E7" w:rsidP="006510E7">
      <w:pPr>
        <w:ind w:firstLine="567"/>
        <w:jc w:val="right"/>
        <w:rPr>
          <w:rFonts w:ascii="GHEA Grapalat" w:hAnsi="GHEA Grapalat"/>
          <w:i/>
          <w:lang w:val="pt-BR"/>
        </w:rPr>
      </w:pPr>
    </w:p>
    <w:p w:rsidR="006510E7" w:rsidRPr="00E6597C" w:rsidRDefault="006510E7" w:rsidP="006510E7">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Appendix:</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 xml:space="preserve">number </w:t>
      </w:r>
      <w:r w:rsidRPr="00E6597C">
        <w:rPr>
          <w:rFonts w:ascii="GHEA Grapalat" w:hAnsi="GHEA Grapalat" w:cs="Arial"/>
          <w:i/>
          <w:sz w:val="20"/>
          <w:szCs w:val="20"/>
          <w:lang w:val="pt-BR"/>
        </w:rPr>
        <w:t>2</w:t>
      </w:r>
    </w:p>
    <w:p w:rsidR="006510E7" w:rsidRPr="00E6597C" w:rsidRDefault="006510E7" w:rsidP="006510E7">
      <w:pPr>
        <w:ind w:firstLine="567"/>
        <w:jc w:val="right"/>
        <w:rPr>
          <w:rFonts w:ascii="GHEA Grapalat" w:hAnsi="GHEA Grapalat" w:cs="Arial"/>
          <w:i/>
          <w:sz w:val="20"/>
          <w:szCs w:val="20"/>
          <w:lang w:val="pt-BR"/>
        </w:rPr>
      </w:pPr>
      <w:r w:rsidRPr="00AD3483">
        <w:rPr>
          <w:rFonts w:ascii="GHEA Grapalat" w:hAnsi="GHEA Grapalat"/>
          <w:i/>
          <w:sz w:val="20"/>
          <w:szCs w:val="20"/>
          <w:lang w:val="pt-BR"/>
        </w:rPr>
        <w:t xml:space="preserve">" " </w:t>
      </w:r>
      <w:r w:rsidRPr="00E6597C">
        <w:rPr>
          <w:rFonts w:ascii="GHEA Grapalat" w:hAnsi="GHEA Grapalat" w:cs="Arial"/>
          <w:i/>
          <w:sz w:val="20"/>
          <w:szCs w:val="20"/>
          <w:lang w:val="pt-BR"/>
        </w:rPr>
        <w:t xml:space="preserve">20 </w:t>
      </w:r>
      <w:r w:rsidRPr="00E6597C">
        <w:rPr>
          <w:rFonts w:ascii="GHEA Grapalat" w:hAnsi="GHEA Grapalat" w:cs="Sylfaen"/>
          <w:i/>
          <w:sz w:val="20"/>
          <w:szCs w:val="20"/>
          <w:lang w:val="pt-BR"/>
        </w:rPr>
        <w:t>years</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sealed</w:t>
      </w:r>
      <w:r w:rsidRPr="00E6597C">
        <w:rPr>
          <w:rFonts w:ascii="GHEA Grapalat" w:hAnsi="GHEA Grapalat" w:cs="Arial"/>
          <w:i/>
          <w:sz w:val="20"/>
          <w:szCs w:val="20"/>
          <w:lang w:val="pt-BR"/>
        </w:rPr>
        <w:t xml:space="preserve"> </w:t>
      </w:r>
    </w:p>
    <w:p w:rsidR="006510E7" w:rsidRPr="00E6597C" w:rsidRDefault="006510E7" w:rsidP="006510E7">
      <w:pPr>
        <w:jc w:val="right"/>
        <w:rPr>
          <w:rFonts w:ascii="GHEA Grapalat" w:hAnsi="GHEA Grapalat" w:cs="Arial"/>
          <w:i/>
          <w:sz w:val="20"/>
          <w:szCs w:val="20"/>
          <w:lang w:val="pt-BR"/>
        </w:rPr>
      </w:pPr>
      <w:r w:rsidRPr="00E6597C">
        <w:rPr>
          <w:rFonts w:ascii="GHEA Grapalat" w:hAnsi="GHEA Grapalat" w:cs="Sylfaen"/>
          <w:i/>
          <w:sz w:val="20"/>
          <w:szCs w:val="20"/>
          <w:lang w:val="pt-BR"/>
        </w:rPr>
        <w:t>contract code</w:t>
      </w:r>
    </w:p>
    <w:p w:rsidR="006510E7" w:rsidRPr="00E6597C" w:rsidRDefault="006510E7" w:rsidP="006510E7">
      <w:pPr>
        <w:jc w:val="center"/>
        <w:rPr>
          <w:rFonts w:ascii="GHEA Grapalat" w:hAnsi="GHEA Grapalat" w:cs="Sylfaen"/>
          <w:b/>
          <w:lang w:val="pt-BR"/>
        </w:rPr>
      </w:pPr>
    </w:p>
    <w:p w:rsidR="006510E7" w:rsidRPr="00E6597C" w:rsidRDefault="006510E7" w:rsidP="006510E7">
      <w:pPr>
        <w:jc w:val="center"/>
        <w:rPr>
          <w:rFonts w:ascii="GHEA Grapalat" w:hAnsi="GHEA Grapalat" w:cs="Sylfaen"/>
          <w:b/>
          <w:lang w:val="pt-BR"/>
        </w:rPr>
      </w:pPr>
    </w:p>
    <w:p w:rsidR="006510E7" w:rsidRPr="000117CC" w:rsidRDefault="006510E7" w:rsidP="006510E7">
      <w:pPr>
        <w:jc w:val="center"/>
        <w:rPr>
          <w:rFonts w:ascii="GHEA Grapalat" w:hAnsi="GHEA Grapalat"/>
          <w:b/>
          <w:sz w:val="20"/>
          <w:szCs w:val="20"/>
          <w:lang w:val="hy-AM"/>
        </w:rPr>
      </w:pPr>
      <w:r w:rsidRPr="00E6597C">
        <w:rPr>
          <w:rFonts w:ascii="GHEA Grapalat" w:hAnsi="GHEA Grapalat" w:cs="Sylfaen"/>
          <w:b/>
          <w:sz w:val="20"/>
          <w:szCs w:val="20"/>
          <w:lang w:val="pt-BR"/>
        </w:rPr>
        <w:t>CALENDAR</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 xml:space="preserve">CHART </w:t>
      </w:r>
      <w:r>
        <w:rPr>
          <w:rFonts w:ascii="GHEA Grapalat" w:hAnsi="GHEA Grapalat" w:cs="Sylfaen"/>
          <w:b/>
          <w:sz w:val="20"/>
          <w:szCs w:val="20"/>
          <w:lang w:val="hy-AM"/>
        </w:rPr>
        <w:t>*</w:t>
      </w:r>
    </w:p>
    <w:p w:rsidR="006510E7" w:rsidRDefault="006510E7" w:rsidP="006510E7">
      <w:pPr>
        <w:ind w:firstLine="567"/>
        <w:jc w:val="center"/>
        <w:rPr>
          <w:rFonts w:ascii="GHEA Grapalat" w:hAnsi="GHEA Grapalat" w:cs="Sylfaen"/>
          <w:b/>
          <w:sz w:val="20"/>
          <w:szCs w:val="20"/>
          <w:lang w:val="hy-AM"/>
        </w:rPr>
      </w:pPr>
      <w:r w:rsidRPr="00E01F91">
        <w:rPr>
          <w:rFonts w:ascii="GHEA Grapalat" w:hAnsi="GHEA Grapalat"/>
          <w:b/>
          <w:i/>
          <w:lang w:val="hy-AM"/>
        </w:rPr>
        <w:t>"RA</w:t>
      </w:r>
      <w:r w:rsidRPr="00E01F91">
        <w:rPr>
          <w:rFonts w:ascii="GHEA Grapalat" w:hAnsi="GHEA Grapalat"/>
          <w:b/>
          <w:i/>
          <w:lang w:val="nb-NO"/>
        </w:rPr>
        <w:t xml:space="preserve"> </w:t>
      </w:r>
      <w:r w:rsidRPr="00E01F91">
        <w:rPr>
          <w:rFonts w:ascii="GHEA Grapalat" w:hAnsi="GHEA Grapalat"/>
          <w:b/>
          <w:lang w:val="hy-AM"/>
        </w:rPr>
        <w:t xml:space="preserve">H. of Dzoragigh, Gegharkunik marz. Elementary </w:t>
      </w:r>
      <w:r w:rsidR="00472776">
        <w:rPr>
          <w:rFonts w:ascii="GHEA Grapalat" w:hAnsi="GHEA Grapalat" w:cs="Arial Armenian"/>
          <w:b/>
          <w:lang w:val="nb-NO"/>
        </w:rPr>
        <w:t xml:space="preserve">school </w:t>
      </w:r>
      <w:r w:rsidRPr="00E01F91">
        <w:rPr>
          <w:rFonts w:ascii="GHEA Grapalat" w:hAnsi="GHEA Grapalat"/>
          <w:b/>
          <w:lang w:val="hy-AM"/>
        </w:rPr>
        <w:t xml:space="preserve">named after Ghazaryan </w:t>
      </w:r>
      <w:r w:rsidRPr="00E01F91">
        <w:rPr>
          <w:rFonts w:ascii="GHEA Grapalat" w:hAnsi="GHEA Grapalat"/>
          <w:b/>
          <w:i/>
          <w:lang w:val="hy-AM"/>
        </w:rPr>
        <w:t xml:space="preserve">» </w:t>
      </w:r>
      <w:r w:rsidRPr="00E01F91">
        <w:rPr>
          <w:rFonts w:ascii="GHEA Grapalat" w:hAnsi="GHEA Grapalat" w:cs="Arial Armenian"/>
          <w:b/>
          <w:lang w:val="fr-FR"/>
        </w:rPr>
        <w:t>SNOC</w:t>
      </w:r>
      <w:r>
        <w:rPr>
          <w:rFonts w:ascii="GHEA Grapalat" w:hAnsi="GHEA Grapalat"/>
          <w:lang w:val="hy-AM"/>
        </w:rPr>
        <w:t xml:space="preserve"> </w:t>
      </w:r>
      <w:r w:rsidRPr="00DD3585">
        <w:rPr>
          <w:rFonts w:ascii="GHEA Grapalat" w:hAnsi="GHEA Grapalat" w:cs="Sylfaen"/>
          <w:b/>
          <w:sz w:val="20"/>
          <w:szCs w:val="20"/>
          <w:lang w:val="pt-BR"/>
        </w:rPr>
        <w:t xml:space="preserve">for the needs of "Laboratory repair" </w:t>
      </w:r>
      <w:r>
        <w:rPr>
          <w:rFonts w:ascii="GHEA Grapalat" w:hAnsi="GHEA Grapalat" w:cs="Sylfaen"/>
          <w:b/>
          <w:sz w:val="20"/>
          <w:szCs w:val="20"/>
          <w:lang w:val="hy-AM"/>
        </w:rPr>
        <w:t>works</w:t>
      </w:r>
    </w:p>
    <w:p w:rsidR="006510E7" w:rsidRPr="007D1D9C" w:rsidRDefault="006510E7" w:rsidP="006510E7">
      <w:pPr>
        <w:ind w:firstLine="567"/>
        <w:jc w:val="center"/>
        <w:rPr>
          <w:rFonts w:ascii="GHEA Grapalat" w:hAnsi="GHEA Grapalat" w:cs="Sylfaen"/>
          <w:b/>
          <w:sz w:val="20"/>
          <w:szCs w:val="20"/>
          <w:lang w:val="hy-AM"/>
        </w:rPr>
      </w:pPr>
    </w:p>
    <w:tbl>
      <w:tblPr>
        <w:tblW w:w="108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
        <w:gridCol w:w="2937"/>
        <w:gridCol w:w="3712"/>
        <w:gridCol w:w="3760"/>
      </w:tblGrid>
      <w:tr w:rsidR="006510E7" w:rsidRPr="00860AB0" w:rsidTr="00F563AB">
        <w:trPr>
          <w:trHeight w:val="20"/>
        </w:trPr>
        <w:tc>
          <w:tcPr>
            <w:tcW w:w="443" w:type="dxa"/>
            <w:vMerge w:val="restart"/>
            <w:vAlign w:val="center"/>
            <w:hideMark/>
          </w:tcPr>
          <w:p w:rsidR="006510E7" w:rsidRPr="002E0326" w:rsidRDefault="006510E7" w:rsidP="00F563AB">
            <w:pPr>
              <w:jc w:val="center"/>
              <w:rPr>
                <w:rFonts w:ascii="GHEA Grapalat" w:hAnsi="GHEA Grapalat"/>
                <w:b/>
                <w:bCs/>
                <w:i/>
                <w:color w:val="000000"/>
                <w:sz w:val="18"/>
                <w:szCs w:val="18"/>
                <w:lang w:val="es-ES"/>
              </w:rPr>
            </w:pPr>
            <w:r w:rsidRPr="002E0326">
              <w:rPr>
                <w:rFonts w:ascii="GHEA Grapalat" w:hAnsi="GHEA Grapalat"/>
                <w:b/>
                <w:bCs/>
                <w:i/>
                <w:color w:val="000000"/>
                <w:sz w:val="18"/>
                <w:szCs w:val="18"/>
                <w:lang w:val="es-ES"/>
              </w:rPr>
              <w:t>No</w:t>
            </w:r>
          </w:p>
        </w:tc>
        <w:tc>
          <w:tcPr>
            <w:tcW w:w="2937" w:type="dxa"/>
            <w:vMerge w:val="restart"/>
            <w:vAlign w:val="center"/>
            <w:hideMark/>
          </w:tcPr>
          <w:p w:rsidR="006510E7" w:rsidRPr="002E0326" w:rsidRDefault="006510E7" w:rsidP="00F563AB">
            <w:pPr>
              <w:jc w:val="center"/>
              <w:rPr>
                <w:rFonts w:ascii="GHEA Grapalat" w:hAnsi="GHEA Grapalat"/>
                <w:b/>
                <w:bCs/>
                <w:i/>
                <w:color w:val="000000"/>
                <w:sz w:val="18"/>
                <w:szCs w:val="18"/>
                <w:lang w:val="es-ES"/>
              </w:rPr>
            </w:pPr>
            <w:r w:rsidRPr="00860AB0">
              <w:rPr>
                <w:rFonts w:ascii="GHEA Grapalat" w:hAnsi="GHEA Grapalat"/>
                <w:b/>
                <w:bCs/>
                <w:i/>
                <w:color w:val="000000"/>
                <w:sz w:val="18"/>
                <w:szCs w:val="18"/>
                <w:lang w:val="hy-AM"/>
              </w:rPr>
              <w:t>of the contractor</w:t>
            </w:r>
            <w:r w:rsidRPr="002E0326">
              <w:rPr>
                <w:rFonts w:ascii="GHEA Grapalat" w:hAnsi="GHEA Grapalat"/>
                <w:b/>
                <w:bCs/>
                <w:i/>
                <w:color w:val="000000"/>
                <w:sz w:val="18"/>
                <w:szCs w:val="18"/>
                <w:lang w:val="es-ES"/>
              </w:rPr>
              <w:t xml:space="preserve"> </w:t>
            </w:r>
            <w:r w:rsidRPr="00860AB0">
              <w:rPr>
                <w:rFonts w:ascii="GHEA Grapalat" w:hAnsi="GHEA Grapalat"/>
                <w:b/>
                <w:bCs/>
                <w:i/>
                <w:color w:val="000000"/>
                <w:sz w:val="18"/>
                <w:szCs w:val="18"/>
                <w:lang w:val="hy-AM"/>
              </w:rPr>
              <w:t>by</w:t>
            </w:r>
            <w:r w:rsidRPr="002E0326">
              <w:rPr>
                <w:rFonts w:ascii="GHEA Grapalat" w:hAnsi="GHEA Grapalat"/>
                <w:b/>
                <w:bCs/>
                <w:i/>
                <w:color w:val="000000"/>
                <w:sz w:val="18"/>
                <w:szCs w:val="18"/>
                <w:lang w:val="es-ES"/>
              </w:rPr>
              <w:t xml:space="preserve"> </w:t>
            </w:r>
            <w:r w:rsidRPr="00860AB0">
              <w:rPr>
                <w:rFonts w:ascii="GHEA Grapalat" w:hAnsi="GHEA Grapalat"/>
                <w:b/>
                <w:bCs/>
                <w:i/>
                <w:color w:val="000000"/>
                <w:sz w:val="18"/>
                <w:szCs w:val="18"/>
                <w:lang w:val="hy-AM"/>
              </w:rPr>
              <w:t>to be done</w:t>
            </w:r>
            <w:r w:rsidRPr="002E0326">
              <w:rPr>
                <w:rFonts w:ascii="GHEA Grapalat" w:hAnsi="GHEA Grapalat"/>
                <w:b/>
                <w:bCs/>
                <w:i/>
                <w:color w:val="000000"/>
                <w:sz w:val="18"/>
                <w:szCs w:val="18"/>
                <w:lang w:val="es-ES"/>
              </w:rPr>
              <w:t xml:space="preserve"> </w:t>
            </w:r>
            <w:r w:rsidRPr="00860AB0">
              <w:rPr>
                <w:rFonts w:ascii="GHEA Grapalat" w:hAnsi="GHEA Grapalat"/>
                <w:b/>
                <w:bCs/>
                <w:i/>
                <w:color w:val="000000"/>
                <w:sz w:val="18"/>
                <w:szCs w:val="18"/>
                <w:lang w:val="hy-AM"/>
              </w:rPr>
              <w:t>of works</w:t>
            </w:r>
            <w:r w:rsidRPr="002E0326">
              <w:rPr>
                <w:rFonts w:ascii="GHEA Grapalat" w:hAnsi="GHEA Grapalat"/>
                <w:b/>
                <w:bCs/>
                <w:i/>
                <w:color w:val="000000"/>
                <w:sz w:val="18"/>
                <w:szCs w:val="18"/>
                <w:lang w:val="es-ES"/>
              </w:rPr>
              <w:t xml:space="preserve"> </w:t>
            </w:r>
            <w:r w:rsidRPr="00860AB0">
              <w:rPr>
                <w:rFonts w:ascii="GHEA Grapalat" w:hAnsi="GHEA Grapalat"/>
                <w:b/>
                <w:bCs/>
                <w:i/>
                <w:color w:val="000000"/>
                <w:sz w:val="18"/>
                <w:szCs w:val="18"/>
                <w:lang w:val="hy-AM"/>
              </w:rPr>
              <w:t>separately</w:t>
            </w:r>
            <w:r w:rsidRPr="002E0326">
              <w:rPr>
                <w:rFonts w:ascii="GHEA Grapalat" w:hAnsi="GHEA Grapalat"/>
                <w:b/>
                <w:bCs/>
                <w:i/>
                <w:color w:val="000000"/>
                <w:sz w:val="18"/>
                <w:szCs w:val="18"/>
                <w:lang w:val="es-ES"/>
              </w:rPr>
              <w:t xml:space="preserve"> </w:t>
            </w:r>
            <w:r w:rsidRPr="00860AB0">
              <w:rPr>
                <w:rFonts w:ascii="GHEA Grapalat" w:hAnsi="GHEA Grapalat"/>
                <w:b/>
                <w:bCs/>
                <w:i/>
                <w:color w:val="000000"/>
                <w:sz w:val="18"/>
                <w:szCs w:val="18"/>
                <w:lang w:val="hy-AM"/>
              </w:rPr>
              <w:t>types</w:t>
            </w:r>
            <w:r w:rsidRPr="002E0326">
              <w:rPr>
                <w:rFonts w:ascii="GHEA Grapalat" w:hAnsi="GHEA Grapalat"/>
                <w:b/>
                <w:bCs/>
                <w:i/>
                <w:color w:val="000000"/>
                <w:sz w:val="18"/>
                <w:szCs w:val="18"/>
                <w:lang w:val="es-ES"/>
              </w:rPr>
              <w:t xml:space="preserve"> </w:t>
            </w:r>
            <w:r w:rsidRPr="00860AB0">
              <w:rPr>
                <w:rFonts w:ascii="GHEA Grapalat" w:hAnsi="GHEA Grapalat"/>
                <w:b/>
                <w:bCs/>
                <w:i/>
                <w:color w:val="000000"/>
                <w:sz w:val="18"/>
                <w:szCs w:val="18"/>
                <w:lang w:val="hy-AM"/>
              </w:rPr>
              <w:t>names</w:t>
            </w:r>
          </w:p>
        </w:tc>
        <w:tc>
          <w:tcPr>
            <w:tcW w:w="7472" w:type="dxa"/>
            <w:gridSpan w:val="2"/>
            <w:vAlign w:val="center"/>
            <w:hideMark/>
          </w:tcPr>
          <w:p w:rsidR="006510E7" w:rsidRPr="002E0326" w:rsidRDefault="006510E7" w:rsidP="00F563AB">
            <w:pPr>
              <w:jc w:val="center"/>
              <w:rPr>
                <w:rFonts w:ascii="GHEA Grapalat" w:hAnsi="GHEA Grapalat"/>
                <w:b/>
                <w:bCs/>
                <w:i/>
                <w:color w:val="000000"/>
                <w:sz w:val="18"/>
                <w:szCs w:val="18"/>
                <w:lang w:val="es-ES"/>
              </w:rPr>
            </w:pPr>
            <w:r w:rsidRPr="00860AB0">
              <w:rPr>
                <w:rFonts w:ascii="GHEA Grapalat" w:hAnsi="GHEA Grapalat"/>
                <w:b/>
                <w:bCs/>
                <w:i/>
                <w:color w:val="000000"/>
                <w:sz w:val="18"/>
                <w:szCs w:val="18"/>
                <w:lang w:val="hy-AM"/>
              </w:rPr>
              <w:t>Works</w:t>
            </w:r>
            <w:r w:rsidRPr="002E0326">
              <w:rPr>
                <w:rFonts w:ascii="GHEA Grapalat" w:hAnsi="GHEA Grapalat"/>
                <w:b/>
                <w:bCs/>
                <w:i/>
                <w:color w:val="000000"/>
                <w:sz w:val="18"/>
                <w:szCs w:val="18"/>
                <w:lang w:val="es-ES"/>
              </w:rPr>
              <w:t xml:space="preserve"> </w:t>
            </w:r>
            <w:r w:rsidRPr="00860AB0">
              <w:rPr>
                <w:rFonts w:ascii="GHEA Grapalat" w:hAnsi="GHEA Grapalat"/>
                <w:b/>
                <w:bCs/>
                <w:i/>
                <w:color w:val="000000"/>
                <w:sz w:val="18"/>
                <w:szCs w:val="18"/>
                <w:lang w:val="hy-AM"/>
              </w:rPr>
              <w:t>performance</w:t>
            </w:r>
            <w:r w:rsidRPr="002E0326">
              <w:rPr>
                <w:rFonts w:ascii="GHEA Grapalat" w:hAnsi="GHEA Grapalat"/>
                <w:b/>
                <w:bCs/>
                <w:i/>
                <w:color w:val="000000"/>
                <w:sz w:val="18"/>
                <w:szCs w:val="18"/>
                <w:lang w:val="es-ES"/>
              </w:rPr>
              <w:t xml:space="preserve"> </w:t>
            </w:r>
            <w:r w:rsidRPr="00860AB0">
              <w:rPr>
                <w:rFonts w:ascii="GHEA Grapalat" w:hAnsi="GHEA Grapalat"/>
                <w:b/>
                <w:bCs/>
                <w:i/>
                <w:color w:val="000000"/>
                <w:sz w:val="18"/>
                <w:szCs w:val="18"/>
                <w:lang w:val="hy-AM"/>
              </w:rPr>
              <w:t>period</w:t>
            </w:r>
          </w:p>
        </w:tc>
      </w:tr>
      <w:tr w:rsidR="006510E7" w:rsidRPr="00860AB0" w:rsidTr="00F563AB">
        <w:trPr>
          <w:trHeight w:val="20"/>
        </w:trPr>
        <w:tc>
          <w:tcPr>
            <w:tcW w:w="443" w:type="dxa"/>
            <w:vMerge/>
            <w:vAlign w:val="center"/>
            <w:hideMark/>
          </w:tcPr>
          <w:p w:rsidR="006510E7" w:rsidRPr="002E0326" w:rsidRDefault="006510E7" w:rsidP="00F563AB">
            <w:pPr>
              <w:rPr>
                <w:rFonts w:ascii="GHEA Grapalat" w:hAnsi="GHEA Grapalat"/>
                <w:b/>
                <w:bCs/>
                <w:i/>
                <w:color w:val="000000"/>
                <w:sz w:val="18"/>
                <w:szCs w:val="18"/>
                <w:lang w:val="es-ES"/>
              </w:rPr>
            </w:pPr>
          </w:p>
        </w:tc>
        <w:tc>
          <w:tcPr>
            <w:tcW w:w="2937" w:type="dxa"/>
            <w:vMerge/>
            <w:vAlign w:val="center"/>
            <w:hideMark/>
          </w:tcPr>
          <w:p w:rsidR="006510E7" w:rsidRPr="002E0326" w:rsidRDefault="006510E7" w:rsidP="00F563AB">
            <w:pPr>
              <w:rPr>
                <w:rFonts w:ascii="GHEA Grapalat" w:hAnsi="GHEA Grapalat"/>
                <w:b/>
                <w:bCs/>
                <w:i/>
                <w:color w:val="000000"/>
                <w:sz w:val="18"/>
                <w:szCs w:val="18"/>
                <w:lang w:val="es-ES"/>
              </w:rPr>
            </w:pPr>
          </w:p>
        </w:tc>
        <w:tc>
          <w:tcPr>
            <w:tcW w:w="3712" w:type="dxa"/>
            <w:vAlign w:val="center"/>
            <w:hideMark/>
          </w:tcPr>
          <w:p w:rsidR="006510E7" w:rsidRPr="002E0326" w:rsidRDefault="006510E7" w:rsidP="00F563AB">
            <w:pPr>
              <w:jc w:val="center"/>
              <w:rPr>
                <w:rFonts w:ascii="GHEA Grapalat" w:hAnsi="GHEA Grapalat"/>
                <w:b/>
                <w:bCs/>
                <w:i/>
                <w:color w:val="000000"/>
                <w:sz w:val="18"/>
                <w:szCs w:val="18"/>
                <w:lang w:val="es-ES"/>
              </w:rPr>
            </w:pPr>
            <w:r w:rsidRPr="00860AB0">
              <w:rPr>
                <w:rFonts w:ascii="GHEA Grapalat" w:hAnsi="GHEA Grapalat"/>
                <w:b/>
                <w:bCs/>
                <w:i/>
                <w:color w:val="000000"/>
                <w:sz w:val="18"/>
                <w:szCs w:val="18"/>
                <w:lang w:val="hy-AM"/>
              </w:rPr>
              <w:t>the beginning</w:t>
            </w:r>
          </w:p>
        </w:tc>
        <w:tc>
          <w:tcPr>
            <w:tcW w:w="3760" w:type="dxa"/>
            <w:vAlign w:val="center"/>
            <w:hideMark/>
          </w:tcPr>
          <w:p w:rsidR="006510E7" w:rsidRPr="002E0326" w:rsidRDefault="006510E7" w:rsidP="00F563AB">
            <w:pPr>
              <w:jc w:val="center"/>
              <w:rPr>
                <w:rFonts w:ascii="GHEA Grapalat" w:hAnsi="GHEA Grapalat"/>
                <w:b/>
                <w:bCs/>
                <w:i/>
                <w:color w:val="000000"/>
                <w:sz w:val="18"/>
                <w:szCs w:val="18"/>
                <w:lang w:val="es-ES"/>
              </w:rPr>
            </w:pPr>
            <w:r w:rsidRPr="00860AB0">
              <w:rPr>
                <w:rFonts w:ascii="GHEA Grapalat" w:hAnsi="GHEA Grapalat"/>
                <w:b/>
                <w:bCs/>
                <w:i/>
                <w:color w:val="000000"/>
                <w:sz w:val="18"/>
                <w:szCs w:val="18"/>
                <w:lang w:val="hy-AM"/>
              </w:rPr>
              <w:t>the end</w:t>
            </w:r>
          </w:p>
        </w:tc>
      </w:tr>
      <w:tr w:rsidR="006510E7" w:rsidRPr="00F91C77" w:rsidTr="00F563AB">
        <w:trPr>
          <w:trHeight w:val="20"/>
        </w:trPr>
        <w:tc>
          <w:tcPr>
            <w:tcW w:w="443" w:type="dxa"/>
            <w:vAlign w:val="center"/>
            <w:hideMark/>
          </w:tcPr>
          <w:p w:rsidR="006510E7" w:rsidRPr="00860AB0" w:rsidRDefault="006510E7" w:rsidP="00F563AB">
            <w:pPr>
              <w:jc w:val="center"/>
              <w:rPr>
                <w:rFonts w:ascii="GHEA Grapalat" w:hAnsi="GHEA Grapalat"/>
                <w:color w:val="000000"/>
                <w:sz w:val="18"/>
                <w:szCs w:val="18"/>
                <w:lang w:val="hy-AM"/>
              </w:rPr>
            </w:pPr>
            <w:r w:rsidRPr="00860AB0">
              <w:rPr>
                <w:rFonts w:ascii="GHEA Grapalat" w:hAnsi="GHEA Grapalat"/>
                <w:color w:val="000000"/>
                <w:sz w:val="18"/>
                <w:szCs w:val="18"/>
                <w:lang w:val="hy-AM"/>
              </w:rPr>
              <w:t>1:</w:t>
            </w:r>
          </w:p>
        </w:tc>
        <w:tc>
          <w:tcPr>
            <w:tcW w:w="2937" w:type="dxa"/>
            <w:vAlign w:val="center"/>
            <w:hideMark/>
          </w:tcPr>
          <w:p w:rsidR="006510E7" w:rsidRPr="006510E7" w:rsidRDefault="006510E7" w:rsidP="00472776">
            <w:pPr>
              <w:pStyle w:val="23"/>
              <w:spacing w:line="240" w:lineRule="auto"/>
              <w:ind w:firstLine="0"/>
              <w:jc w:val="center"/>
              <w:rPr>
                <w:rFonts w:ascii="GHEA Grapalat" w:hAnsi="GHEA Grapalat"/>
                <w:b/>
                <w:sz w:val="18"/>
                <w:szCs w:val="18"/>
              </w:rPr>
            </w:pPr>
            <w:r w:rsidRPr="006510E7">
              <w:rPr>
                <w:rFonts w:ascii="GHEA Grapalat" w:hAnsi="GHEA Grapalat"/>
                <w:b/>
                <w:i/>
                <w:sz w:val="18"/>
                <w:szCs w:val="18"/>
                <w:lang w:val="hy-AM"/>
              </w:rPr>
              <w:t>"RA</w:t>
            </w:r>
            <w:r w:rsidRPr="006510E7">
              <w:rPr>
                <w:rFonts w:ascii="GHEA Grapalat" w:hAnsi="GHEA Grapalat"/>
                <w:b/>
                <w:i/>
                <w:sz w:val="18"/>
                <w:szCs w:val="18"/>
                <w:lang w:val="nb-NO"/>
              </w:rPr>
              <w:t xml:space="preserve"> </w:t>
            </w:r>
            <w:r w:rsidRPr="006510E7">
              <w:rPr>
                <w:rFonts w:ascii="GHEA Grapalat" w:hAnsi="GHEA Grapalat"/>
                <w:b/>
                <w:sz w:val="18"/>
                <w:szCs w:val="18"/>
                <w:lang w:val="hy-AM"/>
              </w:rPr>
              <w:t xml:space="preserve">H. of Dzoragigh, Gegharkunik marz. Elementary </w:t>
            </w:r>
            <w:r w:rsidR="00472776">
              <w:rPr>
                <w:rFonts w:ascii="GHEA Grapalat" w:hAnsi="GHEA Grapalat" w:cs="Arial Armenian"/>
                <w:b/>
                <w:sz w:val="18"/>
                <w:szCs w:val="18"/>
                <w:lang w:val="nb-NO"/>
              </w:rPr>
              <w:t xml:space="preserve">school </w:t>
            </w:r>
            <w:r w:rsidRPr="006510E7">
              <w:rPr>
                <w:rFonts w:ascii="GHEA Grapalat" w:hAnsi="GHEA Grapalat"/>
                <w:b/>
                <w:sz w:val="18"/>
                <w:szCs w:val="18"/>
                <w:lang w:val="hy-AM"/>
              </w:rPr>
              <w:t xml:space="preserve">named after Ghazaryan </w:t>
            </w:r>
            <w:r w:rsidRPr="006510E7">
              <w:rPr>
                <w:rFonts w:ascii="GHEA Grapalat" w:hAnsi="GHEA Grapalat"/>
                <w:b/>
                <w:i/>
                <w:sz w:val="18"/>
                <w:szCs w:val="18"/>
                <w:lang w:val="hy-AM"/>
              </w:rPr>
              <w:t xml:space="preserve">» </w:t>
            </w:r>
            <w:r w:rsidRPr="006510E7">
              <w:rPr>
                <w:rFonts w:ascii="GHEA Grapalat" w:hAnsi="GHEA Grapalat" w:cs="Arial Armenian"/>
                <w:b/>
                <w:sz w:val="18"/>
                <w:szCs w:val="18"/>
                <w:lang w:val="fr-FR"/>
              </w:rPr>
              <w:t>SNOC</w:t>
            </w:r>
            <w:r w:rsidRPr="006510E7">
              <w:rPr>
                <w:rFonts w:ascii="GHEA Grapalat" w:hAnsi="GHEA Grapalat"/>
                <w:sz w:val="18"/>
                <w:szCs w:val="18"/>
                <w:lang w:val="hy-AM"/>
              </w:rPr>
              <w:t xml:space="preserve"> "Laboratory repair" </w:t>
            </w:r>
            <w:r w:rsidRPr="006510E7">
              <w:rPr>
                <w:rFonts w:ascii="GHEA Grapalat" w:hAnsi="GHEA Grapalat" w:cs="Sylfaen"/>
                <w:b/>
                <w:sz w:val="18"/>
                <w:szCs w:val="18"/>
                <w:lang w:val="hy-AM"/>
              </w:rPr>
              <w:t xml:space="preserve">works </w:t>
            </w:r>
            <w:r w:rsidRPr="006510E7">
              <w:rPr>
                <w:rFonts w:ascii="GHEA Grapalat" w:hAnsi="GHEA Grapalat" w:cs="Sylfaen"/>
                <w:b/>
                <w:sz w:val="18"/>
                <w:szCs w:val="18"/>
                <w:lang w:val="pt-BR"/>
              </w:rPr>
              <w:t>for the needs of</w:t>
            </w:r>
          </w:p>
        </w:tc>
        <w:tc>
          <w:tcPr>
            <w:tcW w:w="3712" w:type="dxa"/>
            <w:vAlign w:val="center"/>
            <w:hideMark/>
          </w:tcPr>
          <w:p w:rsidR="006510E7" w:rsidRPr="002E0326" w:rsidRDefault="006510E7" w:rsidP="00F563AB">
            <w:pPr>
              <w:jc w:val="center"/>
              <w:rPr>
                <w:sz w:val="18"/>
                <w:szCs w:val="18"/>
                <w:lang w:val="hy-AM"/>
              </w:rPr>
            </w:pPr>
            <w:r w:rsidRPr="002E0326">
              <w:rPr>
                <w:rFonts w:ascii="GHEA Grapalat" w:hAnsi="GHEA Grapalat" w:cs="Sylfaen"/>
                <w:bCs/>
                <w:sz w:val="18"/>
                <w:szCs w:val="18"/>
                <w:lang w:val="hy-AM"/>
              </w:rPr>
              <w:t>If financial means are provided, after the agreement between the parties enters into force</w:t>
            </w:r>
          </w:p>
        </w:tc>
        <w:tc>
          <w:tcPr>
            <w:tcW w:w="3760" w:type="dxa"/>
            <w:vAlign w:val="center"/>
            <w:hideMark/>
          </w:tcPr>
          <w:p w:rsidR="006510E7" w:rsidRPr="002E0326" w:rsidRDefault="006510E7" w:rsidP="00F563AB">
            <w:pPr>
              <w:jc w:val="center"/>
              <w:rPr>
                <w:rFonts w:ascii="GHEA Grapalat" w:hAnsi="GHEA Grapalat" w:cs="Sylfaen"/>
                <w:bCs/>
                <w:sz w:val="18"/>
                <w:szCs w:val="18"/>
                <w:lang w:val="hy-AM"/>
              </w:rPr>
            </w:pPr>
            <w:r w:rsidRPr="002E0326">
              <w:rPr>
                <w:rFonts w:ascii="GHEA Grapalat" w:hAnsi="GHEA Grapalat" w:cs="Sylfaen"/>
                <w:bCs/>
                <w:sz w:val="18"/>
                <w:szCs w:val="18"/>
                <w:lang w:val="hy-AM"/>
              </w:rPr>
              <w:t>30 days after the entry into force of the agreement to be concluded between the parties in case of financial means</w:t>
            </w:r>
          </w:p>
        </w:tc>
      </w:tr>
      <w:tr w:rsidR="006510E7" w:rsidRPr="00F91C77" w:rsidTr="00F563AB">
        <w:trPr>
          <w:trHeight w:val="20"/>
        </w:trPr>
        <w:tc>
          <w:tcPr>
            <w:tcW w:w="3380" w:type="dxa"/>
            <w:gridSpan w:val="2"/>
            <w:vAlign w:val="center"/>
            <w:hideMark/>
          </w:tcPr>
          <w:p w:rsidR="006510E7" w:rsidRPr="00A708DC" w:rsidRDefault="006510E7" w:rsidP="00F563AB">
            <w:pPr>
              <w:jc w:val="center"/>
              <w:rPr>
                <w:rFonts w:ascii="GHEA Grapalat" w:hAnsi="GHEA Grapalat"/>
                <w:b/>
                <w:iCs/>
                <w:color w:val="000000"/>
                <w:sz w:val="18"/>
                <w:szCs w:val="18"/>
                <w:lang w:val="hy-AM"/>
              </w:rPr>
            </w:pPr>
            <w:r w:rsidRPr="00A708DC">
              <w:rPr>
                <w:rFonts w:ascii="GHEA Grapalat" w:hAnsi="GHEA Grapalat" w:cs="Sylfaen"/>
                <w:b/>
                <w:iCs/>
                <w:sz w:val="18"/>
                <w:szCs w:val="18"/>
                <w:lang w:val="hy-AM"/>
              </w:rPr>
              <w:t>General works</w:t>
            </w:r>
          </w:p>
        </w:tc>
        <w:tc>
          <w:tcPr>
            <w:tcW w:w="3712" w:type="dxa"/>
            <w:hideMark/>
          </w:tcPr>
          <w:p w:rsidR="006510E7" w:rsidRPr="00A708DC" w:rsidRDefault="006510E7" w:rsidP="00F563AB">
            <w:pPr>
              <w:jc w:val="center"/>
              <w:rPr>
                <w:rFonts w:ascii="GHEA Grapalat" w:hAnsi="GHEA Grapalat" w:cs="Sylfaen"/>
                <w:b/>
                <w:bCs/>
                <w:iCs/>
                <w:sz w:val="18"/>
                <w:szCs w:val="18"/>
                <w:lang w:val="hy-AM"/>
              </w:rPr>
            </w:pPr>
            <w:r w:rsidRPr="00A708DC">
              <w:rPr>
                <w:rFonts w:ascii="GHEA Grapalat" w:hAnsi="GHEA Grapalat" w:cs="Sylfaen"/>
                <w:b/>
                <w:bCs/>
                <w:iCs/>
                <w:sz w:val="18"/>
                <w:szCs w:val="18"/>
                <w:lang w:val="hy-AM"/>
              </w:rPr>
              <w:t>If financial means are provided, after the agreement between the parties enters into force</w:t>
            </w:r>
          </w:p>
        </w:tc>
        <w:tc>
          <w:tcPr>
            <w:tcW w:w="3760" w:type="dxa"/>
            <w:vAlign w:val="center"/>
            <w:hideMark/>
          </w:tcPr>
          <w:p w:rsidR="006510E7" w:rsidRPr="00A708DC" w:rsidRDefault="006510E7" w:rsidP="00F563AB">
            <w:pPr>
              <w:jc w:val="center"/>
              <w:rPr>
                <w:rFonts w:ascii="GHEA Grapalat" w:hAnsi="GHEA Grapalat" w:cs="Sylfaen"/>
                <w:b/>
                <w:bCs/>
                <w:iCs/>
                <w:sz w:val="18"/>
                <w:szCs w:val="18"/>
                <w:lang w:val="hy-AM"/>
              </w:rPr>
            </w:pPr>
            <w:r w:rsidRPr="00A708DC">
              <w:rPr>
                <w:rFonts w:ascii="GHEA Grapalat" w:hAnsi="GHEA Grapalat" w:cs="Sylfaen"/>
                <w:b/>
                <w:bCs/>
                <w:iCs/>
                <w:sz w:val="18"/>
                <w:szCs w:val="18"/>
                <w:lang w:val="hy-AM"/>
              </w:rPr>
              <w:t>30 days after the entry into force of the agreement to be concluded between the parties in case of financial means</w:t>
            </w:r>
          </w:p>
        </w:tc>
      </w:tr>
    </w:tbl>
    <w:p w:rsidR="006510E7" w:rsidRPr="00E6597C" w:rsidRDefault="006510E7" w:rsidP="006510E7">
      <w:pPr>
        <w:keepNext/>
        <w:jc w:val="both"/>
        <w:outlineLvl w:val="3"/>
        <w:rPr>
          <w:rFonts w:ascii="GHEA Grapalat" w:hAnsi="GHEA Grapalat"/>
          <w:i/>
          <w:sz w:val="32"/>
          <w:lang w:val="pt-BR"/>
        </w:rPr>
      </w:pPr>
    </w:p>
    <w:p w:rsidR="006510E7" w:rsidRPr="000117CC" w:rsidRDefault="006510E7" w:rsidP="006510E7">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6510E7" w:rsidRPr="00E6597C" w:rsidTr="00F563AB">
        <w:trPr>
          <w:jc w:val="center"/>
        </w:trPr>
        <w:tc>
          <w:tcPr>
            <w:tcW w:w="4536" w:type="dxa"/>
          </w:tcPr>
          <w:p w:rsidR="006510E7" w:rsidRPr="00E6597C" w:rsidRDefault="006510E7" w:rsidP="00F563AB">
            <w:pPr>
              <w:spacing w:line="360" w:lineRule="auto"/>
              <w:jc w:val="center"/>
              <w:rPr>
                <w:rFonts w:ascii="GHEA Grapalat" w:hAnsi="GHEA Grapalat" w:cs="Sylfaen"/>
                <w:b/>
                <w:bCs/>
                <w:lang w:val="nb-NO"/>
              </w:rPr>
            </w:pPr>
            <w:r w:rsidRPr="00E6597C">
              <w:rPr>
                <w:rFonts w:ascii="GHEA Grapalat" w:hAnsi="GHEA Grapalat" w:cs="Sylfaen"/>
                <w:b/>
                <w:bCs/>
                <w:lang w:val="nb-NO"/>
              </w:rPr>
              <w:t>COMMISSIONER:</w:t>
            </w:r>
          </w:p>
          <w:p w:rsidR="006510E7" w:rsidRPr="00E6597C" w:rsidRDefault="006510E7" w:rsidP="00F563AB">
            <w:pPr>
              <w:rPr>
                <w:rFonts w:ascii="GHEA Grapalat" w:hAnsi="GHEA Grapalat"/>
                <w:sz w:val="22"/>
                <w:szCs w:val="22"/>
                <w:lang w:val="ru-RU"/>
              </w:rPr>
            </w:pPr>
          </w:p>
          <w:p w:rsidR="006510E7" w:rsidRPr="00E6597C" w:rsidRDefault="006510E7" w:rsidP="00F563AB">
            <w:pPr>
              <w:rPr>
                <w:rFonts w:ascii="GHEA Grapalat" w:hAnsi="GHEA Grapalat"/>
                <w:lang w:val="ru-RU"/>
              </w:rPr>
            </w:pPr>
          </w:p>
          <w:p w:rsidR="006510E7" w:rsidRPr="00E6597C" w:rsidRDefault="006510E7" w:rsidP="00F563AB">
            <w:pPr>
              <w:jc w:val="center"/>
              <w:rPr>
                <w:rFonts w:ascii="GHEA Grapalat" w:hAnsi="GHEA Grapalat"/>
                <w:lang w:val="ru-RU"/>
              </w:rPr>
            </w:pPr>
            <w:r w:rsidRPr="00E6597C">
              <w:rPr>
                <w:rFonts w:ascii="GHEA Grapalat" w:hAnsi="GHEA Grapalat"/>
                <w:lang w:val="ru-RU"/>
              </w:rPr>
              <w:t>-------------------------------------</w:t>
            </w:r>
          </w:p>
          <w:p w:rsidR="006510E7" w:rsidRPr="00E6597C" w:rsidRDefault="006510E7" w:rsidP="00F563AB">
            <w:pPr>
              <w:jc w:val="center"/>
              <w:rPr>
                <w:rFonts w:ascii="GHEA Grapalat" w:hAnsi="GHEA Grapalat"/>
                <w:sz w:val="18"/>
                <w:szCs w:val="18"/>
              </w:rPr>
            </w:pPr>
            <w:r w:rsidRPr="00E6597C">
              <w:rPr>
                <w:rFonts w:ascii="GHEA Grapalat" w:hAnsi="GHEA Grapalat"/>
                <w:sz w:val="18"/>
                <w:szCs w:val="18"/>
              </w:rPr>
              <w:t xml:space="preserve">/ </w:t>
            </w:r>
            <w:r w:rsidRPr="00E6597C">
              <w:rPr>
                <w:rFonts w:ascii="GHEA Grapalat" w:hAnsi="GHEA Grapalat" w:cs="Sylfaen"/>
                <w:sz w:val="18"/>
                <w:szCs w:val="18"/>
                <w:lang w:val="ru-RU"/>
              </w:rPr>
              <w:t xml:space="preserve">signature </w:t>
            </w:r>
            <w:r w:rsidRPr="00E6597C">
              <w:rPr>
                <w:rFonts w:ascii="GHEA Grapalat" w:hAnsi="GHEA Grapalat"/>
                <w:sz w:val="18"/>
                <w:szCs w:val="18"/>
              </w:rPr>
              <w:t>/</w:t>
            </w:r>
          </w:p>
          <w:p w:rsidR="006510E7" w:rsidRPr="00E6597C" w:rsidRDefault="006510E7" w:rsidP="00F563AB">
            <w:pPr>
              <w:jc w:val="center"/>
              <w:rPr>
                <w:rFonts w:ascii="GHEA Grapalat" w:hAnsi="GHEA Grapalat"/>
                <w:sz w:val="18"/>
                <w:szCs w:val="18"/>
                <w:lang w:val="ru-RU"/>
              </w:rPr>
            </w:pPr>
            <w:r w:rsidRPr="00E6597C">
              <w:rPr>
                <w:rFonts w:ascii="GHEA Grapalat" w:hAnsi="GHEA Grapalat" w:cs="Sylfaen"/>
                <w:sz w:val="18"/>
                <w:szCs w:val="18"/>
                <w:lang w:val="ru-RU"/>
              </w:rPr>
              <w:lastRenderedPageBreak/>
              <w:t>K.</w:t>
            </w:r>
            <w:r w:rsidRPr="00E6597C">
              <w:rPr>
                <w:rFonts w:ascii="GHEA Grapalat" w:hAnsi="GHEA Grapalat"/>
                <w:sz w:val="18"/>
                <w:szCs w:val="18"/>
                <w:lang w:val="ru-RU"/>
              </w:rPr>
              <w:t xml:space="preserve">​ </w:t>
            </w:r>
            <w:r w:rsidRPr="00E6597C">
              <w:rPr>
                <w:rFonts w:ascii="GHEA Grapalat" w:hAnsi="GHEA Grapalat" w:cs="Sylfaen"/>
                <w:sz w:val="18"/>
                <w:szCs w:val="18"/>
                <w:lang w:val="ru-RU"/>
              </w:rPr>
              <w:t>T:</w:t>
            </w:r>
          </w:p>
        </w:tc>
        <w:tc>
          <w:tcPr>
            <w:tcW w:w="760" w:type="dxa"/>
          </w:tcPr>
          <w:p w:rsidR="006510E7" w:rsidRPr="00E6597C" w:rsidRDefault="006510E7" w:rsidP="00F563AB">
            <w:pPr>
              <w:spacing w:line="360" w:lineRule="auto"/>
              <w:jc w:val="center"/>
              <w:rPr>
                <w:rFonts w:ascii="GHEA Grapalat" w:hAnsi="GHEA Grapalat"/>
                <w:lang w:val="ru-RU"/>
              </w:rPr>
            </w:pPr>
          </w:p>
        </w:tc>
        <w:tc>
          <w:tcPr>
            <w:tcW w:w="4343" w:type="dxa"/>
          </w:tcPr>
          <w:p w:rsidR="006510E7" w:rsidRPr="00E6597C" w:rsidRDefault="006510E7" w:rsidP="00F563AB">
            <w:pPr>
              <w:spacing w:line="360" w:lineRule="auto"/>
              <w:jc w:val="center"/>
              <w:rPr>
                <w:rFonts w:ascii="GHEA Grapalat" w:hAnsi="GHEA Grapalat" w:cs="Sylfaen"/>
                <w:b/>
                <w:bCs/>
                <w:lang w:val="ru-RU"/>
              </w:rPr>
            </w:pPr>
            <w:r w:rsidRPr="00E6597C">
              <w:rPr>
                <w:rFonts w:ascii="GHEA Grapalat" w:hAnsi="GHEA Grapalat" w:cs="Sylfaen"/>
                <w:b/>
                <w:bCs/>
                <w:lang w:val="pt-BR"/>
              </w:rPr>
              <w:t>CONTRACTOR:</w:t>
            </w:r>
          </w:p>
          <w:p w:rsidR="006510E7" w:rsidRPr="00E6597C" w:rsidRDefault="006510E7" w:rsidP="00F563AB">
            <w:pPr>
              <w:jc w:val="center"/>
              <w:rPr>
                <w:rFonts w:ascii="GHEA Grapalat" w:hAnsi="GHEA Grapalat"/>
                <w:lang w:val="ru-RU"/>
              </w:rPr>
            </w:pPr>
          </w:p>
          <w:p w:rsidR="006510E7" w:rsidRPr="00E6597C" w:rsidRDefault="006510E7" w:rsidP="00F563AB">
            <w:pPr>
              <w:jc w:val="center"/>
              <w:rPr>
                <w:rFonts w:ascii="GHEA Grapalat" w:hAnsi="GHEA Grapalat"/>
                <w:lang w:val="ru-RU"/>
              </w:rPr>
            </w:pPr>
          </w:p>
          <w:p w:rsidR="006510E7" w:rsidRPr="00E6597C" w:rsidRDefault="006510E7" w:rsidP="00F563AB">
            <w:pPr>
              <w:jc w:val="center"/>
              <w:rPr>
                <w:rFonts w:ascii="GHEA Grapalat" w:hAnsi="GHEA Grapalat"/>
                <w:lang w:val="ru-RU"/>
              </w:rPr>
            </w:pPr>
            <w:r w:rsidRPr="00E6597C">
              <w:rPr>
                <w:rFonts w:ascii="GHEA Grapalat" w:hAnsi="GHEA Grapalat"/>
                <w:lang w:val="ru-RU"/>
              </w:rPr>
              <w:t>-------------------------------------</w:t>
            </w:r>
          </w:p>
          <w:p w:rsidR="006510E7" w:rsidRPr="00E6597C" w:rsidRDefault="006510E7" w:rsidP="00F563AB">
            <w:pPr>
              <w:jc w:val="center"/>
              <w:rPr>
                <w:rFonts w:ascii="GHEA Grapalat" w:hAnsi="GHEA Grapalat"/>
                <w:sz w:val="18"/>
                <w:szCs w:val="18"/>
              </w:rPr>
            </w:pPr>
            <w:r w:rsidRPr="00E6597C">
              <w:rPr>
                <w:rFonts w:ascii="GHEA Grapalat" w:hAnsi="GHEA Grapalat"/>
                <w:sz w:val="18"/>
                <w:szCs w:val="18"/>
              </w:rPr>
              <w:t xml:space="preserve">/ </w:t>
            </w:r>
            <w:r w:rsidRPr="00E6597C">
              <w:rPr>
                <w:rFonts w:ascii="GHEA Grapalat" w:hAnsi="GHEA Grapalat" w:cs="Sylfaen"/>
                <w:sz w:val="18"/>
                <w:szCs w:val="18"/>
                <w:lang w:val="ru-RU"/>
              </w:rPr>
              <w:t xml:space="preserve">signature </w:t>
            </w:r>
            <w:r w:rsidRPr="00E6597C">
              <w:rPr>
                <w:rFonts w:ascii="GHEA Grapalat" w:hAnsi="GHEA Grapalat"/>
                <w:sz w:val="18"/>
                <w:szCs w:val="18"/>
              </w:rPr>
              <w:t>/</w:t>
            </w:r>
          </w:p>
          <w:p w:rsidR="006510E7" w:rsidRPr="00E6597C" w:rsidRDefault="006510E7" w:rsidP="00F563AB">
            <w:pPr>
              <w:jc w:val="center"/>
              <w:rPr>
                <w:rFonts w:ascii="GHEA Grapalat" w:hAnsi="GHEA Grapalat"/>
                <w:sz w:val="22"/>
                <w:szCs w:val="22"/>
                <w:lang w:val="ru-RU"/>
              </w:rPr>
            </w:pPr>
            <w:r w:rsidRPr="00E6597C">
              <w:rPr>
                <w:rFonts w:ascii="GHEA Grapalat" w:hAnsi="GHEA Grapalat" w:cs="Sylfaen"/>
                <w:sz w:val="18"/>
                <w:szCs w:val="18"/>
                <w:lang w:val="ru-RU"/>
              </w:rPr>
              <w:lastRenderedPageBreak/>
              <w:t>K.</w:t>
            </w:r>
            <w:r w:rsidRPr="00E6597C">
              <w:rPr>
                <w:rFonts w:ascii="GHEA Grapalat" w:hAnsi="GHEA Grapalat"/>
                <w:sz w:val="18"/>
                <w:szCs w:val="18"/>
                <w:lang w:val="ru-RU"/>
              </w:rPr>
              <w:t xml:space="preserve">​ </w:t>
            </w:r>
            <w:r w:rsidRPr="00E6597C">
              <w:rPr>
                <w:rFonts w:ascii="GHEA Grapalat" w:hAnsi="GHEA Grapalat" w:cs="Sylfaen"/>
                <w:sz w:val="18"/>
                <w:szCs w:val="18"/>
                <w:lang w:val="ru-RU"/>
              </w:rPr>
              <w:t>T:</w:t>
            </w:r>
          </w:p>
        </w:tc>
      </w:tr>
    </w:tbl>
    <w:p w:rsidR="006510E7" w:rsidRPr="00E6597C" w:rsidRDefault="006510E7" w:rsidP="006510E7">
      <w:pPr>
        <w:jc w:val="both"/>
        <w:rPr>
          <w:rFonts w:ascii="GHEA Grapalat" w:hAnsi="GHEA Grapalat"/>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6510E7" w:rsidRPr="00E6597C" w:rsidRDefault="006510E7" w:rsidP="006510E7">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 xml:space="preserve">If the contract is concluded on the basis of Article 15, Part 6 of the RA Law "On Purchases", then the beginning of the term is indicated in the &lt;&lt;Beginning&gt;&gt; column on the date of entry into force of the agreement between the parties in case of financial resources </w:t>
      </w:r>
      <w:r w:rsidRPr="005D36B1">
        <w:rPr>
          <w:rFonts w:ascii="GHEA Grapalat" w:hAnsi="GHEA Grapalat" w:cs="Sylfaen"/>
          <w:i/>
          <w:sz w:val="18"/>
          <w:szCs w:val="18"/>
          <w:lang w:val="hy-AM"/>
        </w:rPr>
        <w:t xml:space="preserve">, and "End" In the » </w:t>
      </w:r>
      <w:r w:rsidRPr="000973A2">
        <w:rPr>
          <w:rFonts w:ascii="GHEA Grapalat" w:hAnsi="GHEA Grapalat" w:cs="Sylfaen"/>
          <w:i/>
          <w:sz w:val="18"/>
          <w:szCs w:val="18"/>
          <w:lang w:val="pt-BR"/>
        </w:rPr>
        <w:t xml:space="preserve">column, </w:t>
      </w:r>
      <w:r w:rsidRPr="00BA7559">
        <w:rPr>
          <w:rFonts w:ascii="GHEA Grapalat" w:hAnsi="GHEA Grapalat" w:cs="Sylfaen"/>
          <w:i/>
          <w:sz w:val="18"/>
          <w:szCs w:val="18"/>
          <w:lang w:val="hy-AM"/>
        </w:rPr>
        <w:t xml:space="preserve">the execution period </w:t>
      </w:r>
      <w:r w:rsidRPr="00BA7559">
        <w:rPr>
          <w:rFonts w:ascii="GHEA Grapalat" w:hAnsi="GHEA Grapalat" w:cs="Sylfaen"/>
          <w:i/>
          <w:sz w:val="18"/>
          <w:szCs w:val="18"/>
          <w:lang w:val="pt-BR"/>
        </w:rPr>
        <w:t>is defined in calendar days.</w:t>
      </w:r>
    </w:p>
    <w:p w:rsidR="006510E7" w:rsidRPr="00E6597C" w:rsidRDefault="006510E7" w:rsidP="006510E7">
      <w:pPr>
        <w:rPr>
          <w:rFonts w:ascii="GHEA Grapalat" w:hAnsi="GHEA Grapalat"/>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6510E7" w:rsidRDefault="006510E7" w:rsidP="00EF3662">
      <w:pPr>
        <w:jc w:val="right"/>
        <w:rPr>
          <w:rFonts w:ascii="GHEA Grapalat" w:hAnsi="GHEA Grapalat"/>
          <w:sz w:val="20"/>
          <w:lang w:val="pt-BR"/>
        </w:rPr>
      </w:pPr>
    </w:p>
    <w:p w:rsidR="006510E7" w:rsidRDefault="006510E7" w:rsidP="00EF3662">
      <w:pPr>
        <w:jc w:val="right"/>
        <w:rPr>
          <w:rFonts w:ascii="GHEA Grapalat" w:hAnsi="GHEA Grapalat"/>
          <w:sz w:val="20"/>
          <w:lang w:val="pt-BR"/>
        </w:rPr>
      </w:pPr>
    </w:p>
    <w:p w:rsidR="006510E7" w:rsidRDefault="006510E7" w:rsidP="00EF3662">
      <w:pPr>
        <w:jc w:val="right"/>
        <w:rPr>
          <w:rFonts w:ascii="GHEA Grapalat" w:hAnsi="GHEA Grapalat"/>
          <w:sz w:val="20"/>
          <w:lang w:val="pt-BR"/>
        </w:rPr>
      </w:pPr>
    </w:p>
    <w:p w:rsidR="006510E7" w:rsidRDefault="006510E7" w:rsidP="00EF3662">
      <w:pPr>
        <w:jc w:val="right"/>
        <w:rPr>
          <w:rFonts w:ascii="GHEA Grapalat" w:hAnsi="GHEA Grapalat"/>
          <w:sz w:val="20"/>
          <w:lang w:val="pt-BR"/>
        </w:rPr>
      </w:pPr>
    </w:p>
    <w:p w:rsidR="006510E7" w:rsidRDefault="006510E7" w:rsidP="00EF3662">
      <w:pPr>
        <w:jc w:val="right"/>
        <w:rPr>
          <w:rFonts w:ascii="GHEA Grapalat" w:hAnsi="GHEA Grapalat"/>
          <w:sz w:val="20"/>
          <w:lang w:val="pt-BR"/>
        </w:rPr>
      </w:pPr>
    </w:p>
    <w:p w:rsidR="006510E7" w:rsidRDefault="006510E7" w:rsidP="00EF3662">
      <w:pPr>
        <w:jc w:val="right"/>
        <w:rPr>
          <w:rFonts w:ascii="GHEA Grapalat" w:hAnsi="GHEA Grapalat"/>
          <w:sz w:val="20"/>
          <w:lang w:val="pt-BR"/>
        </w:rPr>
      </w:pPr>
    </w:p>
    <w:p w:rsidR="006510E7" w:rsidRDefault="006510E7" w:rsidP="00EF3662">
      <w:pPr>
        <w:jc w:val="right"/>
        <w:rPr>
          <w:rFonts w:ascii="GHEA Grapalat" w:hAnsi="GHEA Grapalat"/>
          <w:sz w:val="20"/>
          <w:lang w:val="pt-BR"/>
        </w:rPr>
      </w:pPr>
    </w:p>
    <w:p w:rsidR="006510E7" w:rsidRDefault="006510E7" w:rsidP="00EF3662">
      <w:pPr>
        <w:jc w:val="right"/>
        <w:rPr>
          <w:rFonts w:ascii="GHEA Grapalat" w:hAnsi="GHEA Grapalat"/>
          <w:sz w:val="20"/>
          <w:lang w:val="pt-BR"/>
        </w:rPr>
      </w:pPr>
    </w:p>
    <w:p w:rsidR="006510E7" w:rsidRDefault="006510E7" w:rsidP="00EF3662">
      <w:pPr>
        <w:jc w:val="right"/>
        <w:rPr>
          <w:rFonts w:ascii="GHEA Grapalat" w:hAnsi="GHEA Grapalat"/>
          <w:sz w:val="20"/>
          <w:lang w:val="pt-BR"/>
        </w:rPr>
      </w:pPr>
    </w:p>
    <w:p w:rsidR="006510E7" w:rsidRDefault="006510E7" w:rsidP="00EF3662">
      <w:pPr>
        <w:jc w:val="right"/>
        <w:rPr>
          <w:rFonts w:ascii="GHEA Grapalat" w:hAnsi="GHEA Grapalat"/>
          <w:sz w:val="20"/>
          <w:lang w:val="pt-BR"/>
        </w:rPr>
      </w:pPr>
    </w:p>
    <w:p w:rsidR="006510E7" w:rsidRDefault="006510E7" w:rsidP="00EF3662">
      <w:pPr>
        <w:jc w:val="right"/>
        <w:rPr>
          <w:rFonts w:ascii="GHEA Grapalat" w:hAnsi="GHEA Grapalat"/>
          <w:sz w:val="20"/>
          <w:lang w:val="pt-BR"/>
        </w:rPr>
      </w:pPr>
    </w:p>
    <w:p w:rsidR="005A394C" w:rsidRDefault="005A394C" w:rsidP="00EF3662">
      <w:pPr>
        <w:jc w:val="right"/>
        <w:rPr>
          <w:rFonts w:ascii="GHEA Grapalat" w:hAnsi="GHEA Grapalat"/>
          <w:sz w:val="20"/>
          <w:lang w:val="pt-BR"/>
        </w:rPr>
      </w:pPr>
    </w:p>
    <w:p w:rsidR="00A04207" w:rsidRDefault="00A04207" w:rsidP="00EF3662">
      <w:pPr>
        <w:jc w:val="right"/>
        <w:rPr>
          <w:rFonts w:ascii="GHEA Grapalat" w:hAnsi="GHEA Grapalat"/>
          <w:sz w:val="20"/>
          <w:lang w:val="pt-BR"/>
        </w:rPr>
      </w:pPr>
    </w:p>
    <w:p w:rsidR="00A04207" w:rsidRDefault="00A04207" w:rsidP="00EF3662">
      <w:pPr>
        <w:jc w:val="right"/>
        <w:rPr>
          <w:rFonts w:ascii="GHEA Grapalat" w:hAnsi="GHEA Grapalat"/>
          <w:sz w:val="20"/>
          <w:lang w:val="pt-BR"/>
        </w:rPr>
      </w:pPr>
    </w:p>
    <w:p w:rsidR="00472776" w:rsidRDefault="00472776" w:rsidP="00EF3662">
      <w:pPr>
        <w:jc w:val="right"/>
        <w:rPr>
          <w:rFonts w:ascii="GHEA Grapalat" w:hAnsi="GHEA Grapalat"/>
          <w:sz w:val="20"/>
          <w:lang w:val="pt-BR"/>
        </w:rPr>
      </w:pPr>
    </w:p>
    <w:p w:rsidR="00A04207" w:rsidRDefault="00A04207" w:rsidP="00EF3662">
      <w:pPr>
        <w:jc w:val="right"/>
        <w:rPr>
          <w:rFonts w:ascii="GHEA Grapalat" w:hAnsi="GHEA Grapalat"/>
          <w:sz w:val="20"/>
          <w:lang w:val="pt-BR"/>
        </w:rPr>
      </w:pPr>
    </w:p>
    <w:p w:rsidR="00566A84" w:rsidRPr="006510E7" w:rsidRDefault="00566A84" w:rsidP="00D6204C">
      <w:pPr>
        <w:jc w:val="right"/>
        <w:rPr>
          <w:rFonts w:ascii="GHEA Grapalat" w:hAnsi="GHEA Grapalat"/>
          <w:i/>
          <w:color w:val="000000" w:themeColor="text1"/>
          <w:sz w:val="20"/>
          <w:szCs w:val="20"/>
          <w:lang w:val="pt-BR"/>
        </w:rPr>
      </w:pPr>
    </w:p>
    <w:p w:rsidR="00D6204C" w:rsidRPr="00A04207" w:rsidRDefault="00D6204C" w:rsidP="00D6204C">
      <w:pPr>
        <w:jc w:val="right"/>
        <w:rPr>
          <w:rFonts w:ascii="GHEA Grapalat" w:hAnsi="GHEA Grapalat"/>
          <w:i/>
          <w:color w:val="000000" w:themeColor="text1"/>
          <w:sz w:val="20"/>
          <w:szCs w:val="20"/>
          <w:lang w:val="hy-AM"/>
        </w:rPr>
      </w:pPr>
      <w:r w:rsidRPr="00A04207">
        <w:rPr>
          <w:rFonts w:ascii="GHEA Grapalat" w:hAnsi="GHEA Grapalat"/>
          <w:i/>
          <w:color w:val="000000" w:themeColor="text1"/>
          <w:sz w:val="20"/>
          <w:szCs w:val="20"/>
          <w:lang w:val="hy-AM"/>
        </w:rPr>
        <w:t>Appendix N 2</w:t>
      </w:r>
    </w:p>
    <w:p w:rsidR="00D6204C" w:rsidRPr="00A04207" w:rsidRDefault="000850B1" w:rsidP="00D6204C">
      <w:pPr>
        <w:jc w:val="right"/>
        <w:rPr>
          <w:rFonts w:ascii="GHEA Grapalat" w:hAnsi="GHEA Grapalat"/>
          <w:i/>
          <w:color w:val="000000" w:themeColor="text1"/>
          <w:sz w:val="20"/>
          <w:szCs w:val="20"/>
          <w:lang w:val="hy-AM"/>
        </w:rPr>
      </w:pPr>
      <w:r>
        <w:rPr>
          <w:rFonts w:ascii="GHEA Grapalat" w:hAnsi="GHEA Grapalat"/>
          <w:i/>
          <w:color w:val="000000" w:themeColor="text1"/>
          <w:sz w:val="20"/>
          <w:szCs w:val="20"/>
          <w:lang w:val="hy-AM"/>
        </w:rPr>
        <w:t xml:space="preserve">" " </w:t>
      </w:r>
      <w:r w:rsidR="00D6204C" w:rsidRPr="00A04207">
        <w:rPr>
          <w:rFonts w:ascii="GHEA Grapalat" w:hAnsi="GHEA Grapalat"/>
          <w:i/>
          <w:color w:val="000000" w:themeColor="text1"/>
          <w:sz w:val="20"/>
          <w:szCs w:val="20"/>
          <w:lang w:val="hy-AM"/>
        </w:rPr>
        <w:t xml:space="preserve">202 </w:t>
      </w:r>
      <w:r w:rsidRPr="00445C91">
        <w:rPr>
          <w:rFonts w:ascii="GHEA Grapalat" w:hAnsi="GHEA Grapalat"/>
          <w:i/>
          <w:color w:val="000000" w:themeColor="text1"/>
          <w:sz w:val="20"/>
          <w:szCs w:val="20"/>
          <w:lang w:val="pt-BR"/>
        </w:rPr>
        <w:t xml:space="preserve">4 </w:t>
      </w:r>
      <w:r w:rsidR="00D6204C" w:rsidRPr="00A04207">
        <w:rPr>
          <w:rFonts w:ascii="GHEA Grapalat" w:hAnsi="GHEA Grapalat"/>
          <w:i/>
          <w:color w:val="000000" w:themeColor="text1"/>
          <w:sz w:val="20"/>
          <w:szCs w:val="20"/>
          <w:lang w:val="hy-AM"/>
        </w:rPr>
        <w:t>sealed</w:t>
      </w:r>
    </w:p>
    <w:p w:rsidR="00D6204C" w:rsidRPr="00A04207" w:rsidRDefault="00472776" w:rsidP="00D6204C">
      <w:pPr>
        <w:jc w:val="right"/>
        <w:rPr>
          <w:rFonts w:ascii="GHEA Grapalat" w:hAnsi="GHEA Grapalat"/>
          <w:i/>
          <w:color w:val="000000" w:themeColor="text1"/>
          <w:sz w:val="20"/>
          <w:szCs w:val="20"/>
          <w:lang w:val="hy-AM"/>
        </w:rPr>
      </w:pPr>
      <w:r w:rsidRPr="00E65E2E">
        <w:rPr>
          <w:rFonts w:ascii="GHEA Grapalat" w:hAnsi="GHEA Grapalat"/>
          <w:b/>
          <w:i/>
          <w:sz w:val="22"/>
          <w:szCs w:val="22"/>
          <w:lang w:val="hy-AM"/>
        </w:rPr>
        <w:t xml:space="preserve">" </w:t>
      </w:r>
      <w:r w:rsidR="00905369">
        <w:rPr>
          <w:rFonts w:ascii="GHEA Grapalat" w:hAnsi="GHEA Grapalat" w:cs="Sylfaen"/>
          <w:b/>
          <w:i/>
          <w:sz w:val="22"/>
          <w:szCs w:val="22"/>
          <w:lang w:val="es-ES"/>
        </w:rPr>
        <w:t xml:space="preserve">RAGM </w:t>
      </w:r>
      <w:r w:rsidR="00905369" w:rsidRPr="0033011B">
        <w:rPr>
          <w:rFonts w:ascii="GHEA Grapalat" w:hAnsi="GHEA Grapalat" w:cs="Sylfaen"/>
          <w:b/>
          <w:i/>
          <w:sz w:val="22"/>
          <w:szCs w:val="22"/>
          <w:lang w:val="en-US"/>
        </w:rPr>
        <w:t xml:space="preserve">DZHD </w:t>
      </w:r>
      <w:r>
        <w:rPr>
          <w:rFonts w:ascii="GHEA Grapalat" w:hAnsi="GHEA Grapalat" w:cs="Sylfaen"/>
          <w:b/>
          <w:i/>
          <w:sz w:val="22"/>
          <w:szCs w:val="22"/>
          <w:lang w:val="es-ES"/>
        </w:rPr>
        <w:t xml:space="preserve">-GHASHZB-2024/01 </w:t>
      </w:r>
      <w:r w:rsidRPr="00E65E2E">
        <w:rPr>
          <w:rFonts w:ascii="GHEA Grapalat" w:hAnsi="GHEA Grapalat"/>
          <w:b/>
          <w:i/>
          <w:sz w:val="22"/>
          <w:szCs w:val="22"/>
          <w:lang w:val="hy-AM"/>
        </w:rPr>
        <w:t>"</w:t>
      </w:r>
      <w:r w:rsidRPr="004B1AE3">
        <w:rPr>
          <w:rFonts w:ascii="GHEA Grapalat" w:hAnsi="GHEA Grapalat" w:cs="Sylfaen"/>
          <w:b/>
          <w:i/>
          <w:sz w:val="22"/>
          <w:szCs w:val="22"/>
          <w:lang w:val="hy-AM"/>
        </w:rPr>
        <w:t xml:space="preserve">  </w:t>
      </w:r>
      <w:r w:rsidR="00D6204C" w:rsidRPr="00A04207">
        <w:rPr>
          <w:rFonts w:ascii="GHEA Grapalat" w:hAnsi="GHEA Grapalat"/>
          <w:i/>
          <w:color w:val="000000" w:themeColor="text1"/>
          <w:sz w:val="20"/>
          <w:szCs w:val="20"/>
          <w:lang w:val="hy-AM"/>
        </w:rPr>
        <w:t>contract code</w:t>
      </w:r>
    </w:p>
    <w:p w:rsidR="00071D1C" w:rsidRPr="00A04207" w:rsidRDefault="00071D1C" w:rsidP="00EF3662">
      <w:pPr>
        <w:jc w:val="right"/>
        <w:rPr>
          <w:rFonts w:ascii="GHEA Grapalat" w:hAnsi="GHEA Grapalat"/>
          <w:i/>
          <w:sz w:val="20"/>
          <w:szCs w:val="20"/>
          <w:lang w:val="hy-AM"/>
        </w:rPr>
      </w:pPr>
    </w:p>
    <w:p w:rsidR="00071D1C" w:rsidRPr="00445C91" w:rsidRDefault="00071D1C" w:rsidP="00EF3662">
      <w:pPr>
        <w:tabs>
          <w:tab w:val="left" w:pos="9540"/>
        </w:tabs>
        <w:rPr>
          <w:rFonts w:ascii="GHEA Grapalat" w:hAnsi="GHEA Grapalat"/>
          <w:sz w:val="20"/>
          <w:szCs w:val="20"/>
          <w:lang w:val="pt-BR"/>
        </w:rPr>
      </w:pPr>
    </w:p>
    <w:p w:rsidR="00071D1C" w:rsidRPr="00445C91" w:rsidRDefault="00071D1C" w:rsidP="00EF3662">
      <w:pPr>
        <w:tabs>
          <w:tab w:val="left" w:pos="9540"/>
        </w:tabs>
        <w:rPr>
          <w:rFonts w:ascii="GHEA Grapalat" w:hAnsi="GHEA Grapalat"/>
          <w:sz w:val="20"/>
          <w:szCs w:val="20"/>
          <w:lang w:val="pt-BR"/>
        </w:rPr>
      </w:pPr>
    </w:p>
    <w:p w:rsidR="00071D1C" w:rsidRPr="00A04207" w:rsidRDefault="00071D1C" w:rsidP="00EF3662">
      <w:pPr>
        <w:jc w:val="center"/>
        <w:rPr>
          <w:rFonts w:ascii="GHEA Grapalat" w:hAnsi="GHEA Grapalat"/>
          <w:sz w:val="20"/>
          <w:szCs w:val="20"/>
        </w:rPr>
      </w:pP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sz w:val="20"/>
          <w:szCs w:val="20"/>
        </w:rPr>
        <w:t>PAYMENT SCHEDULE*</w:t>
      </w:r>
    </w:p>
    <w:p w:rsidR="00071D1C" w:rsidRPr="00A04207" w:rsidRDefault="00071D1C" w:rsidP="00A04207">
      <w:pPr>
        <w:jc w:val="right"/>
        <w:rPr>
          <w:rFonts w:ascii="GHEA Grapalat" w:hAnsi="GHEA Grapalat"/>
          <w:sz w:val="20"/>
          <w:szCs w:val="20"/>
        </w:rPr>
      </w:pPr>
      <w:r w:rsidRPr="00A04207">
        <w:rPr>
          <w:rFonts w:ascii="GHEA Grapalat" w:hAnsi="GHEA Grapalat"/>
          <w:sz w:val="20"/>
          <w:szCs w:val="20"/>
        </w:rPr>
        <w:t xml:space="preserve">                                                                                                                                                                                                            </w:t>
      </w:r>
      <w:r w:rsidRPr="00A04207">
        <w:rPr>
          <w:rFonts w:ascii="GHEA Grapalat" w:hAnsi="GHEA Grapalat" w:cs="Sylfaen"/>
          <w:sz w:val="20"/>
          <w:szCs w:val="20"/>
        </w:rPr>
        <w:t>RA:</w:t>
      </w:r>
      <w:r w:rsidRPr="00A04207">
        <w:rPr>
          <w:rFonts w:ascii="GHEA Grapalat" w:hAnsi="GHEA Grapalat" w:cs="Sylfaen"/>
          <w:sz w:val="20"/>
          <w:szCs w:val="20"/>
          <w:lang w:val="es-ES"/>
        </w:rPr>
        <w:t xml:space="preserve"> </w:t>
      </w:r>
      <w:r w:rsidRPr="00A04207">
        <w:rPr>
          <w:rFonts w:ascii="GHEA Grapalat" w:hAnsi="GHEA Grapalat" w:cs="Sylfaen"/>
          <w:sz w:val="20"/>
          <w:szCs w:val="20"/>
        </w:rPr>
        <w:t>dram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523"/>
        <w:gridCol w:w="523"/>
        <w:gridCol w:w="523"/>
        <w:gridCol w:w="523"/>
        <w:gridCol w:w="523"/>
        <w:gridCol w:w="523"/>
        <w:gridCol w:w="523"/>
        <w:gridCol w:w="523"/>
        <w:gridCol w:w="523"/>
        <w:gridCol w:w="523"/>
        <w:gridCol w:w="523"/>
        <w:gridCol w:w="524"/>
        <w:gridCol w:w="1963"/>
      </w:tblGrid>
      <w:tr w:rsidR="00071D1C" w:rsidRPr="00587FFE" w:rsidTr="00A04207">
        <w:trPr>
          <w:trHeight w:val="453"/>
        </w:trPr>
        <w:tc>
          <w:tcPr>
            <w:tcW w:w="15440" w:type="dxa"/>
            <w:gridSpan w:val="16"/>
            <w:vAlign w:val="center"/>
          </w:tcPr>
          <w:p w:rsidR="00071D1C" w:rsidRPr="00A04207" w:rsidRDefault="00071D1C" w:rsidP="00A04207">
            <w:pPr>
              <w:jc w:val="center"/>
              <w:rPr>
                <w:rFonts w:ascii="GHEA Grapalat" w:hAnsi="GHEA Grapalat"/>
                <w:b/>
                <w:sz w:val="20"/>
                <w:szCs w:val="20"/>
                <w:lang w:val="es-ES"/>
              </w:rPr>
            </w:pPr>
            <w:r w:rsidRPr="00A04207">
              <w:rPr>
                <w:rFonts w:ascii="GHEA Grapalat" w:hAnsi="GHEA Grapalat"/>
                <w:b/>
                <w:sz w:val="20"/>
                <w:szCs w:val="20"/>
                <w:lang w:val="es-ES"/>
              </w:rPr>
              <w:t>Product:</w:t>
            </w:r>
          </w:p>
        </w:tc>
      </w:tr>
      <w:tr w:rsidR="00587FFE" w:rsidRPr="00F91C77" w:rsidTr="00A04207">
        <w:tc>
          <w:tcPr>
            <w:tcW w:w="1980" w:type="dxa"/>
            <w:vMerge w:val="restart"/>
            <w:vAlign w:val="center"/>
          </w:tcPr>
          <w:p w:rsidR="00587FFE" w:rsidRPr="00587FFE" w:rsidRDefault="00587FFE" w:rsidP="00D6204C">
            <w:pPr>
              <w:jc w:val="center"/>
              <w:rPr>
                <w:rFonts w:ascii="GHEA Grapalat" w:hAnsi="GHEA Grapalat"/>
                <w:sz w:val="20"/>
                <w:szCs w:val="20"/>
                <w:lang w:val="es-ES"/>
              </w:rPr>
            </w:pPr>
            <w:r w:rsidRPr="00587FFE">
              <w:rPr>
                <w:rFonts w:ascii="GHEA Grapalat" w:hAnsi="GHEA Grapalat"/>
                <w:color w:val="000000" w:themeColor="text1"/>
                <w:sz w:val="20"/>
                <w:szCs w:val="20"/>
              </w:rPr>
              <w:t>the dose number on the invitation</w:t>
            </w:r>
          </w:p>
        </w:tc>
        <w:tc>
          <w:tcPr>
            <w:tcW w:w="2700" w:type="dxa"/>
            <w:vMerge w:val="restart"/>
            <w:vAlign w:val="center"/>
          </w:tcPr>
          <w:p w:rsidR="00587FFE" w:rsidRPr="00587FFE" w:rsidRDefault="00587FFE" w:rsidP="00D6204C">
            <w:pPr>
              <w:jc w:val="center"/>
              <w:rPr>
                <w:rFonts w:ascii="GHEA Grapalat" w:hAnsi="GHEA Grapalat"/>
                <w:sz w:val="20"/>
                <w:szCs w:val="20"/>
                <w:lang w:val="es-ES"/>
              </w:rPr>
            </w:pPr>
            <w:r w:rsidRPr="00587FFE">
              <w:rPr>
                <w:rFonts w:ascii="GHEA Grapalat" w:hAnsi="GHEA Grapalat"/>
                <w:color w:val="000000" w:themeColor="text1"/>
                <w:sz w:val="20"/>
                <w:szCs w:val="20"/>
              </w:rPr>
              <w:t>shopping</w:t>
            </w:r>
            <w:r w:rsidRPr="00587FFE">
              <w:rPr>
                <w:rFonts w:ascii="GHEA Grapalat" w:hAnsi="GHEA Grapalat"/>
                <w:color w:val="000000" w:themeColor="text1"/>
                <w:sz w:val="20"/>
                <w:szCs w:val="20"/>
                <w:lang w:val="es-ES"/>
              </w:rPr>
              <w:t xml:space="preserve"> </w:t>
            </w:r>
            <w:r w:rsidRPr="00587FFE">
              <w:rPr>
                <w:rFonts w:ascii="GHEA Grapalat" w:hAnsi="GHEA Grapalat"/>
                <w:color w:val="000000" w:themeColor="text1"/>
                <w:sz w:val="20"/>
                <w:szCs w:val="20"/>
              </w:rPr>
              <w:t>with a plan</w:t>
            </w:r>
            <w:r w:rsidRPr="00587FFE">
              <w:rPr>
                <w:rFonts w:ascii="GHEA Grapalat" w:hAnsi="GHEA Grapalat"/>
                <w:color w:val="000000" w:themeColor="text1"/>
                <w:sz w:val="20"/>
                <w:szCs w:val="20"/>
                <w:lang w:val="es-ES"/>
              </w:rPr>
              <w:t xml:space="preserve"> </w:t>
            </w:r>
            <w:r w:rsidRPr="00587FFE">
              <w:rPr>
                <w:rFonts w:ascii="GHEA Grapalat" w:hAnsi="GHEA Grapalat"/>
                <w:color w:val="000000" w:themeColor="text1"/>
                <w:sz w:val="20"/>
                <w:szCs w:val="20"/>
              </w:rPr>
              <w:t>planned</w:t>
            </w:r>
            <w:r w:rsidRPr="00587FFE">
              <w:rPr>
                <w:rFonts w:ascii="GHEA Grapalat" w:hAnsi="GHEA Grapalat"/>
                <w:color w:val="000000" w:themeColor="text1"/>
                <w:sz w:val="20"/>
                <w:szCs w:val="20"/>
                <w:lang w:val="es-ES"/>
              </w:rPr>
              <w:t xml:space="preserve"> </w:t>
            </w:r>
            <w:r w:rsidRPr="00587FFE">
              <w:rPr>
                <w:rFonts w:ascii="GHEA Grapalat" w:hAnsi="GHEA Grapalat"/>
                <w:color w:val="000000" w:themeColor="text1"/>
                <w:sz w:val="20"/>
                <w:szCs w:val="20"/>
              </w:rPr>
              <w:t>through</w:t>
            </w:r>
            <w:r w:rsidRPr="00587FFE">
              <w:rPr>
                <w:rFonts w:ascii="GHEA Grapalat" w:hAnsi="GHEA Grapalat"/>
                <w:color w:val="000000" w:themeColor="text1"/>
                <w:sz w:val="20"/>
                <w:szCs w:val="20"/>
                <w:lang w:val="es-ES"/>
              </w:rPr>
              <w:t xml:space="preserve"> </w:t>
            </w:r>
            <w:r w:rsidRPr="00587FFE">
              <w:rPr>
                <w:rFonts w:ascii="GHEA Grapalat" w:hAnsi="GHEA Grapalat"/>
                <w:color w:val="000000" w:themeColor="text1"/>
                <w:sz w:val="20"/>
                <w:szCs w:val="20"/>
              </w:rPr>
              <w:t xml:space="preserve">code </w:t>
            </w:r>
            <w:r w:rsidRPr="00587FFE">
              <w:rPr>
                <w:rFonts w:ascii="GHEA Grapalat" w:hAnsi="GHEA Grapalat"/>
                <w:color w:val="000000" w:themeColor="text1"/>
                <w:sz w:val="20"/>
                <w:szCs w:val="20"/>
                <w:lang w:val="es-ES"/>
              </w:rPr>
              <w:t xml:space="preserve">: </w:t>
            </w:r>
            <w:r w:rsidRPr="00587FFE">
              <w:rPr>
                <w:rFonts w:ascii="GHEA Grapalat" w:hAnsi="GHEA Grapalat"/>
                <w:color w:val="000000" w:themeColor="text1"/>
                <w:sz w:val="20"/>
                <w:szCs w:val="20"/>
              </w:rPr>
              <w:t>according to</w:t>
            </w:r>
            <w:r w:rsidRPr="00587FFE">
              <w:rPr>
                <w:rFonts w:ascii="GHEA Grapalat" w:hAnsi="GHEA Grapalat"/>
                <w:color w:val="000000" w:themeColor="text1"/>
                <w:sz w:val="20"/>
                <w:szCs w:val="20"/>
                <w:lang w:val="es-ES"/>
              </w:rPr>
              <w:t xml:space="preserve"> </w:t>
            </w:r>
            <w:r w:rsidRPr="00587FFE">
              <w:rPr>
                <w:rFonts w:ascii="GHEA Grapalat" w:hAnsi="GHEA Grapalat"/>
                <w:color w:val="000000" w:themeColor="text1"/>
                <w:sz w:val="20"/>
                <w:szCs w:val="20"/>
              </w:rPr>
              <w:t>GMA:</w:t>
            </w:r>
            <w:r w:rsidRPr="00587FFE">
              <w:rPr>
                <w:rFonts w:ascii="GHEA Grapalat" w:hAnsi="GHEA Grapalat"/>
                <w:color w:val="000000" w:themeColor="text1"/>
                <w:sz w:val="20"/>
                <w:szCs w:val="20"/>
                <w:lang w:val="es-ES"/>
              </w:rPr>
              <w:t xml:space="preserve"> </w:t>
            </w:r>
            <w:r w:rsidRPr="00587FFE">
              <w:rPr>
                <w:rFonts w:ascii="GHEA Grapalat" w:hAnsi="GHEA Grapalat"/>
                <w:color w:val="000000" w:themeColor="text1"/>
                <w:sz w:val="20"/>
                <w:szCs w:val="20"/>
              </w:rPr>
              <w:t xml:space="preserve">classification </w:t>
            </w:r>
            <w:r w:rsidRPr="00587FFE">
              <w:rPr>
                <w:rFonts w:ascii="GHEA Grapalat" w:hAnsi="GHEA Grapalat"/>
                <w:color w:val="000000" w:themeColor="text1"/>
                <w:sz w:val="20"/>
                <w:szCs w:val="20"/>
                <w:lang w:val="es-ES"/>
              </w:rPr>
              <w:t>(CPV)</w:t>
            </w:r>
          </w:p>
        </w:tc>
        <w:tc>
          <w:tcPr>
            <w:tcW w:w="2520" w:type="dxa"/>
            <w:vMerge w:val="restart"/>
            <w:vAlign w:val="center"/>
          </w:tcPr>
          <w:p w:rsidR="00587FFE" w:rsidRPr="00587FFE" w:rsidRDefault="00587FFE" w:rsidP="00D6204C">
            <w:pPr>
              <w:jc w:val="center"/>
              <w:rPr>
                <w:rFonts w:ascii="GHEA Grapalat" w:hAnsi="GHEA Grapalat"/>
                <w:sz w:val="20"/>
                <w:szCs w:val="20"/>
                <w:lang w:val="es-ES"/>
              </w:rPr>
            </w:pPr>
            <w:r w:rsidRPr="00587FFE">
              <w:rPr>
                <w:rFonts w:ascii="GHEA Grapalat" w:hAnsi="GHEA Grapalat"/>
                <w:color w:val="000000" w:themeColor="text1"/>
                <w:sz w:val="20"/>
                <w:szCs w:val="20"/>
              </w:rPr>
              <w:t>name:</w:t>
            </w:r>
          </w:p>
        </w:tc>
        <w:tc>
          <w:tcPr>
            <w:tcW w:w="8240" w:type="dxa"/>
            <w:gridSpan w:val="13"/>
            <w:vAlign w:val="center"/>
          </w:tcPr>
          <w:p w:rsidR="00587FFE" w:rsidRPr="00587FFE" w:rsidRDefault="00587FFE" w:rsidP="00D6204C">
            <w:pPr>
              <w:jc w:val="both"/>
              <w:rPr>
                <w:rFonts w:ascii="GHEA Grapalat" w:hAnsi="GHEA Grapalat"/>
                <w:sz w:val="20"/>
                <w:szCs w:val="20"/>
                <w:lang w:val="es-ES"/>
              </w:rPr>
            </w:pPr>
            <w:r w:rsidRPr="00587FFE">
              <w:rPr>
                <w:rFonts w:ascii="GHEA Grapalat" w:hAnsi="GHEA Grapalat"/>
                <w:color w:val="000000" w:themeColor="text1"/>
                <w:sz w:val="20"/>
                <w:szCs w:val="20"/>
                <w:lang w:val="es-ES"/>
              </w:rPr>
              <w:t xml:space="preserve">Payments are planned to be made </w:t>
            </w:r>
            <w:r w:rsidR="006F7BB1" w:rsidRPr="006F7BB1">
              <w:rPr>
                <w:rFonts w:ascii="GHEA Grapalat" w:hAnsi="GHEA Grapalat"/>
                <w:color w:val="000000" w:themeColor="text1"/>
                <w:sz w:val="20"/>
                <w:szCs w:val="20"/>
                <w:lang w:val="es-ES"/>
              </w:rPr>
              <w:softHyphen/>
              <w:t xml:space="preserve">in the event that financial resources are provided </w:t>
            </w:r>
            <w:r w:rsidR="006F7BB1" w:rsidRPr="00587FFE">
              <w:rPr>
                <w:rFonts w:ascii="GHEA Grapalat" w:hAnsi="GHEA Grapalat"/>
                <w:color w:val="000000" w:themeColor="text1"/>
                <w:sz w:val="20"/>
                <w:szCs w:val="20"/>
                <w:lang w:val="es-ES"/>
              </w:rPr>
              <w:t>, according to months, including**</w:t>
            </w:r>
          </w:p>
        </w:tc>
      </w:tr>
      <w:tr w:rsidR="00587FFE" w:rsidRPr="00587FFE" w:rsidTr="00A04207">
        <w:trPr>
          <w:trHeight w:val="1538"/>
        </w:trPr>
        <w:tc>
          <w:tcPr>
            <w:tcW w:w="1980" w:type="dxa"/>
            <w:vMerge/>
          </w:tcPr>
          <w:p w:rsidR="00587FFE" w:rsidRPr="00587FFE" w:rsidRDefault="00587FFE" w:rsidP="00D6204C">
            <w:pPr>
              <w:jc w:val="center"/>
              <w:rPr>
                <w:rFonts w:ascii="GHEA Grapalat" w:hAnsi="GHEA Grapalat"/>
                <w:sz w:val="20"/>
                <w:szCs w:val="20"/>
                <w:lang w:val="es-ES"/>
              </w:rPr>
            </w:pPr>
          </w:p>
        </w:tc>
        <w:tc>
          <w:tcPr>
            <w:tcW w:w="2700" w:type="dxa"/>
            <w:vMerge/>
          </w:tcPr>
          <w:p w:rsidR="00587FFE" w:rsidRPr="00587FFE" w:rsidRDefault="00587FFE" w:rsidP="00D6204C">
            <w:pPr>
              <w:jc w:val="center"/>
              <w:rPr>
                <w:rFonts w:ascii="GHEA Grapalat" w:hAnsi="GHEA Grapalat"/>
                <w:sz w:val="20"/>
                <w:szCs w:val="20"/>
                <w:lang w:val="es-ES"/>
              </w:rPr>
            </w:pPr>
          </w:p>
        </w:tc>
        <w:tc>
          <w:tcPr>
            <w:tcW w:w="2520" w:type="dxa"/>
            <w:vMerge/>
          </w:tcPr>
          <w:p w:rsidR="00587FFE" w:rsidRPr="00587FFE" w:rsidRDefault="00587FFE" w:rsidP="00D6204C">
            <w:pPr>
              <w:jc w:val="center"/>
              <w:rPr>
                <w:rFonts w:ascii="GHEA Grapalat" w:hAnsi="GHEA Grapalat"/>
                <w:sz w:val="20"/>
                <w:szCs w:val="20"/>
                <w:lang w:val="es-ES"/>
              </w:rPr>
            </w:pPr>
          </w:p>
        </w:tc>
        <w:tc>
          <w:tcPr>
            <w:tcW w:w="523" w:type="dxa"/>
            <w:textDirection w:val="btLr"/>
            <w:vAlign w:val="center"/>
          </w:tcPr>
          <w:p w:rsidR="00587FFE" w:rsidRPr="00587FFE" w:rsidRDefault="00587FFE" w:rsidP="00A04207">
            <w:pPr>
              <w:ind w:left="113" w:right="-7"/>
              <w:jc w:val="center"/>
              <w:rPr>
                <w:rFonts w:ascii="GHEA Grapalat" w:hAnsi="GHEA Grapalat"/>
                <w:sz w:val="20"/>
                <w:szCs w:val="20"/>
                <w:lang w:val="pt-BR"/>
              </w:rPr>
            </w:pPr>
            <w:r w:rsidRPr="00587FFE">
              <w:rPr>
                <w:rFonts w:ascii="GHEA Grapalat" w:hAnsi="GHEA Grapalat" w:cs="Sylfaen"/>
                <w:color w:val="000000" w:themeColor="text1"/>
                <w:sz w:val="20"/>
                <w:szCs w:val="20"/>
                <w:lang w:val="pt-BR"/>
              </w:rPr>
              <w:t>january</w:t>
            </w:r>
          </w:p>
        </w:tc>
        <w:tc>
          <w:tcPr>
            <w:tcW w:w="523" w:type="dxa"/>
            <w:textDirection w:val="btLr"/>
            <w:vAlign w:val="center"/>
          </w:tcPr>
          <w:p w:rsidR="00587FFE" w:rsidRPr="00587FFE" w:rsidRDefault="00587FFE" w:rsidP="00A04207">
            <w:pPr>
              <w:ind w:left="113" w:right="-7"/>
              <w:jc w:val="center"/>
              <w:rPr>
                <w:rFonts w:ascii="GHEA Grapalat" w:hAnsi="GHEA Grapalat" w:cs="Sylfaen"/>
                <w:sz w:val="20"/>
                <w:szCs w:val="20"/>
                <w:lang w:val="pt-BR"/>
              </w:rPr>
            </w:pPr>
            <w:r w:rsidRPr="00587FFE">
              <w:rPr>
                <w:rFonts w:ascii="GHEA Grapalat" w:hAnsi="GHEA Grapalat" w:cs="Sylfaen"/>
                <w:color w:val="000000" w:themeColor="text1"/>
                <w:sz w:val="20"/>
                <w:szCs w:val="20"/>
                <w:lang w:val="pt-BR"/>
              </w:rPr>
              <w:t>February</w:t>
            </w:r>
          </w:p>
        </w:tc>
        <w:tc>
          <w:tcPr>
            <w:tcW w:w="523" w:type="dxa"/>
            <w:textDirection w:val="btLr"/>
            <w:vAlign w:val="center"/>
          </w:tcPr>
          <w:p w:rsidR="00587FFE" w:rsidRPr="00587FFE" w:rsidRDefault="00587FFE" w:rsidP="00A04207">
            <w:pPr>
              <w:ind w:left="113" w:right="-7"/>
              <w:jc w:val="center"/>
              <w:rPr>
                <w:rFonts w:ascii="GHEA Grapalat" w:hAnsi="GHEA Grapalat"/>
                <w:sz w:val="20"/>
                <w:szCs w:val="20"/>
                <w:lang w:val="pt-BR"/>
              </w:rPr>
            </w:pPr>
            <w:r w:rsidRPr="00587FFE">
              <w:rPr>
                <w:rFonts w:ascii="GHEA Grapalat" w:hAnsi="GHEA Grapalat" w:cs="Sylfaen"/>
                <w:color w:val="000000" w:themeColor="text1"/>
                <w:sz w:val="20"/>
                <w:szCs w:val="20"/>
                <w:lang w:val="pt-BR"/>
              </w:rPr>
              <w:t>march</w:t>
            </w:r>
          </w:p>
        </w:tc>
        <w:tc>
          <w:tcPr>
            <w:tcW w:w="523" w:type="dxa"/>
            <w:textDirection w:val="btLr"/>
            <w:vAlign w:val="center"/>
          </w:tcPr>
          <w:p w:rsidR="00587FFE" w:rsidRPr="00587FFE" w:rsidRDefault="00587FFE" w:rsidP="00A04207">
            <w:pPr>
              <w:ind w:left="113" w:right="-7"/>
              <w:jc w:val="center"/>
              <w:rPr>
                <w:rFonts w:ascii="GHEA Grapalat" w:hAnsi="GHEA Grapalat" w:cs="Sylfaen"/>
                <w:sz w:val="20"/>
                <w:szCs w:val="20"/>
                <w:lang w:val="pt-BR"/>
              </w:rPr>
            </w:pPr>
            <w:r w:rsidRPr="00587FFE">
              <w:rPr>
                <w:rFonts w:ascii="GHEA Grapalat" w:hAnsi="GHEA Grapalat" w:cs="Sylfaen"/>
                <w:color w:val="000000" w:themeColor="text1"/>
                <w:sz w:val="20"/>
                <w:szCs w:val="20"/>
                <w:lang w:val="pt-BR"/>
              </w:rPr>
              <w:t>april</w:t>
            </w:r>
          </w:p>
        </w:tc>
        <w:tc>
          <w:tcPr>
            <w:tcW w:w="523" w:type="dxa"/>
            <w:textDirection w:val="btLr"/>
            <w:vAlign w:val="center"/>
          </w:tcPr>
          <w:p w:rsidR="00587FFE" w:rsidRPr="00587FFE" w:rsidRDefault="00587FFE" w:rsidP="00A04207">
            <w:pPr>
              <w:ind w:left="113" w:right="-7"/>
              <w:jc w:val="center"/>
              <w:rPr>
                <w:rFonts w:ascii="GHEA Grapalat" w:hAnsi="GHEA Grapalat"/>
                <w:sz w:val="20"/>
                <w:szCs w:val="20"/>
                <w:lang w:val="pt-BR"/>
              </w:rPr>
            </w:pPr>
            <w:r w:rsidRPr="00587FFE">
              <w:rPr>
                <w:rFonts w:ascii="GHEA Grapalat" w:hAnsi="GHEA Grapalat" w:cs="Sylfaen"/>
                <w:color w:val="000000" w:themeColor="text1"/>
                <w:sz w:val="20"/>
                <w:szCs w:val="20"/>
                <w:lang w:val="pt-BR"/>
              </w:rPr>
              <w:t>may</w:t>
            </w:r>
          </w:p>
        </w:tc>
        <w:tc>
          <w:tcPr>
            <w:tcW w:w="523" w:type="dxa"/>
            <w:textDirection w:val="btLr"/>
            <w:vAlign w:val="center"/>
          </w:tcPr>
          <w:p w:rsidR="00587FFE" w:rsidRPr="00587FFE" w:rsidRDefault="00587FFE" w:rsidP="00A04207">
            <w:pPr>
              <w:ind w:left="113" w:right="-7"/>
              <w:jc w:val="center"/>
              <w:rPr>
                <w:rFonts w:ascii="GHEA Grapalat" w:hAnsi="GHEA Grapalat"/>
                <w:sz w:val="20"/>
                <w:szCs w:val="20"/>
                <w:lang w:val="pt-BR"/>
              </w:rPr>
            </w:pPr>
            <w:r w:rsidRPr="00587FFE">
              <w:rPr>
                <w:rFonts w:ascii="GHEA Grapalat" w:hAnsi="GHEA Grapalat" w:cs="Sylfaen"/>
                <w:color w:val="000000" w:themeColor="text1"/>
                <w:sz w:val="20"/>
                <w:szCs w:val="20"/>
                <w:lang w:val="pt-BR"/>
              </w:rPr>
              <w:t>june</w:t>
            </w:r>
          </w:p>
        </w:tc>
        <w:tc>
          <w:tcPr>
            <w:tcW w:w="523" w:type="dxa"/>
            <w:textDirection w:val="btLr"/>
            <w:vAlign w:val="center"/>
          </w:tcPr>
          <w:p w:rsidR="00587FFE" w:rsidRPr="00587FFE" w:rsidRDefault="00587FFE" w:rsidP="00A04207">
            <w:pPr>
              <w:ind w:left="113" w:right="-7"/>
              <w:jc w:val="center"/>
              <w:rPr>
                <w:rFonts w:ascii="GHEA Grapalat" w:hAnsi="GHEA Grapalat"/>
                <w:sz w:val="20"/>
                <w:szCs w:val="20"/>
                <w:lang w:val="pt-BR"/>
              </w:rPr>
            </w:pPr>
            <w:r w:rsidRPr="00587FFE">
              <w:rPr>
                <w:rFonts w:ascii="GHEA Grapalat" w:hAnsi="GHEA Grapalat" w:cs="Sylfaen"/>
                <w:color w:val="000000" w:themeColor="text1"/>
                <w:sz w:val="20"/>
                <w:szCs w:val="20"/>
                <w:lang w:val="pt-BR"/>
              </w:rPr>
              <w:t>July</w:t>
            </w:r>
          </w:p>
        </w:tc>
        <w:tc>
          <w:tcPr>
            <w:tcW w:w="523" w:type="dxa"/>
            <w:textDirection w:val="btLr"/>
            <w:vAlign w:val="center"/>
          </w:tcPr>
          <w:p w:rsidR="00587FFE" w:rsidRPr="00587FFE" w:rsidRDefault="00587FFE" w:rsidP="00A04207">
            <w:pPr>
              <w:ind w:left="113" w:right="-7"/>
              <w:jc w:val="center"/>
              <w:rPr>
                <w:rFonts w:ascii="GHEA Grapalat" w:hAnsi="GHEA Grapalat"/>
                <w:sz w:val="20"/>
                <w:szCs w:val="20"/>
                <w:lang w:val="pt-BR"/>
              </w:rPr>
            </w:pPr>
            <w:r w:rsidRPr="00587FFE">
              <w:rPr>
                <w:rFonts w:ascii="GHEA Grapalat" w:hAnsi="GHEA Grapalat" w:cs="Sylfaen"/>
                <w:color w:val="000000" w:themeColor="text1"/>
                <w:sz w:val="20"/>
                <w:szCs w:val="20"/>
                <w:lang w:val="pt-BR"/>
              </w:rPr>
              <w:t>august</w:t>
            </w:r>
          </w:p>
        </w:tc>
        <w:tc>
          <w:tcPr>
            <w:tcW w:w="523" w:type="dxa"/>
            <w:textDirection w:val="btLr"/>
            <w:vAlign w:val="center"/>
          </w:tcPr>
          <w:p w:rsidR="00587FFE" w:rsidRPr="00587FFE" w:rsidRDefault="00587FFE" w:rsidP="00A04207">
            <w:pPr>
              <w:ind w:left="113" w:right="-7"/>
              <w:jc w:val="center"/>
              <w:rPr>
                <w:rFonts w:ascii="GHEA Grapalat" w:hAnsi="GHEA Grapalat"/>
                <w:sz w:val="20"/>
                <w:szCs w:val="20"/>
                <w:lang w:val="pt-BR"/>
              </w:rPr>
            </w:pPr>
            <w:r w:rsidRPr="00587FFE">
              <w:rPr>
                <w:rFonts w:ascii="GHEA Grapalat" w:hAnsi="GHEA Grapalat" w:cs="Sylfaen"/>
                <w:color w:val="000000" w:themeColor="text1"/>
                <w:sz w:val="20"/>
                <w:szCs w:val="20"/>
                <w:lang w:val="pt-BR"/>
              </w:rPr>
              <w:t>September</w:t>
            </w:r>
          </w:p>
        </w:tc>
        <w:tc>
          <w:tcPr>
            <w:tcW w:w="523" w:type="dxa"/>
            <w:textDirection w:val="btLr"/>
            <w:vAlign w:val="center"/>
          </w:tcPr>
          <w:p w:rsidR="00587FFE" w:rsidRPr="00587FFE" w:rsidRDefault="00587FFE" w:rsidP="00A04207">
            <w:pPr>
              <w:ind w:left="113" w:right="-7"/>
              <w:jc w:val="center"/>
              <w:rPr>
                <w:rFonts w:ascii="GHEA Grapalat" w:hAnsi="GHEA Grapalat"/>
                <w:sz w:val="20"/>
                <w:szCs w:val="20"/>
                <w:lang w:val="pt-BR"/>
              </w:rPr>
            </w:pPr>
            <w:r w:rsidRPr="00587FFE">
              <w:rPr>
                <w:rFonts w:ascii="GHEA Grapalat" w:hAnsi="GHEA Grapalat" w:cs="Sylfaen"/>
                <w:color w:val="000000" w:themeColor="text1"/>
                <w:sz w:val="20"/>
                <w:szCs w:val="20"/>
                <w:lang w:val="pt-BR"/>
              </w:rPr>
              <w:t>October</w:t>
            </w:r>
          </w:p>
        </w:tc>
        <w:tc>
          <w:tcPr>
            <w:tcW w:w="523" w:type="dxa"/>
            <w:textDirection w:val="btLr"/>
            <w:vAlign w:val="center"/>
          </w:tcPr>
          <w:p w:rsidR="00587FFE" w:rsidRPr="00587FFE" w:rsidRDefault="00587FFE" w:rsidP="00A04207">
            <w:pPr>
              <w:ind w:left="113" w:right="-7"/>
              <w:jc w:val="center"/>
              <w:rPr>
                <w:rFonts w:ascii="GHEA Grapalat" w:hAnsi="GHEA Grapalat"/>
                <w:sz w:val="20"/>
                <w:szCs w:val="20"/>
                <w:lang w:val="pt-BR"/>
              </w:rPr>
            </w:pPr>
            <w:r w:rsidRPr="00587FFE">
              <w:rPr>
                <w:rFonts w:ascii="GHEA Grapalat" w:hAnsi="GHEA Grapalat" w:cs="Sylfaen"/>
                <w:color w:val="000000" w:themeColor="text1"/>
                <w:sz w:val="20"/>
                <w:szCs w:val="20"/>
                <w:lang w:val="pt-BR"/>
              </w:rPr>
              <w:t>november</w:t>
            </w:r>
          </w:p>
        </w:tc>
        <w:tc>
          <w:tcPr>
            <w:tcW w:w="524" w:type="dxa"/>
            <w:textDirection w:val="btLr"/>
            <w:vAlign w:val="center"/>
          </w:tcPr>
          <w:p w:rsidR="00587FFE" w:rsidRPr="00587FFE" w:rsidRDefault="00587FFE" w:rsidP="00A04207">
            <w:pPr>
              <w:ind w:left="113" w:right="-7"/>
              <w:jc w:val="center"/>
              <w:rPr>
                <w:rFonts w:ascii="GHEA Grapalat" w:hAnsi="GHEA Grapalat"/>
                <w:sz w:val="20"/>
                <w:szCs w:val="20"/>
                <w:lang w:val="pt-BR"/>
              </w:rPr>
            </w:pPr>
            <w:r w:rsidRPr="00587FFE">
              <w:rPr>
                <w:rFonts w:ascii="GHEA Grapalat" w:eastAsia="Calibri" w:hAnsi="GHEA Grapalat" w:cs="GHEA Grapalat"/>
                <w:bCs/>
                <w:color w:val="000000" w:themeColor="text1"/>
                <w:sz w:val="20"/>
                <w:szCs w:val="20"/>
              </w:rPr>
              <w:t>december</w:t>
            </w:r>
          </w:p>
        </w:tc>
        <w:tc>
          <w:tcPr>
            <w:tcW w:w="1963" w:type="dxa"/>
            <w:vAlign w:val="center"/>
          </w:tcPr>
          <w:p w:rsidR="00587FFE" w:rsidRPr="00587FFE" w:rsidRDefault="00587FFE" w:rsidP="00D6204C">
            <w:pPr>
              <w:ind w:right="-1"/>
              <w:jc w:val="center"/>
              <w:rPr>
                <w:rFonts w:ascii="GHEA Grapalat" w:hAnsi="GHEA Grapalat"/>
                <w:b/>
                <w:color w:val="000000" w:themeColor="text1"/>
                <w:sz w:val="20"/>
                <w:szCs w:val="20"/>
                <w:lang w:val="pt-BR"/>
              </w:rPr>
            </w:pPr>
            <w:r w:rsidRPr="00587FFE">
              <w:rPr>
                <w:rFonts w:ascii="GHEA Grapalat" w:hAnsi="GHEA Grapalat" w:cs="Sylfaen"/>
                <w:b/>
                <w:color w:val="000000" w:themeColor="text1"/>
                <w:sz w:val="20"/>
                <w:szCs w:val="20"/>
                <w:lang w:val="pt-BR"/>
              </w:rPr>
              <w:t>That's all</w:t>
            </w:r>
          </w:p>
          <w:p w:rsidR="00587FFE" w:rsidRPr="00587FFE" w:rsidRDefault="00587FFE" w:rsidP="00D6204C">
            <w:pPr>
              <w:jc w:val="center"/>
              <w:rPr>
                <w:rFonts w:ascii="GHEA Grapalat" w:hAnsi="GHEA Grapalat"/>
                <w:b/>
                <w:sz w:val="20"/>
                <w:szCs w:val="20"/>
                <w:lang w:val="es-ES"/>
              </w:rPr>
            </w:pPr>
          </w:p>
        </w:tc>
      </w:tr>
      <w:tr w:rsidR="00587FFE" w:rsidRPr="00587FFE" w:rsidTr="00A04207">
        <w:trPr>
          <w:trHeight w:val="822"/>
        </w:trPr>
        <w:tc>
          <w:tcPr>
            <w:tcW w:w="1980" w:type="dxa"/>
            <w:vAlign w:val="center"/>
          </w:tcPr>
          <w:p w:rsidR="00587FFE" w:rsidRPr="00587FFE" w:rsidRDefault="00587FFE" w:rsidP="00587FFE">
            <w:pPr>
              <w:jc w:val="center"/>
              <w:rPr>
                <w:rFonts w:ascii="GHEA Grapalat" w:hAnsi="GHEA Grapalat"/>
                <w:sz w:val="20"/>
                <w:szCs w:val="20"/>
                <w:lang w:val="es-ES"/>
              </w:rPr>
            </w:pPr>
            <w:r w:rsidRPr="00587FFE">
              <w:rPr>
                <w:rFonts w:ascii="GHEA Grapalat" w:hAnsi="GHEA Grapalat" w:cs="Calibri"/>
                <w:color w:val="000000"/>
                <w:sz w:val="20"/>
                <w:szCs w:val="20"/>
              </w:rPr>
              <w:t>1:</w:t>
            </w:r>
          </w:p>
        </w:tc>
        <w:tc>
          <w:tcPr>
            <w:tcW w:w="2700" w:type="dxa"/>
            <w:vAlign w:val="center"/>
          </w:tcPr>
          <w:p w:rsidR="006510E7" w:rsidRDefault="006510E7" w:rsidP="006510E7">
            <w:pPr>
              <w:jc w:val="center"/>
              <w:rPr>
                <w:rFonts w:ascii="Arial Armenian" w:hAnsi="Arial Armenian"/>
                <w:sz w:val="20"/>
                <w:szCs w:val="20"/>
              </w:rPr>
            </w:pPr>
            <w:r>
              <w:rPr>
                <w:rFonts w:ascii="Arial Armenian" w:hAnsi="Arial Armenian"/>
                <w:sz w:val="20"/>
                <w:szCs w:val="20"/>
              </w:rPr>
              <w:t>45461100</w:t>
            </w:r>
          </w:p>
          <w:p w:rsidR="00587FFE" w:rsidRPr="00587FFE" w:rsidRDefault="00587FFE" w:rsidP="00587FFE">
            <w:pPr>
              <w:jc w:val="center"/>
              <w:rPr>
                <w:rFonts w:ascii="GHEA Grapalat" w:hAnsi="GHEA Grapalat"/>
                <w:sz w:val="20"/>
                <w:szCs w:val="20"/>
                <w:lang w:val="es-ES"/>
              </w:rPr>
            </w:pPr>
          </w:p>
        </w:tc>
        <w:tc>
          <w:tcPr>
            <w:tcW w:w="2520" w:type="dxa"/>
            <w:vAlign w:val="center"/>
          </w:tcPr>
          <w:p w:rsidR="00587FFE" w:rsidRPr="00587FFE" w:rsidRDefault="005A394C" w:rsidP="00587FFE">
            <w:pPr>
              <w:jc w:val="center"/>
              <w:rPr>
                <w:rFonts w:ascii="GHEA Grapalat" w:hAnsi="GHEA Grapalat"/>
                <w:sz w:val="20"/>
                <w:szCs w:val="20"/>
                <w:lang w:val="es-ES"/>
              </w:rPr>
            </w:pPr>
            <w:r>
              <w:rPr>
                <w:rFonts w:ascii="GHEA Grapalat" w:hAnsi="GHEA Grapalat"/>
                <w:sz w:val="20"/>
                <w:szCs w:val="20"/>
                <w:lang w:val="es-ES"/>
              </w:rPr>
              <w:t>Laboratory construction works</w:t>
            </w:r>
          </w:p>
        </w:tc>
        <w:tc>
          <w:tcPr>
            <w:tcW w:w="523" w:type="dxa"/>
            <w:textDirection w:val="btLr"/>
            <w:vAlign w:val="center"/>
          </w:tcPr>
          <w:p w:rsidR="00587FFE" w:rsidRPr="00587FFE" w:rsidRDefault="00587FFE" w:rsidP="00A04207">
            <w:pPr>
              <w:jc w:val="center"/>
              <w:rPr>
                <w:rFonts w:ascii="GHEA Grapalat" w:hAnsi="GHEA Grapalat"/>
                <w:sz w:val="20"/>
                <w:szCs w:val="20"/>
                <w:lang w:val="pt-BR"/>
              </w:rPr>
            </w:pPr>
          </w:p>
        </w:tc>
        <w:tc>
          <w:tcPr>
            <w:tcW w:w="523" w:type="dxa"/>
            <w:textDirection w:val="btLr"/>
            <w:vAlign w:val="center"/>
          </w:tcPr>
          <w:p w:rsidR="00587FFE" w:rsidRPr="00587FFE" w:rsidRDefault="00587FFE" w:rsidP="00A04207">
            <w:pPr>
              <w:jc w:val="center"/>
              <w:rPr>
                <w:rFonts w:ascii="GHEA Grapalat" w:hAnsi="GHEA Grapalat"/>
                <w:sz w:val="20"/>
                <w:szCs w:val="20"/>
                <w:lang w:val="pt-BR"/>
              </w:rPr>
            </w:pPr>
          </w:p>
        </w:tc>
        <w:tc>
          <w:tcPr>
            <w:tcW w:w="523" w:type="dxa"/>
            <w:textDirection w:val="btLr"/>
            <w:vAlign w:val="center"/>
          </w:tcPr>
          <w:p w:rsidR="00587FFE" w:rsidRPr="00587FFE" w:rsidRDefault="00587FFE" w:rsidP="00A04207">
            <w:pPr>
              <w:jc w:val="center"/>
              <w:rPr>
                <w:rFonts w:ascii="GHEA Grapalat" w:hAnsi="GHEA Grapalat" w:cs="Arial"/>
                <w:sz w:val="20"/>
                <w:szCs w:val="20"/>
                <w:lang w:val="pt-BR"/>
              </w:rPr>
            </w:pPr>
          </w:p>
        </w:tc>
        <w:tc>
          <w:tcPr>
            <w:tcW w:w="523" w:type="dxa"/>
            <w:textDirection w:val="btLr"/>
            <w:vAlign w:val="center"/>
          </w:tcPr>
          <w:p w:rsidR="00587FFE" w:rsidRPr="00587FFE" w:rsidRDefault="00587FFE" w:rsidP="00A04207">
            <w:pPr>
              <w:jc w:val="center"/>
              <w:rPr>
                <w:rFonts w:ascii="GHEA Grapalat" w:hAnsi="GHEA Grapalat" w:cs="Arial"/>
                <w:sz w:val="20"/>
                <w:szCs w:val="20"/>
                <w:lang w:val="pt-BR"/>
              </w:rPr>
            </w:pPr>
          </w:p>
        </w:tc>
        <w:tc>
          <w:tcPr>
            <w:tcW w:w="523" w:type="dxa"/>
            <w:textDirection w:val="btLr"/>
            <w:vAlign w:val="center"/>
          </w:tcPr>
          <w:p w:rsidR="00587FFE" w:rsidRPr="00587FFE" w:rsidRDefault="00587FFE" w:rsidP="00A04207">
            <w:pPr>
              <w:jc w:val="center"/>
              <w:rPr>
                <w:rFonts w:ascii="GHEA Grapalat" w:hAnsi="GHEA Grapalat" w:cs="Arial"/>
                <w:sz w:val="20"/>
                <w:szCs w:val="20"/>
                <w:lang w:val="pt-BR"/>
              </w:rPr>
            </w:pPr>
          </w:p>
        </w:tc>
        <w:tc>
          <w:tcPr>
            <w:tcW w:w="523" w:type="dxa"/>
            <w:textDirection w:val="btLr"/>
            <w:vAlign w:val="center"/>
          </w:tcPr>
          <w:p w:rsidR="00587FFE" w:rsidRPr="00587FFE" w:rsidRDefault="00587FFE" w:rsidP="00A04207">
            <w:pPr>
              <w:jc w:val="center"/>
              <w:rPr>
                <w:rFonts w:ascii="GHEA Grapalat" w:hAnsi="GHEA Grapalat" w:cs="Arial"/>
                <w:sz w:val="20"/>
                <w:szCs w:val="20"/>
                <w:lang w:val="pt-BR"/>
              </w:rPr>
            </w:pPr>
          </w:p>
        </w:tc>
        <w:tc>
          <w:tcPr>
            <w:tcW w:w="523" w:type="dxa"/>
            <w:textDirection w:val="btLr"/>
            <w:vAlign w:val="center"/>
          </w:tcPr>
          <w:p w:rsidR="00587FFE" w:rsidRPr="00587FFE" w:rsidRDefault="00587FFE" w:rsidP="00A04207">
            <w:pPr>
              <w:jc w:val="center"/>
              <w:rPr>
                <w:rFonts w:ascii="GHEA Grapalat" w:hAnsi="GHEA Grapalat" w:cs="Arial"/>
                <w:sz w:val="20"/>
                <w:szCs w:val="20"/>
                <w:lang w:val="pt-BR"/>
              </w:rPr>
            </w:pPr>
          </w:p>
        </w:tc>
        <w:tc>
          <w:tcPr>
            <w:tcW w:w="523" w:type="dxa"/>
            <w:textDirection w:val="btLr"/>
            <w:vAlign w:val="center"/>
          </w:tcPr>
          <w:p w:rsidR="00587FFE" w:rsidRPr="00587FFE" w:rsidRDefault="00587FFE" w:rsidP="00A04207">
            <w:pPr>
              <w:jc w:val="center"/>
              <w:rPr>
                <w:rFonts w:ascii="GHEA Grapalat" w:hAnsi="GHEA Grapalat" w:cs="Arial"/>
                <w:sz w:val="20"/>
                <w:szCs w:val="20"/>
                <w:lang w:val="pt-BR"/>
              </w:rPr>
            </w:pPr>
          </w:p>
        </w:tc>
        <w:tc>
          <w:tcPr>
            <w:tcW w:w="523" w:type="dxa"/>
            <w:textDirection w:val="btLr"/>
            <w:vAlign w:val="center"/>
          </w:tcPr>
          <w:p w:rsidR="00587FFE" w:rsidRPr="00587FFE" w:rsidRDefault="00587FFE" w:rsidP="00A04207">
            <w:pPr>
              <w:jc w:val="center"/>
              <w:rPr>
                <w:rFonts w:ascii="GHEA Grapalat" w:hAnsi="GHEA Grapalat" w:cs="Arial"/>
                <w:sz w:val="20"/>
                <w:szCs w:val="20"/>
                <w:lang w:val="pt-BR"/>
              </w:rPr>
            </w:pPr>
          </w:p>
        </w:tc>
        <w:tc>
          <w:tcPr>
            <w:tcW w:w="523" w:type="dxa"/>
            <w:textDirection w:val="btLr"/>
            <w:vAlign w:val="center"/>
          </w:tcPr>
          <w:p w:rsidR="00587FFE" w:rsidRPr="00587FFE" w:rsidRDefault="00587FFE" w:rsidP="00A04207">
            <w:pPr>
              <w:jc w:val="center"/>
              <w:rPr>
                <w:rFonts w:ascii="GHEA Grapalat" w:hAnsi="GHEA Grapalat" w:cs="Arial"/>
                <w:sz w:val="20"/>
                <w:szCs w:val="20"/>
                <w:lang w:val="hy-AM"/>
              </w:rPr>
            </w:pPr>
          </w:p>
        </w:tc>
        <w:tc>
          <w:tcPr>
            <w:tcW w:w="523" w:type="dxa"/>
            <w:textDirection w:val="btLr"/>
            <w:vAlign w:val="center"/>
          </w:tcPr>
          <w:p w:rsidR="00587FFE" w:rsidRPr="00587FFE" w:rsidRDefault="00587FFE" w:rsidP="00A04207">
            <w:pPr>
              <w:jc w:val="center"/>
              <w:rPr>
                <w:rFonts w:ascii="GHEA Grapalat" w:hAnsi="GHEA Grapalat" w:cs="Arial"/>
                <w:sz w:val="20"/>
                <w:szCs w:val="20"/>
                <w:lang w:val="hy-AM"/>
              </w:rPr>
            </w:pPr>
          </w:p>
        </w:tc>
        <w:tc>
          <w:tcPr>
            <w:tcW w:w="524" w:type="dxa"/>
            <w:textDirection w:val="btLr"/>
            <w:vAlign w:val="center"/>
          </w:tcPr>
          <w:p w:rsidR="00587FFE" w:rsidRPr="00587FFE" w:rsidRDefault="00587FFE" w:rsidP="00A04207">
            <w:pPr>
              <w:jc w:val="center"/>
              <w:rPr>
                <w:rFonts w:ascii="GHEA Grapalat" w:hAnsi="GHEA Grapalat" w:cs="Arial"/>
                <w:sz w:val="20"/>
                <w:szCs w:val="20"/>
                <w:lang w:val="pt-BR"/>
              </w:rPr>
            </w:pPr>
          </w:p>
        </w:tc>
        <w:tc>
          <w:tcPr>
            <w:tcW w:w="1963" w:type="dxa"/>
            <w:vAlign w:val="center"/>
          </w:tcPr>
          <w:p w:rsidR="00587FFE" w:rsidRPr="00587FFE" w:rsidRDefault="00587FFE" w:rsidP="00587FFE">
            <w:pPr>
              <w:jc w:val="center"/>
              <w:rPr>
                <w:rFonts w:ascii="GHEA Grapalat" w:hAnsi="GHEA Grapalat"/>
                <w:b/>
                <w:sz w:val="20"/>
                <w:szCs w:val="20"/>
                <w:lang w:val="pt-BR"/>
              </w:rPr>
            </w:pPr>
            <w:r w:rsidRPr="00587FFE">
              <w:rPr>
                <w:rFonts w:ascii="GHEA Grapalat" w:hAnsi="GHEA Grapalat"/>
                <w:b/>
                <w:color w:val="000000" w:themeColor="text1"/>
                <w:sz w:val="20"/>
                <w:szCs w:val="20"/>
              </w:rPr>
              <w:t>100%</w:t>
            </w:r>
          </w:p>
        </w:tc>
      </w:tr>
    </w:tbl>
    <w:p w:rsidR="00071D1C" w:rsidRPr="0027235A" w:rsidRDefault="00071D1C" w:rsidP="00EF3662">
      <w:pPr>
        <w:rPr>
          <w:rFonts w:ascii="GHEA Grapalat" w:hAnsi="GHEA Grapalat"/>
          <w:i/>
          <w:sz w:val="18"/>
          <w:szCs w:val="18"/>
        </w:rPr>
      </w:pPr>
    </w:p>
    <w:p w:rsidR="006F7BB1" w:rsidRPr="0027235A" w:rsidRDefault="006F7BB1" w:rsidP="006F7BB1">
      <w:pPr>
        <w:rPr>
          <w:rFonts w:ascii="GHEA Grapalat" w:hAnsi="GHEA Grapalat" w:cs="Sylfaen"/>
          <w:i/>
          <w:sz w:val="18"/>
          <w:szCs w:val="18"/>
          <w:lang w:val="pt-BR"/>
        </w:rPr>
      </w:pPr>
      <w:r w:rsidRPr="0027235A">
        <w:rPr>
          <w:rFonts w:ascii="GHEA Grapalat" w:hAnsi="GHEA Grapalat"/>
          <w:i/>
          <w:sz w:val="18"/>
          <w:szCs w:val="18"/>
        </w:rPr>
        <w:t xml:space="preserve">* </w:t>
      </w:r>
      <w:r w:rsidRPr="0027235A">
        <w:rPr>
          <w:rFonts w:ascii="GHEA Grapalat" w:hAnsi="GHEA Grapalat" w:cs="Sylfaen"/>
          <w:i/>
          <w:sz w:val="18"/>
          <w:szCs w:val="18"/>
          <w:lang w:val="pt-BR"/>
        </w:rPr>
        <w:t>Payment:</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subject to</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the amounts</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are presented in ascending order</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in order. If the contract is signed on the basis of Article 15, Part 6 of the RA Law "On Purchases", this schedule is completed and signed simultaneously with the agreement between the parties, as an integral part of it.</w:t>
      </w:r>
    </w:p>
    <w:p w:rsidR="006F7BB1" w:rsidRPr="0027235A" w:rsidRDefault="006F7BB1" w:rsidP="006F7BB1">
      <w:pPr>
        <w:rPr>
          <w:rFonts w:ascii="GHEA Grapalat" w:hAnsi="GHEA Grapalat"/>
          <w:i/>
          <w:sz w:val="18"/>
          <w:szCs w:val="18"/>
          <w:lang w:val="pt-BR"/>
        </w:rPr>
      </w:pPr>
      <w:r w:rsidRPr="0027235A">
        <w:rPr>
          <w:rFonts w:ascii="GHEA Grapalat" w:hAnsi="GHEA Grapalat" w:cs="Sylfaen"/>
          <w:i/>
          <w:sz w:val="18"/>
          <w:szCs w:val="18"/>
          <w:lang w:val="pt-BR"/>
        </w:rPr>
        <w:t>** in the invitation, the amounts are indicated as a percentage, and when signing the contract, instead of the percentage, a specific amount is indicated</w:t>
      </w:r>
    </w:p>
    <w:p w:rsidR="00071D1C" w:rsidRPr="006F7BB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587FFE" w:rsidRPr="00B9433E" w:rsidTr="00FC36EC">
        <w:trPr>
          <w:jc w:val="center"/>
        </w:trPr>
        <w:tc>
          <w:tcPr>
            <w:tcW w:w="4536" w:type="dxa"/>
          </w:tcPr>
          <w:p w:rsidR="00587FFE" w:rsidRDefault="00587FFE" w:rsidP="00FC36EC">
            <w:pPr>
              <w:spacing w:line="360" w:lineRule="auto"/>
              <w:jc w:val="center"/>
              <w:rPr>
                <w:rFonts w:ascii="GHEA Grapalat" w:hAnsi="GHEA Grapalat" w:cs="Sylfaen"/>
                <w:b/>
                <w:bCs/>
                <w:sz w:val="20"/>
                <w:szCs w:val="20"/>
                <w:lang w:val="nb-NO"/>
              </w:rPr>
            </w:pPr>
            <w:r w:rsidRPr="00236781">
              <w:rPr>
                <w:rFonts w:ascii="GHEA Grapalat" w:hAnsi="GHEA Grapalat" w:cs="Sylfaen"/>
                <w:b/>
                <w:bCs/>
                <w:color w:val="000000" w:themeColor="text1"/>
                <w:lang w:val="nb-NO"/>
              </w:rPr>
              <w:t>C:</w:t>
            </w:r>
            <w:r>
              <w:rPr>
                <w:rFonts w:ascii="GHEA Grapalat" w:hAnsi="GHEA Grapalat" w:cs="Sylfaen"/>
                <w:b/>
                <w:bCs/>
                <w:color w:val="000000" w:themeColor="text1"/>
                <w:lang w:val="hy-AM"/>
              </w:rPr>
              <w:t xml:space="preserve"> </w:t>
            </w:r>
            <w:r w:rsidRPr="00236781">
              <w:rPr>
                <w:rFonts w:ascii="GHEA Grapalat" w:hAnsi="GHEA Grapalat" w:cs="Sylfaen"/>
                <w:b/>
                <w:bCs/>
                <w:color w:val="000000" w:themeColor="text1"/>
                <w:lang w:val="nb-NO"/>
              </w:rPr>
              <w:t>N:</w:t>
            </w:r>
            <w:r>
              <w:rPr>
                <w:rFonts w:ascii="GHEA Grapalat" w:hAnsi="GHEA Grapalat" w:cs="Sylfaen"/>
                <w:b/>
                <w:bCs/>
                <w:color w:val="000000" w:themeColor="text1"/>
                <w:lang w:val="hy-AM"/>
              </w:rPr>
              <w:t xml:space="preserve"> </w:t>
            </w:r>
            <w:r w:rsidRPr="00236781">
              <w:rPr>
                <w:rFonts w:ascii="GHEA Grapalat" w:hAnsi="GHEA Grapalat" w:cs="Sylfaen"/>
                <w:b/>
                <w:bCs/>
                <w:color w:val="000000" w:themeColor="text1"/>
                <w:lang w:val="nb-NO"/>
              </w:rPr>
              <w:t>O</w:t>
            </w:r>
            <w:r>
              <w:rPr>
                <w:rFonts w:ascii="GHEA Grapalat" w:hAnsi="GHEA Grapalat" w:cs="Sylfaen"/>
                <w:b/>
                <w:bCs/>
                <w:color w:val="000000" w:themeColor="text1"/>
                <w:lang w:val="hy-AM"/>
              </w:rPr>
              <w:t xml:space="preserve"> </w:t>
            </w:r>
            <w:r w:rsidRPr="00236781">
              <w:rPr>
                <w:rFonts w:ascii="GHEA Grapalat" w:hAnsi="GHEA Grapalat" w:cs="Sylfaen"/>
                <w:b/>
                <w:bCs/>
                <w:color w:val="000000" w:themeColor="text1"/>
                <w:lang w:val="nb-NO"/>
              </w:rPr>
              <w:t>R:</w:t>
            </w:r>
            <w:r>
              <w:rPr>
                <w:rFonts w:ascii="GHEA Grapalat" w:hAnsi="GHEA Grapalat" w:cs="Sylfaen"/>
                <w:b/>
                <w:bCs/>
                <w:color w:val="000000" w:themeColor="text1"/>
                <w:lang w:val="hy-AM"/>
              </w:rPr>
              <w:t xml:space="preserve"> </w:t>
            </w:r>
            <w:r w:rsidRPr="00236781">
              <w:rPr>
                <w:rFonts w:ascii="GHEA Grapalat" w:hAnsi="GHEA Grapalat" w:cs="Sylfaen"/>
                <w:b/>
                <w:bCs/>
                <w:color w:val="000000" w:themeColor="text1"/>
                <w:lang w:val="nb-NO"/>
              </w:rPr>
              <w:t>D:</w:t>
            </w:r>
          </w:p>
          <w:p w:rsidR="00587FFE" w:rsidRPr="00B31C5B" w:rsidRDefault="00587FFE" w:rsidP="00FC36EC">
            <w:pPr>
              <w:spacing w:line="360" w:lineRule="auto"/>
              <w:jc w:val="center"/>
              <w:rPr>
                <w:rFonts w:ascii="GHEA Grapalat" w:hAnsi="GHEA Grapalat" w:cs="Sylfaen"/>
                <w:b/>
                <w:bCs/>
                <w:sz w:val="20"/>
                <w:szCs w:val="20"/>
                <w:lang w:val="nb-NO"/>
              </w:rPr>
            </w:pPr>
          </w:p>
          <w:p w:rsidR="00587FFE" w:rsidRPr="00B31C5B" w:rsidRDefault="00587FFE" w:rsidP="00FC36EC">
            <w:pPr>
              <w:rPr>
                <w:rFonts w:ascii="GHEA Grapalat" w:hAnsi="GHEA Grapalat"/>
                <w:sz w:val="20"/>
                <w:szCs w:val="20"/>
                <w:lang w:val="pt-BR"/>
              </w:rPr>
            </w:pPr>
          </w:p>
          <w:p w:rsidR="00587FFE" w:rsidRPr="0033063A" w:rsidRDefault="00587FFE" w:rsidP="00FC36EC">
            <w:pPr>
              <w:jc w:val="center"/>
              <w:rPr>
                <w:rFonts w:ascii="Cambria Math" w:hAnsi="Cambria Math"/>
                <w:sz w:val="22"/>
                <w:szCs w:val="22"/>
                <w:lang w:val="hy-AM"/>
              </w:rPr>
            </w:pPr>
            <w:r w:rsidRPr="00B31C5B">
              <w:rPr>
                <w:rFonts w:ascii="GHEA Grapalat" w:hAnsi="GHEA Grapalat"/>
                <w:sz w:val="20"/>
                <w:szCs w:val="20"/>
                <w:lang w:val="hy-AM"/>
              </w:rPr>
              <w:t>-------------------------------------</w:t>
            </w:r>
            <w:r w:rsidRPr="00B31C5B">
              <w:rPr>
                <w:rFonts w:ascii="GHEA Grapalat" w:hAnsi="GHEA Grapalat"/>
                <w:sz w:val="22"/>
                <w:szCs w:val="22"/>
                <w:lang w:val="hy-AM"/>
              </w:rPr>
              <w:t xml:space="preserve"> </w:t>
            </w:r>
          </w:p>
          <w:p w:rsidR="00587FFE" w:rsidRPr="00B31C5B" w:rsidRDefault="00587FFE" w:rsidP="00FC36EC">
            <w:pPr>
              <w:rPr>
                <w:rFonts w:ascii="GHEA Grapalat" w:hAnsi="GHEA Grapalat"/>
                <w:sz w:val="16"/>
                <w:szCs w:val="16"/>
                <w:lang w:val="pt-BR"/>
              </w:rPr>
            </w:pPr>
            <w:r w:rsidRPr="00B31C5B">
              <w:rPr>
                <w:rFonts w:ascii="GHEA Grapalat" w:hAnsi="GHEA Grapalat"/>
                <w:sz w:val="16"/>
                <w:szCs w:val="16"/>
                <w:lang w:val="pt-BR"/>
              </w:rPr>
              <w:t>(signature)</w:t>
            </w:r>
          </w:p>
          <w:p w:rsidR="00587FFE" w:rsidRPr="00B31C5B" w:rsidRDefault="00587FFE" w:rsidP="00FC36EC">
            <w:pPr>
              <w:rPr>
                <w:rFonts w:ascii="GHEA Grapalat" w:hAnsi="GHEA Grapalat"/>
                <w:sz w:val="20"/>
                <w:szCs w:val="20"/>
                <w:lang w:val="pt-BR"/>
              </w:rPr>
            </w:pPr>
            <w:r w:rsidRPr="00B31C5B">
              <w:rPr>
                <w:rFonts w:ascii="GHEA Grapalat" w:hAnsi="GHEA Grapalat"/>
                <w:sz w:val="16"/>
                <w:szCs w:val="16"/>
                <w:lang w:val="pt-BR"/>
              </w:rPr>
              <w:t>K.T.</w:t>
            </w:r>
          </w:p>
        </w:tc>
        <w:tc>
          <w:tcPr>
            <w:tcW w:w="760" w:type="dxa"/>
          </w:tcPr>
          <w:p w:rsidR="00587FFE" w:rsidRPr="00B31C5B" w:rsidRDefault="00587FFE" w:rsidP="00FC36EC">
            <w:pPr>
              <w:spacing w:line="360" w:lineRule="auto"/>
              <w:jc w:val="center"/>
              <w:rPr>
                <w:rFonts w:ascii="GHEA Grapalat" w:hAnsi="GHEA Grapalat"/>
                <w:sz w:val="20"/>
                <w:szCs w:val="20"/>
                <w:lang w:val="pt-BR"/>
              </w:rPr>
            </w:pPr>
          </w:p>
        </w:tc>
        <w:tc>
          <w:tcPr>
            <w:tcW w:w="4343" w:type="dxa"/>
          </w:tcPr>
          <w:p w:rsidR="00587FFE" w:rsidRDefault="00587FFE" w:rsidP="00FC36EC">
            <w:pPr>
              <w:spacing w:line="360" w:lineRule="auto"/>
              <w:jc w:val="center"/>
              <w:rPr>
                <w:rFonts w:ascii="GHEA Grapalat" w:hAnsi="GHEA Grapalat" w:cs="Sylfaen"/>
                <w:b/>
                <w:bCs/>
                <w:sz w:val="20"/>
                <w:szCs w:val="20"/>
                <w:lang w:val="pt-BR"/>
              </w:rPr>
            </w:pPr>
            <w:r w:rsidRPr="0027235A">
              <w:rPr>
                <w:rFonts w:ascii="GHEA Grapalat" w:hAnsi="GHEA Grapalat" w:cs="Sylfaen"/>
                <w:b/>
                <w:bCs/>
                <w:lang w:val="pt-BR"/>
              </w:rPr>
              <w:t>V:</w:t>
            </w:r>
            <w:r>
              <w:rPr>
                <w:rFonts w:ascii="GHEA Grapalat" w:hAnsi="GHEA Grapalat" w:cs="Sylfaen"/>
                <w:b/>
                <w:bCs/>
                <w:lang w:val="hy-AM"/>
              </w:rPr>
              <w:t xml:space="preserve"> </w:t>
            </w:r>
            <w:r w:rsidRPr="0027235A">
              <w:rPr>
                <w:rFonts w:ascii="GHEA Grapalat" w:hAnsi="GHEA Grapalat" w:cs="Sylfaen"/>
                <w:b/>
                <w:bCs/>
                <w:lang w:val="pt-BR"/>
              </w:rPr>
              <w:t>A:</w:t>
            </w:r>
            <w:r>
              <w:rPr>
                <w:rFonts w:ascii="GHEA Grapalat" w:hAnsi="GHEA Grapalat" w:cs="Sylfaen"/>
                <w:b/>
                <w:bCs/>
                <w:lang w:val="hy-AM"/>
              </w:rPr>
              <w:t xml:space="preserve"> </w:t>
            </w:r>
            <w:r w:rsidRPr="0027235A">
              <w:rPr>
                <w:rFonts w:ascii="GHEA Grapalat" w:hAnsi="GHEA Grapalat" w:cs="Sylfaen"/>
                <w:b/>
                <w:bCs/>
                <w:lang w:val="pt-BR"/>
              </w:rPr>
              <w:t>C:</w:t>
            </w:r>
            <w:r>
              <w:rPr>
                <w:rFonts w:ascii="GHEA Grapalat" w:hAnsi="GHEA Grapalat" w:cs="Sylfaen"/>
                <w:b/>
                <w:bCs/>
                <w:lang w:val="hy-AM"/>
              </w:rPr>
              <w:t xml:space="preserve"> </w:t>
            </w:r>
            <w:r w:rsidRPr="0027235A">
              <w:rPr>
                <w:rFonts w:ascii="GHEA Grapalat" w:hAnsi="GHEA Grapalat" w:cs="Sylfaen"/>
                <w:b/>
                <w:bCs/>
                <w:lang w:val="pt-BR"/>
              </w:rPr>
              <w:t>A:</w:t>
            </w:r>
            <w:r>
              <w:rPr>
                <w:rFonts w:ascii="GHEA Grapalat" w:hAnsi="GHEA Grapalat" w:cs="Sylfaen"/>
                <w:b/>
                <w:bCs/>
                <w:lang w:val="hy-AM"/>
              </w:rPr>
              <w:t xml:space="preserve"> </w:t>
            </w:r>
            <w:r w:rsidRPr="0027235A">
              <w:rPr>
                <w:rFonts w:ascii="GHEA Grapalat" w:hAnsi="GHEA Grapalat" w:cs="Sylfaen"/>
                <w:b/>
                <w:bCs/>
                <w:lang w:val="pt-BR"/>
              </w:rPr>
              <w:t>R:</w:t>
            </w:r>
            <w:r>
              <w:rPr>
                <w:rFonts w:ascii="GHEA Grapalat" w:hAnsi="GHEA Grapalat" w:cs="Sylfaen"/>
                <w:b/>
                <w:bCs/>
                <w:lang w:val="hy-AM"/>
              </w:rPr>
              <w:t xml:space="preserve"> </w:t>
            </w:r>
            <w:r w:rsidRPr="0027235A">
              <w:rPr>
                <w:rFonts w:ascii="GHEA Grapalat" w:hAnsi="GHEA Grapalat" w:cs="Sylfaen"/>
                <w:b/>
                <w:bCs/>
                <w:lang w:val="pt-BR"/>
              </w:rPr>
              <w:t>O</w:t>
            </w:r>
            <w:r>
              <w:rPr>
                <w:rFonts w:ascii="GHEA Grapalat" w:hAnsi="GHEA Grapalat" w:cs="Sylfaen"/>
                <w:b/>
                <w:bCs/>
                <w:lang w:val="hy-AM"/>
              </w:rPr>
              <w:t xml:space="preserve"> </w:t>
            </w:r>
            <w:r w:rsidRPr="0027235A">
              <w:rPr>
                <w:rFonts w:ascii="GHEA Grapalat" w:hAnsi="GHEA Grapalat" w:cs="Sylfaen"/>
                <w:b/>
                <w:bCs/>
                <w:lang w:val="pt-BR"/>
              </w:rPr>
              <w:t>G:</w:t>
            </w:r>
          </w:p>
          <w:p w:rsidR="00587FFE" w:rsidRPr="00B9433E" w:rsidRDefault="00587FFE" w:rsidP="00FC36EC">
            <w:pPr>
              <w:spacing w:line="360" w:lineRule="auto"/>
              <w:jc w:val="center"/>
              <w:rPr>
                <w:rFonts w:ascii="GHEA Grapalat" w:hAnsi="GHEA Grapalat" w:cs="Sylfaen"/>
                <w:b/>
                <w:bCs/>
                <w:sz w:val="20"/>
                <w:szCs w:val="20"/>
                <w:lang w:val="pt-BR"/>
              </w:rPr>
            </w:pPr>
          </w:p>
          <w:p w:rsidR="00587FFE" w:rsidRPr="00B9433E" w:rsidRDefault="00587FFE" w:rsidP="00FC36EC">
            <w:pPr>
              <w:jc w:val="center"/>
              <w:rPr>
                <w:rFonts w:ascii="GHEA Grapalat" w:hAnsi="GHEA Grapalat"/>
                <w:sz w:val="20"/>
                <w:szCs w:val="20"/>
                <w:lang w:val="pt-BR"/>
              </w:rPr>
            </w:pPr>
          </w:p>
          <w:p w:rsidR="00587FFE" w:rsidRPr="00B9433E" w:rsidRDefault="00587FFE" w:rsidP="00FC36EC">
            <w:pPr>
              <w:jc w:val="center"/>
              <w:rPr>
                <w:rFonts w:ascii="GHEA Grapalat" w:hAnsi="GHEA Grapalat"/>
                <w:sz w:val="20"/>
                <w:szCs w:val="20"/>
                <w:lang w:val="pt-BR"/>
              </w:rPr>
            </w:pPr>
            <w:r w:rsidRPr="00B9433E">
              <w:rPr>
                <w:rFonts w:ascii="GHEA Grapalat" w:hAnsi="GHEA Grapalat"/>
                <w:sz w:val="20"/>
                <w:szCs w:val="20"/>
                <w:lang w:val="pt-BR"/>
              </w:rPr>
              <w:t>-------------------------------------</w:t>
            </w:r>
          </w:p>
          <w:p w:rsidR="00587FFE" w:rsidRPr="00B31C5B" w:rsidRDefault="00587FFE" w:rsidP="00FC36EC">
            <w:pPr>
              <w:jc w:val="center"/>
              <w:rPr>
                <w:rFonts w:ascii="GHEA Grapalat" w:hAnsi="GHEA Grapalat"/>
                <w:sz w:val="16"/>
                <w:szCs w:val="16"/>
                <w:lang w:val="pt-BR"/>
              </w:rPr>
            </w:pPr>
            <w:r w:rsidRPr="00B31C5B">
              <w:rPr>
                <w:rFonts w:ascii="GHEA Grapalat" w:hAnsi="GHEA Grapalat"/>
                <w:sz w:val="16"/>
                <w:szCs w:val="16"/>
                <w:lang w:val="pt-BR"/>
              </w:rPr>
              <w:t>(signature)</w:t>
            </w:r>
          </w:p>
          <w:p w:rsidR="00587FFE" w:rsidRPr="00B9433E" w:rsidRDefault="00587FFE" w:rsidP="00FC36EC">
            <w:pPr>
              <w:rPr>
                <w:rFonts w:ascii="GHEA Grapalat" w:hAnsi="GHEA Grapalat"/>
                <w:sz w:val="20"/>
                <w:szCs w:val="20"/>
                <w:lang w:val="pt-BR"/>
              </w:rPr>
            </w:pPr>
            <w:r w:rsidRPr="00B31C5B">
              <w:rPr>
                <w:rFonts w:ascii="GHEA Grapalat" w:hAnsi="GHEA Grapalat"/>
                <w:sz w:val="16"/>
                <w:szCs w:val="16"/>
                <w:lang w:val="pt-BR"/>
              </w:rPr>
              <w:t>K.T.</w:t>
            </w:r>
          </w:p>
        </w:tc>
      </w:tr>
    </w:tbl>
    <w:p w:rsidR="00587FFE" w:rsidRDefault="00587FFE" w:rsidP="00EF3662">
      <w:pPr>
        <w:jc w:val="center"/>
        <w:rPr>
          <w:rFonts w:ascii="GHEA Grapalat" w:hAnsi="GHEA Grapalat"/>
          <w:sz w:val="20"/>
          <w:lang w:val="es-ES"/>
        </w:rPr>
      </w:pPr>
    </w:p>
    <w:p w:rsidR="00071D1C" w:rsidRPr="0027235A" w:rsidRDefault="00071D1C" w:rsidP="00EF3662">
      <w:pPr>
        <w:jc w:val="right"/>
        <w:rPr>
          <w:rFonts w:ascii="GHEA Grapalat" w:hAnsi="GHEA Grapalat"/>
          <w:sz w:val="20"/>
          <w:lang w:val="es-ES"/>
        </w:rPr>
      </w:pPr>
    </w:p>
    <w:p w:rsidR="00071D1C" w:rsidRPr="005E1F72" w:rsidRDefault="00071D1C" w:rsidP="00EF3662">
      <w:pPr>
        <w:rPr>
          <w:rFonts w:ascii="GHEA Grapalat" w:hAnsi="GHEA Grapalat"/>
          <w:sz w:val="20"/>
          <w:lang w:val="ru-RU"/>
        </w:rPr>
        <w:sectPr w:rsidR="00071D1C" w:rsidRPr="005E1F72" w:rsidSect="009E7BBE">
          <w:footnotePr>
            <w:pos w:val="beneathText"/>
          </w:footnotePr>
          <w:pgSz w:w="16838" w:h="11906" w:orient="landscape" w:code="9"/>
          <w:pgMar w:top="662" w:right="533" w:bottom="1138" w:left="720" w:header="562" w:footer="562" w:gutter="0"/>
          <w:cols w:space="720"/>
        </w:sectPr>
      </w:pPr>
    </w:p>
    <w:p w:rsidR="00071D1C" w:rsidRPr="005E1F72" w:rsidRDefault="00071D1C" w:rsidP="00EF3662">
      <w:pPr>
        <w:rPr>
          <w:rFonts w:ascii="GHEA Grapalat" w:hAnsi="GHEA Grapalat"/>
          <w:sz w:val="20"/>
          <w:lang w:val="ru-RU"/>
        </w:rPr>
      </w:pPr>
    </w:p>
    <w:p w:rsidR="00071D1C" w:rsidRPr="00F32F71" w:rsidRDefault="00071D1C" w:rsidP="00EF3662">
      <w:pPr>
        <w:jc w:val="right"/>
        <w:rPr>
          <w:rFonts w:ascii="GHEA Grapalat" w:hAnsi="GHEA Grapalat"/>
          <w:i/>
          <w:sz w:val="18"/>
          <w:lang w:val="ru-RU"/>
        </w:rPr>
      </w:pPr>
      <w:r w:rsidRPr="005E1F72">
        <w:rPr>
          <w:rFonts w:ascii="GHEA Grapalat" w:hAnsi="GHEA Grapalat"/>
          <w:i/>
          <w:sz w:val="18"/>
          <w:lang w:val="hy-AM"/>
        </w:rPr>
        <w:t xml:space="preserve">Appendix N </w:t>
      </w:r>
      <w:r w:rsidRPr="00F32F71">
        <w:rPr>
          <w:rFonts w:ascii="GHEA Grapalat" w:hAnsi="GHEA Grapalat"/>
          <w:i/>
          <w:sz w:val="18"/>
          <w:lang w:val="ru-RU"/>
        </w:rPr>
        <w:t>3</w:t>
      </w:r>
    </w:p>
    <w:p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 20 years sealed</w:t>
      </w:r>
    </w:p>
    <w:p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contract code</w:t>
      </w:r>
    </w:p>
    <w:p w:rsidR="00071D1C" w:rsidRPr="00F32F71" w:rsidRDefault="00071D1C" w:rsidP="00EF3662">
      <w:pPr>
        <w:ind w:left="-142" w:firstLine="142"/>
        <w:jc w:val="center"/>
        <w:rPr>
          <w:rFonts w:ascii="GHEA Grapalat" w:hAnsi="GHEA Grapalat" w:cs="Sylfaen"/>
          <w:b/>
          <w:lang w:val="ru-RU"/>
        </w:rPr>
      </w:pPr>
    </w:p>
    <w:p w:rsidR="0038400D" w:rsidRPr="00F32F71"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546"/>
        <w:gridCol w:w="5204"/>
      </w:tblGrid>
      <w:tr w:rsidR="0038400D" w:rsidRPr="00F91C77" w:rsidTr="007A2020">
        <w:trPr>
          <w:tblCellSpacing w:w="7" w:type="dxa"/>
          <w:jc w:val="center"/>
        </w:trPr>
        <w:tc>
          <w:tcPr>
            <w:tcW w:w="0" w:type="auto"/>
            <w:vAlign w:val="center"/>
          </w:tcPr>
          <w:p w:rsidR="0038400D" w:rsidRPr="005E1F72" w:rsidRDefault="003C78F2" w:rsidP="007A2020">
            <w:pPr>
              <w:jc w:val="center"/>
              <w:rPr>
                <w:rFonts w:ascii="GHEA Grapalat" w:hAnsi="GHEA Grapalat"/>
                <w:iCs/>
                <w:color w:val="000000"/>
                <w:sz w:val="21"/>
                <w:szCs w:val="21"/>
                <w:lang w:val="pt-BR"/>
              </w:rPr>
            </w:pPr>
            <w:r>
              <w:rPr>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5E1F72">
              <w:rPr>
                <w:rFonts w:ascii="GHEA Grapalat" w:hAnsi="GHEA Grapalat"/>
                <w:iCs/>
                <w:color w:val="000000"/>
                <w:sz w:val="21"/>
                <w:szCs w:val="21"/>
              </w:rPr>
              <w:t>of the contract</w:t>
            </w:r>
            <w:r w:rsidR="0038400D" w:rsidRPr="005E1F72">
              <w:rPr>
                <w:rFonts w:ascii="GHEA Grapalat" w:hAnsi="GHEA Grapalat"/>
                <w:iCs/>
                <w:color w:val="000000"/>
                <w:sz w:val="21"/>
                <w:szCs w:val="21"/>
                <w:lang w:val="pt-BR"/>
              </w:rPr>
              <w:t xml:space="preserve"> </w:t>
            </w:r>
            <w:r w:rsidR="0038400D" w:rsidRPr="005E1F72">
              <w:rPr>
                <w:rFonts w:ascii="GHEA Grapalat" w:hAnsi="GHEA Grapalat"/>
                <w:iCs/>
                <w:color w:val="000000"/>
                <w:sz w:val="21"/>
                <w:szCs w:val="21"/>
              </w:rPr>
              <w:t>side</w:t>
            </w:r>
            <w:r w:rsidR="0038400D" w:rsidRPr="005E1F72">
              <w:rPr>
                <w:rFonts w:ascii="GHEA Grapalat" w:hAnsi="GHEA Grapalat"/>
                <w:iCs/>
                <w:color w:val="000000"/>
                <w:sz w:val="21"/>
                <w:szCs w:val="21"/>
                <w:lang w:val="pt-BR"/>
              </w:rPr>
              <w:t xml:space="preserve"> </w:t>
            </w:r>
          </w:p>
          <w:p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w:t>
            </w:r>
          </w:p>
          <w:p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w:t>
            </w:r>
          </w:p>
          <w:p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location</w:t>
            </w:r>
            <w:r w:rsidRPr="005E1F72">
              <w:rPr>
                <w:rFonts w:ascii="GHEA Grapalat" w:hAnsi="GHEA Grapalat"/>
                <w:iCs/>
                <w:color w:val="000000"/>
                <w:sz w:val="21"/>
                <w:szCs w:val="21"/>
                <w:lang w:val="pt-BR"/>
              </w:rPr>
              <w:t xml:space="preserve"> </w:t>
            </w:r>
            <w:r w:rsidRPr="005E1F72">
              <w:rPr>
                <w:rFonts w:ascii="GHEA Grapalat" w:hAnsi="GHEA Grapalat"/>
                <w:iCs/>
                <w:color w:val="000000"/>
                <w:sz w:val="21"/>
                <w:szCs w:val="21"/>
              </w:rPr>
              <w:t xml:space="preserve">place </w:t>
            </w:r>
            <w:r w:rsidRPr="005E1F72">
              <w:rPr>
                <w:rFonts w:ascii="GHEA Grapalat" w:hAnsi="GHEA Grapalat"/>
                <w:iCs/>
                <w:color w:val="000000"/>
                <w:sz w:val="21"/>
                <w:szCs w:val="21"/>
                <w:lang w:val="pt-BR"/>
              </w:rPr>
              <w:t>______________</w:t>
            </w:r>
          </w:p>
          <w:p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 xml:space="preserve">hh </w:t>
            </w:r>
            <w:r w:rsidRPr="005E1F72">
              <w:rPr>
                <w:rFonts w:ascii="GHEA Grapalat" w:hAnsi="GHEA Grapalat"/>
                <w:iCs/>
                <w:color w:val="000000"/>
                <w:sz w:val="21"/>
                <w:szCs w:val="21"/>
                <w:lang w:val="pt-BR"/>
              </w:rPr>
              <w:t>_________________________</w:t>
            </w:r>
          </w:p>
          <w:p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 xml:space="preserve">hhhh </w:t>
            </w:r>
            <w:r w:rsidRPr="005E1F72">
              <w:rPr>
                <w:rFonts w:ascii="GHEA Grapalat" w:hAnsi="GHEA Grapalat"/>
                <w:iCs/>
                <w:color w:val="000000"/>
                <w:sz w:val="21"/>
                <w:szCs w:val="21"/>
                <w:lang w:val="pt-BR"/>
              </w:rPr>
              <w:t>_______________________</w:t>
            </w:r>
          </w:p>
        </w:tc>
        <w:tc>
          <w:tcPr>
            <w:tcW w:w="0" w:type="auto"/>
            <w:vAlign w:val="center"/>
          </w:tcPr>
          <w:p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Client:</w:t>
            </w:r>
          </w:p>
          <w:p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________________________________</w:t>
            </w:r>
          </w:p>
          <w:p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________________________________</w:t>
            </w:r>
          </w:p>
          <w:p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location</w:t>
            </w:r>
            <w:r w:rsidRPr="005E1F72">
              <w:rPr>
                <w:rFonts w:ascii="GHEA Grapalat" w:hAnsi="GHEA Grapalat"/>
                <w:iCs/>
                <w:color w:val="000000"/>
                <w:sz w:val="21"/>
                <w:szCs w:val="21"/>
                <w:lang w:val="pt-BR"/>
              </w:rPr>
              <w:t xml:space="preserve"> </w:t>
            </w:r>
            <w:r w:rsidRPr="005E1F72">
              <w:rPr>
                <w:rFonts w:ascii="GHEA Grapalat" w:hAnsi="GHEA Grapalat"/>
                <w:iCs/>
                <w:color w:val="000000"/>
                <w:sz w:val="21"/>
                <w:szCs w:val="21"/>
              </w:rPr>
              <w:t xml:space="preserve">place </w:t>
            </w:r>
            <w:r w:rsidRPr="005E1F72">
              <w:rPr>
                <w:rFonts w:ascii="GHEA Grapalat" w:hAnsi="GHEA Grapalat"/>
                <w:iCs/>
                <w:color w:val="000000"/>
                <w:sz w:val="21"/>
                <w:szCs w:val="21"/>
                <w:lang w:val="pt-BR"/>
              </w:rPr>
              <w:t>_________________</w:t>
            </w:r>
          </w:p>
          <w:p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 xml:space="preserve">hh </w:t>
            </w:r>
            <w:r w:rsidRPr="005E1F72">
              <w:rPr>
                <w:rFonts w:ascii="GHEA Grapalat" w:hAnsi="GHEA Grapalat"/>
                <w:iCs/>
                <w:color w:val="000000"/>
                <w:sz w:val="21"/>
                <w:szCs w:val="21"/>
                <w:lang w:val="pt-BR"/>
              </w:rPr>
              <w:t>____________________________</w:t>
            </w:r>
          </w:p>
          <w:p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 xml:space="preserve">hhhh </w:t>
            </w:r>
            <w:r w:rsidRPr="005E1F72">
              <w:rPr>
                <w:rFonts w:ascii="GHEA Grapalat" w:hAnsi="GHEA Grapalat"/>
                <w:iCs/>
                <w:color w:val="000000"/>
                <w:sz w:val="21"/>
                <w:szCs w:val="21"/>
                <w:lang w:val="pt-BR"/>
              </w:rPr>
              <w:t>___________________________</w:t>
            </w:r>
          </w:p>
        </w:tc>
      </w:tr>
    </w:tbl>
    <w:p w:rsidR="0038400D" w:rsidRPr="005E1F72" w:rsidRDefault="0038400D" w:rsidP="0038400D">
      <w:pPr>
        <w:ind w:firstLine="375"/>
        <w:rPr>
          <w:rFonts w:ascii="Arial" w:hAnsi="Arial" w:cs="Arial"/>
          <w:iCs/>
          <w:color w:val="000000"/>
          <w:sz w:val="21"/>
          <w:szCs w:val="21"/>
          <w:lang w:val="pt-BR"/>
        </w:rPr>
      </w:pPr>
      <w:r w:rsidRPr="005E1F72">
        <w:rPr>
          <w:rFonts w:ascii="Arial" w:hAnsi="Arial" w:cs="Arial"/>
          <w:iCs/>
          <w:color w:val="000000"/>
          <w:sz w:val="21"/>
          <w:szCs w:val="21"/>
          <w:lang w:val="pt-BR"/>
        </w:rPr>
        <w:t>  </w:t>
      </w:r>
    </w:p>
    <w:p w:rsidR="0038400D" w:rsidRPr="005E1F72" w:rsidRDefault="0038400D" w:rsidP="0038400D">
      <w:pPr>
        <w:ind w:firstLine="375"/>
        <w:rPr>
          <w:rFonts w:ascii="GHEA Grapalat" w:hAnsi="GHEA Grapalat"/>
          <w:iCs/>
          <w:color w:val="000000"/>
          <w:sz w:val="15"/>
          <w:szCs w:val="21"/>
          <w:lang w:val="pt-BR"/>
        </w:rPr>
      </w:pPr>
    </w:p>
    <w:p w:rsidR="0038400D" w:rsidRPr="005E1F72" w:rsidRDefault="0038400D" w:rsidP="0038400D">
      <w:pPr>
        <w:ind w:firstLine="375"/>
        <w:jc w:val="center"/>
        <w:rPr>
          <w:rFonts w:ascii="GHEA Grapalat" w:hAnsi="GHEA Grapalat"/>
          <w:iCs/>
          <w:color w:val="000000"/>
          <w:sz w:val="22"/>
          <w:szCs w:val="22"/>
          <w:lang w:val="pt-BR"/>
        </w:rPr>
      </w:pPr>
      <w:r w:rsidRPr="005E1F72">
        <w:rPr>
          <w:rFonts w:ascii="GHEA Grapalat" w:hAnsi="GHEA Grapalat"/>
          <w:b/>
          <w:bCs/>
          <w:iCs/>
          <w:color w:val="000000"/>
          <w:sz w:val="22"/>
          <w:szCs w:val="22"/>
        </w:rPr>
        <w:t xml:space="preserve">PROTOCOL </w:t>
      </w:r>
      <w:r w:rsidRPr="005E1F72">
        <w:rPr>
          <w:rFonts w:ascii="GHEA Grapalat" w:hAnsi="GHEA Grapalat"/>
          <w:b/>
          <w:bCs/>
          <w:iCs/>
          <w:color w:val="000000"/>
          <w:sz w:val="22"/>
          <w:szCs w:val="22"/>
          <w:lang w:val="pt-BR"/>
        </w:rPr>
        <w:t>N:</w:t>
      </w:r>
    </w:p>
    <w:p w:rsidR="0038400D" w:rsidRPr="005E1F72" w:rsidRDefault="0038400D" w:rsidP="0038400D">
      <w:pPr>
        <w:ind w:firstLine="375"/>
        <w:jc w:val="center"/>
        <w:rPr>
          <w:rFonts w:ascii="GHEA Grapalat" w:hAnsi="GHEA Grapalat"/>
          <w:b/>
          <w:bCs/>
          <w:iCs/>
          <w:color w:val="000000"/>
          <w:sz w:val="22"/>
          <w:szCs w:val="22"/>
          <w:lang w:val="pt-BR"/>
        </w:rPr>
      </w:pPr>
      <w:r w:rsidRPr="005E1F72">
        <w:rPr>
          <w:rFonts w:ascii="GHEA Grapalat" w:hAnsi="GHEA Grapalat"/>
          <w:b/>
          <w:bCs/>
          <w:iCs/>
          <w:color w:val="000000"/>
          <w:sz w:val="22"/>
          <w:szCs w:val="22"/>
        </w:rPr>
        <w:t>CONTRACT</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OR:</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THAT</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MI:</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 xml:space="preserve">PART </w:t>
      </w:r>
      <w:r w:rsidRPr="005E1F72">
        <w:rPr>
          <w:rFonts w:ascii="GHEA Grapalat" w:hAnsi="GHEA Grapalat"/>
          <w:b/>
          <w:bCs/>
          <w:iCs/>
          <w:color w:val="000000"/>
          <w:sz w:val="22"/>
          <w:szCs w:val="22"/>
          <w:lang w:val="pt-BR"/>
        </w:rPr>
        <w:t>PERFORMANCE RESULTS</w:t>
      </w:r>
    </w:p>
    <w:p w:rsidR="0038400D" w:rsidRPr="005E1F72" w:rsidRDefault="0038400D" w:rsidP="0038400D">
      <w:pPr>
        <w:ind w:firstLine="375"/>
        <w:jc w:val="center"/>
        <w:rPr>
          <w:rFonts w:ascii="Arial Unicode" w:hAnsi="Arial Unicode"/>
          <w:iCs/>
          <w:color w:val="000000"/>
          <w:sz w:val="22"/>
          <w:szCs w:val="22"/>
          <w:lang w:val="pt-BR"/>
        </w:rPr>
      </w:pPr>
      <w:r w:rsidRPr="005E1F72">
        <w:rPr>
          <w:rFonts w:ascii="GHEA Grapalat" w:hAnsi="GHEA Grapalat"/>
          <w:b/>
          <w:bCs/>
          <w:iCs/>
          <w:color w:val="000000"/>
          <w:sz w:val="22"/>
          <w:szCs w:val="22"/>
        </w:rPr>
        <w:t xml:space="preserve">RECEPTION </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ACCEPTANCE</w:t>
      </w:r>
    </w:p>
    <w:p w:rsidR="0038400D" w:rsidRPr="005E1F72" w:rsidRDefault="0038400D" w:rsidP="0038400D">
      <w:pPr>
        <w:pStyle w:val="a3"/>
        <w:spacing w:line="240" w:lineRule="auto"/>
        <w:ind w:firstLine="0"/>
        <w:jc w:val="center"/>
        <w:rPr>
          <w:b/>
          <w:bCs/>
          <w:iCs/>
          <w:lang w:val="es-ES"/>
        </w:rPr>
      </w:pPr>
    </w:p>
    <w:p w:rsidR="0038400D" w:rsidRPr="005E1F72" w:rsidRDefault="0038400D" w:rsidP="0038400D">
      <w:pPr>
        <w:pStyle w:val="a3"/>
        <w:spacing w:line="240" w:lineRule="auto"/>
        <w:ind w:firstLine="540"/>
        <w:rPr>
          <w:iCs/>
          <w:lang w:val="es-ES"/>
        </w:rPr>
      </w:pPr>
      <w:r w:rsidRPr="005E1F72">
        <w:rPr>
          <w:rFonts w:ascii="GHEA Grapalat" w:hAnsi="GHEA Grapalat"/>
          <w:color w:val="000000"/>
          <w:sz w:val="21"/>
          <w:szCs w:val="21"/>
          <w:lang w:val="es-ES" w:eastAsia="ru-RU"/>
        </w:rPr>
        <w:t>" " " "</w:t>
      </w:r>
      <w:r w:rsidRPr="005E1F72">
        <w:rPr>
          <w:iCs/>
          <w:lang w:val="es-ES"/>
        </w:rPr>
        <w:t xml:space="preserve">  </w:t>
      </w:r>
      <w:r w:rsidRPr="005E1F72">
        <w:rPr>
          <w:rFonts w:ascii="GHEA Grapalat" w:hAnsi="GHEA Grapalat"/>
          <w:color w:val="000000"/>
          <w:sz w:val="21"/>
          <w:szCs w:val="21"/>
          <w:lang w:val="es-ES" w:eastAsia="ru-RU"/>
        </w:rPr>
        <w:t xml:space="preserve">20 </w:t>
      </w:r>
      <w:r w:rsidRPr="005E1F72">
        <w:rPr>
          <w:rFonts w:ascii="GHEA Grapalat" w:hAnsi="GHEA Grapalat"/>
          <w:color w:val="000000"/>
          <w:sz w:val="21"/>
          <w:szCs w:val="21"/>
          <w:lang w:eastAsia="ru-RU"/>
        </w:rPr>
        <w:t>years</w:t>
      </w:r>
      <w:r w:rsidRPr="005E1F72">
        <w:rPr>
          <w:rFonts w:ascii="GHEA Grapalat" w:hAnsi="GHEA Grapalat"/>
          <w:color w:val="000000"/>
          <w:sz w:val="21"/>
          <w:szCs w:val="21"/>
          <w:lang w:val="es-ES" w:eastAsia="ru-RU"/>
        </w:rPr>
        <w:t>​</w:t>
      </w:r>
    </w:p>
    <w:p w:rsidR="0038400D" w:rsidRPr="005E1F72" w:rsidRDefault="0038400D" w:rsidP="0038400D">
      <w:pPr>
        <w:pStyle w:val="a3"/>
        <w:spacing w:line="240" w:lineRule="auto"/>
        <w:ind w:firstLine="0"/>
        <w:rPr>
          <w:iCs/>
          <w:lang w:val="es-ES"/>
        </w:rPr>
      </w:pPr>
    </w:p>
    <w:p w:rsidR="0038400D" w:rsidRPr="005E1F72" w:rsidRDefault="0038400D" w:rsidP="0038400D">
      <w:pPr>
        <w:pStyle w:val="af4"/>
        <w:spacing w:before="0" w:beforeAutospacing="0" w:after="0" w:afterAutospacing="0"/>
        <w:rPr>
          <w:rFonts w:ascii="GHEA Grapalat" w:hAnsi="GHEA Grapalat"/>
          <w:color w:val="000000"/>
          <w:sz w:val="21"/>
          <w:szCs w:val="21"/>
          <w:lang w:val="es-ES"/>
        </w:rPr>
      </w:pPr>
      <w:r w:rsidRPr="005E1F72">
        <w:rPr>
          <w:rFonts w:ascii="GHEA Grapalat" w:hAnsi="GHEA Grapalat"/>
          <w:color w:val="000000"/>
          <w:sz w:val="21"/>
          <w:szCs w:val="21"/>
        </w:rPr>
        <w:t xml:space="preserve">Name of the contract </w:t>
      </w:r>
      <w:r w:rsidRPr="005E1F72">
        <w:rPr>
          <w:rFonts w:ascii="GHEA Grapalat" w:hAnsi="GHEA Grapalat"/>
          <w:color w:val="000000"/>
          <w:sz w:val="21"/>
          <w:szCs w:val="21"/>
          <w:lang w:val="es-ES"/>
        </w:rPr>
        <w:t xml:space="preserve">/ </w:t>
      </w:r>
      <w:proofErr w:type="gramStart"/>
      <w:r w:rsidRPr="005E1F72">
        <w:rPr>
          <w:rFonts w:ascii="GHEA Grapalat" w:hAnsi="GHEA Grapalat"/>
          <w:color w:val="000000"/>
          <w:sz w:val="21"/>
          <w:szCs w:val="21"/>
        </w:rPr>
        <w:t xml:space="preserve">hereinafter </w:t>
      </w:r>
      <w:r w:rsidRPr="005E1F72">
        <w:rPr>
          <w:rFonts w:ascii="GHEA Grapalat" w:hAnsi="GHEA Grapalat"/>
          <w:color w:val="000000"/>
          <w:sz w:val="21"/>
          <w:szCs w:val="21"/>
          <w:lang w:val="es-ES"/>
        </w:rPr>
        <w:t>:</w:t>
      </w:r>
      <w:proofErr w:type="gramEnd"/>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 xml:space="preserve">Contract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 xml:space="preserve">name </w:t>
      </w:r>
      <w:r w:rsidRPr="005E1F72">
        <w:rPr>
          <w:rFonts w:ascii="GHEA Grapalat" w:hAnsi="GHEA Grapalat"/>
          <w:color w:val="000000"/>
          <w:sz w:val="21"/>
          <w:szCs w:val="21"/>
          <w:lang w:val="es-ES"/>
        </w:rPr>
        <w:t>: ____________________________________________________________________________________________</w:t>
      </w:r>
    </w:p>
    <w:p w:rsidR="0038400D" w:rsidRPr="005E1F72" w:rsidRDefault="0038400D" w:rsidP="0038400D">
      <w:pPr>
        <w:pStyle w:val="af4"/>
        <w:spacing w:before="0" w:beforeAutospacing="0" w:after="0" w:afterAutospacing="0"/>
        <w:rPr>
          <w:rFonts w:ascii="GHEA Grapalat" w:hAnsi="GHEA Grapalat"/>
          <w:color w:val="000000"/>
          <w:sz w:val="21"/>
          <w:szCs w:val="21"/>
          <w:lang w:val="es-ES"/>
        </w:rPr>
      </w:pPr>
      <w:r w:rsidRPr="005E1F72">
        <w:rPr>
          <w:rFonts w:ascii="GHEA Grapalat" w:hAnsi="GHEA Grapalat"/>
          <w:color w:val="000000"/>
          <w:sz w:val="21"/>
          <w:szCs w:val="21"/>
        </w:rPr>
        <w:t>of the contract</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sealing</w:t>
      </w:r>
      <w:r w:rsidRPr="005E1F72">
        <w:rPr>
          <w:rFonts w:ascii="GHEA Grapalat" w:hAnsi="GHEA Grapalat"/>
          <w:color w:val="000000"/>
          <w:sz w:val="21"/>
          <w:szCs w:val="21"/>
          <w:lang w:val="es-ES"/>
        </w:rPr>
        <w:t xml:space="preserve"> </w:t>
      </w:r>
      <w:proofErr w:type="gramStart"/>
      <w:r w:rsidRPr="005E1F72">
        <w:rPr>
          <w:rFonts w:ascii="GHEA Grapalat" w:hAnsi="GHEA Grapalat"/>
          <w:color w:val="000000"/>
          <w:sz w:val="21"/>
          <w:szCs w:val="21"/>
        </w:rPr>
        <w:t xml:space="preserve">date </w:t>
      </w:r>
      <w:r w:rsidRPr="005E1F72">
        <w:rPr>
          <w:rFonts w:ascii="GHEA Grapalat" w:hAnsi="GHEA Grapalat"/>
          <w:color w:val="000000"/>
          <w:sz w:val="21"/>
          <w:szCs w:val="21"/>
          <w:lang w:val="es-ES"/>
        </w:rPr>
        <w:t>:</w:t>
      </w:r>
      <w:proofErr w:type="gramEnd"/>
      <w:r w:rsidRPr="005E1F72">
        <w:rPr>
          <w:rFonts w:ascii="GHEA Grapalat" w:hAnsi="GHEA Grapalat"/>
          <w:color w:val="000000"/>
          <w:sz w:val="21"/>
          <w:szCs w:val="21"/>
          <w:lang w:val="es-ES"/>
        </w:rPr>
        <w:t xml:space="preserve"> "____" "__________________ " </w:t>
      </w:r>
      <w:r w:rsidRPr="005E1F72">
        <w:rPr>
          <w:rFonts w:ascii="GHEA Grapalat" w:hAnsi="GHEA Grapalat"/>
          <w:color w:val="000000"/>
          <w:sz w:val="21"/>
          <w:szCs w:val="21"/>
        </w:rPr>
        <w:t>20</w:t>
      </w:r>
    </w:p>
    <w:p w:rsidR="0038400D" w:rsidRPr="005E1F72" w:rsidRDefault="0038400D" w:rsidP="0038400D">
      <w:pPr>
        <w:pStyle w:val="af4"/>
        <w:spacing w:before="0" w:beforeAutospacing="0" w:after="0" w:afterAutospacing="0"/>
        <w:rPr>
          <w:rFonts w:ascii="GHEA Grapalat" w:hAnsi="GHEA Grapalat"/>
          <w:color w:val="000000"/>
          <w:sz w:val="21"/>
          <w:szCs w:val="21"/>
          <w:lang w:val="es-ES"/>
        </w:rPr>
      </w:pPr>
      <w:r w:rsidRPr="005E1F72">
        <w:rPr>
          <w:rFonts w:ascii="GHEA Grapalat" w:hAnsi="GHEA Grapalat"/>
          <w:color w:val="000000"/>
          <w:sz w:val="21"/>
          <w:szCs w:val="21"/>
        </w:rPr>
        <w:t>of the contract</w:t>
      </w:r>
      <w:r w:rsidRPr="005E1F72">
        <w:rPr>
          <w:rFonts w:ascii="GHEA Grapalat" w:hAnsi="GHEA Grapalat"/>
          <w:color w:val="000000"/>
          <w:sz w:val="21"/>
          <w:szCs w:val="21"/>
          <w:lang w:val="es-ES"/>
        </w:rPr>
        <w:t xml:space="preserve"> </w:t>
      </w:r>
      <w:proofErr w:type="gramStart"/>
      <w:r w:rsidRPr="005E1F72">
        <w:rPr>
          <w:rFonts w:ascii="GHEA Grapalat" w:hAnsi="GHEA Grapalat"/>
          <w:color w:val="000000"/>
          <w:sz w:val="21"/>
          <w:szCs w:val="21"/>
        </w:rPr>
        <w:t xml:space="preserve">number </w:t>
      </w:r>
      <w:r w:rsidRPr="005E1F72">
        <w:rPr>
          <w:rFonts w:ascii="GHEA Grapalat" w:hAnsi="GHEA Grapalat"/>
          <w:color w:val="000000"/>
          <w:sz w:val="21"/>
          <w:szCs w:val="21"/>
          <w:lang w:val="es-ES"/>
        </w:rPr>
        <w:t>:</w:t>
      </w:r>
      <w:proofErr w:type="gramEnd"/>
      <w:r w:rsidRPr="005E1F72">
        <w:rPr>
          <w:rFonts w:ascii="GHEA Grapalat" w:hAnsi="GHEA Grapalat"/>
          <w:color w:val="000000"/>
          <w:sz w:val="21"/>
          <w:szCs w:val="21"/>
          <w:lang w:val="es-ES"/>
        </w:rPr>
        <w:t xml:space="preserve"> __________</w:t>
      </w:r>
    </w:p>
    <w:p w:rsidR="0038400D" w:rsidRPr="005E1F72" w:rsidRDefault="0038400D" w:rsidP="006C1D25">
      <w:pPr>
        <w:jc w:val="both"/>
        <w:rPr>
          <w:rFonts w:ascii="GHEA Grapalat" w:hAnsi="GHEA Grapalat" w:cs="Sylfaen"/>
          <w:iCs/>
          <w:lang w:val="es-ES"/>
        </w:rPr>
      </w:pPr>
      <w:r w:rsidRPr="005E1F72">
        <w:rPr>
          <w:rFonts w:ascii="GHEA Grapalat" w:hAnsi="GHEA Grapalat"/>
          <w:iCs/>
          <w:color w:val="000000"/>
          <w:sz w:val="21"/>
          <w:szCs w:val="21"/>
        </w:rPr>
        <w:t>Client:</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and:</w:t>
      </w:r>
      <w:r w:rsidRPr="005E1F72">
        <w:rPr>
          <w:rFonts w:ascii="GHEA Grapalat" w:hAnsi="GHEA Grapalat"/>
          <w:iCs/>
          <w:color w:val="000000"/>
          <w:sz w:val="21"/>
          <w:szCs w:val="21"/>
          <w:lang w:val="es-ES"/>
        </w:rPr>
        <w:t xml:space="preserve">  </w:t>
      </w:r>
      <w:r w:rsidRPr="005E1F72">
        <w:rPr>
          <w:rFonts w:ascii="GHEA Grapalat" w:hAnsi="GHEA Grapalat"/>
          <w:color w:val="000000"/>
          <w:sz w:val="21"/>
          <w:szCs w:val="21"/>
        </w:rPr>
        <w:t>of the contract</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 xml:space="preserve">the </w:t>
      </w:r>
      <w:proofErr w:type="gramStart"/>
      <w:r w:rsidRPr="005E1F72">
        <w:rPr>
          <w:rFonts w:ascii="GHEA Grapalat" w:hAnsi="GHEA Grapalat"/>
          <w:color w:val="000000"/>
          <w:sz w:val="21"/>
          <w:szCs w:val="21"/>
        </w:rPr>
        <w:t>side</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basis</w:t>
      </w:r>
      <w:proofErr w:type="gramEnd"/>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accepting</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of the contract</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performance</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regarding</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20:00</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year invoice </w:t>
      </w:r>
      <w:r w:rsidRPr="005E1F72">
        <w:rPr>
          <w:rFonts w:ascii="GHEA Grapalat" w:hAnsi="GHEA Grapalat"/>
          <w:color w:val="000000"/>
          <w:sz w:val="21"/>
          <w:szCs w:val="21"/>
          <w:lang w:val="es-ES"/>
        </w:rPr>
        <w:t xml:space="preserve">N ___ </w:t>
      </w:r>
      <w:r w:rsidRPr="005E1F72">
        <w:rPr>
          <w:rFonts w:ascii="GHEA Grapalat" w:hAnsi="GHEA Grapalat"/>
          <w:color w:val="000000"/>
          <w:sz w:val="21"/>
          <w:szCs w:val="21"/>
          <w:lang w:val="hy-AM"/>
        </w:rPr>
        <w:t xml:space="preserve">written off , </w:t>
      </w:r>
      <w:r w:rsidRPr="005E1F72">
        <w:rPr>
          <w:rFonts w:ascii="GHEA Grapalat" w:hAnsi="GHEA Grapalat"/>
          <w:color w:val="000000"/>
          <w:sz w:val="21"/>
          <w:szCs w:val="21"/>
          <w:lang w:val="es-ES"/>
        </w:rPr>
        <w:t>made this protocol about the following:</w:t>
      </w:r>
    </w:p>
    <w:p w:rsidR="0038400D" w:rsidRPr="005E1F72" w:rsidRDefault="0038400D" w:rsidP="0038400D">
      <w:pPr>
        <w:jc w:val="both"/>
        <w:rPr>
          <w:rFonts w:ascii="GHEA Grapalat" w:hAnsi="GHEA Grapalat"/>
          <w:iCs/>
          <w:color w:val="000000"/>
          <w:sz w:val="21"/>
          <w:szCs w:val="21"/>
          <w:lang w:val="hy-AM"/>
        </w:rPr>
      </w:pPr>
      <w:r w:rsidRPr="005E1F72">
        <w:rPr>
          <w:rFonts w:ascii="GHEA Grapalat" w:hAnsi="GHEA Grapalat"/>
          <w:iCs/>
          <w:color w:val="000000"/>
          <w:sz w:val="21"/>
          <w:szCs w:val="21"/>
        </w:rPr>
        <w:t>of the contract</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within</w:t>
      </w:r>
      <w:r w:rsidRPr="005E1F72">
        <w:rPr>
          <w:rFonts w:ascii="GHEA Grapalat" w:hAnsi="GHEA Grapalat"/>
          <w:iCs/>
          <w:color w:val="000000"/>
          <w:sz w:val="21"/>
          <w:szCs w:val="21"/>
          <w:lang w:val="es-ES"/>
        </w:rPr>
        <w:t xml:space="preserve"> </w:t>
      </w:r>
      <w:proofErr w:type="gramStart"/>
      <w:r w:rsidRPr="005E1F72">
        <w:rPr>
          <w:rFonts w:ascii="GHEA Grapalat" w:hAnsi="GHEA Grapalat"/>
          <w:iCs/>
          <w:color w:val="000000"/>
          <w:sz w:val="21"/>
          <w:szCs w:val="21"/>
        </w:rPr>
        <w:t>To</w:t>
      </w:r>
      <w:proofErr w:type="gramEnd"/>
      <w:r w:rsidRPr="005E1F72">
        <w:rPr>
          <w:rFonts w:ascii="GHEA Grapalat" w:hAnsi="GHEA Grapalat"/>
          <w:iCs/>
          <w:color w:val="000000"/>
          <w:sz w:val="21"/>
          <w:szCs w:val="21"/>
        </w:rPr>
        <w:t xml:space="preserve"> supply </w:t>
      </w:r>
      <w:r w:rsidRPr="005E1F72">
        <w:rPr>
          <w:rFonts w:ascii="GHEA Grapalat" w:hAnsi="GHEA Grapalat"/>
          <w:iCs/>
          <w:snapToGrid w:val="0"/>
          <w:color w:val="000000"/>
          <w:sz w:val="21"/>
          <w:szCs w:val="21"/>
          <w:lang w:val="es-ES"/>
        </w:rPr>
        <w:t>the party to the contract</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is</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as follows:</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products:</w:t>
      </w:r>
    </w:p>
    <w:p w:rsidR="0038400D" w:rsidRPr="005E1F72"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5E1F72" w:rsidTr="007A2020">
        <w:trPr>
          <w:jc w:val="right"/>
        </w:trPr>
        <w:tc>
          <w:tcPr>
            <w:tcW w:w="357" w:type="dxa"/>
            <w:vMerge w:val="restart"/>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N:</w:t>
            </w:r>
          </w:p>
        </w:tc>
        <w:tc>
          <w:tcPr>
            <w:tcW w:w="10348" w:type="dxa"/>
            <w:gridSpan w:val="8"/>
            <w:shd w:val="clear" w:color="auto" w:fill="auto"/>
            <w:vAlign w:val="center"/>
          </w:tcPr>
          <w:p w:rsidR="0038400D" w:rsidRPr="005E1F72"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5E1F72">
              <w:rPr>
                <w:rFonts w:ascii="GHEA Grapalat" w:hAnsi="GHEA Grapalat" w:cs="Sylfaen"/>
                <w:sz w:val="18"/>
                <w:szCs w:val="18"/>
              </w:rPr>
              <w:t>Provided</w:t>
            </w:r>
            <w:r w:rsidRPr="005E1F72">
              <w:rPr>
                <w:rFonts w:ascii="GHEA Grapalat" w:hAnsi="GHEA Grapalat" w:cs="Courier New"/>
                <w:sz w:val="18"/>
                <w:szCs w:val="18"/>
              </w:rPr>
              <w:t xml:space="preserve"> </w:t>
            </w:r>
            <w:r w:rsidRPr="005E1F72">
              <w:rPr>
                <w:rFonts w:ascii="GHEA Grapalat" w:hAnsi="GHEA Grapalat" w:cs="Sylfaen"/>
                <w:sz w:val="18"/>
                <w:szCs w:val="18"/>
              </w:rPr>
              <w:t>of goods</w:t>
            </w:r>
          </w:p>
        </w:tc>
      </w:tr>
      <w:tr w:rsidR="0038400D" w:rsidRPr="005E1F72" w:rsidTr="007A2020">
        <w:trPr>
          <w:jc w:val="right"/>
        </w:trPr>
        <w:tc>
          <w:tcPr>
            <w:tcW w:w="357" w:type="dxa"/>
            <w:vMerge/>
            <w:shd w:val="clear" w:color="auto" w:fill="auto"/>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name:</w:t>
            </w:r>
          </w:p>
        </w:tc>
        <w:tc>
          <w:tcPr>
            <w:tcW w:w="1440" w:type="dxa"/>
            <w:vMerge w:val="restart"/>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a brief description of the technical specification</w:t>
            </w:r>
          </w:p>
        </w:tc>
        <w:tc>
          <w:tcPr>
            <w:tcW w:w="2916" w:type="dxa"/>
            <w:gridSpan w:val="2"/>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quantitative index</w:t>
            </w:r>
          </w:p>
        </w:tc>
        <w:tc>
          <w:tcPr>
            <w:tcW w:w="2976" w:type="dxa"/>
            <w:gridSpan w:val="2"/>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execution period</w:t>
            </w:r>
          </w:p>
        </w:tc>
        <w:tc>
          <w:tcPr>
            <w:tcW w:w="1168" w:type="dxa"/>
            <w:vMerge w:val="restart"/>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Amount to be paid /thousand drams/</w:t>
            </w:r>
          </w:p>
        </w:tc>
        <w:tc>
          <w:tcPr>
            <w:tcW w:w="675" w:type="dxa"/>
            <w:vMerge w:val="restart"/>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Payment term /according to the payment schedule/</w:t>
            </w:r>
          </w:p>
        </w:tc>
      </w:tr>
      <w:tr w:rsidR="0038400D" w:rsidRPr="005E1F72" w:rsidTr="007A2020">
        <w:trPr>
          <w:trHeight w:val="1105"/>
          <w:jc w:val="right"/>
        </w:trPr>
        <w:tc>
          <w:tcPr>
            <w:tcW w:w="357" w:type="dxa"/>
            <w:vMerge/>
            <w:tcBorders>
              <w:bottom w:val="single" w:sz="4" w:space="0" w:color="auto"/>
            </w:tcBorders>
            <w:shd w:val="clear" w:color="auto" w:fill="auto"/>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according to the purchase schedule approved by the contract</w:t>
            </w:r>
          </w:p>
        </w:tc>
        <w:tc>
          <w:tcPr>
            <w:tcW w:w="1116" w:type="dxa"/>
            <w:tcBorders>
              <w:bottom w:val="single" w:sz="4" w:space="0" w:color="auto"/>
            </w:tcBorders>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actually</w:t>
            </w:r>
          </w:p>
        </w:tc>
        <w:tc>
          <w:tcPr>
            <w:tcW w:w="1842" w:type="dxa"/>
            <w:tcBorders>
              <w:bottom w:val="single" w:sz="4" w:space="0" w:color="auto"/>
            </w:tcBorders>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according to the purchase schedule approved by the contract</w:t>
            </w:r>
          </w:p>
        </w:tc>
        <w:tc>
          <w:tcPr>
            <w:tcW w:w="1134" w:type="dxa"/>
            <w:tcBorders>
              <w:bottom w:val="single" w:sz="4" w:space="0" w:color="auto"/>
            </w:tcBorders>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actually</w:t>
            </w:r>
          </w:p>
        </w:tc>
        <w:tc>
          <w:tcPr>
            <w:tcW w:w="1168" w:type="dxa"/>
            <w:vMerge/>
            <w:tcBorders>
              <w:bottom w:val="single" w:sz="4" w:space="0" w:color="auto"/>
            </w:tcBorders>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r>
      <w:tr w:rsidR="0038400D" w:rsidRPr="005E1F72" w:rsidTr="007A2020">
        <w:trPr>
          <w:jc w:val="right"/>
        </w:trPr>
        <w:tc>
          <w:tcPr>
            <w:tcW w:w="357" w:type="dxa"/>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r>
      <w:tr w:rsidR="0038400D" w:rsidRPr="005E1F72" w:rsidTr="007A2020">
        <w:trPr>
          <w:jc w:val="right"/>
        </w:trPr>
        <w:tc>
          <w:tcPr>
            <w:tcW w:w="357" w:type="dxa"/>
            <w:shd w:val="clear" w:color="auto" w:fill="auto"/>
          </w:tcPr>
          <w:p w:rsidR="0038400D" w:rsidRPr="005E1F72"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5E1F72"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5E1F72"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5E1F72"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5E1F72"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5E1F72"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5E1F72"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5E1F72"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5E1F72" w:rsidRDefault="0038400D" w:rsidP="007A2020">
            <w:pPr>
              <w:pStyle w:val="af4"/>
              <w:spacing w:before="0" w:beforeAutospacing="0" w:after="0" w:afterAutospacing="0"/>
              <w:jc w:val="center"/>
              <w:rPr>
                <w:rFonts w:ascii="GHEA Grapalat" w:hAnsi="GHEA Grapalat"/>
              </w:rPr>
            </w:pPr>
          </w:p>
        </w:tc>
      </w:tr>
    </w:tbl>
    <w:p w:rsidR="0038400D" w:rsidRPr="005E1F72" w:rsidRDefault="0038400D" w:rsidP="0038400D">
      <w:pPr>
        <w:ind w:firstLine="375"/>
        <w:jc w:val="both"/>
        <w:rPr>
          <w:rFonts w:ascii="Arial" w:hAnsi="Arial" w:cs="Arial"/>
          <w:iCs/>
          <w:color w:val="000000"/>
          <w:sz w:val="21"/>
          <w:szCs w:val="21"/>
          <w:lang w:val="es-ES"/>
        </w:rPr>
      </w:pPr>
      <w:r w:rsidRPr="005E1F72">
        <w:rPr>
          <w:rFonts w:ascii="Arial" w:hAnsi="Arial" w:cs="Arial"/>
          <w:iCs/>
          <w:color w:val="000000"/>
          <w:sz w:val="21"/>
          <w:szCs w:val="21"/>
          <w:lang w:val="es-ES"/>
        </w:rPr>
        <w:t> </w:t>
      </w:r>
    </w:p>
    <w:p w:rsidR="0038400D" w:rsidRPr="005E1F72" w:rsidRDefault="0038400D" w:rsidP="0038400D">
      <w:pPr>
        <w:ind w:firstLine="375"/>
        <w:jc w:val="both"/>
        <w:rPr>
          <w:rFonts w:ascii="GHEA Grapalat" w:hAnsi="GHEA Grapalat"/>
          <w:iCs/>
          <w:snapToGrid w:val="0"/>
          <w:color w:val="000000"/>
          <w:sz w:val="21"/>
          <w:szCs w:val="21"/>
          <w:lang w:val="es-ES"/>
        </w:rPr>
      </w:pPr>
      <w:r w:rsidRPr="005E1F72">
        <w:rPr>
          <w:rFonts w:ascii="Arial" w:hAnsi="Arial" w:cs="Arial"/>
          <w:iCs/>
          <w:color w:val="000000"/>
          <w:sz w:val="21"/>
          <w:szCs w:val="21"/>
          <w:lang w:val="es-ES"/>
        </w:rPr>
        <w:t> </w:t>
      </w:r>
      <w:r w:rsidRPr="005E1F72">
        <w:rPr>
          <w:rFonts w:ascii="GHEA Grapalat" w:hAnsi="GHEA Grapalat"/>
          <w:iCs/>
          <w:snapToGrid w:val="0"/>
          <w:color w:val="000000"/>
          <w:sz w:val="21"/>
          <w:szCs w:val="21"/>
          <w:lang w:val="hy-AM"/>
        </w:rPr>
        <w:t xml:space="preserve">of this </w:t>
      </w:r>
      <w:r w:rsidRPr="005E1F72">
        <w:rPr>
          <w:rFonts w:ascii="GHEA Grapalat" w:hAnsi="GHEA Grapalat"/>
          <w:iCs/>
          <w:snapToGrid w:val="0"/>
          <w:color w:val="000000"/>
          <w:sz w:val="21"/>
          <w:szCs w:val="21"/>
        </w:rPr>
        <w:t>protocol</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bilateral</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lang w:val="hy-AM"/>
        </w:rPr>
        <w:t>basis for approval</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account</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the invoice</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and:</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lang w:val="hy-AM"/>
        </w:rPr>
        <w:t xml:space="preserve">positive </w:t>
      </w:r>
      <w:r w:rsidRPr="005E1F72">
        <w:rPr>
          <w:rFonts w:ascii="GHEA Grapalat" w:hAnsi="GHEA Grapalat"/>
          <w:color w:val="000000"/>
          <w:sz w:val="21"/>
          <w:szCs w:val="21"/>
          <w:lang w:val="es-ES"/>
        </w:rPr>
        <w:t xml:space="preserve">conclusion </w:t>
      </w:r>
      <w:r w:rsidRPr="005E1F72">
        <w:rPr>
          <w:rFonts w:ascii="GHEA Grapalat" w:hAnsi="GHEA Grapalat"/>
          <w:iCs/>
          <w:snapToGrid w:val="0"/>
          <w:color w:val="000000"/>
          <w:sz w:val="21"/>
          <w:szCs w:val="21"/>
          <w:lang w:val="es-ES"/>
        </w:rPr>
        <w:t>are an integral part of this protocol and are attached.</w:t>
      </w:r>
    </w:p>
    <w:p w:rsidR="0038400D" w:rsidRPr="005E1F72" w:rsidRDefault="0038400D" w:rsidP="0038400D">
      <w:pPr>
        <w:ind w:firstLine="375"/>
        <w:jc w:val="both"/>
        <w:rPr>
          <w:rFonts w:ascii="GHEA Grapalat" w:hAnsi="GHEA Grapalat"/>
          <w:iCs/>
          <w:snapToGrid w:val="0"/>
          <w:color w:val="000000"/>
          <w:sz w:val="21"/>
          <w:szCs w:val="21"/>
          <w:lang w:val="es-ES"/>
        </w:rPr>
      </w:pPr>
    </w:p>
    <w:p w:rsidR="0038400D" w:rsidRPr="005E1F72" w:rsidRDefault="0038400D" w:rsidP="0038400D">
      <w:pPr>
        <w:ind w:firstLine="375"/>
        <w:jc w:val="both"/>
        <w:rPr>
          <w:rFonts w:ascii="GHEA Grapalat" w:hAnsi="GHEA Grapalat"/>
          <w:iCs/>
          <w:snapToGrid w:val="0"/>
          <w:color w:val="000000"/>
          <w:sz w:val="2"/>
          <w:szCs w:val="21"/>
          <w:lang w:val="es-ES"/>
        </w:rPr>
      </w:pPr>
    </w:p>
    <w:p w:rsidR="0038400D" w:rsidRPr="005E1F72" w:rsidRDefault="0038400D" w:rsidP="0038400D">
      <w:pPr>
        <w:ind w:firstLine="375"/>
        <w:rPr>
          <w:rFonts w:ascii="GHEA Grapalat" w:hAnsi="GHEA Grapalat"/>
          <w:iCs/>
          <w:snapToGrid w:val="0"/>
          <w:color w:val="000000"/>
          <w:sz w:val="2"/>
          <w:szCs w:val="21"/>
          <w:lang w:val="es-ES"/>
        </w:rPr>
      </w:pPr>
      <w:r w:rsidRPr="005E1F72">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5E1F72" w:rsidTr="007A2020">
        <w:trPr>
          <w:trHeight w:val="266"/>
          <w:tblCellSpacing w:w="7" w:type="dxa"/>
          <w:jc w:val="center"/>
        </w:trPr>
        <w:tc>
          <w:tcPr>
            <w:tcW w:w="0" w:type="auto"/>
            <w:vAlign w:val="center"/>
          </w:tcPr>
          <w:p w:rsidR="0038400D" w:rsidRPr="005E1F72" w:rsidRDefault="0038400D" w:rsidP="0038400D">
            <w:pPr>
              <w:jc w:val="center"/>
              <w:rPr>
                <w:rFonts w:ascii="GHEA Grapalat" w:hAnsi="GHEA Grapalat"/>
                <w:iCs/>
                <w:color w:val="000000"/>
                <w:sz w:val="21"/>
                <w:szCs w:val="21"/>
              </w:rPr>
            </w:pPr>
            <w:r w:rsidRPr="005E1F72">
              <w:rPr>
                <w:rFonts w:ascii="GHEA Grapalat" w:hAnsi="GHEA Grapalat"/>
                <w:iCs/>
                <w:color w:val="000000"/>
                <w:sz w:val="21"/>
                <w:szCs w:val="21"/>
              </w:rPr>
              <w:t>Delivered the product</w:t>
            </w:r>
          </w:p>
        </w:tc>
        <w:tc>
          <w:tcPr>
            <w:tcW w:w="0" w:type="auto"/>
            <w:vAlign w:val="center"/>
          </w:tcPr>
          <w:p w:rsidR="0038400D" w:rsidRPr="005E1F72" w:rsidRDefault="0038400D" w:rsidP="0038400D">
            <w:pPr>
              <w:jc w:val="center"/>
              <w:rPr>
                <w:rFonts w:ascii="GHEA Grapalat" w:hAnsi="GHEA Grapalat"/>
                <w:iCs/>
                <w:color w:val="000000"/>
                <w:sz w:val="21"/>
                <w:szCs w:val="21"/>
              </w:rPr>
            </w:pPr>
            <w:r w:rsidRPr="005E1F72">
              <w:rPr>
                <w:rFonts w:ascii="GHEA Grapalat" w:hAnsi="GHEA Grapalat"/>
                <w:iCs/>
                <w:color w:val="000000"/>
                <w:sz w:val="21"/>
                <w:szCs w:val="21"/>
              </w:rPr>
              <w:t>Product received</w:t>
            </w:r>
          </w:p>
        </w:tc>
      </w:tr>
      <w:tr w:rsidR="0038400D" w:rsidRPr="005E1F72" w:rsidTr="007A2020">
        <w:trPr>
          <w:trHeight w:val="473"/>
          <w:tblCellSpacing w:w="7" w:type="dxa"/>
          <w:jc w:val="center"/>
        </w:trPr>
        <w:tc>
          <w:tcPr>
            <w:tcW w:w="0" w:type="auto"/>
            <w:vAlign w:val="center"/>
          </w:tcPr>
          <w:p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___________________________</w:t>
            </w:r>
          </w:p>
          <w:p w:rsidR="0038400D" w:rsidRPr="005E1F72" w:rsidRDefault="0038400D" w:rsidP="007A2020">
            <w:pPr>
              <w:jc w:val="center"/>
              <w:rPr>
                <w:rFonts w:ascii="GHEA Grapalat" w:hAnsi="GHEA Grapalat"/>
                <w:iCs/>
                <w:sz w:val="21"/>
                <w:szCs w:val="21"/>
              </w:rPr>
            </w:pPr>
            <w:r w:rsidRPr="005E1F72">
              <w:rPr>
                <w:rFonts w:ascii="GHEA Grapalat" w:hAnsi="GHEA Grapalat"/>
                <w:iCs/>
                <w:sz w:val="15"/>
                <w:szCs w:val="15"/>
              </w:rPr>
              <w:t>signature</w:t>
            </w:r>
          </w:p>
        </w:tc>
        <w:tc>
          <w:tcPr>
            <w:tcW w:w="0" w:type="auto"/>
            <w:vAlign w:val="center"/>
          </w:tcPr>
          <w:p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___________________________</w:t>
            </w:r>
          </w:p>
          <w:p w:rsidR="0038400D" w:rsidRPr="005E1F72" w:rsidRDefault="0038400D" w:rsidP="007A2020">
            <w:pPr>
              <w:jc w:val="center"/>
              <w:rPr>
                <w:rFonts w:ascii="GHEA Grapalat" w:hAnsi="GHEA Grapalat"/>
                <w:iCs/>
                <w:sz w:val="21"/>
                <w:szCs w:val="21"/>
              </w:rPr>
            </w:pPr>
            <w:r w:rsidRPr="005E1F72">
              <w:rPr>
                <w:rFonts w:ascii="GHEA Grapalat" w:hAnsi="GHEA Grapalat"/>
                <w:iCs/>
                <w:sz w:val="15"/>
                <w:szCs w:val="15"/>
              </w:rPr>
              <w:t>signature</w:t>
            </w:r>
          </w:p>
        </w:tc>
      </w:tr>
      <w:tr w:rsidR="0038400D" w:rsidRPr="005E1F72" w:rsidTr="007A2020">
        <w:trPr>
          <w:trHeight w:val="503"/>
          <w:tblCellSpacing w:w="7" w:type="dxa"/>
          <w:jc w:val="center"/>
        </w:trPr>
        <w:tc>
          <w:tcPr>
            <w:tcW w:w="0" w:type="auto"/>
            <w:vAlign w:val="center"/>
          </w:tcPr>
          <w:p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___________________________</w:t>
            </w:r>
          </w:p>
          <w:p w:rsidR="0038400D" w:rsidRPr="005E1F72" w:rsidRDefault="0038400D" w:rsidP="007A2020">
            <w:pPr>
              <w:jc w:val="center"/>
              <w:rPr>
                <w:rFonts w:ascii="GHEA Grapalat" w:hAnsi="GHEA Grapalat"/>
                <w:iCs/>
                <w:sz w:val="21"/>
                <w:szCs w:val="21"/>
              </w:rPr>
            </w:pPr>
            <w:r w:rsidRPr="005E1F72">
              <w:rPr>
                <w:rFonts w:ascii="GHEA Grapalat" w:hAnsi="GHEA Grapalat"/>
                <w:iCs/>
                <w:sz w:val="15"/>
                <w:szCs w:val="15"/>
              </w:rPr>
              <w:t>last name, first name</w:t>
            </w:r>
          </w:p>
        </w:tc>
        <w:tc>
          <w:tcPr>
            <w:tcW w:w="0" w:type="auto"/>
            <w:vAlign w:val="center"/>
          </w:tcPr>
          <w:p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___________________________</w:t>
            </w:r>
          </w:p>
          <w:p w:rsidR="0038400D" w:rsidRPr="005E1F72" w:rsidRDefault="0038400D" w:rsidP="007A2020">
            <w:pPr>
              <w:jc w:val="center"/>
              <w:rPr>
                <w:rFonts w:ascii="GHEA Grapalat" w:hAnsi="GHEA Grapalat"/>
                <w:iCs/>
                <w:sz w:val="21"/>
                <w:szCs w:val="21"/>
              </w:rPr>
            </w:pPr>
            <w:r w:rsidRPr="005E1F72">
              <w:rPr>
                <w:rFonts w:ascii="GHEA Grapalat" w:hAnsi="GHEA Grapalat"/>
                <w:iCs/>
                <w:sz w:val="15"/>
                <w:szCs w:val="15"/>
              </w:rPr>
              <w:t>last name, first name</w:t>
            </w:r>
          </w:p>
        </w:tc>
      </w:tr>
      <w:tr w:rsidR="0038400D" w:rsidRPr="005E1F72" w:rsidTr="007A2020">
        <w:trPr>
          <w:trHeight w:val="281"/>
          <w:tblCellSpacing w:w="7" w:type="dxa"/>
          <w:jc w:val="center"/>
        </w:trPr>
        <w:tc>
          <w:tcPr>
            <w:tcW w:w="0" w:type="auto"/>
            <w:vAlign w:val="center"/>
          </w:tcPr>
          <w:p w:rsidR="0038400D" w:rsidRPr="005E1F72" w:rsidRDefault="0038400D" w:rsidP="007A2020">
            <w:pPr>
              <w:rPr>
                <w:rFonts w:ascii="GHEA Grapalat" w:hAnsi="GHEA Grapalat"/>
                <w:iCs/>
                <w:color w:val="000000"/>
                <w:sz w:val="21"/>
                <w:szCs w:val="21"/>
              </w:rPr>
            </w:pPr>
            <w:r w:rsidRPr="005E1F72">
              <w:rPr>
                <w:rFonts w:ascii="GHEA Grapalat" w:hAnsi="GHEA Grapalat"/>
                <w:iCs/>
                <w:color w:val="000000"/>
                <w:sz w:val="21"/>
                <w:szCs w:val="21"/>
              </w:rPr>
              <w:t>K.T.</w:t>
            </w:r>
            <w:r w:rsidRPr="005E1F72">
              <w:rPr>
                <w:rFonts w:ascii="Arial" w:hAnsi="Arial" w:cs="Arial"/>
                <w:iCs/>
                <w:color w:val="000000"/>
                <w:sz w:val="21"/>
                <w:szCs w:val="21"/>
              </w:rPr>
              <w:t xml:space="preserve">                                                                                 </w:t>
            </w:r>
          </w:p>
        </w:tc>
        <w:tc>
          <w:tcPr>
            <w:tcW w:w="0" w:type="auto"/>
            <w:vAlign w:val="center"/>
          </w:tcPr>
          <w:p w:rsidR="0038400D" w:rsidRPr="005E1F72" w:rsidRDefault="0038400D" w:rsidP="007A2020">
            <w:pPr>
              <w:rPr>
                <w:rFonts w:ascii="GHEA Grapalat" w:hAnsi="GHEA Grapalat"/>
                <w:iCs/>
                <w:color w:val="000000"/>
                <w:sz w:val="21"/>
                <w:szCs w:val="21"/>
              </w:rPr>
            </w:pPr>
            <w:r w:rsidRPr="005E1F72">
              <w:rPr>
                <w:rFonts w:ascii="Arial" w:hAnsi="Arial" w:cs="Arial"/>
                <w:iCs/>
                <w:color w:val="000000"/>
                <w:sz w:val="21"/>
                <w:szCs w:val="21"/>
              </w:rPr>
              <w:t xml:space="preserve">                                     </w:t>
            </w:r>
            <w:r w:rsidRPr="005E1F72">
              <w:rPr>
                <w:rFonts w:ascii="GHEA Grapalat" w:hAnsi="GHEA Grapalat"/>
                <w:iCs/>
                <w:color w:val="000000"/>
                <w:sz w:val="21"/>
                <w:szCs w:val="21"/>
              </w:rPr>
              <w:t>K.T.</w:t>
            </w:r>
          </w:p>
        </w:tc>
      </w:tr>
    </w:tbl>
    <w:p w:rsidR="00071D1C" w:rsidRPr="005E1F72" w:rsidRDefault="00071D1C" w:rsidP="00EF3662">
      <w:pPr>
        <w:ind w:left="-142" w:firstLine="142"/>
        <w:jc w:val="center"/>
        <w:rPr>
          <w:rFonts w:ascii="GHEA Grapalat" w:hAnsi="GHEA Grapalat" w:cs="Sylfaen"/>
          <w:b/>
        </w:rPr>
      </w:pPr>
    </w:p>
    <w:p w:rsidR="00071D1C" w:rsidRPr="005E1F72" w:rsidRDefault="00071D1C" w:rsidP="00EF3662">
      <w:pPr>
        <w:ind w:left="-142" w:firstLine="142"/>
        <w:jc w:val="center"/>
        <w:rPr>
          <w:rFonts w:ascii="GHEA Grapalat" w:hAnsi="GHEA Grapalat" w:cs="Sylfaen"/>
          <w:b/>
        </w:rPr>
      </w:pPr>
    </w:p>
    <w:p w:rsidR="0038400D" w:rsidRPr="005E1F72" w:rsidRDefault="0038400D" w:rsidP="00EF3662">
      <w:pPr>
        <w:ind w:left="-142" w:firstLine="142"/>
        <w:jc w:val="center"/>
        <w:rPr>
          <w:rFonts w:ascii="GHEA Grapalat" w:hAnsi="GHEA Grapalat" w:cs="Sylfaen"/>
          <w:b/>
        </w:rPr>
      </w:pPr>
    </w:p>
    <w:p w:rsidR="000850B1" w:rsidRDefault="000850B1" w:rsidP="00EF3662">
      <w:pPr>
        <w:jc w:val="right"/>
        <w:rPr>
          <w:rFonts w:ascii="GHEA Grapalat" w:hAnsi="GHEA Grapalat" w:cs="Sylfaen"/>
          <w:i/>
          <w:sz w:val="20"/>
          <w:lang w:val="pt-BR"/>
        </w:rPr>
      </w:pPr>
    </w:p>
    <w:p w:rsidR="000850B1" w:rsidRDefault="000850B1" w:rsidP="00EF3662">
      <w:pPr>
        <w:jc w:val="right"/>
        <w:rPr>
          <w:rFonts w:ascii="GHEA Grapalat" w:hAnsi="GHEA Grapalat" w:cs="Sylfaen"/>
          <w:i/>
          <w:sz w:val="20"/>
          <w:lang w:val="pt-BR"/>
        </w:rPr>
      </w:pPr>
    </w:p>
    <w:p w:rsidR="000850B1" w:rsidRDefault="000850B1" w:rsidP="00EF3662">
      <w:pPr>
        <w:jc w:val="right"/>
        <w:rPr>
          <w:rFonts w:ascii="GHEA Grapalat" w:hAnsi="GHEA Grapalat" w:cs="Sylfaen"/>
          <w:i/>
          <w:sz w:val="20"/>
          <w:lang w:val="pt-BR"/>
        </w:rPr>
      </w:pPr>
    </w:p>
    <w:p w:rsidR="000850B1" w:rsidRDefault="000850B1" w:rsidP="00EF3662">
      <w:pPr>
        <w:jc w:val="right"/>
        <w:rPr>
          <w:rFonts w:ascii="GHEA Grapalat" w:hAnsi="GHEA Grapalat" w:cs="Sylfaen"/>
          <w:i/>
          <w:sz w:val="20"/>
          <w:lang w:val="pt-BR"/>
        </w:rPr>
      </w:pPr>
    </w:p>
    <w:p w:rsidR="000850B1" w:rsidRDefault="000850B1" w:rsidP="00EF3662">
      <w:pPr>
        <w:jc w:val="right"/>
        <w:rPr>
          <w:rFonts w:ascii="GHEA Grapalat" w:hAnsi="GHEA Grapalat" w:cs="Sylfaen"/>
          <w:i/>
          <w:sz w:val="20"/>
          <w:lang w:val="pt-BR"/>
        </w:rPr>
      </w:pPr>
    </w:p>
    <w:p w:rsidR="000850B1" w:rsidRDefault="000850B1" w:rsidP="00EF3662">
      <w:pPr>
        <w:jc w:val="right"/>
        <w:rPr>
          <w:rFonts w:ascii="GHEA Grapalat" w:hAnsi="GHEA Grapalat" w:cs="Sylfaen"/>
          <w:i/>
          <w:sz w:val="20"/>
          <w:lang w:val="pt-BR"/>
        </w:rPr>
      </w:pPr>
    </w:p>
    <w:p w:rsidR="00071D1C" w:rsidRPr="00F32F71" w:rsidRDefault="00071D1C" w:rsidP="00EF3662">
      <w:pPr>
        <w:jc w:val="right"/>
        <w:rPr>
          <w:rFonts w:ascii="GHEA Grapalat" w:hAnsi="GHEA Grapalat" w:cs="Sylfaen"/>
          <w:i/>
          <w:sz w:val="20"/>
          <w:lang w:val="pt-BR"/>
        </w:rPr>
      </w:pPr>
      <w:r w:rsidRPr="005E1F72">
        <w:rPr>
          <w:rFonts w:ascii="GHEA Grapalat" w:hAnsi="GHEA Grapalat" w:cs="Sylfaen"/>
          <w:i/>
          <w:sz w:val="20"/>
          <w:lang w:val="pt-BR"/>
        </w:rPr>
        <w:t xml:space="preserve">Appendix </w:t>
      </w:r>
      <w:r w:rsidRPr="00F32F71">
        <w:rPr>
          <w:rFonts w:ascii="GHEA Grapalat" w:hAnsi="GHEA Grapalat" w:cs="Sylfaen"/>
          <w:i/>
          <w:sz w:val="20"/>
          <w:lang w:val="pt-BR"/>
        </w:rPr>
        <w:t>3.1</w:t>
      </w:r>
    </w:p>
    <w:p w:rsidR="00341A74" w:rsidRPr="005E1F72" w:rsidRDefault="00341A74" w:rsidP="00EF3662">
      <w:pPr>
        <w:jc w:val="right"/>
        <w:rPr>
          <w:rFonts w:ascii="GHEA Grapalat" w:hAnsi="GHEA Grapalat" w:cs="Sylfaen"/>
          <w:i/>
          <w:sz w:val="20"/>
          <w:lang w:val="pt-BR"/>
        </w:rPr>
      </w:pPr>
      <w:r w:rsidRPr="005E1F72">
        <w:rPr>
          <w:rFonts w:ascii="GHEA Grapalat" w:hAnsi="GHEA Grapalat" w:cs="Sylfaen"/>
          <w:i/>
          <w:sz w:val="20"/>
          <w:lang w:val="pt-BR"/>
        </w:rPr>
        <w:t>" " 20 years sealed</w:t>
      </w:r>
    </w:p>
    <w:p w:rsidR="00341A74" w:rsidRPr="005E1F72" w:rsidRDefault="00341A74" w:rsidP="00EF3662">
      <w:pPr>
        <w:jc w:val="right"/>
        <w:rPr>
          <w:rFonts w:ascii="GHEA Grapalat" w:hAnsi="GHEA Grapalat" w:cs="Sylfaen"/>
          <w:i/>
          <w:sz w:val="20"/>
          <w:lang w:val="pt-BR"/>
        </w:rPr>
      </w:pPr>
      <w:r w:rsidRPr="005E1F72">
        <w:rPr>
          <w:rFonts w:ascii="GHEA Grapalat" w:hAnsi="GHEA Grapalat" w:cs="Sylfaen"/>
          <w:i/>
          <w:sz w:val="20"/>
          <w:lang w:val="pt-BR"/>
        </w:rPr>
        <w:t>contract code</w:t>
      </w:r>
    </w:p>
    <w:p w:rsidR="00071D1C" w:rsidRPr="00F32F71" w:rsidRDefault="00071D1C" w:rsidP="00EF3662">
      <w:pPr>
        <w:tabs>
          <w:tab w:val="left" w:pos="360"/>
          <w:tab w:val="left" w:pos="540"/>
        </w:tabs>
        <w:jc w:val="center"/>
        <w:rPr>
          <w:rFonts w:ascii="Sylfaen" w:hAnsi="Sylfaen" w:cs="Sylfaen"/>
          <w:b/>
          <w:bCs/>
          <w:lang w:val="pt-BR"/>
        </w:rPr>
      </w:pPr>
    </w:p>
    <w:p w:rsidR="00071D1C" w:rsidRPr="00F32F71" w:rsidRDefault="00071D1C" w:rsidP="00EF3662">
      <w:pPr>
        <w:tabs>
          <w:tab w:val="left" w:pos="360"/>
          <w:tab w:val="left" w:pos="540"/>
        </w:tabs>
        <w:jc w:val="center"/>
        <w:rPr>
          <w:rFonts w:ascii="Sylfaen" w:hAnsi="Sylfaen" w:cs="Sylfaen"/>
          <w:b/>
          <w:bCs/>
          <w:lang w:val="pt-BR"/>
        </w:rPr>
      </w:pPr>
    </w:p>
    <w:p w:rsidR="00071D1C" w:rsidRPr="00F32F71" w:rsidRDefault="00071D1C" w:rsidP="00EF3662">
      <w:pPr>
        <w:ind w:left="-142" w:firstLine="142"/>
        <w:jc w:val="center"/>
        <w:rPr>
          <w:rFonts w:ascii="GHEA Grapalat" w:hAnsi="GHEA Grapalat" w:cs="Sylfaen"/>
          <w:lang w:val="pt-BR"/>
        </w:rPr>
      </w:pPr>
    </w:p>
    <w:p w:rsidR="00071D1C" w:rsidRPr="00F32F71" w:rsidRDefault="00071D1C" w:rsidP="00EF3662">
      <w:pPr>
        <w:jc w:val="center"/>
        <w:rPr>
          <w:rFonts w:ascii="GHEA Grapalat" w:hAnsi="GHEA Grapalat" w:cs="Sylfaen"/>
          <w:bCs/>
          <w:sz w:val="18"/>
          <w:szCs w:val="18"/>
          <w:lang w:val="pt-BR"/>
        </w:rPr>
      </w:pPr>
      <w:r w:rsidRPr="005E1F72">
        <w:rPr>
          <w:rFonts w:ascii="GHEA Grapalat" w:hAnsi="GHEA Grapalat" w:cs="Sylfaen"/>
          <w:bCs/>
          <w:sz w:val="18"/>
          <w:szCs w:val="18"/>
        </w:rPr>
        <w:t xml:space="preserve">ACT </w:t>
      </w:r>
      <w:r w:rsidRPr="00F32F71">
        <w:rPr>
          <w:rFonts w:ascii="GHEA Grapalat" w:hAnsi="GHEA Grapalat" w:cs="Sylfaen"/>
          <w:bCs/>
          <w:sz w:val="18"/>
          <w:szCs w:val="18"/>
          <w:lang w:val="pt-BR"/>
        </w:rPr>
        <w:t>N:</w:t>
      </w:r>
      <w:r w:rsidR="000F494F" w:rsidRPr="00F32F71">
        <w:rPr>
          <w:rFonts w:ascii="GHEA Grapalat" w:hAnsi="GHEA Grapalat" w:cs="Sylfaen"/>
          <w:bCs/>
          <w:sz w:val="18"/>
          <w:szCs w:val="18"/>
          <w:u w:val="single"/>
          <w:lang w:val="pt-BR"/>
        </w:rPr>
        <w:tab/>
      </w:r>
      <w:r w:rsidRPr="00F32F71">
        <w:rPr>
          <w:rFonts w:ascii="GHEA Grapalat" w:hAnsi="GHEA Grapalat" w:cs="Sylfaen"/>
          <w:bCs/>
          <w:sz w:val="18"/>
          <w:szCs w:val="18"/>
          <w:lang w:val="pt-BR"/>
        </w:rPr>
        <w:t xml:space="preserve">           </w:t>
      </w:r>
    </w:p>
    <w:p w:rsidR="00071D1C" w:rsidRPr="00F32F71" w:rsidRDefault="00071D1C" w:rsidP="00EF3662">
      <w:pPr>
        <w:tabs>
          <w:tab w:val="left" w:pos="360"/>
          <w:tab w:val="left" w:pos="540"/>
          <w:tab w:val="left" w:pos="2250"/>
        </w:tabs>
        <w:jc w:val="center"/>
        <w:rPr>
          <w:rFonts w:ascii="GHEA Grapalat" w:hAnsi="GHEA Grapalat" w:cs="Sylfaen"/>
          <w:bCs/>
          <w:sz w:val="18"/>
          <w:szCs w:val="18"/>
          <w:lang w:val="pt-BR"/>
        </w:rPr>
      </w:pPr>
      <w:r w:rsidRPr="005E1F72">
        <w:rPr>
          <w:rFonts w:ascii="GHEA Grapalat" w:hAnsi="GHEA Grapalat" w:cs="Sylfaen"/>
          <w:bCs/>
          <w:sz w:val="18"/>
          <w:szCs w:val="18"/>
        </w:rPr>
        <w:t>of the contract</w:t>
      </w:r>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the result</w:t>
      </w:r>
      <w:r w:rsidRPr="00F32F71">
        <w:rPr>
          <w:rFonts w:ascii="GHEA Grapalat" w:hAnsi="GHEA Grapalat" w:cs="Sylfaen"/>
          <w:bCs/>
          <w:sz w:val="18"/>
          <w:szCs w:val="18"/>
          <w:lang w:val="pt-BR"/>
        </w:rPr>
        <w:t xml:space="preserve"> </w:t>
      </w:r>
      <w:proofErr w:type="gramStart"/>
      <w:r w:rsidRPr="005E1F72">
        <w:rPr>
          <w:rFonts w:ascii="GHEA Grapalat" w:hAnsi="GHEA Grapalat" w:cs="Sylfaen"/>
          <w:bCs/>
          <w:sz w:val="18"/>
          <w:szCs w:val="18"/>
        </w:rPr>
        <w:t>To</w:t>
      </w:r>
      <w:proofErr w:type="gramEnd"/>
      <w:r w:rsidRPr="005E1F72">
        <w:rPr>
          <w:rFonts w:ascii="GHEA Grapalat" w:hAnsi="GHEA Grapalat" w:cs="Sylfaen"/>
          <w:bCs/>
          <w:sz w:val="18"/>
          <w:szCs w:val="18"/>
        </w:rPr>
        <w:t xml:space="preserve"> the buyer</w:t>
      </w:r>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to deliver</w:t>
      </w:r>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the fact</w:t>
      </w:r>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to fix</w:t>
      </w:r>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regarding</w:t>
      </w:r>
      <w:r w:rsidRPr="00F32F71">
        <w:rPr>
          <w:rFonts w:ascii="GHEA Grapalat" w:hAnsi="GHEA Grapalat" w:cs="Sylfaen"/>
          <w:bCs/>
          <w:sz w:val="18"/>
          <w:szCs w:val="18"/>
          <w:lang w:val="pt-BR"/>
        </w:rPr>
        <w:t xml:space="preserve">                                                                                                                               </w:t>
      </w:r>
    </w:p>
    <w:p w:rsidR="00071D1C" w:rsidRPr="00F32F71" w:rsidRDefault="00071D1C" w:rsidP="00EF3662">
      <w:pPr>
        <w:jc w:val="center"/>
        <w:rPr>
          <w:rFonts w:ascii="GHEA Grapalat" w:hAnsi="GHEA Grapalat" w:cs="Sylfaen"/>
          <w:b/>
          <w:bCs/>
          <w:sz w:val="18"/>
          <w:szCs w:val="18"/>
          <w:lang w:val="pt-BR"/>
        </w:rPr>
      </w:pPr>
      <w:r w:rsidRPr="00F32F71">
        <w:rPr>
          <w:rFonts w:ascii="GHEA Grapalat" w:hAnsi="GHEA Grapalat" w:cs="Sylfaen"/>
          <w:bCs/>
          <w:sz w:val="18"/>
          <w:szCs w:val="18"/>
          <w:lang w:val="pt-BR"/>
        </w:rPr>
        <w:t xml:space="preserve">                                                                                                                        </w:t>
      </w:r>
    </w:p>
    <w:p w:rsidR="00071D1C" w:rsidRPr="00F32F71" w:rsidRDefault="00071D1C" w:rsidP="00EF3662">
      <w:pPr>
        <w:tabs>
          <w:tab w:val="left" w:pos="360"/>
          <w:tab w:val="left" w:pos="540"/>
        </w:tabs>
        <w:rPr>
          <w:rFonts w:ascii="GHEA Grapalat" w:hAnsi="GHEA Grapalat" w:cs="Sylfaen"/>
          <w:sz w:val="18"/>
          <w:szCs w:val="22"/>
          <w:lang w:val="pt-BR"/>
        </w:rPr>
      </w:pPr>
    </w:p>
    <w:p w:rsidR="000F494F" w:rsidRPr="00F32F71" w:rsidRDefault="00071D1C" w:rsidP="000F494F">
      <w:pPr>
        <w:tabs>
          <w:tab w:val="left" w:pos="360"/>
          <w:tab w:val="left" w:pos="540"/>
        </w:tabs>
        <w:ind w:left="-540" w:firstLine="180"/>
        <w:jc w:val="both"/>
        <w:rPr>
          <w:rFonts w:ascii="GHEA Grapalat" w:hAnsi="GHEA Grapalat" w:cs="Sylfaen"/>
          <w:sz w:val="20"/>
          <w:lang w:val="pt-BR"/>
        </w:rPr>
      </w:pPr>
      <w:r w:rsidRPr="00F32F71">
        <w:rPr>
          <w:rFonts w:ascii="GHEA Grapalat" w:hAnsi="GHEA Grapalat" w:cs="Sylfaen"/>
          <w:sz w:val="20"/>
          <w:lang w:val="pt-BR"/>
        </w:rPr>
        <w:tab/>
      </w:r>
      <w:r w:rsidRPr="005E1F72">
        <w:rPr>
          <w:rFonts w:ascii="GHEA Grapalat" w:hAnsi="GHEA Grapalat" w:cs="Sylfaen"/>
          <w:sz w:val="20"/>
          <w:lang w:val="hy-AM"/>
        </w:rPr>
        <w:t xml:space="preserve">hereby </w:t>
      </w:r>
      <w:r w:rsidRPr="005E1F72">
        <w:rPr>
          <w:rFonts w:ascii="GHEA Grapalat" w:hAnsi="GHEA Grapalat" w:cs="Sylfaen"/>
          <w:sz w:val="20"/>
        </w:rPr>
        <w:t>recorded</w:t>
      </w:r>
      <w:r w:rsidRPr="00F32F71">
        <w:rPr>
          <w:rFonts w:ascii="GHEA Grapalat" w:hAnsi="GHEA Grapalat" w:cs="Sylfaen"/>
          <w:sz w:val="20"/>
          <w:lang w:val="pt-BR"/>
        </w:rPr>
        <w:t xml:space="preserve"> </w:t>
      </w:r>
      <w:r w:rsidRPr="005E1F72">
        <w:rPr>
          <w:rFonts w:ascii="GHEA Grapalat" w:hAnsi="GHEA Grapalat" w:cs="Sylfaen"/>
          <w:sz w:val="20"/>
        </w:rPr>
        <w:t xml:space="preserve">is </w:t>
      </w:r>
      <w:r w:rsidRPr="005E1F72">
        <w:rPr>
          <w:rFonts w:ascii="GHEA Grapalat" w:hAnsi="GHEA Grapalat" w:cs="Sylfaen"/>
          <w:sz w:val="20"/>
          <w:lang w:val="hy-AM"/>
        </w:rPr>
        <w:t>that</w:t>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t xml:space="preserve">        </w:t>
      </w:r>
      <w:r w:rsidRPr="005E1F72">
        <w:rPr>
          <w:rFonts w:ascii="GHEA Grapalat" w:hAnsi="GHEA Grapalat" w:cs="Sylfaen"/>
          <w:sz w:val="20"/>
        </w:rPr>
        <w:t xml:space="preserve">of </w:t>
      </w:r>
      <w:r w:rsidR="000F494F" w:rsidRPr="00F32F71">
        <w:rPr>
          <w:rFonts w:ascii="GHEA Grapalat" w:hAnsi="GHEA Grapalat" w:cs="Sylfaen"/>
          <w:sz w:val="20"/>
          <w:lang w:val="pt-BR"/>
        </w:rPr>
        <w:t xml:space="preserve">( </w:t>
      </w:r>
      <w:r w:rsidRPr="005E1F72">
        <w:rPr>
          <w:rFonts w:ascii="GHEA Grapalat" w:hAnsi="GHEA Grapalat" w:cs="Sylfaen"/>
          <w:sz w:val="20"/>
        </w:rPr>
        <w:t xml:space="preserve">hereinafter </w:t>
      </w:r>
      <w:r w:rsidRPr="00F32F71">
        <w:rPr>
          <w:rFonts w:ascii="GHEA Grapalat" w:hAnsi="GHEA Grapalat" w:cs="Sylfaen"/>
          <w:sz w:val="20"/>
          <w:lang w:val="pt-BR"/>
        </w:rPr>
        <w:t xml:space="preserve">: </w:t>
      </w:r>
      <w:r w:rsidRPr="005E1F72">
        <w:rPr>
          <w:rFonts w:ascii="GHEA Grapalat" w:hAnsi="GHEA Grapalat" w:cs="Sylfaen"/>
          <w:sz w:val="20"/>
        </w:rPr>
        <w:t xml:space="preserve">Buyer </w:t>
      </w:r>
      <w:r w:rsidRPr="00F32F71">
        <w:rPr>
          <w:rFonts w:ascii="GHEA Grapalat" w:hAnsi="GHEA Grapalat" w:cs="Sylfaen"/>
          <w:sz w:val="20"/>
          <w:lang w:val="pt-BR"/>
        </w:rPr>
        <w:t xml:space="preserve">) </w:t>
      </w:r>
      <w:r w:rsidRPr="005E1F72">
        <w:rPr>
          <w:rFonts w:ascii="GHEA Grapalat" w:hAnsi="GHEA Grapalat" w:cs="Sylfaen"/>
          <w:sz w:val="20"/>
          <w:lang w:val="hy-AM"/>
        </w:rPr>
        <w:t>and</w:t>
      </w:r>
      <w:r w:rsidRPr="00F32F71">
        <w:rPr>
          <w:rFonts w:ascii="GHEA Grapalat" w:hAnsi="GHEA Grapalat" w:cs="Sylfaen"/>
          <w:sz w:val="20"/>
          <w:lang w:val="pt-BR"/>
        </w:rPr>
        <w:t>​</w:t>
      </w:r>
      <w:r w:rsidR="000F494F" w:rsidRPr="00F32F71">
        <w:rPr>
          <w:rFonts w:ascii="GHEA Grapalat" w:hAnsi="GHEA Grapalat" w:cs="Sylfaen"/>
          <w:sz w:val="20"/>
          <w:lang w:val="pt-BR"/>
        </w:rPr>
        <w:t xml:space="preserve"> </w:t>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p>
    <w:p w:rsidR="00071D1C" w:rsidRPr="00F32F71" w:rsidRDefault="000F494F" w:rsidP="000F494F">
      <w:pPr>
        <w:tabs>
          <w:tab w:val="left" w:pos="360"/>
          <w:tab w:val="left" w:pos="540"/>
        </w:tabs>
        <w:ind w:left="-540" w:firstLine="180"/>
        <w:jc w:val="both"/>
        <w:rPr>
          <w:rFonts w:ascii="GHEA Grapalat" w:hAnsi="GHEA Grapalat" w:cs="Sylfaen"/>
          <w:sz w:val="12"/>
          <w:szCs w:val="16"/>
          <w:lang w:val="pt-BR"/>
        </w:rPr>
      </w:pP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t xml:space="preserve">       </w:t>
      </w:r>
      <w:r w:rsidR="00071D1C" w:rsidRPr="00F32F71">
        <w:rPr>
          <w:rFonts w:ascii="GHEA Grapalat" w:hAnsi="GHEA Grapalat" w:cs="Sylfaen"/>
          <w:sz w:val="20"/>
          <w:lang w:val="pt-BR"/>
        </w:rPr>
        <w:t xml:space="preserve"> </w:t>
      </w:r>
      <w:r w:rsidRPr="005E1F72">
        <w:rPr>
          <w:rFonts w:ascii="GHEA Grapalat" w:hAnsi="GHEA Grapalat" w:cs="Sylfaen"/>
          <w:sz w:val="12"/>
          <w:szCs w:val="16"/>
        </w:rPr>
        <w:t>Buyer's:</w:t>
      </w:r>
      <w:r w:rsidRPr="00F32F71">
        <w:rPr>
          <w:rFonts w:ascii="GHEA Grapalat" w:hAnsi="GHEA Grapalat" w:cs="Sylfaen"/>
          <w:sz w:val="12"/>
          <w:szCs w:val="16"/>
          <w:lang w:val="pt-BR"/>
        </w:rPr>
        <w:t xml:space="preserve"> </w:t>
      </w:r>
      <w:r w:rsidRPr="005E1F72">
        <w:rPr>
          <w:rFonts w:ascii="GHEA Grapalat" w:hAnsi="GHEA Grapalat" w:cs="Sylfaen"/>
          <w:sz w:val="12"/>
          <w:szCs w:val="16"/>
        </w:rPr>
        <w:t>name:</w:t>
      </w:r>
      <w:r w:rsidR="00071D1C" w:rsidRPr="00F32F71">
        <w:rPr>
          <w:rFonts w:ascii="GHEA Grapalat" w:hAnsi="GHEA Grapalat" w:cs="Sylfaen"/>
          <w:sz w:val="12"/>
          <w:szCs w:val="16"/>
          <w:lang w:val="pt-BR"/>
        </w:rPr>
        <w:t xml:space="preserve">     </w:t>
      </w:r>
      <w:r w:rsidRPr="00F32F71">
        <w:rPr>
          <w:rFonts w:ascii="GHEA Grapalat" w:hAnsi="GHEA Grapalat" w:cs="Sylfaen"/>
          <w:sz w:val="12"/>
          <w:szCs w:val="16"/>
          <w:lang w:val="pt-BR"/>
        </w:rPr>
        <w:tab/>
      </w:r>
      <w:r w:rsidRPr="00F32F71">
        <w:rPr>
          <w:rFonts w:ascii="GHEA Grapalat" w:hAnsi="GHEA Grapalat" w:cs="Sylfaen"/>
          <w:sz w:val="12"/>
          <w:szCs w:val="16"/>
          <w:lang w:val="pt-BR"/>
        </w:rPr>
        <w:tab/>
      </w:r>
      <w:r w:rsidRPr="00F32F71">
        <w:rPr>
          <w:rFonts w:ascii="GHEA Grapalat" w:hAnsi="GHEA Grapalat" w:cs="Sylfaen"/>
          <w:sz w:val="12"/>
          <w:szCs w:val="16"/>
          <w:lang w:val="pt-BR"/>
        </w:rPr>
        <w:tab/>
      </w:r>
      <w:r w:rsidRPr="00F32F71">
        <w:rPr>
          <w:rFonts w:ascii="GHEA Grapalat" w:hAnsi="GHEA Grapalat" w:cs="Sylfaen"/>
          <w:sz w:val="12"/>
          <w:szCs w:val="16"/>
          <w:lang w:val="pt-BR"/>
        </w:rPr>
        <w:tab/>
        <w:t xml:space="preserve">            </w:t>
      </w:r>
      <w:r w:rsidRPr="005E1F72">
        <w:rPr>
          <w:rFonts w:ascii="GHEA Grapalat" w:hAnsi="GHEA Grapalat" w:cs="Sylfaen"/>
          <w:sz w:val="12"/>
          <w:szCs w:val="16"/>
        </w:rPr>
        <w:t>Seller's:</w:t>
      </w:r>
      <w:r w:rsidRPr="00F32F71">
        <w:rPr>
          <w:rFonts w:ascii="GHEA Grapalat" w:hAnsi="GHEA Grapalat" w:cs="Sylfaen"/>
          <w:sz w:val="12"/>
          <w:szCs w:val="16"/>
          <w:lang w:val="pt-BR"/>
        </w:rPr>
        <w:t xml:space="preserve"> </w:t>
      </w:r>
      <w:r w:rsidRPr="005E1F72">
        <w:rPr>
          <w:rFonts w:ascii="GHEA Grapalat" w:hAnsi="GHEA Grapalat" w:cs="Sylfaen"/>
          <w:sz w:val="12"/>
          <w:szCs w:val="16"/>
        </w:rPr>
        <w:t>name:</w:t>
      </w:r>
      <w:r w:rsidRPr="00F32F71">
        <w:rPr>
          <w:rFonts w:ascii="GHEA Grapalat" w:hAnsi="GHEA Grapalat" w:cs="Sylfaen"/>
          <w:sz w:val="12"/>
          <w:szCs w:val="16"/>
          <w:lang w:val="pt-BR"/>
        </w:rPr>
        <w:tab/>
      </w:r>
    </w:p>
    <w:p w:rsidR="00071D1C" w:rsidRPr="005E1F72" w:rsidRDefault="00071D1C" w:rsidP="00EF3662">
      <w:pPr>
        <w:tabs>
          <w:tab w:val="left" w:pos="360"/>
          <w:tab w:val="left" w:pos="540"/>
        </w:tabs>
        <w:ind w:right="-360"/>
        <w:jc w:val="both"/>
        <w:rPr>
          <w:rFonts w:ascii="GHEA Grapalat" w:hAnsi="GHEA Grapalat" w:cs="Sylfaen"/>
          <w:sz w:val="20"/>
          <w:u w:val="single"/>
          <w:lang w:val="hy-AM"/>
        </w:rPr>
      </w:pPr>
      <w:r w:rsidRPr="005E1F72">
        <w:rPr>
          <w:rFonts w:ascii="GHEA Grapalat" w:hAnsi="GHEA Grapalat" w:cs="Sylfaen"/>
          <w:sz w:val="20"/>
          <w:lang w:val="hy-AM"/>
        </w:rPr>
        <w:t xml:space="preserve">(hereinafter: </w:t>
      </w:r>
      <w:r w:rsidRPr="005E1F72">
        <w:rPr>
          <w:rFonts w:ascii="GHEA Grapalat" w:hAnsi="GHEA Grapalat" w:cs="Sylfaen"/>
          <w:sz w:val="20"/>
        </w:rPr>
        <w:t xml:space="preserve">Seller </w:t>
      </w:r>
      <w:r w:rsidRPr="005E1F72">
        <w:rPr>
          <w:rFonts w:ascii="GHEA Grapalat" w:hAnsi="GHEA Grapalat" w:cs="Sylfaen"/>
          <w:sz w:val="20"/>
          <w:lang w:val="hy-AM"/>
        </w:rPr>
        <w:t>)</w:t>
      </w:r>
      <w:r w:rsidRPr="00F32F71">
        <w:rPr>
          <w:rFonts w:ascii="GHEA Grapalat" w:hAnsi="GHEA Grapalat" w:cs="Sylfaen"/>
          <w:sz w:val="20"/>
          <w:lang w:val="pt-BR"/>
        </w:rPr>
        <w:t xml:space="preserve"> </w:t>
      </w:r>
      <w:r w:rsidRPr="005E1F72">
        <w:rPr>
          <w:rFonts w:ascii="GHEA Grapalat" w:hAnsi="GHEA Grapalat" w:cs="Sylfaen"/>
          <w:sz w:val="20"/>
        </w:rPr>
        <w:t xml:space="preserve">between </w:t>
      </w:r>
      <w:r w:rsidRPr="00F32F71">
        <w:rPr>
          <w:rFonts w:ascii="GHEA Grapalat" w:hAnsi="GHEA Grapalat" w:cs="Sylfaen"/>
          <w:sz w:val="20"/>
          <w:lang w:val="pt-BR"/>
        </w:rPr>
        <w:t>20</w:t>
      </w:r>
      <w:r w:rsidRPr="005E1F72">
        <w:rPr>
          <w:rFonts w:ascii="GHEA Grapalat" w:hAnsi="GHEA Grapalat" w:cs="Sylfaen"/>
          <w:sz w:val="20"/>
        </w:rPr>
        <w:t>​</w:t>
      </w:r>
      <w:r w:rsidRPr="00F32F71">
        <w:rPr>
          <w:rFonts w:ascii="GHEA Grapalat" w:hAnsi="GHEA Grapalat" w:cs="Sylfaen"/>
          <w:sz w:val="20"/>
          <w:lang w:val="pt-BR"/>
        </w:rPr>
        <w:t xml:space="preserve">​ </w:t>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Pr="005E1F72">
        <w:rPr>
          <w:rFonts w:ascii="GHEA Grapalat" w:hAnsi="GHEA Grapalat" w:cs="Sylfaen"/>
          <w:sz w:val="20"/>
          <w:lang w:val="hy-AM"/>
        </w:rPr>
        <w:t>N sealed to</w:t>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p>
    <w:p w:rsidR="000F494F" w:rsidRPr="005E1F72" w:rsidRDefault="000F494F" w:rsidP="00EF3662">
      <w:pPr>
        <w:tabs>
          <w:tab w:val="left" w:pos="360"/>
          <w:tab w:val="left" w:pos="540"/>
        </w:tabs>
        <w:ind w:right="-360"/>
        <w:jc w:val="both"/>
        <w:rPr>
          <w:rFonts w:ascii="GHEA Grapalat" w:hAnsi="GHEA Grapalat" w:cs="Sylfaen"/>
          <w:sz w:val="12"/>
          <w:szCs w:val="16"/>
          <w:lang w:val="hy-AM"/>
        </w:rPr>
      </w:pP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t xml:space="preserve">date of conclusion of the contract, </w:t>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t>contract number</w:t>
      </w:r>
      <w:r w:rsidRPr="005E1F72">
        <w:rPr>
          <w:rFonts w:ascii="GHEA Grapalat" w:hAnsi="GHEA Grapalat" w:cs="Sylfaen"/>
          <w:sz w:val="12"/>
          <w:szCs w:val="16"/>
          <w:lang w:val="hy-AM"/>
        </w:rPr>
        <w:tab/>
      </w:r>
      <w:r w:rsidRPr="005E1F72">
        <w:rPr>
          <w:rFonts w:ascii="GHEA Grapalat" w:hAnsi="GHEA Grapalat" w:cs="Sylfaen"/>
          <w:sz w:val="12"/>
          <w:szCs w:val="16"/>
          <w:lang w:val="hy-AM"/>
        </w:rPr>
        <w:tab/>
      </w:r>
    </w:p>
    <w:p w:rsidR="00071D1C" w:rsidRPr="005E1F72" w:rsidRDefault="00071D1C" w:rsidP="00EF3662">
      <w:pPr>
        <w:tabs>
          <w:tab w:val="left" w:pos="360"/>
          <w:tab w:val="left" w:pos="540"/>
        </w:tabs>
        <w:jc w:val="both"/>
        <w:rPr>
          <w:rFonts w:ascii="GHEA Grapalat" w:hAnsi="GHEA Grapalat" w:cs="Sylfaen"/>
          <w:sz w:val="20"/>
          <w:lang w:val="hy-AM"/>
        </w:rPr>
      </w:pPr>
      <w:r w:rsidRPr="005E1F72">
        <w:rPr>
          <w:rFonts w:ascii="GHEA Grapalat" w:hAnsi="GHEA Grapalat" w:cs="Sylfaen"/>
          <w:sz w:val="20"/>
          <w:lang w:val="hy-AM"/>
        </w:rPr>
        <w:t xml:space="preserve">within the framework of the contract, the Seller 20 </w:t>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Pr="005E1F72">
        <w:rPr>
          <w:rFonts w:ascii="GHEA Grapalat" w:hAnsi="GHEA Grapalat" w:cs="Sylfaen"/>
          <w:sz w:val="20"/>
          <w:lang w:val="hy-AM"/>
        </w:rPr>
        <w:t>delivered the following products to the Buyer for the purpose of delivery-acceptance.</w:t>
      </w:r>
    </w:p>
    <w:p w:rsidR="00071D1C" w:rsidRPr="005E1F72" w:rsidRDefault="00071D1C" w:rsidP="00EF3662">
      <w:pPr>
        <w:tabs>
          <w:tab w:val="left" w:pos="2972"/>
        </w:tabs>
        <w:jc w:val="both"/>
        <w:rPr>
          <w:rFonts w:ascii="GHEA Grapalat" w:hAnsi="GHEA Grapalat" w:cs="Sylfaen"/>
          <w:sz w:val="20"/>
          <w:lang w:val="hy-AM"/>
        </w:rPr>
      </w:pPr>
      <w:r w:rsidRPr="005E1F72">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5E1F72"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E1F72" w:rsidRDefault="00071D1C" w:rsidP="00EF3662">
            <w:pPr>
              <w:jc w:val="center"/>
              <w:rPr>
                <w:rFonts w:ascii="GHEA Grapalat" w:hAnsi="GHEA Grapalat" w:cs="Sylfaen"/>
                <w:bCs/>
                <w:sz w:val="18"/>
                <w:szCs w:val="18"/>
                <w:lang w:eastAsia="ru-RU"/>
              </w:rPr>
            </w:pPr>
            <w:r w:rsidRPr="005E1F72">
              <w:rPr>
                <w:rFonts w:ascii="GHEA Grapalat" w:hAnsi="GHEA Grapalat" w:cs="Sylfaen"/>
                <w:bCs/>
                <w:sz w:val="18"/>
                <w:szCs w:val="18"/>
                <w:lang w:eastAsia="ru-RU"/>
              </w:rPr>
              <w:t>Product:</w:t>
            </w:r>
          </w:p>
        </w:tc>
      </w:tr>
      <w:tr w:rsidR="00071D1C" w:rsidRPr="005E1F72"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E1F72" w:rsidRDefault="0016519F" w:rsidP="00EF3662">
            <w:pPr>
              <w:jc w:val="center"/>
              <w:rPr>
                <w:rFonts w:ascii="GHEA Grapalat" w:hAnsi="GHEA Grapalat"/>
                <w:sz w:val="18"/>
                <w:szCs w:val="18"/>
              </w:rPr>
            </w:pPr>
            <w:r w:rsidRPr="005E1F72">
              <w:rPr>
                <w:rFonts w:ascii="GHEA Grapalat" w:hAnsi="GHEA Grapalat" w:cs="Sylfaen"/>
                <w:sz w:val="18"/>
                <w:szCs w:val="18"/>
              </w:rPr>
              <w:t>name:</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E1F72" w:rsidRDefault="000F494F" w:rsidP="000F494F">
            <w:pPr>
              <w:jc w:val="center"/>
              <w:rPr>
                <w:rFonts w:ascii="GHEA Grapalat" w:hAnsi="GHEA Grapalat"/>
                <w:sz w:val="18"/>
                <w:szCs w:val="18"/>
              </w:rPr>
            </w:pPr>
            <w:r w:rsidRPr="005E1F72">
              <w:rPr>
                <w:rFonts w:ascii="GHEA Grapalat" w:hAnsi="GHEA Grapalat" w:cs="Sylfaen"/>
                <w:sz w:val="18"/>
                <w:szCs w:val="18"/>
              </w:rPr>
              <w:t>unit of measurement</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E1F72" w:rsidRDefault="000F494F" w:rsidP="000F494F">
            <w:pPr>
              <w:jc w:val="center"/>
              <w:rPr>
                <w:rFonts w:ascii="GHEA Grapalat" w:hAnsi="GHEA Grapalat"/>
                <w:sz w:val="18"/>
                <w:szCs w:val="18"/>
              </w:rPr>
            </w:pPr>
            <w:r w:rsidRPr="005E1F72">
              <w:rPr>
                <w:rFonts w:ascii="GHEA Grapalat" w:hAnsi="GHEA Grapalat" w:cs="Sylfaen"/>
                <w:sz w:val="18"/>
                <w:szCs w:val="18"/>
              </w:rPr>
              <w:t xml:space="preserve">amount </w:t>
            </w:r>
            <w:r w:rsidRPr="005E1F72">
              <w:rPr>
                <w:rFonts w:ascii="GHEA Grapalat" w:hAnsi="GHEA Grapalat"/>
                <w:sz w:val="18"/>
                <w:szCs w:val="18"/>
              </w:rPr>
              <w:t xml:space="preserve">( </w:t>
            </w:r>
            <w:r w:rsidRPr="005E1F72">
              <w:rPr>
                <w:rFonts w:ascii="GHEA Grapalat" w:hAnsi="GHEA Grapalat" w:cs="Sylfaen"/>
                <w:sz w:val="18"/>
                <w:szCs w:val="18"/>
              </w:rPr>
              <w:t xml:space="preserve">actual </w:t>
            </w:r>
            <w:r w:rsidRPr="005E1F72">
              <w:rPr>
                <w:rFonts w:ascii="GHEA Grapalat" w:hAnsi="GHEA Grapalat"/>
                <w:sz w:val="18"/>
                <w:szCs w:val="18"/>
              </w:rPr>
              <w:t>)</w:t>
            </w:r>
          </w:p>
        </w:tc>
      </w:tr>
      <w:tr w:rsidR="00071D1C" w:rsidRPr="005E1F72"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E1F72"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E1F72"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E1F72" w:rsidRDefault="00071D1C" w:rsidP="00EF3662">
            <w:pPr>
              <w:jc w:val="center"/>
              <w:rPr>
                <w:rFonts w:ascii="GHEA Grapalat" w:hAnsi="GHEA Grapalat" w:cs="Sylfaen"/>
                <w:sz w:val="18"/>
                <w:szCs w:val="18"/>
                <w:lang w:val="ru-RU" w:eastAsia="ru-RU"/>
              </w:rPr>
            </w:pPr>
          </w:p>
        </w:tc>
      </w:tr>
      <w:tr w:rsidR="00071D1C" w:rsidRPr="005E1F72"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E1F72"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E1F72"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E1F72" w:rsidRDefault="00071D1C" w:rsidP="00EF3662">
            <w:pPr>
              <w:jc w:val="center"/>
              <w:rPr>
                <w:rFonts w:ascii="GHEA Grapalat" w:hAnsi="GHEA Grapalat" w:cs="Sylfaen"/>
                <w:sz w:val="18"/>
                <w:szCs w:val="18"/>
                <w:lang w:val="ru-RU" w:eastAsia="ru-RU"/>
              </w:rPr>
            </w:pPr>
          </w:p>
        </w:tc>
      </w:tr>
    </w:tbl>
    <w:p w:rsidR="00071D1C" w:rsidRPr="005E1F72" w:rsidRDefault="00071D1C" w:rsidP="00EF3662">
      <w:pPr>
        <w:tabs>
          <w:tab w:val="left" w:pos="360"/>
          <w:tab w:val="left" w:pos="540"/>
        </w:tabs>
        <w:jc w:val="both"/>
        <w:rPr>
          <w:rFonts w:ascii="GHEA Grapalat" w:hAnsi="GHEA Grapalat" w:cs="Sylfaen"/>
          <w:lang w:eastAsia="ru-RU"/>
        </w:rPr>
      </w:pPr>
    </w:p>
    <w:p w:rsidR="00071D1C" w:rsidRPr="005E1F72" w:rsidRDefault="00071D1C" w:rsidP="00EF3662">
      <w:pPr>
        <w:tabs>
          <w:tab w:val="left" w:pos="360"/>
          <w:tab w:val="left" w:pos="540"/>
        </w:tabs>
        <w:jc w:val="both"/>
        <w:rPr>
          <w:rFonts w:ascii="GHEA Grapalat" w:hAnsi="GHEA Grapalat" w:cs="Sylfaen"/>
          <w:sz w:val="20"/>
        </w:rPr>
      </w:pPr>
      <w:r w:rsidRPr="005E1F72">
        <w:rPr>
          <w:rFonts w:ascii="GHEA Grapalat" w:hAnsi="GHEA Grapalat" w:cs="Sylfaen"/>
          <w:sz w:val="20"/>
        </w:rPr>
        <w:t>This deed is made up of 2 copies, one copy is provided to each party.</w:t>
      </w:r>
    </w:p>
    <w:p w:rsidR="00071D1C" w:rsidRPr="005E1F72" w:rsidRDefault="00071D1C" w:rsidP="00EF3662">
      <w:pPr>
        <w:tabs>
          <w:tab w:val="left" w:pos="360"/>
          <w:tab w:val="left" w:pos="540"/>
        </w:tabs>
        <w:rPr>
          <w:rFonts w:ascii="GHEA Grapalat" w:hAnsi="GHEA Grapalat" w:cs="Sylfaen"/>
          <w:sz w:val="22"/>
          <w:szCs w:val="22"/>
          <w:lang w:val="hy-AM"/>
        </w:rPr>
      </w:pPr>
    </w:p>
    <w:p w:rsidR="00071D1C" w:rsidRPr="005E1F72" w:rsidRDefault="00071D1C" w:rsidP="00EF3662">
      <w:pPr>
        <w:jc w:val="center"/>
        <w:rPr>
          <w:rFonts w:ascii="GHEA Grapalat" w:hAnsi="GHEA Grapalat" w:cs="Sylfaen"/>
          <w:sz w:val="22"/>
          <w:szCs w:val="22"/>
          <w:lang w:val="hy-AM"/>
        </w:rPr>
      </w:pPr>
    </w:p>
    <w:p w:rsidR="00071D1C" w:rsidRPr="005E1F72" w:rsidRDefault="00071D1C" w:rsidP="00EF3662">
      <w:pPr>
        <w:jc w:val="center"/>
        <w:rPr>
          <w:rFonts w:ascii="GHEA Grapalat" w:hAnsi="GHEA Grapalat" w:cs="Sylfaen"/>
          <w:sz w:val="14"/>
          <w:szCs w:val="14"/>
          <w:lang w:val="hy-AM"/>
        </w:rPr>
      </w:pPr>
    </w:p>
    <w:p w:rsidR="00071D1C" w:rsidRPr="005E1F72" w:rsidRDefault="00071D1C" w:rsidP="00EF3662">
      <w:pPr>
        <w:jc w:val="center"/>
        <w:rPr>
          <w:rFonts w:ascii="GHEA Grapalat" w:hAnsi="GHEA Grapalat" w:cs="Sylfaen"/>
          <w:sz w:val="22"/>
          <w:szCs w:val="22"/>
          <w:lang w:val="hy-AM"/>
        </w:rPr>
      </w:pPr>
    </w:p>
    <w:p w:rsidR="00071D1C" w:rsidRPr="005E1F72" w:rsidRDefault="00071D1C" w:rsidP="00EF3662">
      <w:pPr>
        <w:jc w:val="center"/>
        <w:rPr>
          <w:rFonts w:ascii="GHEA Grapalat" w:hAnsi="GHEA Grapalat" w:cs="Sylfaen"/>
          <w:sz w:val="22"/>
          <w:szCs w:val="22"/>
        </w:rPr>
      </w:pPr>
      <w:r w:rsidRPr="005E1F72">
        <w:rPr>
          <w:rFonts w:ascii="GHEA Grapalat" w:hAnsi="GHEA Grapalat" w:cs="Sylfaen"/>
          <w:sz w:val="22"/>
          <w:szCs w:val="22"/>
        </w:rPr>
        <w:t>THE SIDES</w:t>
      </w:r>
    </w:p>
    <w:p w:rsidR="00071D1C" w:rsidRPr="005E1F72" w:rsidRDefault="00071D1C" w:rsidP="00EF3662">
      <w:pPr>
        <w:jc w:val="center"/>
        <w:rPr>
          <w:rFonts w:ascii="GHEA Grapalat" w:hAnsi="GHEA Grapalat" w:cs="Sylfaen"/>
          <w:sz w:val="22"/>
          <w:szCs w:val="22"/>
        </w:rPr>
      </w:pPr>
    </w:p>
    <w:p w:rsidR="00071D1C" w:rsidRPr="005E1F72" w:rsidRDefault="00071D1C" w:rsidP="00EF3662">
      <w:pPr>
        <w:tabs>
          <w:tab w:val="left" w:pos="360"/>
          <w:tab w:val="left" w:pos="540"/>
        </w:tabs>
        <w:rPr>
          <w:rFonts w:ascii="GHEA Grapalat" w:hAnsi="GHEA Grapalat" w:cs="Sylfaen"/>
          <w:sz w:val="22"/>
          <w:szCs w:val="22"/>
        </w:rPr>
      </w:pPr>
    </w:p>
    <w:p w:rsidR="00071D1C" w:rsidRPr="005E1F72"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5E1F72" w:rsidTr="00E22E51">
        <w:tc>
          <w:tcPr>
            <w:tcW w:w="4785" w:type="dxa"/>
          </w:tcPr>
          <w:p w:rsidR="00071D1C" w:rsidRPr="005E1F72" w:rsidRDefault="00071D1C" w:rsidP="00EF3662">
            <w:pPr>
              <w:tabs>
                <w:tab w:val="left" w:pos="360"/>
                <w:tab w:val="left" w:pos="540"/>
              </w:tabs>
              <w:jc w:val="center"/>
              <w:rPr>
                <w:rFonts w:ascii="GHEA Grapalat" w:hAnsi="GHEA Grapalat" w:cs="Sylfaen"/>
                <w:b/>
                <w:bCs/>
                <w:sz w:val="22"/>
                <w:szCs w:val="22"/>
                <w:lang w:eastAsia="ru-RU"/>
              </w:rPr>
            </w:pPr>
            <w:r w:rsidRPr="005E1F72">
              <w:rPr>
                <w:rFonts w:ascii="GHEA Grapalat" w:hAnsi="GHEA Grapalat" w:cs="Sylfaen"/>
                <w:b/>
                <w:bCs/>
                <w:sz w:val="22"/>
                <w:szCs w:val="22"/>
              </w:rPr>
              <w:t>Delivered</w:t>
            </w:r>
          </w:p>
        </w:tc>
        <w:tc>
          <w:tcPr>
            <w:tcW w:w="5223" w:type="dxa"/>
          </w:tcPr>
          <w:p w:rsidR="00071D1C" w:rsidRPr="005E1F72" w:rsidRDefault="00071D1C" w:rsidP="00EF3662">
            <w:pPr>
              <w:tabs>
                <w:tab w:val="left" w:pos="360"/>
                <w:tab w:val="left" w:pos="540"/>
              </w:tabs>
              <w:jc w:val="center"/>
              <w:rPr>
                <w:rFonts w:ascii="GHEA Grapalat" w:hAnsi="GHEA Grapalat" w:cs="Sylfaen"/>
                <w:b/>
                <w:bCs/>
                <w:sz w:val="22"/>
                <w:szCs w:val="22"/>
                <w:lang w:eastAsia="ru-RU"/>
              </w:rPr>
            </w:pPr>
            <w:r w:rsidRPr="005E1F72">
              <w:rPr>
                <w:rFonts w:ascii="GHEA Grapalat" w:hAnsi="GHEA Grapalat" w:cs="Sylfaen"/>
                <w:b/>
                <w:bCs/>
                <w:sz w:val="22"/>
                <w:szCs w:val="22"/>
              </w:rPr>
              <w:t>Accepted</w:t>
            </w:r>
          </w:p>
        </w:tc>
      </w:tr>
    </w:tbl>
    <w:p w:rsidR="00071D1C" w:rsidRPr="005E1F72" w:rsidRDefault="00071D1C" w:rsidP="00EF3662">
      <w:pPr>
        <w:tabs>
          <w:tab w:val="left" w:pos="360"/>
          <w:tab w:val="left" w:pos="540"/>
        </w:tabs>
        <w:rPr>
          <w:rFonts w:ascii="GHEA Grapalat" w:hAnsi="GHEA Grapalat" w:cs="Sylfaen"/>
          <w:sz w:val="20"/>
          <w:szCs w:val="20"/>
          <w:lang w:eastAsia="ru-RU"/>
        </w:rPr>
      </w:pPr>
      <w:r w:rsidRPr="005E1F72">
        <w:rPr>
          <w:rFonts w:ascii="GHEA Grapalat" w:hAnsi="GHEA Grapalat" w:cs="Sylfaen"/>
          <w:sz w:val="20"/>
          <w:szCs w:val="20"/>
          <w:lang w:eastAsia="ru-RU"/>
        </w:rPr>
        <w:t xml:space="preserve">                                                                                                  representative who designed the </w:t>
      </w:r>
      <w:proofErr w:type="gramStart"/>
      <w:r w:rsidRPr="005E1F72">
        <w:rPr>
          <w:rFonts w:ascii="GHEA Grapalat" w:hAnsi="GHEA Grapalat" w:cs="Sylfaen"/>
          <w:sz w:val="20"/>
          <w:szCs w:val="20"/>
          <w:lang w:eastAsia="ru-RU"/>
        </w:rPr>
        <w:t>application :</w:t>
      </w:r>
      <w:proofErr w:type="gramEnd"/>
    </w:p>
    <w:p w:rsidR="00071D1C" w:rsidRPr="005E1F72"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5E1F72" w:rsidTr="00E22E51">
        <w:trPr>
          <w:tblCellSpacing w:w="7" w:type="dxa"/>
          <w:jc w:val="center"/>
        </w:trPr>
        <w:tc>
          <w:tcPr>
            <w:tcW w:w="0" w:type="auto"/>
            <w:vAlign w:val="center"/>
          </w:tcPr>
          <w:p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___________________________</w:t>
            </w:r>
          </w:p>
          <w:p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last name, first name</w:t>
            </w:r>
          </w:p>
        </w:tc>
        <w:tc>
          <w:tcPr>
            <w:tcW w:w="0" w:type="auto"/>
            <w:vAlign w:val="center"/>
          </w:tcPr>
          <w:p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___________________________</w:t>
            </w:r>
          </w:p>
          <w:p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last name, first name</w:t>
            </w:r>
          </w:p>
        </w:tc>
      </w:tr>
      <w:tr w:rsidR="00071D1C" w:rsidRPr="005E1F72" w:rsidTr="00E22E51">
        <w:trPr>
          <w:tblCellSpacing w:w="7" w:type="dxa"/>
          <w:jc w:val="center"/>
        </w:trPr>
        <w:tc>
          <w:tcPr>
            <w:tcW w:w="0" w:type="auto"/>
            <w:vAlign w:val="center"/>
          </w:tcPr>
          <w:p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___________________________</w:t>
            </w:r>
          </w:p>
          <w:p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Signature:</w:t>
            </w:r>
          </w:p>
        </w:tc>
        <w:tc>
          <w:tcPr>
            <w:tcW w:w="0" w:type="auto"/>
            <w:vAlign w:val="center"/>
          </w:tcPr>
          <w:p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___________________________</w:t>
            </w:r>
          </w:p>
          <w:p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signature</w:t>
            </w:r>
          </w:p>
        </w:tc>
      </w:tr>
      <w:tr w:rsidR="00071D1C" w:rsidRPr="005E1F72" w:rsidTr="00E22E51">
        <w:trPr>
          <w:tblCellSpacing w:w="7" w:type="dxa"/>
          <w:jc w:val="center"/>
        </w:trPr>
        <w:tc>
          <w:tcPr>
            <w:tcW w:w="0" w:type="auto"/>
            <w:vAlign w:val="center"/>
          </w:tcPr>
          <w:p w:rsidR="00071D1C" w:rsidRPr="005E1F72" w:rsidRDefault="00071D1C" w:rsidP="00EF3662">
            <w:pP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                              </w:t>
            </w:r>
          </w:p>
        </w:tc>
        <w:tc>
          <w:tcPr>
            <w:tcW w:w="0" w:type="auto"/>
            <w:vAlign w:val="center"/>
          </w:tcPr>
          <w:p w:rsidR="00071D1C" w:rsidRPr="005E1F72" w:rsidRDefault="00071D1C" w:rsidP="00EF3662">
            <w:pPr>
              <w:rPr>
                <w:rFonts w:ascii="GHEA Grapalat" w:hAnsi="GHEA Grapalat" w:cs="GHEA Grapalat"/>
                <w:color w:val="000000"/>
                <w:sz w:val="21"/>
                <w:szCs w:val="21"/>
                <w:lang w:val="ru-RU" w:eastAsia="ru-RU"/>
              </w:rPr>
            </w:pPr>
          </w:p>
        </w:tc>
      </w:tr>
    </w:tbl>
    <w:p w:rsidR="00057264" w:rsidRPr="005E1F72" w:rsidRDefault="00057264" w:rsidP="001F4228">
      <w:pPr>
        <w:rPr>
          <w:rFonts w:ascii="GHEA Grapalat" w:hAnsi="GHEA Grapalat" w:cs="Sylfaen"/>
          <w:b/>
        </w:rPr>
        <w:sectPr w:rsidR="00057264" w:rsidRPr="005E1F72" w:rsidSect="009E7BBE">
          <w:footnotePr>
            <w:pos w:val="beneathText"/>
          </w:footnotePr>
          <w:pgSz w:w="11906" w:h="16838" w:code="9"/>
          <w:pgMar w:top="720" w:right="662" w:bottom="533" w:left="1138" w:header="562" w:footer="562" w:gutter="0"/>
          <w:cols w:space="720"/>
        </w:sectPr>
      </w:pPr>
    </w:p>
    <w:p w:rsidR="00B2572B" w:rsidRPr="00131E9C" w:rsidRDefault="00B2572B" w:rsidP="001F4228">
      <w:pPr>
        <w:rPr>
          <w:rFonts w:ascii="GHEA Grapalat" w:hAnsi="GHEA Grapalat" w:cs="GHEA Grapalat"/>
          <w:sz w:val="22"/>
          <w:szCs w:val="22"/>
          <w:lang w:val="hy-AM"/>
        </w:rPr>
      </w:pPr>
    </w:p>
    <w:sectPr w:rsidR="00B2572B" w:rsidRPr="00131E9C" w:rsidSect="009E7BBE">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8F2" w:rsidRDefault="003C78F2">
      <w:r>
        <w:separator/>
      </w:r>
    </w:p>
  </w:endnote>
  <w:endnote w:type="continuationSeparator" w:id="0">
    <w:p w:rsidR="003C78F2" w:rsidRDefault="003C7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Franklin Gothic Medium Cond">
    <w:panose1 w:val="020B06060304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GHEA Mariam">
    <w:altName w:val="Arial"/>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8F2" w:rsidRDefault="003C78F2">
      <w:r>
        <w:separator/>
      </w:r>
    </w:p>
  </w:footnote>
  <w:footnote w:type="continuationSeparator" w:id="0">
    <w:p w:rsidR="003C78F2" w:rsidRDefault="003C78F2">
      <w:r>
        <w:continuationSeparator/>
      </w:r>
    </w:p>
  </w:footnote>
  <w:footnote w:id="1">
    <w:p w:rsidR="00F563AB" w:rsidRPr="005E2581" w:rsidRDefault="00F563AB" w:rsidP="0055550A">
      <w:pPr>
        <w:jc w:val="both"/>
        <w:rPr>
          <w:rFonts w:ascii="GHEA Grapalat" w:hAnsi="GHEA Grapalat" w:cs="Sylfaen"/>
          <w:i/>
          <w:sz w:val="16"/>
          <w:szCs w:val="16"/>
          <w:lang w:eastAsia="ru-RU"/>
        </w:rPr>
      </w:pPr>
    </w:p>
    <w:p w:rsidR="00F563AB" w:rsidRPr="005E0E4F" w:rsidRDefault="00F563AB">
      <w:pPr>
        <w:pStyle w:val="af2"/>
      </w:pPr>
      <w:r>
        <w:t xml:space="preserve"> </w:t>
      </w:r>
    </w:p>
  </w:footnote>
  <w:footnote w:id="2">
    <w:p w:rsidR="00F563AB" w:rsidRPr="00962AC7" w:rsidRDefault="00F563AB">
      <w:pPr>
        <w:pStyle w:val="af2"/>
        <w:rPr>
          <w:lang w:val="af-ZA"/>
        </w:rPr>
      </w:pPr>
      <w:r>
        <w:rPr>
          <w:rStyle w:val="af6"/>
        </w:rPr>
        <w:footnoteRef/>
      </w:r>
      <w:r>
        <w:t xml:space="preserve"> </w:t>
      </w:r>
      <w:r w:rsidRPr="00CC3A77">
        <w:rPr>
          <w:rStyle w:val="af6"/>
          <w:i/>
          <w:color w:val="FFFFFF"/>
        </w:rPr>
        <w:footnoteRef/>
      </w:r>
      <w:r w:rsidRPr="003053EF">
        <w:t xml:space="preserve"> </w:t>
      </w:r>
      <w:r w:rsidRPr="003053EF">
        <w:rPr>
          <w:rFonts w:ascii="GHEA Grapalat" w:hAnsi="GHEA Grapalat" w:cs="Sylfaen"/>
          <w:i/>
          <w:sz w:val="16"/>
          <w:szCs w:val="16"/>
        </w:rPr>
        <w:t>If the procedure is in installments, the first step is to specify the installment or installments for which the participant is applying in the "Application" field in the System, and then just fill in the rest of the fields, otherwise the application documents will not be opened during the evaluation. This sentence shall be omitted from the invitation if the procurement procedure is not organized in installments</w:t>
      </w:r>
    </w:p>
  </w:footnote>
  <w:footnote w:id="3">
    <w:p w:rsidR="00F563AB" w:rsidRPr="00170017" w:rsidRDefault="00F563AB" w:rsidP="00170017">
      <w:pPr>
        <w:jc w:val="both"/>
        <w:rPr>
          <w:rFonts w:asciiTheme="minorHAnsi" w:hAnsiTheme="minorHAnsi"/>
          <w:lang w:val="hy-AM"/>
        </w:rPr>
      </w:pPr>
      <w:r w:rsidRPr="00962AC7">
        <w:rPr>
          <w:rStyle w:val="af6"/>
        </w:rPr>
        <w:footnoteRef/>
      </w:r>
      <w:r w:rsidRPr="00170017">
        <w:rPr>
          <w:lang w:val="af-ZA"/>
        </w:rPr>
        <w:t xml:space="preserve"> In the case of participants who are residents of the Republic of Armenia </w:t>
      </w:r>
      <w:r w:rsidRPr="00170017">
        <w:rPr>
          <w:rFonts w:ascii="GHEA Grapalat" w:hAnsi="GHEA Grapalat"/>
          <w:i/>
          <w:sz w:val="16"/>
          <w:szCs w:val="16"/>
          <w:lang w:val="af-ZA"/>
        </w:rPr>
        <w:t xml:space="preserve">, the declaration published with the link to the website containing information on the real beneficiaries </w:t>
      </w:r>
      <w:r w:rsidRPr="00962AC7">
        <w:rPr>
          <w:rFonts w:ascii="GHEA Grapalat" w:hAnsi="GHEA Grapalat"/>
          <w:i/>
          <w:sz w:val="16"/>
          <w:szCs w:val="16"/>
          <w:lang w:val="hy-AM"/>
        </w:rPr>
        <w:t xml:space="preserve">mentioned </w:t>
      </w:r>
      <w:r w:rsidRPr="00170017">
        <w:rPr>
          <w:rFonts w:ascii="GHEA Grapalat" w:hAnsi="GHEA Grapalat"/>
          <w:i/>
          <w:sz w:val="16"/>
          <w:szCs w:val="16"/>
          <w:lang w:val="af-ZA"/>
        </w:rPr>
        <w:t>in the application statement is published .</w:t>
      </w:r>
    </w:p>
  </w:footnote>
  <w:footnote w:id="4">
    <w:p w:rsidR="00F563AB" w:rsidRPr="0080329A" w:rsidRDefault="00F563AB">
      <w:pPr>
        <w:pStyle w:val="af2"/>
        <w:rPr>
          <w:lang w:val="hy-AM"/>
        </w:rPr>
      </w:pPr>
      <w:r>
        <w:rPr>
          <w:rStyle w:val="af6"/>
        </w:rPr>
        <w:footnoteRef/>
      </w:r>
      <w:r w:rsidRPr="004A220D">
        <w:rPr>
          <w:lang w:val="hy-AM"/>
        </w:rPr>
        <w:t xml:space="preserve"> </w:t>
      </w:r>
      <w:r w:rsidRPr="00CC3A77">
        <w:rPr>
          <w:rFonts w:ascii="GHEA Grapalat" w:hAnsi="GHEA Grapalat" w:cs="Sylfaen"/>
          <w:i/>
          <w:color w:val="FFFFFF"/>
          <w:sz w:val="16"/>
          <w:szCs w:val="16"/>
          <w:vertAlign w:val="superscript"/>
        </w:rPr>
        <w:footnoteRef/>
      </w:r>
      <w:r w:rsidRPr="004A220D">
        <w:rPr>
          <w:rFonts w:ascii="GHEA Grapalat" w:hAnsi="GHEA Grapalat" w:cs="Sylfaen"/>
          <w:i/>
          <w:sz w:val="16"/>
          <w:szCs w:val="16"/>
          <w:lang w:val="hy-AM"/>
        </w:rPr>
        <w:t>This sentence shall be omitted from the invitation if the procurement procedure is not organized in installments.</w:t>
      </w:r>
    </w:p>
  </w:footnote>
  <w:footnote w:id="5">
    <w:p w:rsidR="00F563AB" w:rsidRPr="00471D64" w:rsidRDefault="00F563AB">
      <w:pPr>
        <w:pStyle w:val="af2"/>
        <w:rPr>
          <w:rFonts w:ascii="Sylfaen" w:hAnsi="Sylfaen"/>
          <w:lang w:val="hy-AM"/>
        </w:rPr>
      </w:pPr>
      <w:r>
        <w:rPr>
          <w:rStyle w:val="af6"/>
        </w:rPr>
        <w:footnoteRef/>
      </w:r>
      <w:r w:rsidRPr="004A220D">
        <w:rPr>
          <w:lang w:val="hy-AM"/>
        </w:rPr>
        <w:t xml:space="preserve"> In case of participation in the order of </w:t>
      </w:r>
      <w:r w:rsidRPr="003053EF">
        <w:rPr>
          <w:rFonts w:ascii="GHEA Grapalat" w:hAnsi="GHEA Grapalat" w:cs="Sylfaen"/>
          <w:i/>
          <w:sz w:val="16"/>
          <w:szCs w:val="16"/>
          <w:lang w:val="es-ES" w:eastAsia="en-US"/>
        </w:rPr>
        <w:t xml:space="preserve">joint </w:t>
      </w:r>
      <w:r w:rsidRPr="004A220D">
        <w:rPr>
          <w:rFonts w:ascii="GHEA Grapalat" w:hAnsi="GHEA Grapalat" w:cs="Sylfaen"/>
          <w:i/>
          <w:sz w:val="16"/>
          <w:szCs w:val="16"/>
          <w:lang w:val="hy-AM"/>
        </w:rPr>
        <w:t>activities (consortium), the documents included in the application and approved by the participant must be approved by all members of the consortium.</w:t>
      </w:r>
    </w:p>
  </w:footnote>
  <w:footnote w:id="6">
    <w:p w:rsidR="00F563AB" w:rsidRPr="009A5836" w:rsidRDefault="00F563AB" w:rsidP="00F861B3">
      <w:pPr>
        <w:pStyle w:val="af4"/>
        <w:spacing w:before="0" w:beforeAutospacing="0" w:after="0" w:afterAutospacing="0"/>
        <w:ind w:firstLine="708"/>
        <w:jc w:val="both"/>
        <w:rPr>
          <w:rFonts w:ascii="Calibri" w:hAnsi="Calibri"/>
          <w:sz w:val="20"/>
          <w:szCs w:val="20"/>
          <w:lang w:val="hy-AM" w:eastAsia="ru-RU"/>
        </w:rPr>
      </w:pPr>
      <w:r w:rsidRPr="000371F5">
        <w:rPr>
          <w:rStyle w:val="af6"/>
        </w:rPr>
        <w:footnoteRef/>
      </w:r>
      <w:r w:rsidRPr="000371F5">
        <w:rPr>
          <w:lang w:val="af-ZA"/>
        </w:rPr>
        <w:t xml:space="preserve"> </w:t>
      </w:r>
      <w:r w:rsidRPr="000371F5">
        <w:rPr>
          <w:rFonts w:ascii="Calibri" w:hAnsi="Calibri"/>
          <w:sz w:val="16"/>
          <w:szCs w:val="16"/>
          <w:lang w:val="hy-AM" w:eastAsia="ru-RU"/>
        </w:rPr>
        <w:t xml:space="preserve">If the regulation provided by clause 2.4 of the 1st part of this invitation is applied, then the words "undertaking to submit qualification assurance in the order and time specified in the invitation in case of being recognized as a selected participant" are replaced by "or within the scope of this procedure" The organization that produces the products supplied by the latter, as an official representative, has a credit rating granted by international reputable organizations (Fitch, Moody's, </w:t>
      </w:r>
      <w:hyperlink r:id="rId1" w:tgtFrame="_blank" w:history="1">
        <w:r w:rsidRPr="000371F5">
          <w:rPr>
            <w:rFonts w:ascii="Calibri" w:hAnsi="Calibri"/>
            <w:sz w:val="16"/>
            <w:szCs w:val="16"/>
            <w:lang w:val="hy-AM" w:eastAsia="ru-RU"/>
          </w:rPr>
          <w:t xml:space="preserve">Standard &amp; Poor's ) </w:t>
        </w:r>
      </w:hyperlink>
      <w:r w:rsidRPr="000371F5">
        <w:rPr>
          <w:rFonts w:ascii="Calibri" w:hAnsi="Calibri"/>
          <w:sz w:val="16"/>
          <w:szCs w:val="16"/>
          <w:lang w:val="hy-AM" w:eastAsia="ru-RU"/>
        </w:rPr>
        <w:t>as of the date of opening the bids.</w:t>
      </w:r>
    </w:p>
    <w:p w:rsidR="00F563AB" w:rsidRPr="00B50884" w:rsidRDefault="00F563AB" w:rsidP="00472C69">
      <w:pPr>
        <w:pStyle w:val="af2"/>
        <w:jc w:val="both"/>
        <w:rPr>
          <w:rFonts w:ascii="Sylfaen" w:hAnsi="Sylfaen"/>
          <w:sz w:val="16"/>
          <w:szCs w:val="16"/>
          <w:lang w:val="hy-AM"/>
        </w:rPr>
      </w:pPr>
      <w:r w:rsidRPr="00005E18">
        <w:rPr>
          <w:rFonts w:ascii="Calibri" w:hAnsi="Calibri"/>
          <w:sz w:val="16"/>
          <w:szCs w:val="16"/>
          <w:lang w:val="hy-AM"/>
        </w:rPr>
        <w:t>** - When completing the application statement, the RA resident protesting participant indicates the link to the website containing information about his real beneficiaries, registered in the agency of the State Register of Legal Entities in accordance with the Law "On State Registration of Legal Entities, Divisions of Legal Entities, Institutions and Individual Entrepreneurs":</w:t>
      </w:r>
    </w:p>
    <w:p w:rsidR="00F563AB" w:rsidRPr="00005E18" w:rsidRDefault="00F563AB" w:rsidP="00E45ECB">
      <w:pPr>
        <w:pStyle w:val="af2"/>
        <w:jc w:val="both"/>
        <w:rPr>
          <w:rFonts w:ascii="Calibri" w:hAnsi="Calibri"/>
          <w:sz w:val="16"/>
          <w:szCs w:val="16"/>
          <w:lang w:val="hy-AM"/>
        </w:rPr>
      </w:pPr>
      <w:r w:rsidRPr="00976260">
        <w:rPr>
          <w:rFonts w:ascii="Calibri" w:hAnsi="Calibri"/>
          <w:sz w:val="16"/>
          <w:szCs w:val="16"/>
          <w:lang w:val="hy-AM"/>
        </w:rPr>
        <w:t>- If the participant is not a resident of the Republic of Armenia, when filling out the application-statement, replace the words "link to the website containing information" with the words "statement according to Annex 1.3"</w:t>
      </w:r>
    </w:p>
    <w:p w:rsidR="00F563AB" w:rsidRPr="000371F5" w:rsidRDefault="00F563AB" w:rsidP="009A5836">
      <w:pPr>
        <w:pStyle w:val="af2"/>
        <w:ind w:firstLine="708"/>
        <w:jc w:val="both"/>
        <w:rPr>
          <w:rFonts w:ascii="Calibri" w:hAnsi="Calibri"/>
          <w:sz w:val="16"/>
          <w:szCs w:val="16"/>
          <w:lang w:val="hy-AM"/>
        </w:rPr>
      </w:pPr>
      <w:r w:rsidRPr="00962AC7">
        <w:rPr>
          <w:rFonts w:ascii="Calibri" w:hAnsi="Calibri"/>
          <w:sz w:val="16"/>
          <w:szCs w:val="16"/>
          <w:lang w:val="hy-AM"/>
        </w:rPr>
        <w:t>- if the participant is an individual entrepreneur or a natural person, he does not provide information about the real beneficiaries.</w:t>
      </w:r>
    </w:p>
    <w:p w:rsidR="00F563AB" w:rsidRPr="000371F5" w:rsidRDefault="00F563AB" w:rsidP="009A5836">
      <w:pPr>
        <w:pStyle w:val="af2"/>
        <w:rPr>
          <w:rFonts w:ascii="GHEA Grapalat" w:hAnsi="GHEA Grapalat"/>
          <w:i/>
          <w:sz w:val="16"/>
          <w:szCs w:val="16"/>
          <w:lang w:val="hy-AM"/>
        </w:rPr>
      </w:pPr>
    </w:p>
    <w:p w:rsidR="00F563AB" w:rsidRPr="009A5836" w:rsidRDefault="00F563AB">
      <w:pPr>
        <w:pStyle w:val="af2"/>
        <w:rPr>
          <w:lang w:val="hy-AM"/>
        </w:rPr>
      </w:pPr>
    </w:p>
  </w:footnote>
  <w:footnote w:id="7">
    <w:p w:rsidR="00F563AB" w:rsidRDefault="00F563AB" w:rsidP="00862E38">
      <w:pPr>
        <w:jc w:val="both"/>
        <w:rPr>
          <w:rFonts w:ascii="GHEA Grapalat" w:hAnsi="GHEA Grapalat" w:cs="Sylfaen"/>
          <w:sz w:val="20"/>
          <w:lang w:val="hy-AM"/>
        </w:rPr>
      </w:pPr>
    </w:p>
    <w:p w:rsidR="00F563AB" w:rsidRPr="00063F2C" w:rsidRDefault="00F563AB" w:rsidP="00862E38">
      <w:pPr>
        <w:jc w:val="both"/>
        <w:rPr>
          <w:rFonts w:ascii="GHEA Grapalat" w:hAnsi="GHEA Grapalat" w:cs="Sylfaen"/>
          <w:sz w:val="20"/>
          <w:lang w:val="hy-AM"/>
        </w:rPr>
      </w:pPr>
    </w:p>
  </w:footnote>
  <w:footnote w:id="8">
    <w:p w:rsidR="00F563AB" w:rsidRPr="004A220D" w:rsidRDefault="00F563AB">
      <w:pPr>
        <w:pStyle w:val="af2"/>
        <w:rPr>
          <w:rFonts w:ascii="Sylfaen" w:hAnsi="Sylfaen"/>
          <w:lang w:val="hy-AM"/>
        </w:rPr>
      </w:pPr>
      <w:r>
        <w:rPr>
          <w:rStyle w:val="af6"/>
        </w:rPr>
        <w:footnoteRef/>
      </w:r>
      <w:r w:rsidRPr="004A220D">
        <w:rPr>
          <w:lang w:val="hy-AM"/>
        </w:rPr>
        <w:t xml:space="preserve"> </w:t>
      </w:r>
      <w:r w:rsidRPr="00130202">
        <w:rPr>
          <w:rFonts w:ascii="GHEA Grapalat" w:hAnsi="GHEA Grapalat"/>
          <w:i/>
          <w:sz w:val="16"/>
          <w:szCs w:val="24"/>
          <w:lang w:val="hy-AM" w:eastAsia="en-US"/>
        </w:rPr>
        <w:t>If the Seller's bid</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presented</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is</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without</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 xml:space="preserve">VAT </w:t>
      </w:r>
      <w:r w:rsidRPr="001E7733">
        <w:rPr>
          <w:rFonts w:ascii="GHEA Grapalat" w:hAnsi="GHEA Grapalat"/>
          <w:i/>
          <w:sz w:val="16"/>
          <w:szCs w:val="24"/>
          <w:lang w:val="af-ZA" w:eastAsia="en-US"/>
        </w:rPr>
        <w:t>then​</w:t>
      </w:r>
      <w:r w:rsidRPr="009A5836">
        <w:rPr>
          <w:rFonts w:ascii="GHEA Grapalat" w:hAnsi="GHEA Grapalat"/>
          <w:i/>
          <w:sz w:val="16"/>
          <w:szCs w:val="24"/>
          <w:lang w:val="hy-AM" w:eastAsia="en-US"/>
        </w:rPr>
        <w:t>​​</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the contract</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 xml:space="preserve">when sealing </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inclusive</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 xml:space="preserve">The </w:t>
      </w:r>
      <w:r w:rsidRPr="001E7733">
        <w:rPr>
          <w:rFonts w:ascii="GHEA Grapalat" w:hAnsi="GHEA Grapalat"/>
          <w:i/>
          <w:sz w:val="16"/>
          <w:szCs w:val="24"/>
          <w:lang w:val="af-ZA" w:eastAsia="en-US"/>
        </w:rPr>
        <w:t xml:space="preserve">words " </w:t>
      </w:r>
      <w:r w:rsidRPr="009A5836">
        <w:rPr>
          <w:rFonts w:ascii="GHEA Grapalat" w:hAnsi="GHEA Grapalat"/>
          <w:i/>
          <w:sz w:val="16"/>
          <w:szCs w:val="24"/>
          <w:lang w:val="hy-AM" w:eastAsia="en-US"/>
        </w:rPr>
        <w:t>VAT "</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removed</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are</w:t>
      </w:r>
      <w:r w:rsidRPr="001E7733">
        <w:rPr>
          <w:rFonts w:ascii="GHEA Grapalat" w:hAnsi="GHEA Grapalat"/>
          <w:i/>
          <w:sz w:val="16"/>
          <w:szCs w:val="24"/>
          <w:lang w:val="af-ZA" w:eastAsia="en-US"/>
        </w:rPr>
        <w:t>​</w:t>
      </w:r>
    </w:p>
  </w:footnote>
  <w:footnote w:id="9">
    <w:p w:rsidR="00F563AB" w:rsidRPr="005D7B02" w:rsidRDefault="00F563AB" w:rsidP="00E01F91">
      <w:pPr>
        <w:pStyle w:val="af2"/>
        <w:jc w:val="both"/>
        <w:rPr>
          <w:rFonts w:ascii="GHEA Grapalat" w:hAnsi="GHEA Grapalat"/>
          <w:i/>
          <w:sz w:val="16"/>
          <w:szCs w:val="24"/>
          <w:lang w:val="hy-AM" w:eastAsia="en-US"/>
        </w:rPr>
      </w:pPr>
      <w:r>
        <w:rPr>
          <w:rStyle w:val="af6"/>
        </w:rPr>
        <w:footnoteRef/>
      </w:r>
      <w:r w:rsidRPr="00E01F91">
        <w:rPr>
          <w:lang w:val="hy-AM"/>
        </w:rPr>
        <w:t xml:space="preserve"> </w:t>
      </w:r>
      <w:r w:rsidRPr="005D7B02">
        <w:rPr>
          <w:rFonts w:ascii="GHEA Grapalat" w:hAnsi="GHEA Grapalat"/>
          <w:i/>
          <w:sz w:val="16"/>
          <w:szCs w:val="24"/>
          <w:lang w:val="hy-AM" w:eastAsia="en-US"/>
        </w:rPr>
        <w:t>If the contract was signed on the basis of clause 6 of Article 15 of the RA Law "On Purchases", the fine is calculated in relation to the price of the agreement, within the framework of which the circumstance of non-fulfillment or improper fulfillment of the assumed obligations was recorded.</w:t>
      </w:r>
    </w:p>
    <w:p w:rsidR="00F563AB" w:rsidRPr="00C754B2" w:rsidRDefault="00F563AB" w:rsidP="00E01F91">
      <w:pPr>
        <w:pStyle w:val="af2"/>
        <w:rPr>
          <w:rFonts w:asciiTheme="minorHAnsi" w:hAnsiTheme="minorHAnsi"/>
          <w:lang w:val="hy-AM"/>
        </w:rPr>
      </w:pPr>
      <w:r w:rsidRPr="00E01F91">
        <w:rPr>
          <w:rFonts w:ascii="GHEA Grapalat" w:hAnsi="GHEA Grapalat"/>
          <w:i/>
          <w:sz w:val="16"/>
          <w:lang w:val="hy-AM"/>
        </w:rPr>
        <w:t>If the contract includes more than one portion, the penalty is calculated against the total price specified in the contract for that portion.</w:t>
      </w:r>
    </w:p>
  </w:footnote>
  <w:footnote w:id="10">
    <w:p w:rsidR="00F563AB" w:rsidRPr="005D7B02" w:rsidRDefault="00F563AB" w:rsidP="00E01F91">
      <w:pPr>
        <w:pStyle w:val="af2"/>
        <w:jc w:val="both"/>
        <w:rPr>
          <w:sz w:val="16"/>
          <w:szCs w:val="16"/>
          <w:lang w:val="hy-AM"/>
        </w:rPr>
      </w:pPr>
      <w:r>
        <w:rPr>
          <w:rStyle w:val="af6"/>
        </w:rPr>
        <w:footnoteRef/>
      </w:r>
      <w:r w:rsidRPr="00E01F91">
        <w:rPr>
          <w:lang w:val="hy-AM"/>
        </w:rPr>
        <w:t xml:space="preserve"> </w:t>
      </w:r>
      <w:r>
        <w:rPr>
          <w:rFonts w:ascii="GHEA Grapalat" w:hAnsi="GHEA Grapalat"/>
          <w:i/>
          <w:sz w:val="16"/>
          <w:lang w:val="hy-AM"/>
        </w:rPr>
        <w:t>If the subject of purchase is not a construction project, clause 6.5.1 shall be removed from the draft contract, and the words "and approved design estimate" shall be removed from clause 1.2, and the reference to clause 6.5.1 shall be removed from clause 6.4.</w:t>
      </w:r>
    </w:p>
    <w:p w:rsidR="00F563AB" w:rsidRPr="00742B5B" w:rsidRDefault="00F563AB" w:rsidP="00E01F91">
      <w:pPr>
        <w:pStyle w:val="af2"/>
        <w:rPr>
          <w:rFonts w:asciiTheme="minorHAnsi" w:hAnsiTheme="minorHAnsi"/>
          <w:lang w:val="hy-AM"/>
        </w:rPr>
      </w:pPr>
    </w:p>
  </w:footnote>
  <w:footnote w:id="11">
    <w:p w:rsidR="00F563AB" w:rsidRPr="004A220D" w:rsidRDefault="00F563AB">
      <w:pPr>
        <w:pStyle w:val="af2"/>
        <w:rPr>
          <w:rFonts w:ascii="Sylfaen" w:hAnsi="Sylfaen"/>
          <w:lang w:val="hy-AM"/>
        </w:rPr>
      </w:pPr>
      <w:r>
        <w:rPr>
          <w:rStyle w:val="af6"/>
        </w:rPr>
        <w:footnoteRef/>
      </w:r>
      <w:r w:rsidRPr="004A220D">
        <w:rPr>
          <w:lang w:val="hy-AM"/>
        </w:rPr>
        <w:t xml:space="preserve"> </w:t>
      </w:r>
      <w:r w:rsidRPr="00B27E91">
        <w:rPr>
          <w:rFonts w:ascii="GHEA Grapalat" w:hAnsi="GHEA Grapalat"/>
          <w:i/>
          <w:sz w:val="16"/>
          <w:szCs w:val="24"/>
          <w:lang w:val="hy-AM" w:eastAsia="en-US"/>
        </w:rPr>
        <w:t>This clause is removed from the contract if the contract is not implemented by signing an agency contract.</w:t>
      </w:r>
    </w:p>
  </w:footnote>
  <w:footnote w:id="12">
    <w:p w:rsidR="00F563AB" w:rsidRPr="0027235A" w:rsidRDefault="00F563AB">
      <w:pPr>
        <w:pStyle w:val="af2"/>
        <w:rPr>
          <w:rFonts w:ascii="Sylfaen" w:hAnsi="Sylfaen"/>
          <w:lang w:val="hy-AM"/>
        </w:rPr>
      </w:pPr>
      <w:r>
        <w:rPr>
          <w:rStyle w:val="af6"/>
        </w:rPr>
        <w:footnoteRef/>
      </w:r>
      <w:r w:rsidRPr="004A220D">
        <w:rPr>
          <w:lang w:val="hy-AM"/>
        </w:rPr>
        <w:t xml:space="preserve"> </w:t>
      </w:r>
      <w:r w:rsidRPr="00D818B6">
        <w:rPr>
          <w:rFonts w:ascii="GHEA Grapalat" w:hAnsi="GHEA Grapalat"/>
          <w:i/>
          <w:sz w:val="16"/>
          <w:szCs w:val="24"/>
          <w:lang w:val="hy-AM" w:eastAsia="en-US"/>
        </w:rPr>
        <w:t>This clause is removed from the contract if the contract is not implemented by signing a joint activity (consortium) contract.</w:t>
      </w:r>
    </w:p>
  </w:footnote>
  <w:footnote w:id="13">
    <w:p w:rsidR="00F563AB" w:rsidRPr="004A220D" w:rsidRDefault="00F563AB" w:rsidP="00FC36EC">
      <w:pPr>
        <w:pStyle w:val="af2"/>
        <w:rPr>
          <w:rFonts w:ascii="Sylfaen" w:hAnsi="Sylfaen"/>
          <w:lang w:val="hy-AM"/>
        </w:rPr>
      </w:pPr>
      <w:r>
        <w:rPr>
          <w:rStyle w:val="af6"/>
        </w:rPr>
        <w:footnoteRef/>
      </w:r>
      <w:r w:rsidRPr="004A220D">
        <w:rPr>
          <w:lang w:val="hy-AM"/>
        </w:rPr>
        <w:t xml:space="preserve"> </w:t>
      </w:r>
      <w:r w:rsidRPr="00FC355B">
        <w:rPr>
          <w:rFonts w:ascii="GHEA Grapalat" w:hAnsi="GHEA Grapalat"/>
          <w:i/>
          <w:sz w:val="16"/>
          <w:lang w:val="hy-AM"/>
        </w:rPr>
        <w:t>If the contract is concluded on the basis of Article 15, Part 6 of the RA Law "On Procurement" and the price of the contract does not exceed twenty-five times the basic purchase unit, then this clause is edited by removing the 4th sentence from the last one, and the 5th sentence is edited By replacing the words "and in the case of replacement of the qualification and provisions of the contract presented in the form of damages, also new provisions" with the word "and".</w:t>
      </w:r>
      <w:r w:rsidRPr="00FC355B">
        <w:rPr>
          <w:rFonts w:ascii="GHEA Grapalat" w:hAnsi="GHEA Grapalat"/>
          <w:lang w:val="hy-AM"/>
        </w:rPr>
        <w:t xml:space="preserve"> </w:t>
      </w:r>
      <w:r w:rsidRPr="00FC355B">
        <w:rPr>
          <w:rFonts w:ascii="GHEA Grapalat" w:hAnsi="GHEA Grapalat"/>
          <w:i/>
          <w:sz w:val="16"/>
          <w:lang w:val="hy-AM"/>
        </w:rPr>
        <w:t>This point is removed from the contract, if the contract is not concluded on the basis of part 6 of Article 15 of the RA Law "On Procurement".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0290D00"/>
    <w:multiLevelType w:val="hybridMultilevel"/>
    <w:tmpl w:val="F7FC053C"/>
    <w:lvl w:ilvl="0" w:tplc="DC403CA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56115A"/>
    <w:multiLevelType w:val="multilevel"/>
    <w:tmpl w:val="A83A4274"/>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A3D66F0"/>
    <w:multiLevelType w:val="multilevel"/>
    <w:tmpl w:val="3A3D66F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6" w15:restartNumberingAfterBreak="0">
    <w:nsid w:val="65E00F17"/>
    <w:multiLevelType w:val="multilevel"/>
    <w:tmpl w:val="295C2948"/>
    <w:lvl w:ilvl="0">
      <w:start w:val="1"/>
      <w:numFmt w:val="decimal"/>
      <w:lvlText w:val="%1"/>
      <w:lvlJc w:val="left"/>
      <w:pPr>
        <w:ind w:left="360" w:hanging="360"/>
      </w:pPr>
      <w:rPr>
        <w:rFonts w:cs="GHEA Grapalat" w:hint="default"/>
        <w:b w:val="0"/>
        <w:color w:val="000000" w:themeColor="text1"/>
      </w:rPr>
    </w:lvl>
    <w:lvl w:ilvl="1">
      <w:start w:val="1"/>
      <w:numFmt w:val="decimal"/>
      <w:lvlText w:val="%1.%2"/>
      <w:lvlJc w:val="left"/>
      <w:pPr>
        <w:ind w:left="360" w:hanging="360"/>
      </w:pPr>
      <w:rPr>
        <w:rFonts w:cs="GHEA Grapalat" w:hint="default"/>
        <w:b w:val="0"/>
        <w:color w:val="000000" w:themeColor="text1"/>
      </w:rPr>
    </w:lvl>
    <w:lvl w:ilvl="2">
      <w:start w:val="1"/>
      <w:numFmt w:val="decimal"/>
      <w:lvlText w:val="%1.%2.%3"/>
      <w:lvlJc w:val="left"/>
      <w:pPr>
        <w:ind w:left="720" w:hanging="720"/>
      </w:pPr>
      <w:rPr>
        <w:rFonts w:cs="GHEA Grapalat" w:hint="default"/>
        <w:b w:val="0"/>
        <w:color w:val="000000" w:themeColor="text1"/>
      </w:rPr>
    </w:lvl>
    <w:lvl w:ilvl="3">
      <w:start w:val="1"/>
      <w:numFmt w:val="decimal"/>
      <w:lvlText w:val="%1.%2.%3.%4"/>
      <w:lvlJc w:val="left"/>
      <w:pPr>
        <w:ind w:left="720" w:hanging="720"/>
      </w:pPr>
      <w:rPr>
        <w:rFonts w:cs="GHEA Grapalat" w:hint="default"/>
        <w:b w:val="0"/>
        <w:color w:val="000000" w:themeColor="text1"/>
      </w:rPr>
    </w:lvl>
    <w:lvl w:ilvl="4">
      <w:start w:val="1"/>
      <w:numFmt w:val="decimal"/>
      <w:lvlText w:val="%1.%2.%3.%4.%5"/>
      <w:lvlJc w:val="left"/>
      <w:pPr>
        <w:ind w:left="1080" w:hanging="1080"/>
      </w:pPr>
      <w:rPr>
        <w:rFonts w:cs="GHEA Grapalat" w:hint="default"/>
        <w:b w:val="0"/>
        <w:color w:val="000000" w:themeColor="text1"/>
      </w:rPr>
    </w:lvl>
    <w:lvl w:ilvl="5">
      <w:start w:val="1"/>
      <w:numFmt w:val="decimal"/>
      <w:lvlText w:val="%1.%2.%3.%4.%5.%6"/>
      <w:lvlJc w:val="left"/>
      <w:pPr>
        <w:ind w:left="1080" w:hanging="1080"/>
      </w:pPr>
      <w:rPr>
        <w:rFonts w:cs="GHEA Grapalat" w:hint="default"/>
        <w:b w:val="0"/>
        <w:color w:val="000000" w:themeColor="text1"/>
      </w:rPr>
    </w:lvl>
    <w:lvl w:ilvl="6">
      <w:start w:val="1"/>
      <w:numFmt w:val="decimal"/>
      <w:lvlText w:val="%1.%2.%3.%4.%5.%6.%7"/>
      <w:lvlJc w:val="left"/>
      <w:pPr>
        <w:ind w:left="1440" w:hanging="1440"/>
      </w:pPr>
      <w:rPr>
        <w:rFonts w:cs="GHEA Grapalat" w:hint="default"/>
        <w:b w:val="0"/>
        <w:color w:val="000000" w:themeColor="text1"/>
      </w:rPr>
    </w:lvl>
    <w:lvl w:ilvl="7">
      <w:start w:val="1"/>
      <w:numFmt w:val="decimal"/>
      <w:lvlText w:val="%1.%2.%3.%4.%5.%6.%7.%8"/>
      <w:lvlJc w:val="left"/>
      <w:pPr>
        <w:ind w:left="1440" w:hanging="1440"/>
      </w:pPr>
      <w:rPr>
        <w:rFonts w:cs="GHEA Grapalat" w:hint="default"/>
        <w:b w:val="0"/>
        <w:color w:val="000000" w:themeColor="text1"/>
      </w:rPr>
    </w:lvl>
    <w:lvl w:ilvl="8">
      <w:start w:val="1"/>
      <w:numFmt w:val="decimal"/>
      <w:lvlText w:val="%1.%2.%3.%4.%5.%6.%7.%8.%9"/>
      <w:lvlJc w:val="left"/>
      <w:pPr>
        <w:ind w:left="1800" w:hanging="1800"/>
      </w:pPr>
      <w:rPr>
        <w:rFonts w:cs="GHEA Grapalat" w:hint="default"/>
        <w:b w:val="0"/>
        <w:color w:val="000000" w:themeColor="text1"/>
      </w:rPr>
    </w:lvl>
  </w:abstractNum>
  <w:abstractNum w:abstractNumId="27" w15:restartNumberingAfterBreak="0">
    <w:nsid w:val="667F5C3C"/>
    <w:multiLevelType w:val="hybridMultilevel"/>
    <w:tmpl w:val="54DA88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90C1AAA"/>
    <w:multiLevelType w:val="hybridMultilevel"/>
    <w:tmpl w:val="EC367380"/>
    <w:lvl w:ilvl="0" w:tplc="74C8951E">
      <w:start w:val="1"/>
      <w:numFmt w:val="decimal"/>
      <w:lvlText w:val="%1)"/>
      <w:lvlJc w:val="left"/>
      <w:pPr>
        <w:ind w:left="1068" w:hanging="360"/>
      </w:pPr>
      <w:rPr>
        <w:rFonts w:ascii="GHEA Grapalat" w:eastAsia="Times New Roman" w:hAnsi="GHEA Grapalat" w:cs="Arial"/>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7"/>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4"/>
  </w:num>
  <w:num w:numId="11">
    <w:abstractNumId w:val="6"/>
  </w:num>
  <w:num w:numId="12">
    <w:abstractNumId w:val="32"/>
  </w:num>
  <w:num w:numId="13">
    <w:abstractNumId w:val="28"/>
  </w:num>
  <w:num w:numId="14">
    <w:abstractNumId w:val="11"/>
  </w:num>
  <w:num w:numId="15">
    <w:abstractNumId w:val="29"/>
  </w:num>
  <w:num w:numId="16">
    <w:abstractNumId w:val="14"/>
  </w:num>
  <w:num w:numId="17">
    <w:abstractNumId w:val="5"/>
  </w:num>
  <w:num w:numId="18">
    <w:abstractNumId w:val="1"/>
  </w:num>
  <w:num w:numId="19">
    <w:abstractNumId w:val="3"/>
  </w:num>
  <w:num w:numId="20">
    <w:abstractNumId w:val="2"/>
  </w:num>
  <w:num w:numId="21">
    <w:abstractNumId w:val="33"/>
  </w:num>
  <w:num w:numId="22">
    <w:abstractNumId w:val="31"/>
  </w:num>
  <w:num w:numId="23">
    <w:abstractNumId w:val="23"/>
  </w:num>
  <w:num w:numId="24">
    <w:abstractNumId w:val="0"/>
  </w:num>
  <w:num w:numId="25">
    <w:abstractNumId w:val="13"/>
  </w:num>
  <w:num w:numId="26">
    <w:abstractNumId w:val="18"/>
  </w:num>
  <w:num w:numId="27">
    <w:abstractNumId w:val="15"/>
  </w:num>
  <w:num w:numId="28">
    <w:abstractNumId w:val="9"/>
  </w:num>
  <w:num w:numId="29">
    <w:abstractNumId w:val="12"/>
  </w:num>
  <w:num w:numId="30">
    <w:abstractNumId w:val="21"/>
  </w:num>
  <w:num w:numId="31">
    <w:abstractNumId w:val="7"/>
  </w:num>
  <w:num w:numId="32">
    <w:abstractNumId w:val="30"/>
  </w:num>
  <w:num w:numId="33">
    <w:abstractNumId w:val="25"/>
  </w:num>
  <w:num w:numId="34">
    <w:abstractNumId w:val="10"/>
  </w:num>
  <w:num w:numId="35">
    <w:abstractNumId w:val="27"/>
  </w:num>
  <w:num w:numId="36">
    <w:abstractNumId w:val="26"/>
  </w:num>
  <w:num w:numId="37">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6F6"/>
    <w:rsid w:val="000058C9"/>
    <w:rsid w:val="000058CF"/>
    <w:rsid w:val="00005D30"/>
    <w:rsid w:val="00005E18"/>
    <w:rsid w:val="000076A1"/>
    <w:rsid w:val="0000776B"/>
    <w:rsid w:val="00010BCA"/>
    <w:rsid w:val="00010E0A"/>
    <w:rsid w:val="00012347"/>
    <w:rsid w:val="00012E2C"/>
    <w:rsid w:val="00013093"/>
    <w:rsid w:val="000132F3"/>
    <w:rsid w:val="000134CA"/>
    <w:rsid w:val="000138C2"/>
    <w:rsid w:val="00013C24"/>
    <w:rsid w:val="000140B5"/>
    <w:rsid w:val="000149F3"/>
    <w:rsid w:val="00017484"/>
    <w:rsid w:val="000206DA"/>
    <w:rsid w:val="00020C83"/>
    <w:rsid w:val="000211FA"/>
    <w:rsid w:val="00021764"/>
    <w:rsid w:val="00021831"/>
    <w:rsid w:val="00021C2E"/>
    <w:rsid w:val="00022DC8"/>
    <w:rsid w:val="00023384"/>
    <w:rsid w:val="000238FE"/>
    <w:rsid w:val="000246E6"/>
    <w:rsid w:val="00024D35"/>
    <w:rsid w:val="00025353"/>
    <w:rsid w:val="00026351"/>
    <w:rsid w:val="00026FA4"/>
    <w:rsid w:val="000271DE"/>
    <w:rsid w:val="000275BF"/>
    <w:rsid w:val="00027944"/>
    <w:rsid w:val="000305A7"/>
    <w:rsid w:val="0003089E"/>
    <w:rsid w:val="00030D40"/>
    <w:rsid w:val="0003123E"/>
    <w:rsid w:val="000312D9"/>
    <w:rsid w:val="000313A6"/>
    <w:rsid w:val="00032791"/>
    <w:rsid w:val="000330A3"/>
    <w:rsid w:val="00033946"/>
    <w:rsid w:val="00033B20"/>
    <w:rsid w:val="00034390"/>
    <w:rsid w:val="0003466E"/>
    <w:rsid w:val="00034CED"/>
    <w:rsid w:val="000356CC"/>
    <w:rsid w:val="0003677C"/>
    <w:rsid w:val="0003687E"/>
    <w:rsid w:val="00036ECC"/>
    <w:rsid w:val="000371F5"/>
    <w:rsid w:val="00037DDE"/>
    <w:rsid w:val="000408D8"/>
    <w:rsid w:val="00043681"/>
    <w:rsid w:val="0004369D"/>
    <w:rsid w:val="0004387F"/>
    <w:rsid w:val="00046BAC"/>
    <w:rsid w:val="00050A22"/>
    <w:rsid w:val="00051490"/>
    <w:rsid w:val="00051B7F"/>
    <w:rsid w:val="00052AF7"/>
    <w:rsid w:val="00052F61"/>
    <w:rsid w:val="000537DC"/>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46D"/>
    <w:rsid w:val="000636FF"/>
    <w:rsid w:val="00065C3B"/>
    <w:rsid w:val="00066AC8"/>
    <w:rsid w:val="0006747A"/>
    <w:rsid w:val="000677B2"/>
    <w:rsid w:val="00067967"/>
    <w:rsid w:val="00067C2E"/>
    <w:rsid w:val="000704B9"/>
    <w:rsid w:val="00070DBB"/>
    <w:rsid w:val="00071A40"/>
    <w:rsid w:val="00071D1C"/>
    <w:rsid w:val="00071FD8"/>
    <w:rsid w:val="00073430"/>
    <w:rsid w:val="000735B0"/>
    <w:rsid w:val="00073A04"/>
    <w:rsid w:val="00073A09"/>
    <w:rsid w:val="00075997"/>
    <w:rsid w:val="00075FE8"/>
    <w:rsid w:val="00077062"/>
    <w:rsid w:val="00077BB9"/>
    <w:rsid w:val="00080B97"/>
    <w:rsid w:val="00080BE2"/>
    <w:rsid w:val="00080C4E"/>
    <w:rsid w:val="00080E73"/>
    <w:rsid w:val="00081E7C"/>
    <w:rsid w:val="000822C1"/>
    <w:rsid w:val="00082411"/>
    <w:rsid w:val="00082ADC"/>
    <w:rsid w:val="00082DE0"/>
    <w:rsid w:val="00082E96"/>
    <w:rsid w:val="000831B3"/>
    <w:rsid w:val="00083558"/>
    <w:rsid w:val="00083D65"/>
    <w:rsid w:val="000845F6"/>
    <w:rsid w:val="000850B1"/>
    <w:rsid w:val="00085931"/>
    <w:rsid w:val="000878DB"/>
    <w:rsid w:val="00087A30"/>
    <w:rsid w:val="000911CA"/>
    <w:rsid w:val="00091EBC"/>
    <w:rsid w:val="00092D0A"/>
    <w:rsid w:val="0009380C"/>
    <w:rsid w:val="0009449B"/>
    <w:rsid w:val="000946A3"/>
    <w:rsid w:val="00095187"/>
    <w:rsid w:val="000952D8"/>
    <w:rsid w:val="000958B4"/>
    <w:rsid w:val="00095EB1"/>
    <w:rsid w:val="00096865"/>
    <w:rsid w:val="00097DE8"/>
    <w:rsid w:val="000A0950"/>
    <w:rsid w:val="000A1430"/>
    <w:rsid w:val="000A1464"/>
    <w:rsid w:val="000A1AC0"/>
    <w:rsid w:val="000A1C5A"/>
    <w:rsid w:val="000A37CE"/>
    <w:rsid w:val="000A5B16"/>
    <w:rsid w:val="000A6B75"/>
    <w:rsid w:val="000A72AD"/>
    <w:rsid w:val="000A7528"/>
    <w:rsid w:val="000B033F"/>
    <w:rsid w:val="000B1088"/>
    <w:rsid w:val="000B259E"/>
    <w:rsid w:val="000B4CF4"/>
    <w:rsid w:val="000B5AE5"/>
    <w:rsid w:val="000B700B"/>
    <w:rsid w:val="000B7641"/>
    <w:rsid w:val="000B7C54"/>
    <w:rsid w:val="000B7E09"/>
    <w:rsid w:val="000C0375"/>
    <w:rsid w:val="000C0396"/>
    <w:rsid w:val="000C062F"/>
    <w:rsid w:val="000C0A9D"/>
    <w:rsid w:val="000C165F"/>
    <w:rsid w:val="000C3293"/>
    <w:rsid w:val="000C3508"/>
    <w:rsid w:val="000C36C6"/>
    <w:rsid w:val="000C50BE"/>
    <w:rsid w:val="000C5284"/>
    <w:rsid w:val="000C5A09"/>
    <w:rsid w:val="000C6F81"/>
    <w:rsid w:val="000D07E4"/>
    <w:rsid w:val="000D094F"/>
    <w:rsid w:val="000D10F1"/>
    <w:rsid w:val="000D16B6"/>
    <w:rsid w:val="000D1EF7"/>
    <w:rsid w:val="000D2054"/>
    <w:rsid w:val="000D2527"/>
    <w:rsid w:val="000D30CC"/>
    <w:rsid w:val="000D3188"/>
    <w:rsid w:val="000D34C8"/>
    <w:rsid w:val="000D3B6D"/>
    <w:rsid w:val="000D41A8"/>
    <w:rsid w:val="000D440C"/>
    <w:rsid w:val="000D4471"/>
    <w:rsid w:val="000D52A5"/>
    <w:rsid w:val="000D5766"/>
    <w:rsid w:val="000D590A"/>
    <w:rsid w:val="000D6A89"/>
    <w:rsid w:val="000D6C21"/>
    <w:rsid w:val="000D701E"/>
    <w:rsid w:val="000D77C1"/>
    <w:rsid w:val="000E152F"/>
    <w:rsid w:val="000E195B"/>
    <w:rsid w:val="000E1AF8"/>
    <w:rsid w:val="000E1C31"/>
    <w:rsid w:val="000E21E6"/>
    <w:rsid w:val="000E2416"/>
    <w:rsid w:val="000E2427"/>
    <w:rsid w:val="000E267C"/>
    <w:rsid w:val="000E2D7B"/>
    <w:rsid w:val="000E308B"/>
    <w:rsid w:val="000E3D1E"/>
    <w:rsid w:val="000E3F9A"/>
    <w:rsid w:val="000E41C0"/>
    <w:rsid w:val="000E426E"/>
    <w:rsid w:val="000E491C"/>
    <w:rsid w:val="000E4C35"/>
    <w:rsid w:val="000E5257"/>
    <w:rsid w:val="000E7612"/>
    <w:rsid w:val="000E79BD"/>
    <w:rsid w:val="000F008F"/>
    <w:rsid w:val="000F04A2"/>
    <w:rsid w:val="000F109E"/>
    <w:rsid w:val="000F12D3"/>
    <w:rsid w:val="000F176D"/>
    <w:rsid w:val="000F332D"/>
    <w:rsid w:val="000F338E"/>
    <w:rsid w:val="000F3939"/>
    <w:rsid w:val="000F3B31"/>
    <w:rsid w:val="000F3D76"/>
    <w:rsid w:val="000F494F"/>
    <w:rsid w:val="000F4B86"/>
    <w:rsid w:val="000F4D7B"/>
    <w:rsid w:val="000F5032"/>
    <w:rsid w:val="000F5238"/>
    <w:rsid w:val="000F5900"/>
    <w:rsid w:val="000F5E4B"/>
    <w:rsid w:val="000F628A"/>
    <w:rsid w:val="000F6770"/>
    <w:rsid w:val="000F6E48"/>
    <w:rsid w:val="000F7026"/>
    <w:rsid w:val="000F7AE0"/>
    <w:rsid w:val="0010050E"/>
    <w:rsid w:val="00101445"/>
    <w:rsid w:val="00101C9A"/>
    <w:rsid w:val="00101F06"/>
    <w:rsid w:val="0010208D"/>
    <w:rsid w:val="00102291"/>
    <w:rsid w:val="0010323D"/>
    <w:rsid w:val="00103BDF"/>
    <w:rsid w:val="00104861"/>
    <w:rsid w:val="00105C5A"/>
    <w:rsid w:val="00106365"/>
    <w:rsid w:val="00106D44"/>
    <w:rsid w:val="00106DEE"/>
    <w:rsid w:val="00106F3B"/>
    <w:rsid w:val="0010767A"/>
    <w:rsid w:val="0011077B"/>
    <w:rsid w:val="00110D13"/>
    <w:rsid w:val="00113F0D"/>
    <w:rsid w:val="001146CA"/>
    <w:rsid w:val="00114CA8"/>
    <w:rsid w:val="00115905"/>
    <w:rsid w:val="001159FA"/>
    <w:rsid w:val="0011611E"/>
    <w:rsid w:val="00116E47"/>
    <w:rsid w:val="00117020"/>
    <w:rsid w:val="00117964"/>
    <w:rsid w:val="00117DAA"/>
    <w:rsid w:val="00122A6A"/>
    <w:rsid w:val="001242C4"/>
    <w:rsid w:val="00124461"/>
    <w:rsid w:val="00124FB7"/>
    <w:rsid w:val="001267AE"/>
    <w:rsid w:val="001276C9"/>
    <w:rsid w:val="00127EE1"/>
    <w:rsid w:val="00130202"/>
    <w:rsid w:val="001303E1"/>
    <w:rsid w:val="001305C6"/>
    <w:rsid w:val="00131772"/>
    <w:rsid w:val="00131E9C"/>
    <w:rsid w:val="001325D7"/>
    <w:rsid w:val="001326CE"/>
    <w:rsid w:val="00132745"/>
    <w:rsid w:val="00132FA8"/>
    <w:rsid w:val="00133A5A"/>
    <w:rsid w:val="00133A7E"/>
    <w:rsid w:val="00133CE4"/>
    <w:rsid w:val="00134D6E"/>
    <w:rsid w:val="00134DC5"/>
    <w:rsid w:val="001355F9"/>
    <w:rsid w:val="00135840"/>
    <w:rsid w:val="001369CB"/>
    <w:rsid w:val="001377BA"/>
    <w:rsid w:val="00137A5C"/>
    <w:rsid w:val="00141B7A"/>
    <w:rsid w:val="00142496"/>
    <w:rsid w:val="00142934"/>
    <w:rsid w:val="00143BD7"/>
    <w:rsid w:val="00143E8C"/>
    <w:rsid w:val="0014472E"/>
    <w:rsid w:val="00144F73"/>
    <w:rsid w:val="001458D6"/>
    <w:rsid w:val="00145C96"/>
    <w:rsid w:val="00145CC3"/>
    <w:rsid w:val="00147105"/>
    <w:rsid w:val="00147CD0"/>
    <w:rsid w:val="00147F14"/>
    <w:rsid w:val="00150CBE"/>
    <w:rsid w:val="001514D1"/>
    <w:rsid w:val="001515DE"/>
    <w:rsid w:val="001522CE"/>
    <w:rsid w:val="00152564"/>
    <w:rsid w:val="00152E19"/>
    <w:rsid w:val="0015308F"/>
    <w:rsid w:val="00153A85"/>
    <w:rsid w:val="00153C87"/>
    <w:rsid w:val="00153D81"/>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944"/>
    <w:rsid w:val="0016311E"/>
    <w:rsid w:val="001635B8"/>
    <w:rsid w:val="00164BBC"/>
    <w:rsid w:val="0016519F"/>
    <w:rsid w:val="001669C1"/>
    <w:rsid w:val="001679A6"/>
    <w:rsid w:val="00170017"/>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D86"/>
    <w:rsid w:val="00184F17"/>
    <w:rsid w:val="0018560E"/>
    <w:rsid w:val="00185684"/>
    <w:rsid w:val="0018591C"/>
    <w:rsid w:val="00185DF9"/>
    <w:rsid w:val="00185FCC"/>
    <w:rsid w:val="0018602E"/>
    <w:rsid w:val="00191D5F"/>
    <w:rsid w:val="00192606"/>
    <w:rsid w:val="00192A1F"/>
    <w:rsid w:val="001932A7"/>
    <w:rsid w:val="00193859"/>
    <w:rsid w:val="00193871"/>
    <w:rsid w:val="00194598"/>
    <w:rsid w:val="00194DBD"/>
    <w:rsid w:val="001954E5"/>
    <w:rsid w:val="00195835"/>
    <w:rsid w:val="00195F24"/>
    <w:rsid w:val="00196487"/>
    <w:rsid w:val="001A1713"/>
    <w:rsid w:val="001A2241"/>
    <w:rsid w:val="001A23A6"/>
    <w:rsid w:val="001A2579"/>
    <w:rsid w:val="001A2671"/>
    <w:rsid w:val="001A2F72"/>
    <w:rsid w:val="001A3FEC"/>
    <w:rsid w:val="001A43A4"/>
    <w:rsid w:val="001A46FF"/>
    <w:rsid w:val="001A4EF7"/>
    <w:rsid w:val="001A54DF"/>
    <w:rsid w:val="001A5BC8"/>
    <w:rsid w:val="001A5C02"/>
    <w:rsid w:val="001A5F36"/>
    <w:rsid w:val="001A693B"/>
    <w:rsid w:val="001A79E0"/>
    <w:rsid w:val="001B039F"/>
    <w:rsid w:val="001B0D9A"/>
    <w:rsid w:val="001B131A"/>
    <w:rsid w:val="001B1370"/>
    <w:rsid w:val="001B1476"/>
    <w:rsid w:val="001B159F"/>
    <w:rsid w:val="001B1FC4"/>
    <w:rsid w:val="001B21A3"/>
    <w:rsid w:val="001B365B"/>
    <w:rsid w:val="001B37D2"/>
    <w:rsid w:val="001B3891"/>
    <w:rsid w:val="001B45A9"/>
    <w:rsid w:val="001B478E"/>
    <w:rsid w:val="001B6FCF"/>
    <w:rsid w:val="001B7698"/>
    <w:rsid w:val="001C07C6"/>
    <w:rsid w:val="001C0849"/>
    <w:rsid w:val="001C0B2D"/>
    <w:rsid w:val="001C3D83"/>
    <w:rsid w:val="001C3F6C"/>
    <w:rsid w:val="001C53E8"/>
    <w:rsid w:val="001C60A9"/>
    <w:rsid w:val="001C76F7"/>
    <w:rsid w:val="001C7C1A"/>
    <w:rsid w:val="001D090D"/>
    <w:rsid w:val="001D1139"/>
    <w:rsid w:val="001D173D"/>
    <w:rsid w:val="001D1D00"/>
    <w:rsid w:val="001D2D62"/>
    <w:rsid w:val="001D3B01"/>
    <w:rsid w:val="001D5FF7"/>
    <w:rsid w:val="001D6531"/>
    <w:rsid w:val="001D6AE6"/>
    <w:rsid w:val="001D7228"/>
    <w:rsid w:val="001D74FA"/>
    <w:rsid w:val="001D78C5"/>
    <w:rsid w:val="001E0216"/>
    <w:rsid w:val="001E17BA"/>
    <w:rsid w:val="001E2794"/>
    <w:rsid w:val="001E2814"/>
    <w:rsid w:val="001E3505"/>
    <w:rsid w:val="001E36C8"/>
    <w:rsid w:val="001E3A7F"/>
    <w:rsid w:val="001E3B17"/>
    <w:rsid w:val="001E4348"/>
    <w:rsid w:val="001E55B2"/>
    <w:rsid w:val="001E5866"/>
    <w:rsid w:val="001E7047"/>
    <w:rsid w:val="001E7733"/>
    <w:rsid w:val="001F0335"/>
    <w:rsid w:val="001F0371"/>
    <w:rsid w:val="001F1DF0"/>
    <w:rsid w:val="001F2447"/>
    <w:rsid w:val="001F3237"/>
    <w:rsid w:val="001F330F"/>
    <w:rsid w:val="001F3550"/>
    <w:rsid w:val="001F386B"/>
    <w:rsid w:val="001F39AF"/>
    <w:rsid w:val="001F4228"/>
    <w:rsid w:val="001F4A05"/>
    <w:rsid w:val="001F4F78"/>
    <w:rsid w:val="001F5FDE"/>
    <w:rsid w:val="001F6578"/>
    <w:rsid w:val="001F6E06"/>
    <w:rsid w:val="001F760C"/>
    <w:rsid w:val="001F7DFC"/>
    <w:rsid w:val="002004E1"/>
    <w:rsid w:val="00200F9F"/>
    <w:rsid w:val="00201683"/>
    <w:rsid w:val="002017CB"/>
    <w:rsid w:val="00201DA0"/>
    <w:rsid w:val="00201F2E"/>
    <w:rsid w:val="00202F4D"/>
    <w:rsid w:val="002032CE"/>
    <w:rsid w:val="00203917"/>
    <w:rsid w:val="00204B03"/>
    <w:rsid w:val="00204E53"/>
    <w:rsid w:val="00205689"/>
    <w:rsid w:val="00205750"/>
    <w:rsid w:val="0020701A"/>
    <w:rsid w:val="002073DA"/>
    <w:rsid w:val="00207597"/>
    <w:rsid w:val="00207CF7"/>
    <w:rsid w:val="00207D84"/>
    <w:rsid w:val="002100B3"/>
    <w:rsid w:val="002101F2"/>
    <w:rsid w:val="002106E6"/>
    <w:rsid w:val="00210F0C"/>
    <w:rsid w:val="00211425"/>
    <w:rsid w:val="002115A9"/>
    <w:rsid w:val="002123FA"/>
    <w:rsid w:val="0021339A"/>
    <w:rsid w:val="002137E6"/>
    <w:rsid w:val="00213E8E"/>
    <w:rsid w:val="00213EB8"/>
    <w:rsid w:val="00213F87"/>
    <w:rsid w:val="002164B1"/>
    <w:rsid w:val="00217710"/>
    <w:rsid w:val="00220491"/>
    <w:rsid w:val="00220ACB"/>
    <w:rsid w:val="00220C7C"/>
    <w:rsid w:val="00221888"/>
    <w:rsid w:val="002218FE"/>
    <w:rsid w:val="00221AA4"/>
    <w:rsid w:val="002240AB"/>
    <w:rsid w:val="00224CBF"/>
    <w:rsid w:val="00224D14"/>
    <w:rsid w:val="002250D8"/>
    <w:rsid w:val="0022515E"/>
    <w:rsid w:val="002252CD"/>
    <w:rsid w:val="00226412"/>
    <w:rsid w:val="002273AD"/>
    <w:rsid w:val="0022770A"/>
    <w:rsid w:val="00227C9F"/>
    <w:rsid w:val="00227EF5"/>
    <w:rsid w:val="00230B12"/>
    <w:rsid w:val="00230C8F"/>
    <w:rsid w:val="0023114E"/>
    <w:rsid w:val="002321E1"/>
    <w:rsid w:val="0023282B"/>
    <w:rsid w:val="0023354E"/>
    <w:rsid w:val="00233E3C"/>
    <w:rsid w:val="00234B1A"/>
    <w:rsid w:val="0023537A"/>
    <w:rsid w:val="0023571C"/>
    <w:rsid w:val="00236845"/>
    <w:rsid w:val="00236B75"/>
    <w:rsid w:val="0024027D"/>
    <w:rsid w:val="00240289"/>
    <w:rsid w:val="0024041A"/>
    <w:rsid w:val="0024186B"/>
    <w:rsid w:val="0024205E"/>
    <w:rsid w:val="00242292"/>
    <w:rsid w:val="00244642"/>
    <w:rsid w:val="00244B38"/>
    <w:rsid w:val="0024655B"/>
    <w:rsid w:val="00246F46"/>
    <w:rsid w:val="00250B99"/>
    <w:rsid w:val="0025145E"/>
    <w:rsid w:val="00251E84"/>
    <w:rsid w:val="00252C9C"/>
    <w:rsid w:val="00252E8F"/>
    <w:rsid w:val="0025350F"/>
    <w:rsid w:val="002542AE"/>
    <w:rsid w:val="00254A36"/>
    <w:rsid w:val="002559B9"/>
    <w:rsid w:val="00257773"/>
    <w:rsid w:val="00260569"/>
    <w:rsid w:val="00260E64"/>
    <w:rsid w:val="00261272"/>
    <w:rsid w:val="0026158D"/>
    <w:rsid w:val="00262696"/>
    <w:rsid w:val="00263035"/>
    <w:rsid w:val="00263094"/>
    <w:rsid w:val="00263244"/>
    <w:rsid w:val="00263C42"/>
    <w:rsid w:val="00263D72"/>
    <w:rsid w:val="00263E28"/>
    <w:rsid w:val="0026426F"/>
    <w:rsid w:val="0026557B"/>
    <w:rsid w:val="00265D18"/>
    <w:rsid w:val="002665A4"/>
    <w:rsid w:val="002671C1"/>
    <w:rsid w:val="00267E41"/>
    <w:rsid w:val="0027052A"/>
    <w:rsid w:val="00270AF6"/>
    <w:rsid w:val="00270D59"/>
    <w:rsid w:val="0027175A"/>
    <w:rsid w:val="00271C52"/>
    <w:rsid w:val="00271DF6"/>
    <w:rsid w:val="0027208C"/>
    <w:rsid w:val="0027235A"/>
    <w:rsid w:val="0027288B"/>
    <w:rsid w:val="00272B9B"/>
    <w:rsid w:val="002737E0"/>
    <w:rsid w:val="002738E8"/>
    <w:rsid w:val="00273A88"/>
    <w:rsid w:val="00273B4F"/>
    <w:rsid w:val="00274353"/>
    <w:rsid w:val="0027499F"/>
    <w:rsid w:val="00274BDF"/>
    <w:rsid w:val="00274F0E"/>
    <w:rsid w:val="002754C4"/>
    <w:rsid w:val="00275EAE"/>
    <w:rsid w:val="00275F06"/>
    <w:rsid w:val="00276398"/>
    <w:rsid w:val="00276441"/>
    <w:rsid w:val="002767A5"/>
    <w:rsid w:val="00276B03"/>
    <w:rsid w:val="00277F14"/>
    <w:rsid w:val="0028014C"/>
    <w:rsid w:val="00280E91"/>
    <w:rsid w:val="00281740"/>
    <w:rsid w:val="00281D16"/>
    <w:rsid w:val="00283198"/>
    <w:rsid w:val="0028362D"/>
    <w:rsid w:val="0028392B"/>
    <w:rsid w:val="00283E26"/>
    <w:rsid w:val="00283F0A"/>
    <w:rsid w:val="002846B1"/>
    <w:rsid w:val="00285D2B"/>
    <w:rsid w:val="00286AD3"/>
    <w:rsid w:val="00286D41"/>
    <w:rsid w:val="00286D98"/>
    <w:rsid w:val="0028726A"/>
    <w:rsid w:val="002877FC"/>
    <w:rsid w:val="00287968"/>
    <w:rsid w:val="00287BCA"/>
    <w:rsid w:val="00290F33"/>
    <w:rsid w:val="00291919"/>
    <w:rsid w:val="00291EFF"/>
    <w:rsid w:val="002926D4"/>
    <w:rsid w:val="00293A25"/>
    <w:rsid w:val="00293A76"/>
    <w:rsid w:val="002941F2"/>
    <w:rsid w:val="00294BD5"/>
    <w:rsid w:val="00294FAF"/>
    <w:rsid w:val="00294FFF"/>
    <w:rsid w:val="0029515A"/>
    <w:rsid w:val="00296466"/>
    <w:rsid w:val="00296A9F"/>
    <w:rsid w:val="00296F9E"/>
    <w:rsid w:val="00297C98"/>
    <w:rsid w:val="002A058F"/>
    <w:rsid w:val="002A0987"/>
    <w:rsid w:val="002A10B2"/>
    <w:rsid w:val="002A1FAC"/>
    <w:rsid w:val="002A1FC4"/>
    <w:rsid w:val="002A2685"/>
    <w:rsid w:val="002A26AE"/>
    <w:rsid w:val="002A2C2E"/>
    <w:rsid w:val="002A3785"/>
    <w:rsid w:val="002A4619"/>
    <w:rsid w:val="002A464D"/>
    <w:rsid w:val="002A5ABB"/>
    <w:rsid w:val="002A6A99"/>
    <w:rsid w:val="002A7108"/>
    <w:rsid w:val="002A7380"/>
    <w:rsid w:val="002A76C6"/>
    <w:rsid w:val="002A773D"/>
    <w:rsid w:val="002A7A40"/>
    <w:rsid w:val="002B01B8"/>
    <w:rsid w:val="002B0631"/>
    <w:rsid w:val="002B0733"/>
    <w:rsid w:val="002B084C"/>
    <w:rsid w:val="002B0AEA"/>
    <w:rsid w:val="002B103D"/>
    <w:rsid w:val="002B121D"/>
    <w:rsid w:val="002B155B"/>
    <w:rsid w:val="002B1ABE"/>
    <w:rsid w:val="002B1FC7"/>
    <w:rsid w:val="002B24A4"/>
    <w:rsid w:val="002B24E8"/>
    <w:rsid w:val="002B2ED0"/>
    <w:rsid w:val="002B32D6"/>
    <w:rsid w:val="002B33CF"/>
    <w:rsid w:val="002B3E53"/>
    <w:rsid w:val="002B4FD9"/>
    <w:rsid w:val="002B5595"/>
    <w:rsid w:val="002B5F87"/>
    <w:rsid w:val="002B6074"/>
    <w:rsid w:val="002B7388"/>
    <w:rsid w:val="002B7594"/>
    <w:rsid w:val="002B7B58"/>
    <w:rsid w:val="002C05AB"/>
    <w:rsid w:val="002C071B"/>
    <w:rsid w:val="002C07BE"/>
    <w:rsid w:val="002C0D0C"/>
    <w:rsid w:val="002C0D78"/>
    <w:rsid w:val="002C0DD6"/>
    <w:rsid w:val="002C0F6F"/>
    <w:rsid w:val="002C1050"/>
    <w:rsid w:val="002C1AE5"/>
    <w:rsid w:val="002C205F"/>
    <w:rsid w:val="002C27EB"/>
    <w:rsid w:val="002C2AAB"/>
    <w:rsid w:val="002C3CAA"/>
    <w:rsid w:val="002C4DBF"/>
    <w:rsid w:val="002C5EA7"/>
    <w:rsid w:val="002C653D"/>
    <w:rsid w:val="002C6CF7"/>
    <w:rsid w:val="002C7037"/>
    <w:rsid w:val="002D02FE"/>
    <w:rsid w:val="002D0689"/>
    <w:rsid w:val="002D0D5E"/>
    <w:rsid w:val="002D18AC"/>
    <w:rsid w:val="002D1AAA"/>
    <w:rsid w:val="002D20E8"/>
    <w:rsid w:val="002D236D"/>
    <w:rsid w:val="002D30B7"/>
    <w:rsid w:val="002D349C"/>
    <w:rsid w:val="002D3C61"/>
    <w:rsid w:val="002D4250"/>
    <w:rsid w:val="002D4575"/>
    <w:rsid w:val="002D5BB0"/>
    <w:rsid w:val="002D5CF0"/>
    <w:rsid w:val="002D601F"/>
    <w:rsid w:val="002D6B13"/>
    <w:rsid w:val="002E0768"/>
    <w:rsid w:val="002E0877"/>
    <w:rsid w:val="002E0966"/>
    <w:rsid w:val="002E2CA9"/>
    <w:rsid w:val="002E3165"/>
    <w:rsid w:val="002E3B65"/>
    <w:rsid w:val="002E4305"/>
    <w:rsid w:val="002E4D37"/>
    <w:rsid w:val="002E52A2"/>
    <w:rsid w:val="002E530A"/>
    <w:rsid w:val="002E531D"/>
    <w:rsid w:val="002E67D3"/>
    <w:rsid w:val="002E79A1"/>
    <w:rsid w:val="002E7EE1"/>
    <w:rsid w:val="002F0ADE"/>
    <w:rsid w:val="002F0F62"/>
    <w:rsid w:val="002F13C9"/>
    <w:rsid w:val="002F1AB3"/>
    <w:rsid w:val="002F2B23"/>
    <w:rsid w:val="002F2C5F"/>
    <w:rsid w:val="002F2CE0"/>
    <w:rsid w:val="002F35FE"/>
    <w:rsid w:val="002F55B4"/>
    <w:rsid w:val="002F6164"/>
    <w:rsid w:val="002F6283"/>
    <w:rsid w:val="002F69C9"/>
    <w:rsid w:val="002F6FA0"/>
    <w:rsid w:val="002F73BC"/>
    <w:rsid w:val="002F7649"/>
    <w:rsid w:val="002F7A7E"/>
    <w:rsid w:val="00301193"/>
    <w:rsid w:val="0030129D"/>
    <w:rsid w:val="003022F8"/>
    <w:rsid w:val="00302388"/>
    <w:rsid w:val="003029D3"/>
    <w:rsid w:val="00303732"/>
    <w:rsid w:val="00303785"/>
    <w:rsid w:val="003041A8"/>
    <w:rsid w:val="00304436"/>
    <w:rsid w:val="00304D64"/>
    <w:rsid w:val="003053EF"/>
    <w:rsid w:val="00305E59"/>
    <w:rsid w:val="00305F6D"/>
    <w:rsid w:val="003064D4"/>
    <w:rsid w:val="00307011"/>
    <w:rsid w:val="00307F3C"/>
    <w:rsid w:val="003101E4"/>
    <w:rsid w:val="0031093B"/>
    <w:rsid w:val="00310A82"/>
    <w:rsid w:val="00310B63"/>
    <w:rsid w:val="00310B6E"/>
    <w:rsid w:val="00310ED2"/>
    <w:rsid w:val="00311076"/>
    <w:rsid w:val="00313FE4"/>
    <w:rsid w:val="003141B6"/>
    <w:rsid w:val="0031490A"/>
    <w:rsid w:val="00316381"/>
    <w:rsid w:val="003169A4"/>
    <w:rsid w:val="00317A59"/>
    <w:rsid w:val="003206A1"/>
    <w:rsid w:val="0032071C"/>
    <w:rsid w:val="0032187C"/>
    <w:rsid w:val="00321A56"/>
    <w:rsid w:val="00321B20"/>
    <w:rsid w:val="00321F2F"/>
    <w:rsid w:val="00323B33"/>
    <w:rsid w:val="00324445"/>
    <w:rsid w:val="00325546"/>
    <w:rsid w:val="003257F0"/>
    <w:rsid w:val="003259C5"/>
    <w:rsid w:val="00325CC0"/>
    <w:rsid w:val="00326507"/>
    <w:rsid w:val="00327436"/>
    <w:rsid w:val="003275D4"/>
    <w:rsid w:val="0033011B"/>
    <w:rsid w:val="0033060E"/>
    <w:rsid w:val="003318D2"/>
    <w:rsid w:val="00332331"/>
    <w:rsid w:val="00332B9A"/>
    <w:rsid w:val="00333314"/>
    <w:rsid w:val="00334564"/>
    <w:rsid w:val="00334B2F"/>
    <w:rsid w:val="0033564D"/>
    <w:rsid w:val="0033571F"/>
    <w:rsid w:val="00335C2A"/>
    <w:rsid w:val="00336F9A"/>
    <w:rsid w:val="00337436"/>
    <w:rsid w:val="00337B83"/>
    <w:rsid w:val="00340083"/>
    <w:rsid w:val="0034032A"/>
    <w:rsid w:val="00341482"/>
    <w:rsid w:val="003414F9"/>
    <w:rsid w:val="00341757"/>
    <w:rsid w:val="00341A74"/>
    <w:rsid w:val="00341D7A"/>
    <w:rsid w:val="00341ED4"/>
    <w:rsid w:val="003427DF"/>
    <w:rsid w:val="00342AC6"/>
    <w:rsid w:val="003430F4"/>
    <w:rsid w:val="0034365D"/>
    <w:rsid w:val="003436A5"/>
    <w:rsid w:val="00345909"/>
    <w:rsid w:val="00345F27"/>
    <w:rsid w:val="003467F7"/>
    <w:rsid w:val="003468B8"/>
    <w:rsid w:val="00347499"/>
    <w:rsid w:val="0034769E"/>
    <w:rsid w:val="0034777A"/>
    <w:rsid w:val="00350018"/>
    <w:rsid w:val="003500D1"/>
    <w:rsid w:val="003509C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2638"/>
    <w:rsid w:val="00363298"/>
    <w:rsid w:val="00363335"/>
    <w:rsid w:val="00363627"/>
    <w:rsid w:val="00363E98"/>
    <w:rsid w:val="00364E7A"/>
    <w:rsid w:val="003650C5"/>
    <w:rsid w:val="00365FCC"/>
    <w:rsid w:val="003675B2"/>
    <w:rsid w:val="00370ECD"/>
    <w:rsid w:val="0037177E"/>
    <w:rsid w:val="003717D2"/>
    <w:rsid w:val="003718C1"/>
    <w:rsid w:val="00372C2B"/>
    <w:rsid w:val="00372C67"/>
    <w:rsid w:val="00372FAD"/>
    <w:rsid w:val="0037329F"/>
    <w:rsid w:val="003738F3"/>
    <w:rsid w:val="00373EC9"/>
    <w:rsid w:val="00373EE1"/>
    <w:rsid w:val="003750DF"/>
    <w:rsid w:val="0037527B"/>
    <w:rsid w:val="003755FD"/>
    <w:rsid w:val="00375D38"/>
    <w:rsid w:val="00375FD2"/>
    <w:rsid w:val="003760B7"/>
    <w:rsid w:val="00376D5B"/>
    <w:rsid w:val="00380721"/>
    <w:rsid w:val="00381658"/>
    <w:rsid w:val="00381A2C"/>
    <w:rsid w:val="00381E87"/>
    <w:rsid w:val="0038317B"/>
    <w:rsid w:val="00383931"/>
    <w:rsid w:val="0038400D"/>
    <w:rsid w:val="0038438D"/>
    <w:rsid w:val="003850A0"/>
    <w:rsid w:val="003850CD"/>
    <w:rsid w:val="0038517B"/>
    <w:rsid w:val="0038579B"/>
    <w:rsid w:val="003860B5"/>
    <w:rsid w:val="0038615B"/>
    <w:rsid w:val="003862E0"/>
    <w:rsid w:val="00386369"/>
    <w:rsid w:val="00386E4B"/>
    <w:rsid w:val="003871DA"/>
    <w:rsid w:val="00387F66"/>
    <w:rsid w:val="00391E56"/>
    <w:rsid w:val="00392525"/>
    <w:rsid w:val="0039338D"/>
    <w:rsid w:val="0039420F"/>
    <w:rsid w:val="003946B4"/>
    <w:rsid w:val="003949A5"/>
    <w:rsid w:val="003952EB"/>
    <w:rsid w:val="00395D6D"/>
    <w:rsid w:val="0039646A"/>
    <w:rsid w:val="00396D60"/>
    <w:rsid w:val="00397188"/>
    <w:rsid w:val="003972CC"/>
    <w:rsid w:val="00397DC0"/>
    <w:rsid w:val="003A0A31"/>
    <w:rsid w:val="003A145D"/>
    <w:rsid w:val="003A26B9"/>
    <w:rsid w:val="003A26E6"/>
    <w:rsid w:val="003A2A31"/>
    <w:rsid w:val="003A2BE0"/>
    <w:rsid w:val="003A377C"/>
    <w:rsid w:val="003A3A1F"/>
    <w:rsid w:val="003A5049"/>
    <w:rsid w:val="003A5533"/>
    <w:rsid w:val="003A57F0"/>
    <w:rsid w:val="003A58F9"/>
    <w:rsid w:val="003A62A4"/>
    <w:rsid w:val="003A645E"/>
    <w:rsid w:val="003A7A32"/>
    <w:rsid w:val="003A7B12"/>
    <w:rsid w:val="003A7FC7"/>
    <w:rsid w:val="003B031D"/>
    <w:rsid w:val="003B0939"/>
    <w:rsid w:val="003B0ADF"/>
    <w:rsid w:val="003B0D6E"/>
    <w:rsid w:val="003B135C"/>
    <w:rsid w:val="003B13B8"/>
    <w:rsid w:val="003B1CB7"/>
    <w:rsid w:val="003B1FC0"/>
    <w:rsid w:val="003B2896"/>
    <w:rsid w:val="003B3A13"/>
    <w:rsid w:val="003B4A74"/>
    <w:rsid w:val="003B585C"/>
    <w:rsid w:val="003B5AE9"/>
    <w:rsid w:val="003B60D5"/>
    <w:rsid w:val="003B6791"/>
    <w:rsid w:val="003B681E"/>
    <w:rsid w:val="003B6DC6"/>
    <w:rsid w:val="003B7086"/>
    <w:rsid w:val="003B7CB4"/>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8"/>
    <w:rsid w:val="003C5AD7"/>
    <w:rsid w:val="003C5E16"/>
    <w:rsid w:val="003C66CF"/>
    <w:rsid w:val="003C6A92"/>
    <w:rsid w:val="003C7160"/>
    <w:rsid w:val="003C75D4"/>
    <w:rsid w:val="003C76CF"/>
    <w:rsid w:val="003C778C"/>
    <w:rsid w:val="003C78F2"/>
    <w:rsid w:val="003D0075"/>
    <w:rsid w:val="003D0940"/>
    <w:rsid w:val="003D14E9"/>
    <w:rsid w:val="003D1A3B"/>
    <w:rsid w:val="003D1CF4"/>
    <w:rsid w:val="003D1FE3"/>
    <w:rsid w:val="003D39F7"/>
    <w:rsid w:val="003D4374"/>
    <w:rsid w:val="003D4EBF"/>
    <w:rsid w:val="003D56A5"/>
    <w:rsid w:val="003D7720"/>
    <w:rsid w:val="003D7F8E"/>
    <w:rsid w:val="003E01D5"/>
    <w:rsid w:val="003E029A"/>
    <w:rsid w:val="003E093F"/>
    <w:rsid w:val="003E1421"/>
    <w:rsid w:val="003E1BE2"/>
    <w:rsid w:val="003E246C"/>
    <w:rsid w:val="003E2931"/>
    <w:rsid w:val="003E316E"/>
    <w:rsid w:val="003E33C0"/>
    <w:rsid w:val="003E3996"/>
    <w:rsid w:val="003E3B26"/>
    <w:rsid w:val="003E3FD0"/>
    <w:rsid w:val="003E4184"/>
    <w:rsid w:val="003E45EA"/>
    <w:rsid w:val="003E66E3"/>
    <w:rsid w:val="003E6971"/>
    <w:rsid w:val="003E7802"/>
    <w:rsid w:val="003E7941"/>
    <w:rsid w:val="003F174C"/>
    <w:rsid w:val="003F19ED"/>
    <w:rsid w:val="003F1EEA"/>
    <w:rsid w:val="003F208A"/>
    <w:rsid w:val="003F264A"/>
    <w:rsid w:val="003F288F"/>
    <w:rsid w:val="003F2F0D"/>
    <w:rsid w:val="003F300B"/>
    <w:rsid w:val="003F3613"/>
    <w:rsid w:val="003F3AE8"/>
    <w:rsid w:val="003F4011"/>
    <w:rsid w:val="003F4C5E"/>
    <w:rsid w:val="003F6CF8"/>
    <w:rsid w:val="003F7B41"/>
    <w:rsid w:val="003F7E5D"/>
    <w:rsid w:val="0040074F"/>
    <w:rsid w:val="0040112D"/>
    <w:rsid w:val="00401BA5"/>
    <w:rsid w:val="004021AA"/>
    <w:rsid w:val="00402644"/>
    <w:rsid w:val="00402941"/>
    <w:rsid w:val="00402AD9"/>
    <w:rsid w:val="00403109"/>
    <w:rsid w:val="0040491F"/>
    <w:rsid w:val="004055C1"/>
    <w:rsid w:val="00405996"/>
    <w:rsid w:val="004064ED"/>
    <w:rsid w:val="004068F5"/>
    <w:rsid w:val="00406C77"/>
    <w:rsid w:val="004072C8"/>
    <w:rsid w:val="0040761D"/>
    <w:rsid w:val="0040799E"/>
    <w:rsid w:val="00407F37"/>
    <w:rsid w:val="0041038D"/>
    <w:rsid w:val="004107A0"/>
    <w:rsid w:val="00410B68"/>
    <w:rsid w:val="00410FAF"/>
    <w:rsid w:val="004110AC"/>
    <w:rsid w:val="00411D9D"/>
    <w:rsid w:val="00411FA6"/>
    <w:rsid w:val="00412DE4"/>
    <w:rsid w:val="004134BB"/>
    <w:rsid w:val="00413A8A"/>
    <w:rsid w:val="00415616"/>
    <w:rsid w:val="00416F1E"/>
    <w:rsid w:val="00417553"/>
    <w:rsid w:val="004175B6"/>
    <w:rsid w:val="0041798E"/>
    <w:rsid w:val="0042084B"/>
    <w:rsid w:val="00422CA3"/>
    <w:rsid w:val="0042387F"/>
    <w:rsid w:val="00425AA6"/>
    <w:rsid w:val="00427635"/>
    <w:rsid w:val="00427B84"/>
    <w:rsid w:val="00427EAA"/>
    <w:rsid w:val="004306D6"/>
    <w:rsid w:val="00431998"/>
    <w:rsid w:val="00431C72"/>
    <w:rsid w:val="004320F2"/>
    <w:rsid w:val="004325FF"/>
    <w:rsid w:val="004329DF"/>
    <w:rsid w:val="00433F39"/>
    <w:rsid w:val="00434D1C"/>
    <w:rsid w:val="0043558D"/>
    <w:rsid w:val="00435D46"/>
    <w:rsid w:val="004361D6"/>
    <w:rsid w:val="0043641B"/>
    <w:rsid w:val="00436DF8"/>
    <w:rsid w:val="00437537"/>
    <w:rsid w:val="00437CDB"/>
    <w:rsid w:val="00440390"/>
    <w:rsid w:val="004419CB"/>
    <w:rsid w:val="00441C20"/>
    <w:rsid w:val="00441CC1"/>
    <w:rsid w:val="00441D04"/>
    <w:rsid w:val="00442773"/>
    <w:rsid w:val="00443208"/>
    <w:rsid w:val="00443B7A"/>
    <w:rsid w:val="00444069"/>
    <w:rsid w:val="004452A8"/>
    <w:rsid w:val="004454D8"/>
    <w:rsid w:val="0044556F"/>
    <w:rsid w:val="004459DF"/>
    <w:rsid w:val="00445C91"/>
    <w:rsid w:val="004460B1"/>
    <w:rsid w:val="0044660E"/>
    <w:rsid w:val="00446D53"/>
    <w:rsid w:val="00447808"/>
    <w:rsid w:val="00447FFD"/>
    <w:rsid w:val="004504F0"/>
    <w:rsid w:val="00450A23"/>
    <w:rsid w:val="00451441"/>
    <w:rsid w:val="0045190F"/>
    <w:rsid w:val="00452816"/>
    <w:rsid w:val="00452896"/>
    <w:rsid w:val="004542A2"/>
    <w:rsid w:val="00454D73"/>
    <w:rsid w:val="0045525D"/>
    <w:rsid w:val="004553DE"/>
    <w:rsid w:val="00456656"/>
    <w:rsid w:val="00457174"/>
    <w:rsid w:val="00457745"/>
    <w:rsid w:val="00460CA5"/>
    <w:rsid w:val="00460DA9"/>
    <w:rsid w:val="0046188C"/>
    <w:rsid w:val="00463606"/>
    <w:rsid w:val="004636DA"/>
    <w:rsid w:val="00463732"/>
    <w:rsid w:val="00463808"/>
    <w:rsid w:val="00463B0B"/>
    <w:rsid w:val="00464808"/>
    <w:rsid w:val="0046481A"/>
    <w:rsid w:val="004648BD"/>
    <w:rsid w:val="00464BB8"/>
    <w:rsid w:val="00464D3A"/>
    <w:rsid w:val="00464DA7"/>
    <w:rsid w:val="0046522E"/>
    <w:rsid w:val="0046586E"/>
    <w:rsid w:val="00466714"/>
    <w:rsid w:val="00466BE6"/>
    <w:rsid w:val="004672FC"/>
    <w:rsid w:val="00467B47"/>
    <w:rsid w:val="00467B64"/>
    <w:rsid w:val="0047087C"/>
    <w:rsid w:val="0047117B"/>
    <w:rsid w:val="00471867"/>
    <w:rsid w:val="00471D64"/>
    <w:rsid w:val="004722BC"/>
    <w:rsid w:val="00472776"/>
    <w:rsid w:val="00472963"/>
    <w:rsid w:val="00472C41"/>
    <w:rsid w:val="00472C69"/>
    <w:rsid w:val="00472E68"/>
    <w:rsid w:val="00473CF5"/>
    <w:rsid w:val="00474436"/>
    <w:rsid w:val="004744E7"/>
    <w:rsid w:val="004749BD"/>
    <w:rsid w:val="00474B6C"/>
    <w:rsid w:val="00475521"/>
    <w:rsid w:val="00475591"/>
    <w:rsid w:val="00475F3F"/>
    <w:rsid w:val="0047619C"/>
    <w:rsid w:val="00476579"/>
    <w:rsid w:val="0047675D"/>
    <w:rsid w:val="00476A47"/>
    <w:rsid w:val="00476AC4"/>
    <w:rsid w:val="00480162"/>
    <w:rsid w:val="00480FE9"/>
    <w:rsid w:val="004813B3"/>
    <w:rsid w:val="0048293B"/>
    <w:rsid w:val="00483944"/>
    <w:rsid w:val="0048419C"/>
    <w:rsid w:val="00484FED"/>
    <w:rsid w:val="004859E2"/>
    <w:rsid w:val="004863E1"/>
    <w:rsid w:val="00486B55"/>
    <w:rsid w:val="0048749B"/>
    <w:rsid w:val="004874EC"/>
    <w:rsid w:val="00487B60"/>
    <w:rsid w:val="004919D6"/>
    <w:rsid w:val="0049223B"/>
    <w:rsid w:val="004929E4"/>
    <w:rsid w:val="00493AF9"/>
    <w:rsid w:val="0049597C"/>
    <w:rsid w:val="00495DF0"/>
    <w:rsid w:val="00496E18"/>
    <w:rsid w:val="004974D8"/>
    <w:rsid w:val="004A0735"/>
    <w:rsid w:val="004A1734"/>
    <w:rsid w:val="004A1C5D"/>
    <w:rsid w:val="004A220D"/>
    <w:rsid w:val="004A3051"/>
    <w:rsid w:val="004A4501"/>
    <w:rsid w:val="004A712A"/>
    <w:rsid w:val="004A7484"/>
    <w:rsid w:val="004A7722"/>
    <w:rsid w:val="004B0DF7"/>
    <w:rsid w:val="004B2363"/>
    <w:rsid w:val="004B271D"/>
    <w:rsid w:val="004B28E1"/>
    <w:rsid w:val="004B2F56"/>
    <w:rsid w:val="004B383E"/>
    <w:rsid w:val="004B4580"/>
    <w:rsid w:val="004B5522"/>
    <w:rsid w:val="004B5B9C"/>
    <w:rsid w:val="004B61C2"/>
    <w:rsid w:val="004B6D52"/>
    <w:rsid w:val="004B7914"/>
    <w:rsid w:val="004B7B69"/>
    <w:rsid w:val="004B7C9F"/>
    <w:rsid w:val="004C090C"/>
    <w:rsid w:val="004C17D2"/>
    <w:rsid w:val="004C1D9B"/>
    <w:rsid w:val="004C217A"/>
    <w:rsid w:val="004C32F8"/>
    <w:rsid w:val="004C37EE"/>
    <w:rsid w:val="004C3803"/>
    <w:rsid w:val="004C53A6"/>
    <w:rsid w:val="004C548D"/>
    <w:rsid w:val="004C5CF3"/>
    <w:rsid w:val="004C74AE"/>
    <w:rsid w:val="004C75A4"/>
    <w:rsid w:val="004C77DB"/>
    <w:rsid w:val="004D0281"/>
    <w:rsid w:val="004D0AE2"/>
    <w:rsid w:val="004D1C32"/>
    <w:rsid w:val="004D1E87"/>
    <w:rsid w:val="004D2727"/>
    <w:rsid w:val="004D28BA"/>
    <w:rsid w:val="004D2B4B"/>
    <w:rsid w:val="004D2F7F"/>
    <w:rsid w:val="004D304E"/>
    <w:rsid w:val="004D5333"/>
    <w:rsid w:val="004D557A"/>
    <w:rsid w:val="004D5671"/>
    <w:rsid w:val="004D5D9B"/>
    <w:rsid w:val="004D6073"/>
    <w:rsid w:val="004D7784"/>
    <w:rsid w:val="004D77AD"/>
    <w:rsid w:val="004D7D4A"/>
    <w:rsid w:val="004E0603"/>
    <w:rsid w:val="004E144F"/>
    <w:rsid w:val="004E1503"/>
    <w:rsid w:val="004E1977"/>
    <w:rsid w:val="004E1B0A"/>
    <w:rsid w:val="004E1C8E"/>
    <w:rsid w:val="004E27C5"/>
    <w:rsid w:val="004E2B77"/>
    <w:rsid w:val="004E2FC6"/>
    <w:rsid w:val="004E386A"/>
    <w:rsid w:val="004E4706"/>
    <w:rsid w:val="004E52EB"/>
    <w:rsid w:val="004E54F5"/>
    <w:rsid w:val="004E5843"/>
    <w:rsid w:val="004E6A12"/>
    <w:rsid w:val="004E6E9A"/>
    <w:rsid w:val="004F1DB0"/>
    <w:rsid w:val="004F2130"/>
    <w:rsid w:val="004F2639"/>
    <w:rsid w:val="004F2E2A"/>
    <w:rsid w:val="004F30DA"/>
    <w:rsid w:val="004F3B83"/>
    <w:rsid w:val="004F3F9B"/>
    <w:rsid w:val="004F4D14"/>
    <w:rsid w:val="004F5190"/>
    <w:rsid w:val="004F5518"/>
    <w:rsid w:val="004F5616"/>
    <w:rsid w:val="004F78EF"/>
    <w:rsid w:val="00501516"/>
    <w:rsid w:val="0050161D"/>
    <w:rsid w:val="00501A05"/>
    <w:rsid w:val="00502330"/>
    <w:rsid w:val="00502397"/>
    <w:rsid w:val="005024D2"/>
    <w:rsid w:val="00503BFB"/>
    <w:rsid w:val="00503D91"/>
    <w:rsid w:val="00504841"/>
    <w:rsid w:val="00504862"/>
    <w:rsid w:val="00505AD4"/>
    <w:rsid w:val="00505C33"/>
    <w:rsid w:val="00506C14"/>
    <w:rsid w:val="00507FEA"/>
    <w:rsid w:val="00510110"/>
    <w:rsid w:val="00510176"/>
    <w:rsid w:val="005106CC"/>
    <w:rsid w:val="00510CB7"/>
    <w:rsid w:val="005111C3"/>
    <w:rsid w:val="00511CCD"/>
    <w:rsid w:val="00511D8D"/>
    <w:rsid w:val="00512292"/>
    <w:rsid w:val="0051230B"/>
    <w:rsid w:val="0051283A"/>
    <w:rsid w:val="00512D1F"/>
    <w:rsid w:val="0051341E"/>
    <w:rsid w:val="00513BF7"/>
    <w:rsid w:val="00513C9C"/>
    <w:rsid w:val="00514B2A"/>
    <w:rsid w:val="0051520A"/>
    <w:rsid w:val="00515B69"/>
    <w:rsid w:val="005162B1"/>
    <w:rsid w:val="005167C7"/>
    <w:rsid w:val="00516DDC"/>
    <w:rsid w:val="005170F3"/>
    <w:rsid w:val="00520BDB"/>
    <w:rsid w:val="005215E3"/>
    <w:rsid w:val="005216EB"/>
    <w:rsid w:val="0052197C"/>
    <w:rsid w:val="005230A8"/>
    <w:rsid w:val="00523563"/>
    <w:rsid w:val="005236FD"/>
    <w:rsid w:val="00524982"/>
    <w:rsid w:val="00524995"/>
    <w:rsid w:val="00524A23"/>
    <w:rsid w:val="00524DDF"/>
    <w:rsid w:val="00524EFA"/>
    <w:rsid w:val="005250B5"/>
    <w:rsid w:val="0052546C"/>
    <w:rsid w:val="00525BD2"/>
    <w:rsid w:val="00526B0F"/>
    <w:rsid w:val="00527D00"/>
    <w:rsid w:val="0053021B"/>
    <w:rsid w:val="005306F3"/>
    <w:rsid w:val="00530C17"/>
    <w:rsid w:val="00530DA1"/>
    <w:rsid w:val="00530F97"/>
    <w:rsid w:val="0053262C"/>
    <w:rsid w:val="00532641"/>
    <w:rsid w:val="00532E35"/>
    <w:rsid w:val="00533989"/>
    <w:rsid w:val="00534395"/>
    <w:rsid w:val="00534468"/>
    <w:rsid w:val="005353C1"/>
    <w:rsid w:val="005358F5"/>
    <w:rsid w:val="00536021"/>
    <w:rsid w:val="00536BFB"/>
    <w:rsid w:val="00536CCF"/>
    <w:rsid w:val="00536FD1"/>
    <w:rsid w:val="005370DC"/>
    <w:rsid w:val="00537173"/>
    <w:rsid w:val="00537694"/>
    <w:rsid w:val="005378EA"/>
    <w:rsid w:val="00537AFD"/>
    <w:rsid w:val="00537D28"/>
    <w:rsid w:val="00537E15"/>
    <w:rsid w:val="00540468"/>
    <w:rsid w:val="005409F4"/>
    <w:rsid w:val="00540D68"/>
    <w:rsid w:val="005421F0"/>
    <w:rsid w:val="005422AF"/>
    <w:rsid w:val="00542491"/>
    <w:rsid w:val="00542B06"/>
    <w:rsid w:val="00543250"/>
    <w:rsid w:val="00543262"/>
    <w:rsid w:val="00544728"/>
    <w:rsid w:val="005452C5"/>
    <w:rsid w:val="005457B4"/>
    <w:rsid w:val="00545F4E"/>
    <w:rsid w:val="0054752B"/>
    <w:rsid w:val="0055008B"/>
    <w:rsid w:val="0055159F"/>
    <w:rsid w:val="0055186B"/>
    <w:rsid w:val="00551E52"/>
    <w:rsid w:val="005525A4"/>
    <w:rsid w:val="00552D6E"/>
    <w:rsid w:val="00553DFD"/>
    <w:rsid w:val="0055550A"/>
    <w:rsid w:val="00556113"/>
    <w:rsid w:val="0055623A"/>
    <w:rsid w:val="005563D9"/>
    <w:rsid w:val="00557E3D"/>
    <w:rsid w:val="005608B5"/>
    <w:rsid w:val="00560961"/>
    <w:rsid w:val="00561377"/>
    <w:rsid w:val="005628A3"/>
    <w:rsid w:val="00562EB1"/>
    <w:rsid w:val="00563192"/>
    <w:rsid w:val="0056331A"/>
    <w:rsid w:val="0056365E"/>
    <w:rsid w:val="00563884"/>
    <w:rsid w:val="005639B0"/>
    <w:rsid w:val="00564FB7"/>
    <w:rsid w:val="00565307"/>
    <w:rsid w:val="0056571C"/>
    <w:rsid w:val="0056625A"/>
    <w:rsid w:val="00566A84"/>
    <w:rsid w:val="00567040"/>
    <w:rsid w:val="005670AA"/>
    <w:rsid w:val="005716B8"/>
    <w:rsid w:val="00571702"/>
    <w:rsid w:val="00571F29"/>
    <w:rsid w:val="0057239D"/>
    <w:rsid w:val="0057277A"/>
    <w:rsid w:val="005739AB"/>
    <w:rsid w:val="00575481"/>
    <w:rsid w:val="005754F7"/>
    <w:rsid w:val="005759F8"/>
    <w:rsid w:val="00575C75"/>
    <w:rsid w:val="0057607E"/>
    <w:rsid w:val="00577582"/>
    <w:rsid w:val="00577979"/>
    <w:rsid w:val="00580DF0"/>
    <w:rsid w:val="00581057"/>
    <w:rsid w:val="005812BE"/>
    <w:rsid w:val="0058140C"/>
    <w:rsid w:val="00581DC3"/>
    <w:rsid w:val="0058298C"/>
    <w:rsid w:val="00582FEB"/>
    <w:rsid w:val="00583092"/>
    <w:rsid w:val="00583117"/>
    <w:rsid w:val="00583850"/>
    <w:rsid w:val="00584515"/>
    <w:rsid w:val="00584A70"/>
    <w:rsid w:val="005856C5"/>
    <w:rsid w:val="00585DD4"/>
    <w:rsid w:val="00585E16"/>
    <w:rsid w:val="0058649C"/>
    <w:rsid w:val="00586CD2"/>
    <w:rsid w:val="00587072"/>
    <w:rsid w:val="00587BCC"/>
    <w:rsid w:val="00587FFE"/>
    <w:rsid w:val="005900F2"/>
    <w:rsid w:val="005918A4"/>
    <w:rsid w:val="00592A50"/>
    <w:rsid w:val="005939DE"/>
    <w:rsid w:val="0059404D"/>
    <w:rsid w:val="00594FEE"/>
    <w:rsid w:val="00595213"/>
    <w:rsid w:val="005953F4"/>
    <w:rsid w:val="005960B4"/>
    <w:rsid w:val="005962AF"/>
    <w:rsid w:val="0059636E"/>
    <w:rsid w:val="005A0B0C"/>
    <w:rsid w:val="005A1236"/>
    <w:rsid w:val="005A16C6"/>
    <w:rsid w:val="005A1D54"/>
    <w:rsid w:val="005A1F09"/>
    <w:rsid w:val="005A2A29"/>
    <w:rsid w:val="005A394C"/>
    <w:rsid w:val="005A3A35"/>
    <w:rsid w:val="005A3DC6"/>
    <w:rsid w:val="005A3EB8"/>
    <w:rsid w:val="005A3EDC"/>
    <w:rsid w:val="005A51C8"/>
    <w:rsid w:val="005A5B64"/>
    <w:rsid w:val="005A64FF"/>
    <w:rsid w:val="005A7FD2"/>
    <w:rsid w:val="005B051A"/>
    <w:rsid w:val="005B0DA5"/>
    <w:rsid w:val="005B1797"/>
    <w:rsid w:val="005B18D8"/>
    <w:rsid w:val="005B1CFC"/>
    <w:rsid w:val="005B1DD6"/>
    <w:rsid w:val="005B1E95"/>
    <w:rsid w:val="005B20E7"/>
    <w:rsid w:val="005B2DCB"/>
    <w:rsid w:val="005B598A"/>
    <w:rsid w:val="005B6B3E"/>
    <w:rsid w:val="005B7350"/>
    <w:rsid w:val="005B7C63"/>
    <w:rsid w:val="005C1361"/>
    <w:rsid w:val="005C1C00"/>
    <w:rsid w:val="005C225F"/>
    <w:rsid w:val="005C2F7D"/>
    <w:rsid w:val="005C4C12"/>
    <w:rsid w:val="005C4EBF"/>
    <w:rsid w:val="005C59F6"/>
    <w:rsid w:val="005C6159"/>
    <w:rsid w:val="005C7882"/>
    <w:rsid w:val="005D00A5"/>
    <w:rsid w:val="005D00D6"/>
    <w:rsid w:val="005D07B2"/>
    <w:rsid w:val="005D0D93"/>
    <w:rsid w:val="005D1A14"/>
    <w:rsid w:val="005D26DF"/>
    <w:rsid w:val="005D2EDB"/>
    <w:rsid w:val="005D3674"/>
    <w:rsid w:val="005D4D30"/>
    <w:rsid w:val="005D4D37"/>
    <w:rsid w:val="005D5D7D"/>
    <w:rsid w:val="005D6138"/>
    <w:rsid w:val="005D71EF"/>
    <w:rsid w:val="005D71FD"/>
    <w:rsid w:val="005D7469"/>
    <w:rsid w:val="005E0DA1"/>
    <w:rsid w:val="005E0E4F"/>
    <w:rsid w:val="005E0E50"/>
    <w:rsid w:val="005E1F72"/>
    <w:rsid w:val="005E24FD"/>
    <w:rsid w:val="005E2581"/>
    <w:rsid w:val="005E2F4D"/>
    <w:rsid w:val="005E2FA5"/>
    <w:rsid w:val="005E3097"/>
    <w:rsid w:val="005E3501"/>
    <w:rsid w:val="005E37CF"/>
    <w:rsid w:val="005E3FC4"/>
    <w:rsid w:val="005E4C8D"/>
    <w:rsid w:val="005E573E"/>
    <w:rsid w:val="005E6606"/>
    <w:rsid w:val="005E6D42"/>
    <w:rsid w:val="005F1793"/>
    <w:rsid w:val="005F1873"/>
    <w:rsid w:val="005F1B2A"/>
    <w:rsid w:val="005F1B96"/>
    <w:rsid w:val="005F1DBB"/>
    <w:rsid w:val="005F1F95"/>
    <w:rsid w:val="005F2F9A"/>
    <w:rsid w:val="005F35FC"/>
    <w:rsid w:val="005F4141"/>
    <w:rsid w:val="005F425D"/>
    <w:rsid w:val="005F48F0"/>
    <w:rsid w:val="005F4F3E"/>
    <w:rsid w:val="005F53F2"/>
    <w:rsid w:val="005F7C1D"/>
    <w:rsid w:val="00600DD3"/>
    <w:rsid w:val="0060225D"/>
    <w:rsid w:val="006030D6"/>
    <w:rsid w:val="0060505A"/>
    <w:rsid w:val="0060526C"/>
    <w:rsid w:val="0060613B"/>
    <w:rsid w:val="00606328"/>
    <w:rsid w:val="0060652B"/>
    <w:rsid w:val="00606B84"/>
    <w:rsid w:val="00606C16"/>
    <w:rsid w:val="0060715C"/>
    <w:rsid w:val="00607D6B"/>
    <w:rsid w:val="00614934"/>
    <w:rsid w:val="00614A72"/>
    <w:rsid w:val="00615570"/>
    <w:rsid w:val="006158AD"/>
    <w:rsid w:val="00615B34"/>
    <w:rsid w:val="00616808"/>
    <w:rsid w:val="00616971"/>
    <w:rsid w:val="006175DC"/>
    <w:rsid w:val="00617A6E"/>
    <w:rsid w:val="0062072A"/>
    <w:rsid w:val="00620934"/>
    <w:rsid w:val="00620AB7"/>
    <w:rsid w:val="00621350"/>
    <w:rsid w:val="00621D3B"/>
    <w:rsid w:val="00621FDC"/>
    <w:rsid w:val="006227DA"/>
    <w:rsid w:val="006237BD"/>
    <w:rsid w:val="00623842"/>
    <w:rsid w:val="00623998"/>
    <w:rsid w:val="0062481A"/>
    <w:rsid w:val="0062510C"/>
    <w:rsid w:val="00625234"/>
    <w:rsid w:val="00625AD4"/>
    <w:rsid w:val="00627101"/>
    <w:rsid w:val="0062728A"/>
    <w:rsid w:val="00627976"/>
    <w:rsid w:val="00627E00"/>
    <w:rsid w:val="00630BF1"/>
    <w:rsid w:val="00630CC3"/>
    <w:rsid w:val="00630D75"/>
    <w:rsid w:val="0063101C"/>
    <w:rsid w:val="00631658"/>
    <w:rsid w:val="00631744"/>
    <w:rsid w:val="006322D7"/>
    <w:rsid w:val="00633389"/>
    <w:rsid w:val="0063395A"/>
    <w:rsid w:val="00633E1E"/>
    <w:rsid w:val="006341D0"/>
    <w:rsid w:val="00634DC9"/>
    <w:rsid w:val="00635D52"/>
    <w:rsid w:val="006369C8"/>
    <w:rsid w:val="006379E3"/>
    <w:rsid w:val="00637DAB"/>
    <w:rsid w:val="00640329"/>
    <w:rsid w:val="00641AD5"/>
    <w:rsid w:val="00642EFE"/>
    <w:rsid w:val="00644133"/>
    <w:rsid w:val="00644CE2"/>
    <w:rsid w:val="00646A9A"/>
    <w:rsid w:val="00647B5C"/>
    <w:rsid w:val="00647D0E"/>
    <w:rsid w:val="00650073"/>
    <w:rsid w:val="0065015F"/>
    <w:rsid w:val="00650458"/>
    <w:rsid w:val="006505D2"/>
    <w:rsid w:val="006510E7"/>
    <w:rsid w:val="00651408"/>
    <w:rsid w:val="00651E02"/>
    <w:rsid w:val="006521E5"/>
    <w:rsid w:val="00652818"/>
    <w:rsid w:val="00653219"/>
    <w:rsid w:val="00653E8C"/>
    <w:rsid w:val="006548A2"/>
    <w:rsid w:val="006549C2"/>
    <w:rsid w:val="00654ADD"/>
    <w:rsid w:val="00654D3D"/>
    <w:rsid w:val="006552C1"/>
    <w:rsid w:val="006554B1"/>
    <w:rsid w:val="00655E71"/>
    <w:rsid w:val="00655EBD"/>
    <w:rsid w:val="006568C9"/>
    <w:rsid w:val="00657F32"/>
    <w:rsid w:val="006607D5"/>
    <w:rsid w:val="006608AD"/>
    <w:rsid w:val="006608ED"/>
    <w:rsid w:val="006618DE"/>
    <w:rsid w:val="00662165"/>
    <w:rsid w:val="00662623"/>
    <w:rsid w:val="0066349B"/>
    <w:rsid w:val="006644C5"/>
    <w:rsid w:val="00664FD1"/>
    <w:rsid w:val="006657A3"/>
    <w:rsid w:val="006657EE"/>
    <w:rsid w:val="00667A56"/>
    <w:rsid w:val="006704C3"/>
    <w:rsid w:val="0067102D"/>
    <w:rsid w:val="0067116C"/>
    <w:rsid w:val="00671A82"/>
    <w:rsid w:val="00671C3C"/>
    <w:rsid w:val="00671C5B"/>
    <w:rsid w:val="0067229B"/>
    <w:rsid w:val="00672566"/>
    <w:rsid w:val="00672E5B"/>
    <w:rsid w:val="00674827"/>
    <w:rsid w:val="0067562D"/>
    <w:rsid w:val="0067579A"/>
    <w:rsid w:val="00676178"/>
    <w:rsid w:val="00676317"/>
    <w:rsid w:val="0067632B"/>
    <w:rsid w:val="0067735B"/>
    <w:rsid w:val="00677658"/>
    <w:rsid w:val="00677C72"/>
    <w:rsid w:val="006818C6"/>
    <w:rsid w:val="00682D5C"/>
    <w:rsid w:val="00685962"/>
    <w:rsid w:val="00685A30"/>
    <w:rsid w:val="00685C48"/>
    <w:rsid w:val="00686A80"/>
    <w:rsid w:val="00691009"/>
    <w:rsid w:val="006912BB"/>
    <w:rsid w:val="0069200A"/>
    <w:rsid w:val="00692C09"/>
    <w:rsid w:val="00692FA3"/>
    <w:rsid w:val="00693C4E"/>
    <w:rsid w:val="00694407"/>
    <w:rsid w:val="006953B6"/>
    <w:rsid w:val="00695507"/>
    <w:rsid w:val="0069568D"/>
    <w:rsid w:val="006960ED"/>
    <w:rsid w:val="006968E8"/>
    <w:rsid w:val="00697C38"/>
    <w:rsid w:val="006A0D8B"/>
    <w:rsid w:val="006A0F27"/>
    <w:rsid w:val="006A134C"/>
    <w:rsid w:val="006A14B3"/>
    <w:rsid w:val="006A1922"/>
    <w:rsid w:val="006A1C97"/>
    <w:rsid w:val="006A1F61"/>
    <w:rsid w:val="006A26BE"/>
    <w:rsid w:val="006A26C5"/>
    <w:rsid w:val="006A2D46"/>
    <w:rsid w:val="006A2FD3"/>
    <w:rsid w:val="006A475C"/>
    <w:rsid w:val="006A4AA8"/>
    <w:rsid w:val="006A626F"/>
    <w:rsid w:val="006A6D19"/>
    <w:rsid w:val="006A79F2"/>
    <w:rsid w:val="006A7D52"/>
    <w:rsid w:val="006B0116"/>
    <w:rsid w:val="006B0566"/>
    <w:rsid w:val="006B12CF"/>
    <w:rsid w:val="006B2148"/>
    <w:rsid w:val="006B21E1"/>
    <w:rsid w:val="006B2824"/>
    <w:rsid w:val="006B2F02"/>
    <w:rsid w:val="006B3E66"/>
    <w:rsid w:val="006B4238"/>
    <w:rsid w:val="006B4368"/>
    <w:rsid w:val="006B438E"/>
    <w:rsid w:val="006B5588"/>
    <w:rsid w:val="006B572D"/>
    <w:rsid w:val="006B5849"/>
    <w:rsid w:val="006B5A7D"/>
    <w:rsid w:val="006B6951"/>
    <w:rsid w:val="006B739E"/>
    <w:rsid w:val="006B7A24"/>
    <w:rsid w:val="006C06D1"/>
    <w:rsid w:val="006C08B6"/>
    <w:rsid w:val="006C11E0"/>
    <w:rsid w:val="006C1293"/>
    <w:rsid w:val="006C12EC"/>
    <w:rsid w:val="006C135E"/>
    <w:rsid w:val="006C1D25"/>
    <w:rsid w:val="006C3115"/>
    <w:rsid w:val="006C3873"/>
    <w:rsid w:val="006C3881"/>
    <w:rsid w:val="006C3909"/>
    <w:rsid w:val="006C459C"/>
    <w:rsid w:val="006C4770"/>
    <w:rsid w:val="006C47F0"/>
    <w:rsid w:val="006C6678"/>
    <w:rsid w:val="006C679A"/>
    <w:rsid w:val="006C778B"/>
    <w:rsid w:val="006C7B6E"/>
    <w:rsid w:val="006C7FE2"/>
    <w:rsid w:val="006D0B02"/>
    <w:rsid w:val="006D0D6F"/>
    <w:rsid w:val="006D1826"/>
    <w:rsid w:val="006D1BA0"/>
    <w:rsid w:val="006D3D3F"/>
    <w:rsid w:val="006D4C85"/>
    <w:rsid w:val="006D4E1D"/>
    <w:rsid w:val="006D5478"/>
    <w:rsid w:val="006D5516"/>
    <w:rsid w:val="006D5E0B"/>
    <w:rsid w:val="006D6150"/>
    <w:rsid w:val="006D62C5"/>
    <w:rsid w:val="006E0472"/>
    <w:rsid w:val="006E0F22"/>
    <w:rsid w:val="006E1122"/>
    <w:rsid w:val="006E13DA"/>
    <w:rsid w:val="006E35A0"/>
    <w:rsid w:val="006E35C3"/>
    <w:rsid w:val="006E4901"/>
    <w:rsid w:val="006E496C"/>
    <w:rsid w:val="006E49D7"/>
    <w:rsid w:val="006E5B21"/>
    <w:rsid w:val="006E732A"/>
    <w:rsid w:val="006E73AC"/>
    <w:rsid w:val="006E767C"/>
    <w:rsid w:val="006E7900"/>
    <w:rsid w:val="006E7947"/>
    <w:rsid w:val="006E7F07"/>
    <w:rsid w:val="006E7F44"/>
    <w:rsid w:val="006F012B"/>
    <w:rsid w:val="006F0D3F"/>
    <w:rsid w:val="006F1542"/>
    <w:rsid w:val="006F1805"/>
    <w:rsid w:val="006F1A8E"/>
    <w:rsid w:val="006F246F"/>
    <w:rsid w:val="006F2817"/>
    <w:rsid w:val="006F3234"/>
    <w:rsid w:val="006F3372"/>
    <w:rsid w:val="006F3B78"/>
    <w:rsid w:val="006F4227"/>
    <w:rsid w:val="006F49AA"/>
    <w:rsid w:val="006F5660"/>
    <w:rsid w:val="006F6413"/>
    <w:rsid w:val="006F6C61"/>
    <w:rsid w:val="006F7BB1"/>
    <w:rsid w:val="007003E1"/>
    <w:rsid w:val="00700C81"/>
    <w:rsid w:val="007010F4"/>
    <w:rsid w:val="00701157"/>
    <w:rsid w:val="007019EA"/>
    <w:rsid w:val="00701BB2"/>
    <w:rsid w:val="00701D3E"/>
    <w:rsid w:val="0070221F"/>
    <w:rsid w:val="007032AC"/>
    <w:rsid w:val="00703303"/>
    <w:rsid w:val="007035C9"/>
    <w:rsid w:val="00703C74"/>
    <w:rsid w:val="00704862"/>
    <w:rsid w:val="00704898"/>
    <w:rsid w:val="00705492"/>
    <w:rsid w:val="00705706"/>
    <w:rsid w:val="0070731F"/>
    <w:rsid w:val="00707B86"/>
    <w:rsid w:val="00710429"/>
    <w:rsid w:val="00712311"/>
    <w:rsid w:val="00712DB8"/>
    <w:rsid w:val="007131F4"/>
    <w:rsid w:val="0071365D"/>
    <w:rsid w:val="00714C96"/>
    <w:rsid w:val="007154FC"/>
    <w:rsid w:val="00716680"/>
    <w:rsid w:val="0071687B"/>
    <w:rsid w:val="0071689A"/>
    <w:rsid w:val="00716DD3"/>
    <w:rsid w:val="00716F47"/>
    <w:rsid w:val="00717195"/>
    <w:rsid w:val="0071779B"/>
    <w:rsid w:val="007204FD"/>
    <w:rsid w:val="00720A28"/>
    <w:rsid w:val="007210AC"/>
    <w:rsid w:val="00721181"/>
    <w:rsid w:val="00721CBC"/>
    <w:rsid w:val="007224D2"/>
    <w:rsid w:val="007225EF"/>
    <w:rsid w:val="00722665"/>
    <w:rsid w:val="00722FDA"/>
    <w:rsid w:val="00723462"/>
    <w:rsid w:val="007248F1"/>
    <w:rsid w:val="00724AC5"/>
    <w:rsid w:val="00724B05"/>
    <w:rsid w:val="00725ED3"/>
    <w:rsid w:val="007268F5"/>
    <w:rsid w:val="00730FBF"/>
    <w:rsid w:val="00731BD1"/>
    <w:rsid w:val="00731D26"/>
    <w:rsid w:val="007329C7"/>
    <w:rsid w:val="00733DB1"/>
    <w:rsid w:val="00734B71"/>
    <w:rsid w:val="00735365"/>
    <w:rsid w:val="007369EF"/>
    <w:rsid w:val="00736A43"/>
    <w:rsid w:val="00737986"/>
    <w:rsid w:val="00737B2F"/>
    <w:rsid w:val="00737D93"/>
    <w:rsid w:val="00740919"/>
    <w:rsid w:val="00741074"/>
    <w:rsid w:val="0074145B"/>
    <w:rsid w:val="0074232F"/>
    <w:rsid w:val="007431AB"/>
    <w:rsid w:val="0074334C"/>
    <w:rsid w:val="00743484"/>
    <w:rsid w:val="00743713"/>
    <w:rsid w:val="00743C2B"/>
    <w:rsid w:val="00744742"/>
    <w:rsid w:val="00744C89"/>
    <w:rsid w:val="00744D01"/>
    <w:rsid w:val="00745561"/>
    <w:rsid w:val="007459AF"/>
    <w:rsid w:val="007471FF"/>
    <w:rsid w:val="00747893"/>
    <w:rsid w:val="00747C2D"/>
    <w:rsid w:val="00750406"/>
    <w:rsid w:val="0075067F"/>
    <w:rsid w:val="00750758"/>
    <w:rsid w:val="00750AED"/>
    <w:rsid w:val="00751116"/>
    <w:rsid w:val="00751127"/>
    <w:rsid w:val="007525C0"/>
    <w:rsid w:val="00753C9B"/>
    <w:rsid w:val="00753E6E"/>
    <w:rsid w:val="007542A6"/>
    <w:rsid w:val="00754697"/>
    <w:rsid w:val="007547BE"/>
    <w:rsid w:val="007554B5"/>
    <w:rsid w:val="00755AA2"/>
    <w:rsid w:val="0075679B"/>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559A"/>
    <w:rsid w:val="00767670"/>
    <w:rsid w:val="0076785A"/>
    <w:rsid w:val="00767AD3"/>
    <w:rsid w:val="00767B04"/>
    <w:rsid w:val="007706D9"/>
    <w:rsid w:val="00770A19"/>
    <w:rsid w:val="00771A7D"/>
    <w:rsid w:val="00771A92"/>
    <w:rsid w:val="00771C0F"/>
    <w:rsid w:val="00771DCB"/>
    <w:rsid w:val="00772220"/>
    <w:rsid w:val="00772280"/>
    <w:rsid w:val="00772F69"/>
    <w:rsid w:val="00773485"/>
    <w:rsid w:val="0077364F"/>
    <w:rsid w:val="007739EB"/>
    <w:rsid w:val="00774C67"/>
    <w:rsid w:val="0077504D"/>
    <w:rsid w:val="00775CD1"/>
    <w:rsid w:val="007760A5"/>
    <w:rsid w:val="00776E6C"/>
    <w:rsid w:val="00780605"/>
    <w:rsid w:val="007811AE"/>
    <w:rsid w:val="007813EB"/>
    <w:rsid w:val="00781688"/>
    <w:rsid w:val="00782AA0"/>
    <w:rsid w:val="00782D3C"/>
    <w:rsid w:val="0078387F"/>
    <w:rsid w:val="007839E7"/>
    <w:rsid w:val="007842A9"/>
    <w:rsid w:val="00784B86"/>
    <w:rsid w:val="00784CB7"/>
    <w:rsid w:val="0078625F"/>
    <w:rsid w:val="007862B1"/>
    <w:rsid w:val="0078774A"/>
    <w:rsid w:val="00787912"/>
    <w:rsid w:val="00787DFA"/>
    <w:rsid w:val="00790E82"/>
    <w:rsid w:val="00790F0D"/>
    <w:rsid w:val="007912D3"/>
    <w:rsid w:val="00791764"/>
    <w:rsid w:val="007919B5"/>
    <w:rsid w:val="007930CD"/>
    <w:rsid w:val="00793108"/>
    <w:rsid w:val="00793E8B"/>
    <w:rsid w:val="007942E8"/>
    <w:rsid w:val="00794562"/>
    <w:rsid w:val="00794790"/>
    <w:rsid w:val="00794CDD"/>
    <w:rsid w:val="0079574B"/>
    <w:rsid w:val="00796076"/>
    <w:rsid w:val="007961A6"/>
    <w:rsid w:val="0079658F"/>
    <w:rsid w:val="007968A3"/>
    <w:rsid w:val="0079727E"/>
    <w:rsid w:val="00797748"/>
    <w:rsid w:val="007A024E"/>
    <w:rsid w:val="007A0C92"/>
    <w:rsid w:val="007A16FB"/>
    <w:rsid w:val="007A2020"/>
    <w:rsid w:val="007A2872"/>
    <w:rsid w:val="007A2E03"/>
    <w:rsid w:val="007A2E2C"/>
    <w:rsid w:val="007A2E3D"/>
    <w:rsid w:val="007A2FC9"/>
    <w:rsid w:val="007A3EE6"/>
    <w:rsid w:val="007A3F75"/>
    <w:rsid w:val="007A4BB9"/>
    <w:rsid w:val="007A5220"/>
    <w:rsid w:val="007A5810"/>
    <w:rsid w:val="007A5E2D"/>
    <w:rsid w:val="007A7DEB"/>
    <w:rsid w:val="007B100D"/>
    <w:rsid w:val="007B17A9"/>
    <w:rsid w:val="007B188A"/>
    <w:rsid w:val="007B207A"/>
    <w:rsid w:val="007B32B1"/>
    <w:rsid w:val="007B36E4"/>
    <w:rsid w:val="007B3D9D"/>
    <w:rsid w:val="007B65CA"/>
    <w:rsid w:val="007B6811"/>
    <w:rsid w:val="007B72A8"/>
    <w:rsid w:val="007C009B"/>
    <w:rsid w:val="007C081F"/>
    <w:rsid w:val="007C0837"/>
    <w:rsid w:val="007C08E6"/>
    <w:rsid w:val="007C13B3"/>
    <w:rsid w:val="007C15C5"/>
    <w:rsid w:val="007C1825"/>
    <w:rsid w:val="007C1D08"/>
    <w:rsid w:val="007C2175"/>
    <w:rsid w:val="007C2A00"/>
    <w:rsid w:val="007C3D16"/>
    <w:rsid w:val="007C3FF3"/>
    <w:rsid w:val="007C4876"/>
    <w:rsid w:val="007C49D4"/>
    <w:rsid w:val="007C55BD"/>
    <w:rsid w:val="007C5F44"/>
    <w:rsid w:val="007C6F4D"/>
    <w:rsid w:val="007C7FCA"/>
    <w:rsid w:val="007D01CE"/>
    <w:rsid w:val="007D0927"/>
    <w:rsid w:val="007D0C96"/>
    <w:rsid w:val="007D1213"/>
    <w:rsid w:val="007D12B1"/>
    <w:rsid w:val="007D13EE"/>
    <w:rsid w:val="007D2B56"/>
    <w:rsid w:val="007D3E45"/>
    <w:rsid w:val="007D4017"/>
    <w:rsid w:val="007D42B4"/>
    <w:rsid w:val="007D46FD"/>
    <w:rsid w:val="007D5F7E"/>
    <w:rsid w:val="007D716A"/>
    <w:rsid w:val="007D7707"/>
    <w:rsid w:val="007D7A6E"/>
    <w:rsid w:val="007E0DD7"/>
    <w:rsid w:val="007E0E5F"/>
    <w:rsid w:val="007E0EA0"/>
    <w:rsid w:val="007E0EB8"/>
    <w:rsid w:val="007E146D"/>
    <w:rsid w:val="007E15A7"/>
    <w:rsid w:val="007E1A5C"/>
    <w:rsid w:val="007E1C8A"/>
    <w:rsid w:val="007E238F"/>
    <w:rsid w:val="007E28F6"/>
    <w:rsid w:val="007E3AEE"/>
    <w:rsid w:val="007E46FE"/>
    <w:rsid w:val="007E4C64"/>
    <w:rsid w:val="007E6804"/>
    <w:rsid w:val="007E6E01"/>
    <w:rsid w:val="007E7169"/>
    <w:rsid w:val="007F05D5"/>
    <w:rsid w:val="007F07D4"/>
    <w:rsid w:val="007F12DE"/>
    <w:rsid w:val="007F1314"/>
    <w:rsid w:val="007F147C"/>
    <w:rsid w:val="007F1F51"/>
    <w:rsid w:val="007F281F"/>
    <w:rsid w:val="007F3495"/>
    <w:rsid w:val="007F503F"/>
    <w:rsid w:val="007F5A5F"/>
    <w:rsid w:val="007F5B0F"/>
    <w:rsid w:val="007F6722"/>
    <w:rsid w:val="007F6FBC"/>
    <w:rsid w:val="008013DA"/>
    <w:rsid w:val="00801B16"/>
    <w:rsid w:val="0080270C"/>
    <w:rsid w:val="0080329A"/>
    <w:rsid w:val="0080437A"/>
    <w:rsid w:val="008061D6"/>
    <w:rsid w:val="00806992"/>
    <w:rsid w:val="008069F0"/>
    <w:rsid w:val="00807178"/>
    <w:rsid w:val="008071F6"/>
    <w:rsid w:val="0080763E"/>
    <w:rsid w:val="00807F1E"/>
    <w:rsid w:val="00807F3B"/>
    <w:rsid w:val="008103B5"/>
    <w:rsid w:val="008105B4"/>
    <w:rsid w:val="00810867"/>
    <w:rsid w:val="00811BFD"/>
    <w:rsid w:val="00811D16"/>
    <w:rsid w:val="00812401"/>
    <w:rsid w:val="008124FE"/>
    <w:rsid w:val="00812667"/>
    <w:rsid w:val="008128C9"/>
    <w:rsid w:val="00814170"/>
    <w:rsid w:val="00814DBD"/>
    <w:rsid w:val="008160E9"/>
    <w:rsid w:val="00816505"/>
    <w:rsid w:val="00820257"/>
    <w:rsid w:val="0082102B"/>
    <w:rsid w:val="00821921"/>
    <w:rsid w:val="008223F5"/>
    <w:rsid w:val="0082247F"/>
    <w:rsid w:val="008225FF"/>
    <w:rsid w:val="00822942"/>
    <w:rsid w:val="008229D3"/>
    <w:rsid w:val="008232D3"/>
    <w:rsid w:val="008242F8"/>
    <w:rsid w:val="00824F68"/>
    <w:rsid w:val="008258A1"/>
    <w:rsid w:val="00826193"/>
    <w:rsid w:val="008264EB"/>
    <w:rsid w:val="00830036"/>
    <w:rsid w:val="00831C52"/>
    <w:rsid w:val="00831DC3"/>
    <w:rsid w:val="008326D8"/>
    <w:rsid w:val="0083296C"/>
    <w:rsid w:val="00833A76"/>
    <w:rsid w:val="008341EF"/>
    <w:rsid w:val="0083475E"/>
    <w:rsid w:val="008348C6"/>
    <w:rsid w:val="00834CD0"/>
    <w:rsid w:val="00835374"/>
    <w:rsid w:val="00835822"/>
    <w:rsid w:val="00836400"/>
    <w:rsid w:val="008365E4"/>
    <w:rsid w:val="00836C9C"/>
    <w:rsid w:val="00837337"/>
    <w:rsid w:val="00837F16"/>
    <w:rsid w:val="00841E28"/>
    <w:rsid w:val="00842193"/>
    <w:rsid w:val="00842CDF"/>
    <w:rsid w:val="00842DEA"/>
    <w:rsid w:val="008435A4"/>
    <w:rsid w:val="008435DB"/>
    <w:rsid w:val="00843892"/>
    <w:rsid w:val="00844434"/>
    <w:rsid w:val="008449C2"/>
    <w:rsid w:val="00844A4D"/>
    <w:rsid w:val="00845993"/>
    <w:rsid w:val="00845AA5"/>
    <w:rsid w:val="00847CEC"/>
    <w:rsid w:val="00847EB9"/>
    <w:rsid w:val="008504E0"/>
    <w:rsid w:val="00850570"/>
    <w:rsid w:val="00850857"/>
    <w:rsid w:val="008510F1"/>
    <w:rsid w:val="0085236E"/>
    <w:rsid w:val="00852545"/>
    <w:rsid w:val="008528C9"/>
    <w:rsid w:val="00852C49"/>
    <w:rsid w:val="00853563"/>
    <w:rsid w:val="00853D6F"/>
    <w:rsid w:val="00854538"/>
    <w:rsid w:val="008546A0"/>
    <w:rsid w:val="00854796"/>
    <w:rsid w:val="00855188"/>
    <w:rsid w:val="008558B3"/>
    <w:rsid w:val="00855F55"/>
    <w:rsid w:val="0085683F"/>
    <w:rsid w:val="008568E9"/>
    <w:rsid w:val="00856FDE"/>
    <w:rsid w:val="0085736F"/>
    <w:rsid w:val="00857BF8"/>
    <w:rsid w:val="0086004A"/>
    <w:rsid w:val="008601B2"/>
    <w:rsid w:val="0086059D"/>
    <w:rsid w:val="00860AB0"/>
    <w:rsid w:val="00860B3B"/>
    <w:rsid w:val="008611AC"/>
    <w:rsid w:val="00861BEB"/>
    <w:rsid w:val="00862230"/>
    <w:rsid w:val="008626E5"/>
    <w:rsid w:val="008628CD"/>
    <w:rsid w:val="008628EC"/>
    <w:rsid w:val="00862B55"/>
    <w:rsid w:val="00862E38"/>
    <w:rsid w:val="0086362D"/>
    <w:rsid w:val="00863F40"/>
    <w:rsid w:val="00864B45"/>
    <w:rsid w:val="00865837"/>
    <w:rsid w:val="00866029"/>
    <w:rsid w:val="00867705"/>
    <w:rsid w:val="00867987"/>
    <w:rsid w:val="008702CB"/>
    <w:rsid w:val="0087155D"/>
    <w:rsid w:val="00871874"/>
    <w:rsid w:val="00871E55"/>
    <w:rsid w:val="0087341E"/>
    <w:rsid w:val="0087360C"/>
    <w:rsid w:val="00873E83"/>
    <w:rsid w:val="00873FE9"/>
    <w:rsid w:val="008743F2"/>
    <w:rsid w:val="0087697C"/>
    <w:rsid w:val="008769B4"/>
    <w:rsid w:val="008777E0"/>
    <w:rsid w:val="00877F78"/>
    <w:rsid w:val="0088001E"/>
    <w:rsid w:val="00880500"/>
    <w:rsid w:val="0088082F"/>
    <w:rsid w:val="00881C05"/>
    <w:rsid w:val="00881C22"/>
    <w:rsid w:val="0088384C"/>
    <w:rsid w:val="00884204"/>
    <w:rsid w:val="008845D4"/>
    <w:rsid w:val="00884822"/>
    <w:rsid w:val="00886035"/>
    <w:rsid w:val="00886214"/>
    <w:rsid w:val="00886AA6"/>
    <w:rsid w:val="00886EFE"/>
    <w:rsid w:val="008870AF"/>
    <w:rsid w:val="008873AC"/>
    <w:rsid w:val="00887757"/>
    <w:rsid w:val="00887807"/>
    <w:rsid w:val="008905B3"/>
    <w:rsid w:val="008916DE"/>
    <w:rsid w:val="008920F8"/>
    <w:rsid w:val="0089384E"/>
    <w:rsid w:val="00896212"/>
    <w:rsid w:val="0089622B"/>
    <w:rsid w:val="00896A13"/>
    <w:rsid w:val="00897000"/>
    <w:rsid w:val="008A06E8"/>
    <w:rsid w:val="008A0706"/>
    <w:rsid w:val="008A0842"/>
    <w:rsid w:val="008A0AF2"/>
    <w:rsid w:val="008A120F"/>
    <w:rsid w:val="008A1E8D"/>
    <w:rsid w:val="008A24FA"/>
    <w:rsid w:val="008A2897"/>
    <w:rsid w:val="008A2FF1"/>
    <w:rsid w:val="008A345D"/>
    <w:rsid w:val="008A3652"/>
    <w:rsid w:val="008A3C43"/>
    <w:rsid w:val="008A403C"/>
    <w:rsid w:val="008A4DA3"/>
    <w:rsid w:val="008A56AD"/>
    <w:rsid w:val="008A5CEA"/>
    <w:rsid w:val="008A73D0"/>
    <w:rsid w:val="008A7905"/>
    <w:rsid w:val="008A7F5D"/>
    <w:rsid w:val="008B0346"/>
    <w:rsid w:val="008B12AF"/>
    <w:rsid w:val="008B1605"/>
    <w:rsid w:val="008B1B4F"/>
    <w:rsid w:val="008B438C"/>
    <w:rsid w:val="008B4DB1"/>
    <w:rsid w:val="008B4FDA"/>
    <w:rsid w:val="008B6943"/>
    <w:rsid w:val="008B6A4B"/>
    <w:rsid w:val="008B73CD"/>
    <w:rsid w:val="008B7CFE"/>
    <w:rsid w:val="008C0253"/>
    <w:rsid w:val="008C0E12"/>
    <w:rsid w:val="008C17DA"/>
    <w:rsid w:val="008C3315"/>
    <w:rsid w:val="008C343E"/>
    <w:rsid w:val="008C353D"/>
    <w:rsid w:val="008C417C"/>
    <w:rsid w:val="008C59F7"/>
    <w:rsid w:val="008C5FC1"/>
    <w:rsid w:val="008C6A78"/>
    <w:rsid w:val="008C750C"/>
    <w:rsid w:val="008D0121"/>
    <w:rsid w:val="008D027E"/>
    <w:rsid w:val="008D0FB6"/>
    <w:rsid w:val="008D11AA"/>
    <w:rsid w:val="008D294A"/>
    <w:rsid w:val="008D2B99"/>
    <w:rsid w:val="008D2C19"/>
    <w:rsid w:val="008D3C71"/>
    <w:rsid w:val="008D442C"/>
    <w:rsid w:val="008D48E7"/>
    <w:rsid w:val="008D493D"/>
    <w:rsid w:val="008D5016"/>
    <w:rsid w:val="008D538D"/>
    <w:rsid w:val="008D5704"/>
    <w:rsid w:val="008D5EE7"/>
    <w:rsid w:val="008D6EF8"/>
    <w:rsid w:val="008D77B2"/>
    <w:rsid w:val="008D7A41"/>
    <w:rsid w:val="008D7FC9"/>
    <w:rsid w:val="008D7FF8"/>
    <w:rsid w:val="008E00F2"/>
    <w:rsid w:val="008E1FEB"/>
    <w:rsid w:val="008E24DC"/>
    <w:rsid w:val="008E2CE7"/>
    <w:rsid w:val="008E3548"/>
    <w:rsid w:val="008E38E6"/>
    <w:rsid w:val="008E3B1B"/>
    <w:rsid w:val="008E4010"/>
    <w:rsid w:val="008E43BF"/>
    <w:rsid w:val="008E4477"/>
    <w:rsid w:val="008E5B7C"/>
    <w:rsid w:val="008E5C09"/>
    <w:rsid w:val="008E60B3"/>
    <w:rsid w:val="008F0A18"/>
    <w:rsid w:val="008F2365"/>
    <w:rsid w:val="008F28FE"/>
    <w:rsid w:val="008F2B76"/>
    <w:rsid w:val="008F4407"/>
    <w:rsid w:val="008F527F"/>
    <w:rsid w:val="008F5A7B"/>
    <w:rsid w:val="008F6B74"/>
    <w:rsid w:val="00900DB6"/>
    <w:rsid w:val="00901E34"/>
    <w:rsid w:val="00902BB9"/>
    <w:rsid w:val="00902D0C"/>
    <w:rsid w:val="009033DC"/>
    <w:rsid w:val="00903898"/>
    <w:rsid w:val="0090481C"/>
    <w:rsid w:val="00904926"/>
    <w:rsid w:val="0090510C"/>
    <w:rsid w:val="00905369"/>
    <w:rsid w:val="00905984"/>
    <w:rsid w:val="00906104"/>
    <w:rsid w:val="00906204"/>
    <w:rsid w:val="00906D65"/>
    <w:rsid w:val="009073A4"/>
    <w:rsid w:val="009076C1"/>
    <w:rsid w:val="0090787D"/>
    <w:rsid w:val="0091042F"/>
    <w:rsid w:val="0091064F"/>
    <w:rsid w:val="00910DCB"/>
    <w:rsid w:val="00910F71"/>
    <w:rsid w:val="009114A5"/>
    <w:rsid w:val="00911D59"/>
    <w:rsid w:val="009123CA"/>
    <w:rsid w:val="00912BAD"/>
    <w:rsid w:val="00913C9C"/>
    <w:rsid w:val="00915104"/>
    <w:rsid w:val="00915337"/>
    <w:rsid w:val="009160C2"/>
    <w:rsid w:val="00916A53"/>
    <w:rsid w:val="0091710C"/>
    <w:rsid w:val="00917234"/>
    <w:rsid w:val="0091775C"/>
    <w:rsid w:val="00917E5B"/>
    <w:rsid w:val="00917FAA"/>
    <w:rsid w:val="00920009"/>
    <w:rsid w:val="00920715"/>
    <w:rsid w:val="00922306"/>
    <w:rsid w:val="009229DF"/>
    <w:rsid w:val="00922FF5"/>
    <w:rsid w:val="00926875"/>
    <w:rsid w:val="00926E95"/>
    <w:rsid w:val="0093014E"/>
    <w:rsid w:val="00931A1F"/>
    <w:rsid w:val="00932A41"/>
    <w:rsid w:val="009334DB"/>
    <w:rsid w:val="009335A0"/>
    <w:rsid w:val="009343F3"/>
    <w:rsid w:val="0093460D"/>
    <w:rsid w:val="00934B33"/>
    <w:rsid w:val="00935003"/>
    <w:rsid w:val="009354D8"/>
    <w:rsid w:val="00936000"/>
    <w:rsid w:val="009365B5"/>
    <w:rsid w:val="009368E5"/>
    <w:rsid w:val="0093713C"/>
    <w:rsid w:val="009374A0"/>
    <w:rsid w:val="00937B6A"/>
    <w:rsid w:val="00937D9B"/>
    <w:rsid w:val="00940C2A"/>
    <w:rsid w:val="00940F4B"/>
    <w:rsid w:val="00941136"/>
    <w:rsid w:val="009414B2"/>
    <w:rsid w:val="00941728"/>
    <w:rsid w:val="00941924"/>
    <w:rsid w:val="009462D0"/>
    <w:rsid w:val="0094684E"/>
    <w:rsid w:val="00946944"/>
    <w:rsid w:val="00946DFB"/>
    <w:rsid w:val="009471C4"/>
    <w:rsid w:val="00947D03"/>
    <w:rsid w:val="0095176C"/>
    <w:rsid w:val="0095199F"/>
    <w:rsid w:val="009537F0"/>
    <w:rsid w:val="00953F12"/>
    <w:rsid w:val="00954F59"/>
    <w:rsid w:val="00955A1E"/>
    <w:rsid w:val="00955CC1"/>
    <w:rsid w:val="00955E87"/>
    <w:rsid w:val="009569C0"/>
    <w:rsid w:val="00956D11"/>
    <w:rsid w:val="00960802"/>
    <w:rsid w:val="00960ED7"/>
    <w:rsid w:val="00961895"/>
    <w:rsid w:val="00962585"/>
    <w:rsid w:val="00962791"/>
    <w:rsid w:val="00962AC7"/>
    <w:rsid w:val="00963E00"/>
    <w:rsid w:val="009647B3"/>
    <w:rsid w:val="009648D5"/>
    <w:rsid w:val="0096519E"/>
    <w:rsid w:val="00965350"/>
    <w:rsid w:val="00965B76"/>
    <w:rsid w:val="00965E05"/>
    <w:rsid w:val="00965FCF"/>
    <w:rsid w:val="009666E0"/>
    <w:rsid w:val="00971CAE"/>
    <w:rsid w:val="00971CBB"/>
    <w:rsid w:val="00972668"/>
    <w:rsid w:val="009732B6"/>
    <w:rsid w:val="00973601"/>
    <w:rsid w:val="0097362A"/>
    <w:rsid w:val="00973A87"/>
    <w:rsid w:val="00973BAB"/>
    <w:rsid w:val="00973BFD"/>
    <w:rsid w:val="00973FB1"/>
    <w:rsid w:val="009750D7"/>
    <w:rsid w:val="00975F7E"/>
    <w:rsid w:val="00976260"/>
    <w:rsid w:val="00976317"/>
    <w:rsid w:val="00976682"/>
    <w:rsid w:val="009771B9"/>
    <w:rsid w:val="009775DB"/>
    <w:rsid w:val="00977FEB"/>
    <w:rsid w:val="00980EB3"/>
    <w:rsid w:val="009813C4"/>
    <w:rsid w:val="00981540"/>
    <w:rsid w:val="0098244A"/>
    <w:rsid w:val="00982FD1"/>
    <w:rsid w:val="00983AF5"/>
    <w:rsid w:val="00983AFB"/>
    <w:rsid w:val="0098440E"/>
    <w:rsid w:val="00984456"/>
    <w:rsid w:val="00984BDB"/>
    <w:rsid w:val="00985291"/>
    <w:rsid w:val="00985CD7"/>
    <w:rsid w:val="00987E76"/>
    <w:rsid w:val="00987E86"/>
    <w:rsid w:val="00990375"/>
    <w:rsid w:val="00990561"/>
    <w:rsid w:val="00990C42"/>
    <w:rsid w:val="009911F4"/>
    <w:rsid w:val="00991A45"/>
    <w:rsid w:val="00993191"/>
    <w:rsid w:val="00993B84"/>
    <w:rsid w:val="00994A77"/>
    <w:rsid w:val="00995045"/>
    <w:rsid w:val="0099667B"/>
    <w:rsid w:val="00996C19"/>
    <w:rsid w:val="00997050"/>
    <w:rsid w:val="00997686"/>
    <w:rsid w:val="009A05AC"/>
    <w:rsid w:val="009A171D"/>
    <w:rsid w:val="009A1B95"/>
    <w:rsid w:val="009A2FDE"/>
    <w:rsid w:val="009A30B4"/>
    <w:rsid w:val="009A3211"/>
    <w:rsid w:val="009A5190"/>
    <w:rsid w:val="009A5836"/>
    <w:rsid w:val="009A73D5"/>
    <w:rsid w:val="009A796C"/>
    <w:rsid w:val="009A7A60"/>
    <w:rsid w:val="009A7E8F"/>
    <w:rsid w:val="009B0273"/>
    <w:rsid w:val="009B0824"/>
    <w:rsid w:val="009B0DA1"/>
    <w:rsid w:val="009B3CA3"/>
    <w:rsid w:val="009B44C3"/>
    <w:rsid w:val="009B5889"/>
    <w:rsid w:val="009B58F7"/>
    <w:rsid w:val="009B5ED1"/>
    <w:rsid w:val="009B5FF0"/>
    <w:rsid w:val="009B6D58"/>
    <w:rsid w:val="009B6FE2"/>
    <w:rsid w:val="009C1586"/>
    <w:rsid w:val="009C1A9B"/>
    <w:rsid w:val="009C1B22"/>
    <w:rsid w:val="009C1D0F"/>
    <w:rsid w:val="009C370D"/>
    <w:rsid w:val="009C3A21"/>
    <w:rsid w:val="009C3B73"/>
    <w:rsid w:val="009C3EC5"/>
    <w:rsid w:val="009C6103"/>
    <w:rsid w:val="009C6908"/>
    <w:rsid w:val="009C6CA4"/>
    <w:rsid w:val="009C6F9A"/>
    <w:rsid w:val="009C7DD3"/>
    <w:rsid w:val="009D03A4"/>
    <w:rsid w:val="009D158E"/>
    <w:rsid w:val="009D2415"/>
    <w:rsid w:val="009D2800"/>
    <w:rsid w:val="009D352B"/>
    <w:rsid w:val="009D3747"/>
    <w:rsid w:val="009D4431"/>
    <w:rsid w:val="009D4781"/>
    <w:rsid w:val="009D47AF"/>
    <w:rsid w:val="009D4BDB"/>
    <w:rsid w:val="009D64FE"/>
    <w:rsid w:val="009D6D1A"/>
    <w:rsid w:val="009D78BC"/>
    <w:rsid w:val="009D7A0A"/>
    <w:rsid w:val="009E02C3"/>
    <w:rsid w:val="009E058D"/>
    <w:rsid w:val="009E0FF0"/>
    <w:rsid w:val="009E1525"/>
    <w:rsid w:val="009E19C7"/>
    <w:rsid w:val="009E2620"/>
    <w:rsid w:val="009E27FC"/>
    <w:rsid w:val="009E35C5"/>
    <w:rsid w:val="009E38B9"/>
    <w:rsid w:val="009E3D80"/>
    <w:rsid w:val="009E4169"/>
    <w:rsid w:val="009E45F3"/>
    <w:rsid w:val="009E4A0F"/>
    <w:rsid w:val="009E4E2D"/>
    <w:rsid w:val="009E6400"/>
    <w:rsid w:val="009E7100"/>
    <w:rsid w:val="009E7BBE"/>
    <w:rsid w:val="009F0301"/>
    <w:rsid w:val="009F0660"/>
    <w:rsid w:val="009F06BA"/>
    <w:rsid w:val="009F18D0"/>
    <w:rsid w:val="009F1FF7"/>
    <w:rsid w:val="009F337A"/>
    <w:rsid w:val="009F362C"/>
    <w:rsid w:val="009F4638"/>
    <w:rsid w:val="009F5155"/>
    <w:rsid w:val="009F5D9B"/>
    <w:rsid w:val="009F64A7"/>
    <w:rsid w:val="009F72E5"/>
    <w:rsid w:val="009F7683"/>
    <w:rsid w:val="009F7C54"/>
    <w:rsid w:val="009F7D78"/>
    <w:rsid w:val="00A00439"/>
    <w:rsid w:val="00A00BCA"/>
    <w:rsid w:val="00A00E74"/>
    <w:rsid w:val="00A0285A"/>
    <w:rsid w:val="00A040CC"/>
    <w:rsid w:val="00A04207"/>
    <w:rsid w:val="00A0474E"/>
    <w:rsid w:val="00A04DB0"/>
    <w:rsid w:val="00A0752B"/>
    <w:rsid w:val="00A10D1E"/>
    <w:rsid w:val="00A10D1F"/>
    <w:rsid w:val="00A112E2"/>
    <w:rsid w:val="00A1152B"/>
    <w:rsid w:val="00A11B7B"/>
    <w:rsid w:val="00A11BD0"/>
    <w:rsid w:val="00A11F49"/>
    <w:rsid w:val="00A1295D"/>
    <w:rsid w:val="00A12A5E"/>
    <w:rsid w:val="00A12C95"/>
    <w:rsid w:val="00A1354C"/>
    <w:rsid w:val="00A14278"/>
    <w:rsid w:val="00A14ED9"/>
    <w:rsid w:val="00A150A9"/>
    <w:rsid w:val="00A1623D"/>
    <w:rsid w:val="00A17057"/>
    <w:rsid w:val="00A20B69"/>
    <w:rsid w:val="00A222D7"/>
    <w:rsid w:val="00A22548"/>
    <w:rsid w:val="00A22EB5"/>
    <w:rsid w:val="00A238A2"/>
    <w:rsid w:val="00A24194"/>
    <w:rsid w:val="00A2476D"/>
    <w:rsid w:val="00A24827"/>
    <w:rsid w:val="00A249DB"/>
    <w:rsid w:val="00A24F80"/>
    <w:rsid w:val="00A26E38"/>
    <w:rsid w:val="00A273D3"/>
    <w:rsid w:val="00A27D90"/>
    <w:rsid w:val="00A27FAF"/>
    <w:rsid w:val="00A3062D"/>
    <w:rsid w:val="00A30B3F"/>
    <w:rsid w:val="00A31A12"/>
    <w:rsid w:val="00A31F51"/>
    <w:rsid w:val="00A32014"/>
    <w:rsid w:val="00A32208"/>
    <w:rsid w:val="00A3284C"/>
    <w:rsid w:val="00A34587"/>
    <w:rsid w:val="00A351C4"/>
    <w:rsid w:val="00A353B2"/>
    <w:rsid w:val="00A35F16"/>
    <w:rsid w:val="00A37070"/>
    <w:rsid w:val="00A375DF"/>
    <w:rsid w:val="00A40446"/>
    <w:rsid w:val="00A408CE"/>
    <w:rsid w:val="00A42216"/>
    <w:rsid w:val="00A42297"/>
    <w:rsid w:val="00A42D1F"/>
    <w:rsid w:val="00A42E71"/>
    <w:rsid w:val="00A43166"/>
    <w:rsid w:val="00A4360B"/>
    <w:rsid w:val="00A4426D"/>
    <w:rsid w:val="00A44F55"/>
    <w:rsid w:val="00A45662"/>
    <w:rsid w:val="00A45946"/>
    <w:rsid w:val="00A45D0A"/>
    <w:rsid w:val="00A4729F"/>
    <w:rsid w:val="00A47C94"/>
    <w:rsid w:val="00A5050E"/>
    <w:rsid w:val="00A50F51"/>
    <w:rsid w:val="00A51B73"/>
    <w:rsid w:val="00A51D7C"/>
    <w:rsid w:val="00A52061"/>
    <w:rsid w:val="00A524AC"/>
    <w:rsid w:val="00A530B3"/>
    <w:rsid w:val="00A5473D"/>
    <w:rsid w:val="00A5489A"/>
    <w:rsid w:val="00A5512C"/>
    <w:rsid w:val="00A558B9"/>
    <w:rsid w:val="00A55E59"/>
    <w:rsid w:val="00A55FEE"/>
    <w:rsid w:val="00A572D8"/>
    <w:rsid w:val="00A6088E"/>
    <w:rsid w:val="00A61746"/>
    <w:rsid w:val="00A619F2"/>
    <w:rsid w:val="00A61C69"/>
    <w:rsid w:val="00A63118"/>
    <w:rsid w:val="00A63445"/>
    <w:rsid w:val="00A63EB8"/>
    <w:rsid w:val="00A64339"/>
    <w:rsid w:val="00A65307"/>
    <w:rsid w:val="00A65C38"/>
    <w:rsid w:val="00A660E4"/>
    <w:rsid w:val="00A66431"/>
    <w:rsid w:val="00A66D17"/>
    <w:rsid w:val="00A674AB"/>
    <w:rsid w:val="00A6756D"/>
    <w:rsid w:val="00A67EAC"/>
    <w:rsid w:val="00A70355"/>
    <w:rsid w:val="00A70B20"/>
    <w:rsid w:val="00A713DA"/>
    <w:rsid w:val="00A7178B"/>
    <w:rsid w:val="00A71BBC"/>
    <w:rsid w:val="00A731B5"/>
    <w:rsid w:val="00A73661"/>
    <w:rsid w:val="00A738F6"/>
    <w:rsid w:val="00A739BA"/>
    <w:rsid w:val="00A747D4"/>
    <w:rsid w:val="00A74B2F"/>
    <w:rsid w:val="00A74D0E"/>
    <w:rsid w:val="00A76200"/>
    <w:rsid w:val="00A76C15"/>
    <w:rsid w:val="00A779D8"/>
    <w:rsid w:val="00A8024C"/>
    <w:rsid w:val="00A8134C"/>
    <w:rsid w:val="00A813A4"/>
    <w:rsid w:val="00A81620"/>
    <w:rsid w:val="00A81DD5"/>
    <w:rsid w:val="00A8328A"/>
    <w:rsid w:val="00A84822"/>
    <w:rsid w:val="00A84A2D"/>
    <w:rsid w:val="00A855E4"/>
    <w:rsid w:val="00A85E5D"/>
    <w:rsid w:val="00A87140"/>
    <w:rsid w:val="00A905A7"/>
    <w:rsid w:val="00A9072D"/>
    <w:rsid w:val="00A90AE9"/>
    <w:rsid w:val="00A921FF"/>
    <w:rsid w:val="00A93710"/>
    <w:rsid w:val="00A95C09"/>
    <w:rsid w:val="00A96293"/>
    <w:rsid w:val="00A96817"/>
    <w:rsid w:val="00A97E21"/>
    <w:rsid w:val="00AA0AD8"/>
    <w:rsid w:val="00AA0F00"/>
    <w:rsid w:val="00AA13E4"/>
    <w:rsid w:val="00AA1568"/>
    <w:rsid w:val="00AA1BBF"/>
    <w:rsid w:val="00AA2377"/>
    <w:rsid w:val="00AA289B"/>
    <w:rsid w:val="00AA3C87"/>
    <w:rsid w:val="00AA3CB2"/>
    <w:rsid w:val="00AA44E6"/>
    <w:rsid w:val="00AA5305"/>
    <w:rsid w:val="00AA6175"/>
    <w:rsid w:val="00AA632C"/>
    <w:rsid w:val="00AA697C"/>
    <w:rsid w:val="00AA6F53"/>
    <w:rsid w:val="00AA75FA"/>
    <w:rsid w:val="00AA760D"/>
    <w:rsid w:val="00AA7805"/>
    <w:rsid w:val="00AB00B1"/>
    <w:rsid w:val="00AB0304"/>
    <w:rsid w:val="00AB14F4"/>
    <w:rsid w:val="00AB14FE"/>
    <w:rsid w:val="00AB16AE"/>
    <w:rsid w:val="00AB1DD6"/>
    <w:rsid w:val="00AB227A"/>
    <w:rsid w:val="00AB2618"/>
    <w:rsid w:val="00AB2648"/>
    <w:rsid w:val="00AB3FCC"/>
    <w:rsid w:val="00AB3FFE"/>
    <w:rsid w:val="00AB4847"/>
    <w:rsid w:val="00AB540A"/>
    <w:rsid w:val="00AB5AF2"/>
    <w:rsid w:val="00AB5D5B"/>
    <w:rsid w:val="00AB5E50"/>
    <w:rsid w:val="00AB64C0"/>
    <w:rsid w:val="00AB77E2"/>
    <w:rsid w:val="00AB7D2E"/>
    <w:rsid w:val="00AC02BF"/>
    <w:rsid w:val="00AC082E"/>
    <w:rsid w:val="00AC0AD5"/>
    <w:rsid w:val="00AC2A48"/>
    <w:rsid w:val="00AC2FD6"/>
    <w:rsid w:val="00AC3F2F"/>
    <w:rsid w:val="00AC45C7"/>
    <w:rsid w:val="00AC4EAF"/>
    <w:rsid w:val="00AC5807"/>
    <w:rsid w:val="00AC743C"/>
    <w:rsid w:val="00AC79C4"/>
    <w:rsid w:val="00AC7A2E"/>
    <w:rsid w:val="00AD0AB3"/>
    <w:rsid w:val="00AD0BEB"/>
    <w:rsid w:val="00AD1345"/>
    <w:rsid w:val="00AD1BFE"/>
    <w:rsid w:val="00AD305B"/>
    <w:rsid w:val="00AD34C9"/>
    <w:rsid w:val="00AD3C79"/>
    <w:rsid w:val="00AD4D17"/>
    <w:rsid w:val="00AD4E7C"/>
    <w:rsid w:val="00AD522C"/>
    <w:rsid w:val="00AD59F6"/>
    <w:rsid w:val="00AD6D6A"/>
    <w:rsid w:val="00AD7B20"/>
    <w:rsid w:val="00AD7FA2"/>
    <w:rsid w:val="00AE1606"/>
    <w:rsid w:val="00AE210D"/>
    <w:rsid w:val="00AE224E"/>
    <w:rsid w:val="00AE26C8"/>
    <w:rsid w:val="00AE2929"/>
    <w:rsid w:val="00AE2BD3"/>
    <w:rsid w:val="00AE2C0C"/>
    <w:rsid w:val="00AE352B"/>
    <w:rsid w:val="00AE3822"/>
    <w:rsid w:val="00AE3B58"/>
    <w:rsid w:val="00AE4008"/>
    <w:rsid w:val="00AE43E4"/>
    <w:rsid w:val="00AE44A9"/>
    <w:rsid w:val="00AE4C57"/>
    <w:rsid w:val="00AE52DD"/>
    <w:rsid w:val="00AE56B3"/>
    <w:rsid w:val="00AE5B93"/>
    <w:rsid w:val="00AE5E4B"/>
    <w:rsid w:val="00AE66F0"/>
    <w:rsid w:val="00AE679C"/>
    <w:rsid w:val="00AE73A7"/>
    <w:rsid w:val="00AE78C0"/>
    <w:rsid w:val="00AE7B1A"/>
    <w:rsid w:val="00AE7FBD"/>
    <w:rsid w:val="00AF023B"/>
    <w:rsid w:val="00AF0728"/>
    <w:rsid w:val="00AF0BF9"/>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6F6B"/>
    <w:rsid w:val="00AF7127"/>
    <w:rsid w:val="00AF7BE8"/>
    <w:rsid w:val="00AF7D09"/>
    <w:rsid w:val="00B00F49"/>
    <w:rsid w:val="00B011DF"/>
    <w:rsid w:val="00B01568"/>
    <w:rsid w:val="00B025A2"/>
    <w:rsid w:val="00B027B8"/>
    <w:rsid w:val="00B027EF"/>
    <w:rsid w:val="00B02A31"/>
    <w:rsid w:val="00B04537"/>
    <w:rsid w:val="00B04806"/>
    <w:rsid w:val="00B04817"/>
    <w:rsid w:val="00B051BE"/>
    <w:rsid w:val="00B07345"/>
    <w:rsid w:val="00B07942"/>
    <w:rsid w:val="00B07E76"/>
    <w:rsid w:val="00B11297"/>
    <w:rsid w:val="00B11B38"/>
    <w:rsid w:val="00B12288"/>
    <w:rsid w:val="00B12330"/>
    <w:rsid w:val="00B12C72"/>
    <w:rsid w:val="00B134D8"/>
    <w:rsid w:val="00B1537B"/>
    <w:rsid w:val="00B15AD9"/>
    <w:rsid w:val="00B1695D"/>
    <w:rsid w:val="00B169A3"/>
    <w:rsid w:val="00B16E83"/>
    <w:rsid w:val="00B176AF"/>
    <w:rsid w:val="00B2066D"/>
    <w:rsid w:val="00B209EE"/>
    <w:rsid w:val="00B21689"/>
    <w:rsid w:val="00B217A5"/>
    <w:rsid w:val="00B2283B"/>
    <w:rsid w:val="00B2394E"/>
    <w:rsid w:val="00B24C5C"/>
    <w:rsid w:val="00B25392"/>
    <w:rsid w:val="00B25447"/>
    <w:rsid w:val="00B2561E"/>
    <w:rsid w:val="00B2572B"/>
    <w:rsid w:val="00B25993"/>
    <w:rsid w:val="00B25E8C"/>
    <w:rsid w:val="00B25FC4"/>
    <w:rsid w:val="00B26428"/>
    <w:rsid w:val="00B266B7"/>
    <w:rsid w:val="00B2681D"/>
    <w:rsid w:val="00B2752E"/>
    <w:rsid w:val="00B27D08"/>
    <w:rsid w:val="00B27E91"/>
    <w:rsid w:val="00B30994"/>
    <w:rsid w:val="00B32124"/>
    <w:rsid w:val="00B323FD"/>
    <w:rsid w:val="00B32C46"/>
    <w:rsid w:val="00B333DF"/>
    <w:rsid w:val="00B3390B"/>
    <w:rsid w:val="00B36E56"/>
    <w:rsid w:val="00B37250"/>
    <w:rsid w:val="00B375A2"/>
    <w:rsid w:val="00B37B9B"/>
    <w:rsid w:val="00B40121"/>
    <w:rsid w:val="00B40233"/>
    <w:rsid w:val="00B40CC7"/>
    <w:rsid w:val="00B410A2"/>
    <w:rsid w:val="00B410C1"/>
    <w:rsid w:val="00B413A8"/>
    <w:rsid w:val="00B41A96"/>
    <w:rsid w:val="00B422FF"/>
    <w:rsid w:val="00B425F0"/>
    <w:rsid w:val="00B4364F"/>
    <w:rsid w:val="00B44A67"/>
    <w:rsid w:val="00B44DC4"/>
    <w:rsid w:val="00B45428"/>
    <w:rsid w:val="00B45DB3"/>
    <w:rsid w:val="00B46279"/>
    <w:rsid w:val="00B46AA0"/>
    <w:rsid w:val="00B4794D"/>
    <w:rsid w:val="00B47B51"/>
    <w:rsid w:val="00B50884"/>
    <w:rsid w:val="00B50F8D"/>
    <w:rsid w:val="00B51054"/>
    <w:rsid w:val="00B514E8"/>
    <w:rsid w:val="00B51D9F"/>
    <w:rsid w:val="00B52987"/>
    <w:rsid w:val="00B52C16"/>
    <w:rsid w:val="00B5319F"/>
    <w:rsid w:val="00B53B93"/>
    <w:rsid w:val="00B53D73"/>
    <w:rsid w:val="00B54C65"/>
    <w:rsid w:val="00B54F63"/>
    <w:rsid w:val="00B553D4"/>
    <w:rsid w:val="00B5713B"/>
    <w:rsid w:val="00B5780D"/>
    <w:rsid w:val="00B578B0"/>
    <w:rsid w:val="00B57948"/>
    <w:rsid w:val="00B57B59"/>
    <w:rsid w:val="00B57D12"/>
    <w:rsid w:val="00B61677"/>
    <w:rsid w:val="00B62020"/>
    <w:rsid w:val="00B62122"/>
    <w:rsid w:val="00B625F2"/>
    <w:rsid w:val="00B62C8E"/>
    <w:rsid w:val="00B62D06"/>
    <w:rsid w:val="00B62DDA"/>
    <w:rsid w:val="00B63078"/>
    <w:rsid w:val="00B63E62"/>
    <w:rsid w:val="00B64118"/>
    <w:rsid w:val="00B64BF8"/>
    <w:rsid w:val="00B66C0B"/>
    <w:rsid w:val="00B67CCD"/>
    <w:rsid w:val="00B7087F"/>
    <w:rsid w:val="00B71AB8"/>
    <w:rsid w:val="00B71D73"/>
    <w:rsid w:val="00B73AB8"/>
    <w:rsid w:val="00B73DE0"/>
    <w:rsid w:val="00B744F6"/>
    <w:rsid w:val="00B75687"/>
    <w:rsid w:val="00B75F40"/>
    <w:rsid w:val="00B7771E"/>
    <w:rsid w:val="00B81504"/>
    <w:rsid w:val="00B81AD3"/>
    <w:rsid w:val="00B8245B"/>
    <w:rsid w:val="00B834EF"/>
    <w:rsid w:val="00B83C84"/>
    <w:rsid w:val="00B84F37"/>
    <w:rsid w:val="00B852CC"/>
    <w:rsid w:val="00B85362"/>
    <w:rsid w:val="00B853BF"/>
    <w:rsid w:val="00B855CA"/>
    <w:rsid w:val="00B8636F"/>
    <w:rsid w:val="00B86BCB"/>
    <w:rsid w:val="00B90A07"/>
    <w:rsid w:val="00B9100A"/>
    <w:rsid w:val="00B92001"/>
    <w:rsid w:val="00B925B0"/>
    <w:rsid w:val="00B931CE"/>
    <w:rsid w:val="00B941D0"/>
    <w:rsid w:val="00B95FE0"/>
    <w:rsid w:val="00B96B73"/>
    <w:rsid w:val="00B97237"/>
    <w:rsid w:val="00B975FA"/>
    <w:rsid w:val="00B9796D"/>
    <w:rsid w:val="00B97A48"/>
    <w:rsid w:val="00B97D91"/>
    <w:rsid w:val="00BA1F77"/>
    <w:rsid w:val="00BA3554"/>
    <w:rsid w:val="00BA632C"/>
    <w:rsid w:val="00BA755A"/>
    <w:rsid w:val="00BB1A5D"/>
    <w:rsid w:val="00BB1C9B"/>
    <w:rsid w:val="00BB2E26"/>
    <w:rsid w:val="00BB3575"/>
    <w:rsid w:val="00BB4ADD"/>
    <w:rsid w:val="00BB500A"/>
    <w:rsid w:val="00BB52F9"/>
    <w:rsid w:val="00BB5782"/>
    <w:rsid w:val="00BB5B35"/>
    <w:rsid w:val="00BB5B81"/>
    <w:rsid w:val="00BB5F0B"/>
    <w:rsid w:val="00BB682B"/>
    <w:rsid w:val="00BB6EAD"/>
    <w:rsid w:val="00BC0BAC"/>
    <w:rsid w:val="00BC0DF1"/>
    <w:rsid w:val="00BC12C0"/>
    <w:rsid w:val="00BC1555"/>
    <w:rsid w:val="00BC1804"/>
    <w:rsid w:val="00BC1825"/>
    <w:rsid w:val="00BC2255"/>
    <w:rsid w:val="00BC256B"/>
    <w:rsid w:val="00BC2938"/>
    <w:rsid w:val="00BC354F"/>
    <w:rsid w:val="00BC3DDE"/>
    <w:rsid w:val="00BC3E66"/>
    <w:rsid w:val="00BC4594"/>
    <w:rsid w:val="00BC6493"/>
    <w:rsid w:val="00BC6807"/>
    <w:rsid w:val="00BC6E1C"/>
    <w:rsid w:val="00BC6EE1"/>
    <w:rsid w:val="00BC6FA9"/>
    <w:rsid w:val="00BC723A"/>
    <w:rsid w:val="00BD0588"/>
    <w:rsid w:val="00BD0D0A"/>
    <w:rsid w:val="00BD2920"/>
    <w:rsid w:val="00BD3B55"/>
    <w:rsid w:val="00BD4817"/>
    <w:rsid w:val="00BD4D96"/>
    <w:rsid w:val="00BD572E"/>
    <w:rsid w:val="00BD57B2"/>
    <w:rsid w:val="00BD5F94"/>
    <w:rsid w:val="00BD6BF7"/>
    <w:rsid w:val="00BD72E6"/>
    <w:rsid w:val="00BE01AE"/>
    <w:rsid w:val="00BE1596"/>
    <w:rsid w:val="00BE2E09"/>
    <w:rsid w:val="00BE368E"/>
    <w:rsid w:val="00BE3F61"/>
    <w:rsid w:val="00BE439E"/>
    <w:rsid w:val="00BE45B6"/>
    <w:rsid w:val="00BE54A9"/>
    <w:rsid w:val="00BE557F"/>
    <w:rsid w:val="00BE5A4A"/>
    <w:rsid w:val="00BE6363"/>
    <w:rsid w:val="00BE6D39"/>
    <w:rsid w:val="00BE6F5D"/>
    <w:rsid w:val="00BE7276"/>
    <w:rsid w:val="00BE7FE1"/>
    <w:rsid w:val="00BF0913"/>
    <w:rsid w:val="00BF3770"/>
    <w:rsid w:val="00BF3B4E"/>
    <w:rsid w:val="00BF4538"/>
    <w:rsid w:val="00BF46D6"/>
    <w:rsid w:val="00BF4FFD"/>
    <w:rsid w:val="00BF5421"/>
    <w:rsid w:val="00BF6D34"/>
    <w:rsid w:val="00BF74AB"/>
    <w:rsid w:val="00BF762F"/>
    <w:rsid w:val="00BF7D70"/>
    <w:rsid w:val="00C008F7"/>
    <w:rsid w:val="00C00E33"/>
    <w:rsid w:val="00C010D8"/>
    <w:rsid w:val="00C0193C"/>
    <w:rsid w:val="00C0209B"/>
    <w:rsid w:val="00C024D3"/>
    <w:rsid w:val="00C029B6"/>
    <w:rsid w:val="00C031E9"/>
    <w:rsid w:val="00C03431"/>
    <w:rsid w:val="00C03728"/>
    <w:rsid w:val="00C0413D"/>
    <w:rsid w:val="00C04470"/>
    <w:rsid w:val="00C04939"/>
    <w:rsid w:val="00C049C0"/>
    <w:rsid w:val="00C075D2"/>
    <w:rsid w:val="00C105F6"/>
    <w:rsid w:val="00C10E97"/>
    <w:rsid w:val="00C11111"/>
    <w:rsid w:val="00C11929"/>
    <w:rsid w:val="00C122A6"/>
    <w:rsid w:val="00C127D9"/>
    <w:rsid w:val="00C132F1"/>
    <w:rsid w:val="00C14561"/>
    <w:rsid w:val="00C14F1A"/>
    <w:rsid w:val="00C156C3"/>
    <w:rsid w:val="00C15BC3"/>
    <w:rsid w:val="00C16602"/>
    <w:rsid w:val="00C16F3F"/>
    <w:rsid w:val="00C17414"/>
    <w:rsid w:val="00C203CF"/>
    <w:rsid w:val="00C207A1"/>
    <w:rsid w:val="00C2151D"/>
    <w:rsid w:val="00C22421"/>
    <w:rsid w:val="00C224A7"/>
    <w:rsid w:val="00C23030"/>
    <w:rsid w:val="00C232E0"/>
    <w:rsid w:val="00C23410"/>
    <w:rsid w:val="00C23B1B"/>
    <w:rsid w:val="00C23D48"/>
    <w:rsid w:val="00C23F1D"/>
    <w:rsid w:val="00C24256"/>
    <w:rsid w:val="00C258A8"/>
    <w:rsid w:val="00C26B4D"/>
    <w:rsid w:val="00C26CF7"/>
    <w:rsid w:val="00C27288"/>
    <w:rsid w:val="00C3130B"/>
    <w:rsid w:val="00C31373"/>
    <w:rsid w:val="00C31CE8"/>
    <w:rsid w:val="00C324F0"/>
    <w:rsid w:val="00C337D1"/>
    <w:rsid w:val="00C338C6"/>
    <w:rsid w:val="00C34414"/>
    <w:rsid w:val="00C3484C"/>
    <w:rsid w:val="00C35169"/>
    <w:rsid w:val="00C35672"/>
    <w:rsid w:val="00C358EA"/>
    <w:rsid w:val="00C35F70"/>
    <w:rsid w:val="00C364E8"/>
    <w:rsid w:val="00C3797F"/>
    <w:rsid w:val="00C4095B"/>
    <w:rsid w:val="00C40FDC"/>
    <w:rsid w:val="00C421A1"/>
    <w:rsid w:val="00C4221F"/>
    <w:rsid w:val="00C43213"/>
    <w:rsid w:val="00C4327F"/>
    <w:rsid w:val="00C43524"/>
    <w:rsid w:val="00C435DD"/>
    <w:rsid w:val="00C43614"/>
    <w:rsid w:val="00C4487D"/>
    <w:rsid w:val="00C45620"/>
    <w:rsid w:val="00C464BA"/>
    <w:rsid w:val="00C47611"/>
    <w:rsid w:val="00C4795F"/>
    <w:rsid w:val="00C47D72"/>
    <w:rsid w:val="00C50B32"/>
    <w:rsid w:val="00C50D71"/>
    <w:rsid w:val="00C5120A"/>
    <w:rsid w:val="00C51210"/>
    <w:rsid w:val="00C51512"/>
    <w:rsid w:val="00C51547"/>
    <w:rsid w:val="00C5220E"/>
    <w:rsid w:val="00C52785"/>
    <w:rsid w:val="00C527F9"/>
    <w:rsid w:val="00C528FD"/>
    <w:rsid w:val="00C52BDD"/>
    <w:rsid w:val="00C53926"/>
    <w:rsid w:val="00C53D1C"/>
    <w:rsid w:val="00C54CEE"/>
    <w:rsid w:val="00C566F0"/>
    <w:rsid w:val="00C56BBA"/>
    <w:rsid w:val="00C57D7E"/>
    <w:rsid w:val="00C6056C"/>
    <w:rsid w:val="00C611EE"/>
    <w:rsid w:val="00C61526"/>
    <w:rsid w:val="00C6256F"/>
    <w:rsid w:val="00C6329E"/>
    <w:rsid w:val="00C63E1C"/>
    <w:rsid w:val="00C6467B"/>
    <w:rsid w:val="00C647D8"/>
    <w:rsid w:val="00C648B6"/>
    <w:rsid w:val="00C649F7"/>
    <w:rsid w:val="00C64BF0"/>
    <w:rsid w:val="00C65CC4"/>
    <w:rsid w:val="00C66474"/>
    <w:rsid w:val="00C66A65"/>
    <w:rsid w:val="00C67E80"/>
    <w:rsid w:val="00C706F4"/>
    <w:rsid w:val="00C71E26"/>
    <w:rsid w:val="00C72606"/>
    <w:rsid w:val="00C727E5"/>
    <w:rsid w:val="00C72D0E"/>
    <w:rsid w:val="00C72E21"/>
    <w:rsid w:val="00C72E4F"/>
    <w:rsid w:val="00C73D6E"/>
    <w:rsid w:val="00C73E62"/>
    <w:rsid w:val="00C74BCE"/>
    <w:rsid w:val="00C752FC"/>
    <w:rsid w:val="00C75A7D"/>
    <w:rsid w:val="00C76438"/>
    <w:rsid w:val="00C7706B"/>
    <w:rsid w:val="00C8055A"/>
    <w:rsid w:val="00C806B2"/>
    <w:rsid w:val="00C807D9"/>
    <w:rsid w:val="00C80B25"/>
    <w:rsid w:val="00C80D21"/>
    <w:rsid w:val="00C813A9"/>
    <w:rsid w:val="00C81BD7"/>
    <w:rsid w:val="00C81FE2"/>
    <w:rsid w:val="00C82212"/>
    <w:rsid w:val="00C82BD2"/>
    <w:rsid w:val="00C82CF8"/>
    <w:rsid w:val="00C83D8F"/>
    <w:rsid w:val="00C83F86"/>
    <w:rsid w:val="00C84419"/>
    <w:rsid w:val="00C84D2D"/>
    <w:rsid w:val="00C85FFA"/>
    <w:rsid w:val="00C864DC"/>
    <w:rsid w:val="00C918C1"/>
    <w:rsid w:val="00C91F69"/>
    <w:rsid w:val="00C92051"/>
    <w:rsid w:val="00C92DB5"/>
    <w:rsid w:val="00C93BB0"/>
    <w:rsid w:val="00C949FA"/>
    <w:rsid w:val="00C95B0F"/>
    <w:rsid w:val="00C95D4E"/>
    <w:rsid w:val="00C978AF"/>
    <w:rsid w:val="00CA0015"/>
    <w:rsid w:val="00CA097A"/>
    <w:rsid w:val="00CA169D"/>
    <w:rsid w:val="00CA1747"/>
    <w:rsid w:val="00CA1C11"/>
    <w:rsid w:val="00CA2083"/>
    <w:rsid w:val="00CA2207"/>
    <w:rsid w:val="00CA30F7"/>
    <w:rsid w:val="00CA3877"/>
    <w:rsid w:val="00CA4510"/>
    <w:rsid w:val="00CA4AB2"/>
    <w:rsid w:val="00CA5587"/>
    <w:rsid w:val="00CA5671"/>
    <w:rsid w:val="00CA5B8D"/>
    <w:rsid w:val="00CA5DD1"/>
    <w:rsid w:val="00CA7608"/>
    <w:rsid w:val="00CA770E"/>
    <w:rsid w:val="00CA7F13"/>
    <w:rsid w:val="00CB0129"/>
    <w:rsid w:val="00CB0901"/>
    <w:rsid w:val="00CB0ADE"/>
    <w:rsid w:val="00CB2241"/>
    <w:rsid w:val="00CB287A"/>
    <w:rsid w:val="00CB2F56"/>
    <w:rsid w:val="00CB3CB1"/>
    <w:rsid w:val="00CB41AB"/>
    <w:rsid w:val="00CB47F1"/>
    <w:rsid w:val="00CB4C1E"/>
    <w:rsid w:val="00CB4DF7"/>
    <w:rsid w:val="00CB5290"/>
    <w:rsid w:val="00CB57BB"/>
    <w:rsid w:val="00CB68EF"/>
    <w:rsid w:val="00CB6960"/>
    <w:rsid w:val="00CB7115"/>
    <w:rsid w:val="00CB71A2"/>
    <w:rsid w:val="00CB759C"/>
    <w:rsid w:val="00CB7853"/>
    <w:rsid w:val="00CB79A4"/>
    <w:rsid w:val="00CC0A10"/>
    <w:rsid w:val="00CC0A8D"/>
    <w:rsid w:val="00CC0C18"/>
    <w:rsid w:val="00CC16CF"/>
    <w:rsid w:val="00CC2ED6"/>
    <w:rsid w:val="00CC3172"/>
    <w:rsid w:val="00CC3419"/>
    <w:rsid w:val="00CC3A07"/>
    <w:rsid w:val="00CC3A77"/>
    <w:rsid w:val="00CC43F3"/>
    <w:rsid w:val="00CC49B7"/>
    <w:rsid w:val="00CC4AB3"/>
    <w:rsid w:val="00CC518E"/>
    <w:rsid w:val="00CC7056"/>
    <w:rsid w:val="00CC73F0"/>
    <w:rsid w:val="00CC7693"/>
    <w:rsid w:val="00CD043A"/>
    <w:rsid w:val="00CD155C"/>
    <w:rsid w:val="00CD1E5E"/>
    <w:rsid w:val="00CD3548"/>
    <w:rsid w:val="00CD4190"/>
    <w:rsid w:val="00CD435C"/>
    <w:rsid w:val="00CD43C8"/>
    <w:rsid w:val="00CD4898"/>
    <w:rsid w:val="00CD489F"/>
    <w:rsid w:val="00CD7C41"/>
    <w:rsid w:val="00CE0D95"/>
    <w:rsid w:val="00CE0DE7"/>
    <w:rsid w:val="00CE2264"/>
    <w:rsid w:val="00CE3A99"/>
    <w:rsid w:val="00CE4756"/>
    <w:rsid w:val="00CE4D1D"/>
    <w:rsid w:val="00CE529A"/>
    <w:rsid w:val="00CE7B83"/>
    <w:rsid w:val="00CE7BF1"/>
    <w:rsid w:val="00CF00CF"/>
    <w:rsid w:val="00CF0AEA"/>
    <w:rsid w:val="00CF0D0D"/>
    <w:rsid w:val="00CF12EE"/>
    <w:rsid w:val="00CF1653"/>
    <w:rsid w:val="00CF1742"/>
    <w:rsid w:val="00CF2191"/>
    <w:rsid w:val="00CF2304"/>
    <w:rsid w:val="00CF29E3"/>
    <w:rsid w:val="00CF30C0"/>
    <w:rsid w:val="00CF34D0"/>
    <w:rsid w:val="00CF389B"/>
    <w:rsid w:val="00CF3B8F"/>
    <w:rsid w:val="00CF467D"/>
    <w:rsid w:val="00CF4CEB"/>
    <w:rsid w:val="00CF682E"/>
    <w:rsid w:val="00D00401"/>
    <w:rsid w:val="00D0068C"/>
    <w:rsid w:val="00D008B5"/>
    <w:rsid w:val="00D00A61"/>
    <w:rsid w:val="00D00BED"/>
    <w:rsid w:val="00D01B3C"/>
    <w:rsid w:val="00D01BD4"/>
    <w:rsid w:val="00D0210C"/>
    <w:rsid w:val="00D02861"/>
    <w:rsid w:val="00D03331"/>
    <w:rsid w:val="00D03538"/>
    <w:rsid w:val="00D03E7C"/>
    <w:rsid w:val="00D0489D"/>
    <w:rsid w:val="00D048EE"/>
    <w:rsid w:val="00D04B17"/>
    <w:rsid w:val="00D05A4D"/>
    <w:rsid w:val="00D05F06"/>
    <w:rsid w:val="00D07E36"/>
    <w:rsid w:val="00D104E6"/>
    <w:rsid w:val="00D107CC"/>
    <w:rsid w:val="00D10B0C"/>
    <w:rsid w:val="00D110A2"/>
    <w:rsid w:val="00D113E0"/>
    <w:rsid w:val="00D11611"/>
    <w:rsid w:val="00D12380"/>
    <w:rsid w:val="00D132BC"/>
    <w:rsid w:val="00D14B02"/>
    <w:rsid w:val="00D150B0"/>
    <w:rsid w:val="00D15272"/>
    <w:rsid w:val="00D153AE"/>
    <w:rsid w:val="00D15ED6"/>
    <w:rsid w:val="00D161B8"/>
    <w:rsid w:val="00D17209"/>
    <w:rsid w:val="00D17258"/>
    <w:rsid w:val="00D2007D"/>
    <w:rsid w:val="00D20DD6"/>
    <w:rsid w:val="00D219A5"/>
    <w:rsid w:val="00D21F8D"/>
    <w:rsid w:val="00D22464"/>
    <w:rsid w:val="00D23CDE"/>
    <w:rsid w:val="00D23EE0"/>
    <w:rsid w:val="00D26AA2"/>
    <w:rsid w:val="00D26E4A"/>
    <w:rsid w:val="00D26FCF"/>
    <w:rsid w:val="00D27B1C"/>
    <w:rsid w:val="00D27C21"/>
    <w:rsid w:val="00D30487"/>
    <w:rsid w:val="00D30F02"/>
    <w:rsid w:val="00D30F7E"/>
    <w:rsid w:val="00D320A2"/>
    <w:rsid w:val="00D32414"/>
    <w:rsid w:val="00D326C7"/>
    <w:rsid w:val="00D32DD8"/>
    <w:rsid w:val="00D32F51"/>
    <w:rsid w:val="00D331CE"/>
    <w:rsid w:val="00D33205"/>
    <w:rsid w:val="00D3345B"/>
    <w:rsid w:val="00D33481"/>
    <w:rsid w:val="00D33F62"/>
    <w:rsid w:val="00D354BA"/>
    <w:rsid w:val="00D359C1"/>
    <w:rsid w:val="00D359EB"/>
    <w:rsid w:val="00D35EDD"/>
    <w:rsid w:val="00D362DB"/>
    <w:rsid w:val="00D36D97"/>
    <w:rsid w:val="00D371A7"/>
    <w:rsid w:val="00D411B6"/>
    <w:rsid w:val="00D4188C"/>
    <w:rsid w:val="00D41B29"/>
    <w:rsid w:val="00D422D9"/>
    <w:rsid w:val="00D42CBE"/>
    <w:rsid w:val="00D433D6"/>
    <w:rsid w:val="00D4557B"/>
    <w:rsid w:val="00D463EA"/>
    <w:rsid w:val="00D46CE9"/>
    <w:rsid w:val="00D46D5B"/>
    <w:rsid w:val="00D47316"/>
    <w:rsid w:val="00D4735C"/>
    <w:rsid w:val="00D47541"/>
    <w:rsid w:val="00D47A5B"/>
    <w:rsid w:val="00D47A9C"/>
    <w:rsid w:val="00D50810"/>
    <w:rsid w:val="00D50B56"/>
    <w:rsid w:val="00D516BE"/>
    <w:rsid w:val="00D51753"/>
    <w:rsid w:val="00D517C1"/>
    <w:rsid w:val="00D52CC7"/>
    <w:rsid w:val="00D52D0B"/>
    <w:rsid w:val="00D530AD"/>
    <w:rsid w:val="00D53E72"/>
    <w:rsid w:val="00D5440E"/>
    <w:rsid w:val="00D54E6F"/>
    <w:rsid w:val="00D5541F"/>
    <w:rsid w:val="00D5674E"/>
    <w:rsid w:val="00D56D2A"/>
    <w:rsid w:val="00D57126"/>
    <w:rsid w:val="00D571F0"/>
    <w:rsid w:val="00D57531"/>
    <w:rsid w:val="00D57E34"/>
    <w:rsid w:val="00D60E8B"/>
    <w:rsid w:val="00D612BC"/>
    <w:rsid w:val="00D617E4"/>
    <w:rsid w:val="00D61B60"/>
    <w:rsid w:val="00D61D87"/>
    <w:rsid w:val="00D6204C"/>
    <w:rsid w:val="00D62549"/>
    <w:rsid w:val="00D6277D"/>
    <w:rsid w:val="00D627D0"/>
    <w:rsid w:val="00D62C0F"/>
    <w:rsid w:val="00D651D1"/>
    <w:rsid w:val="00D653AC"/>
    <w:rsid w:val="00D65AC8"/>
    <w:rsid w:val="00D65BF2"/>
    <w:rsid w:val="00D65E4E"/>
    <w:rsid w:val="00D65EBA"/>
    <w:rsid w:val="00D679CA"/>
    <w:rsid w:val="00D67EC5"/>
    <w:rsid w:val="00D708D0"/>
    <w:rsid w:val="00D71259"/>
    <w:rsid w:val="00D7354F"/>
    <w:rsid w:val="00D735A6"/>
    <w:rsid w:val="00D7433F"/>
    <w:rsid w:val="00D7435F"/>
    <w:rsid w:val="00D74CCE"/>
    <w:rsid w:val="00D753A5"/>
    <w:rsid w:val="00D758CA"/>
    <w:rsid w:val="00D75F27"/>
    <w:rsid w:val="00D76BBA"/>
    <w:rsid w:val="00D770E9"/>
    <w:rsid w:val="00D77ADB"/>
    <w:rsid w:val="00D77EF7"/>
    <w:rsid w:val="00D815D1"/>
    <w:rsid w:val="00D81660"/>
    <w:rsid w:val="00D81962"/>
    <w:rsid w:val="00D81FC2"/>
    <w:rsid w:val="00D820D2"/>
    <w:rsid w:val="00D82548"/>
    <w:rsid w:val="00D828CF"/>
    <w:rsid w:val="00D82DAD"/>
    <w:rsid w:val="00D83043"/>
    <w:rsid w:val="00D8313C"/>
    <w:rsid w:val="00D84287"/>
    <w:rsid w:val="00D84988"/>
    <w:rsid w:val="00D85304"/>
    <w:rsid w:val="00D86538"/>
    <w:rsid w:val="00D868DC"/>
    <w:rsid w:val="00D873FE"/>
    <w:rsid w:val="00D875CB"/>
    <w:rsid w:val="00D87747"/>
    <w:rsid w:val="00D879FD"/>
    <w:rsid w:val="00D91FCF"/>
    <w:rsid w:val="00D922BB"/>
    <w:rsid w:val="00D92B13"/>
    <w:rsid w:val="00D93027"/>
    <w:rsid w:val="00D9390D"/>
    <w:rsid w:val="00D9650F"/>
    <w:rsid w:val="00D970D2"/>
    <w:rsid w:val="00D976EB"/>
    <w:rsid w:val="00DA0390"/>
    <w:rsid w:val="00DA0948"/>
    <w:rsid w:val="00DA0A4E"/>
    <w:rsid w:val="00DA0F94"/>
    <w:rsid w:val="00DA0FDD"/>
    <w:rsid w:val="00DA10C9"/>
    <w:rsid w:val="00DA1AF1"/>
    <w:rsid w:val="00DA2289"/>
    <w:rsid w:val="00DA2E88"/>
    <w:rsid w:val="00DA34F5"/>
    <w:rsid w:val="00DA41B1"/>
    <w:rsid w:val="00DA57F1"/>
    <w:rsid w:val="00DA683F"/>
    <w:rsid w:val="00DA687B"/>
    <w:rsid w:val="00DA6C97"/>
    <w:rsid w:val="00DB01A7"/>
    <w:rsid w:val="00DB0602"/>
    <w:rsid w:val="00DB168B"/>
    <w:rsid w:val="00DB2BCC"/>
    <w:rsid w:val="00DB3E17"/>
    <w:rsid w:val="00DB41B7"/>
    <w:rsid w:val="00DB4273"/>
    <w:rsid w:val="00DB4783"/>
    <w:rsid w:val="00DB4CC7"/>
    <w:rsid w:val="00DB64C8"/>
    <w:rsid w:val="00DB6D02"/>
    <w:rsid w:val="00DB71AD"/>
    <w:rsid w:val="00DB7810"/>
    <w:rsid w:val="00DC139A"/>
    <w:rsid w:val="00DC1B3F"/>
    <w:rsid w:val="00DC1D98"/>
    <w:rsid w:val="00DC225A"/>
    <w:rsid w:val="00DC2A96"/>
    <w:rsid w:val="00DC2BC3"/>
    <w:rsid w:val="00DC3470"/>
    <w:rsid w:val="00DC3A3E"/>
    <w:rsid w:val="00DC4A79"/>
    <w:rsid w:val="00DC5332"/>
    <w:rsid w:val="00DC567F"/>
    <w:rsid w:val="00DC59F5"/>
    <w:rsid w:val="00DC60A9"/>
    <w:rsid w:val="00DC6663"/>
    <w:rsid w:val="00DC6FEB"/>
    <w:rsid w:val="00DC769E"/>
    <w:rsid w:val="00DC7A3F"/>
    <w:rsid w:val="00DD1FD1"/>
    <w:rsid w:val="00DD2498"/>
    <w:rsid w:val="00DD24B8"/>
    <w:rsid w:val="00DD31EF"/>
    <w:rsid w:val="00DD322C"/>
    <w:rsid w:val="00DD3E3D"/>
    <w:rsid w:val="00DD4F48"/>
    <w:rsid w:val="00DD51F0"/>
    <w:rsid w:val="00DD56AA"/>
    <w:rsid w:val="00DD5CF9"/>
    <w:rsid w:val="00DD66CC"/>
    <w:rsid w:val="00DD66E7"/>
    <w:rsid w:val="00DD6FDA"/>
    <w:rsid w:val="00DD732E"/>
    <w:rsid w:val="00DE1323"/>
    <w:rsid w:val="00DE134D"/>
    <w:rsid w:val="00DE1C00"/>
    <w:rsid w:val="00DE1D57"/>
    <w:rsid w:val="00DE1F56"/>
    <w:rsid w:val="00DE26E4"/>
    <w:rsid w:val="00DE3538"/>
    <w:rsid w:val="00DE3768"/>
    <w:rsid w:val="00DE3C28"/>
    <w:rsid w:val="00DE4085"/>
    <w:rsid w:val="00DE486D"/>
    <w:rsid w:val="00DE4A65"/>
    <w:rsid w:val="00DE503B"/>
    <w:rsid w:val="00DE5543"/>
    <w:rsid w:val="00DE5B89"/>
    <w:rsid w:val="00DE60A1"/>
    <w:rsid w:val="00DE65EA"/>
    <w:rsid w:val="00DE7B31"/>
    <w:rsid w:val="00DE7F8F"/>
    <w:rsid w:val="00DF0871"/>
    <w:rsid w:val="00DF11C4"/>
    <w:rsid w:val="00DF1625"/>
    <w:rsid w:val="00DF19A1"/>
    <w:rsid w:val="00DF5182"/>
    <w:rsid w:val="00DF68A6"/>
    <w:rsid w:val="00E00A41"/>
    <w:rsid w:val="00E01503"/>
    <w:rsid w:val="00E01F91"/>
    <w:rsid w:val="00E020C1"/>
    <w:rsid w:val="00E02F60"/>
    <w:rsid w:val="00E038DA"/>
    <w:rsid w:val="00E040F0"/>
    <w:rsid w:val="00E04589"/>
    <w:rsid w:val="00E045AE"/>
    <w:rsid w:val="00E046C2"/>
    <w:rsid w:val="00E04FA9"/>
    <w:rsid w:val="00E05918"/>
    <w:rsid w:val="00E05F32"/>
    <w:rsid w:val="00E06E9D"/>
    <w:rsid w:val="00E070E6"/>
    <w:rsid w:val="00E10031"/>
    <w:rsid w:val="00E10BB7"/>
    <w:rsid w:val="00E10EF7"/>
    <w:rsid w:val="00E10F4B"/>
    <w:rsid w:val="00E11283"/>
    <w:rsid w:val="00E152E3"/>
    <w:rsid w:val="00E15826"/>
    <w:rsid w:val="00E15A77"/>
    <w:rsid w:val="00E161F1"/>
    <w:rsid w:val="00E1695E"/>
    <w:rsid w:val="00E17B5D"/>
    <w:rsid w:val="00E20011"/>
    <w:rsid w:val="00E2073B"/>
    <w:rsid w:val="00E20799"/>
    <w:rsid w:val="00E207EB"/>
    <w:rsid w:val="00E20B22"/>
    <w:rsid w:val="00E20B3E"/>
    <w:rsid w:val="00E20E95"/>
    <w:rsid w:val="00E21547"/>
    <w:rsid w:val="00E2217F"/>
    <w:rsid w:val="00E222A7"/>
    <w:rsid w:val="00E2245F"/>
    <w:rsid w:val="00E22E51"/>
    <w:rsid w:val="00E22FD4"/>
    <w:rsid w:val="00E23921"/>
    <w:rsid w:val="00E23A9A"/>
    <w:rsid w:val="00E23F7F"/>
    <w:rsid w:val="00E2406F"/>
    <w:rsid w:val="00E242FF"/>
    <w:rsid w:val="00E24EBF"/>
    <w:rsid w:val="00E25D59"/>
    <w:rsid w:val="00E2620A"/>
    <w:rsid w:val="00E26927"/>
    <w:rsid w:val="00E26977"/>
    <w:rsid w:val="00E26A48"/>
    <w:rsid w:val="00E26DCE"/>
    <w:rsid w:val="00E30D12"/>
    <w:rsid w:val="00E31A0F"/>
    <w:rsid w:val="00E326DD"/>
    <w:rsid w:val="00E327B8"/>
    <w:rsid w:val="00E33DDB"/>
    <w:rsid w:val="00E34189"/>
    <w:rsid w:val="00E347F7"/>
    <w:rsid w:val="00E36717"/>
    <w:rsid w:val="00E36A86"/>
    <w:rsid w:val="00E36D2A"/>
    <w:rsid w:val="00E3743C"/>
    <w:rsid w:val="00E37C08"/>
    <w:rsid w:val="00E410D5"/>
    <w:rsid w:val="00E41156"/>
    <w:rsid w:val="00E41620"/>
    <w:rsid w:val="00E41765"/>
    <w:rsid w:val="00E4239E"/>
    <w:rsid w:val="00E42FEB"/>
    <w:rsid w:val="00E430BF"/>
    <w:rsid w:val="00E43CEB"/>
    <w:rsid w:val="00E441EC"/>
    <w:rsid w:val="00E449DE"/>
    <w:rsid w:val="00E449ED"/>
    <w:rsid w:val="00E44D86"/>
    <w:rsid w:val="00E44F95"/>
    <w:rsid w:val="00E45007"/>
    <w:rsid w:val="00E45ACA"/>
    <w:rsid w:val="00E45C7F"/>
    <w:rsid w:val="00E45ECB"/>
    <w:rsid w:val="00E46422"/>
    <w:rsid w:val="00E46DBA"/>
    <w:rsid w:val="00E51117"/>
    <w:rsid w:val="00E51EEA"/>
    <w:rsid w:val="00E5348C"/>
    <w:rsid w:val="00E538CE"/>
    <w:rsid w:val="00E54297"/>
    <w:rsid w:val="00E54353"/>
    <w:rsid w:val="00E54B2C"/>
    <w:rsid w:val="00E5510F"/>
    <w:rsid w:val="00E569B3"/>
    <w:rsid w:val="00E6008B"/>
    <w:rsid w:val="00E6044F"/>
    <w:rsid w:val="00E60526"/>
    <w:rsid w:val="00E61E2C"/>
    <w:rsid w:val="00E62FBE"/>
    <w:rsid w:val="00E6367A"/>
    <w:rsid w:val="00E6392F"/>
    <w:rsid w:val="00E63C8D"/>
    <w:rsid w:val="00E64337"/>
    <w:rsid w:val="00E656BF"/>
    <w:rsid w:val="00E65F37"/>
    <w:rsid w:val="00E66866"/>
    <w:rsid w:val="00E673E3"/>
    <w:rsid w:val="00E674AE"/>
    <w:rsid w:val="00E67BA7"/>
    <w:rsid w:val="00E700E1"/>
    <w:rsid w:val="00E71CEE"/>
    <w:rsid w:val="00E73B1B"/>
    <w:rsid w:val="00E74033"/>
    <w:rsid w:val="00E74264"/>
    <w:rsid w:val="00E749B7"/>
    <w:rsid w:val="00E74BF6"/>
    <w:rsid w:val="00E74DFB"/>
    <w:rsid w:val="00E7522C"/>
    <w:rsid w:val="00E7544B"/>
    <w:rsid w:val="00E75737"/>
    <w:rsid w:val="00E75A87"/>
    <w:rsid w:val="00E765B7"/>
    <w:rsid w:val="00E76F31"/>
    <w:rsid w:val="00E77EEE"/>
    <w:rsid w:val="00E802E5"/>
    <w:rsid w:val="00E805B6"/>
    <w:rsid w:val="00E81B29"/>
    <w:rsid w:val="00E81D32"/>
    <w:rsid w:val="00E830D6"/>
    <w:rsid w:val="00E84171"/>
    <w:rsid w:val="00E84870"/>
    <w:rsid w:val="00E85A49"/>
    <w:rsid w:val="00E861DE"/>
    <w:rsid w:val="00E861FF"/>
    <w:rsid w:val="00E90A39"/>
    <w:rsid w:val="00E90D3C"/>
    <w:rsid w:val="00E90E72"/>
    <w:rsid w:val="00E90FD0"/>
    <w:rsid w:val="00E92272"/>
    <w:rsid w:val="00E92B8E"/>
    <w:rsid w:val="00E92BAA"/>
    <w:rsid w:val="00E93CA2"/>
    <w:rsid w:val="00E9479B"/>
    <w:rsid w:val="00E94D7F"/>
    <w:rsid w:val="00E95E47"/>
    <w:rsid w:val="00E968EF"/>
    <w:rsid w:val="00E969ED"/>
    <w:rsid w:val="00E971DB"/>
    <w:rsid w:val="00E9746B"/>
    <w:rsid w:val="00E9764D"/>
    <w:rsid w:val="00E97AB0"/>
    <w:rsid w:val="00EA059F"/>
    <w:rsid w:val="00EA06E9"/>
    <w:rsid w:val="00EA150B"/>
    <w:rsid w:val="00EA1765"/>
    <w:rsid w:val="00EA1D67"/>
    <w:rsid w:val="00EA29E8"/>
    <w:rsid w:val="00EA3E33"/>
    <w:rsid w:val="00EA3FD0"/>
    <w:rsid w:val="00EA40DF"/>
    <w:rsid w:val="00EA58C8"/>
    <w:rsid w:val="00EA625E"/>
    <w:rsid w:val="00EA655E"/>
    <w:rsid w:val="00EA68B2"/>
    <w:rsid w:val="00EA7474"/>
    <w:rsid w:val="00EA7727"/>
    <w:rsid w:val="00EA7FA5"/>
    <w:rsid w:val="00EB07BB"/>
    <w:rsid w:val="00EB0B3D"/>
    <w:rsid w:val="00EB25F3"/>
    <w:rsid w:val="00EB2629"/>
    <w:rsid w:val="00EB2AE8"/>
    <w:rsid w:val="00EB35E7"/>
    <w:rsid w:val="00EB37ED"/>
    <w:rsid w:val="00EB395D"/>
    <w:rsid w:val="00EB42B2"/>
    <w:rsid w:val="00EB487B"/>
    <w:rsid w:val="00EB5068"/>
    <w:rsid w:val="00EB5695"/>
    <w:rsid w:val="00EB5989"/>
    <w:rsid w:val="00EB5F02"/>
    <w:rsid w:val="00EB602D"/>
    <w:rsid w:val="00EB6064"/>
    <w:rsid w:val="00EB6314"/>
    <w:rsid w:val="00EB6684"/>
    <w:rsid w:val="00EB6E54"/>
    <w:rsid w:val="00EB7E37"/>
    <w:rsid w:val="00EC0A92"/>
    <w:rsid w:val="00EC0C4F"/>
    <w:rsid w:val="00EC1AA8"/>
    <w:rsid w:val="00EC20BC"/>
    <w:rsid w:val="00EC22F7"/>
    <w:rsid w:val="00EC2345"/>
    <w:rsid w:val="00EC2CDE"/>
    <w:rsid w:val="00EC49B0"/>
    <w:rsid w:val="00EC51AD"/>
    <w:rsid w:val="00EC5856"/>
    <w:rsid w:val="00EC7188"/>
    <w:rsid w:val="00EC759E"/>
    <w:rsid w:val="00EC7897"/>
    <w:rsid w:val="00ED01B4"/>
    <w:rsid w:val="00ED0338"/>
    <w:rsid w:val="00ED0BF3"/>
    <w:rsid w:val="00ED0DE3"/>
    <w:rsid w:val="00ED1142"/>
    <w:rsid w:val="00ED1170"/>
    <w:rsid w:val="00ED2462"/>
    <w:rsid w:val="00ED36CA"/>
    <w:rsid w:val="00ED3AD7"/>
    <w:rsid w:val="00ED4BDD"/>
    <w:rsid w:val="00ED4C1D"/>
    <w:rsid w:val="00ED5062"/>
    <w:rsid w:val="00ED5C1C"/>
    <w:rsid w:val="00ED6836"/>
    <w:rsid w:val="00ED7FB7"/>
    <w:rsid w:val="00EE0172"/>
    <w:rsid w:val="00EE09A4"/>
    <w:rsid w:val="00EE0EB3"/>
    <w:rsid w:val="00EE0EF1"/>
    <w:rsid w:val="00EE11C5"/>
    <w:rsid w:val="00EE2663"/>
    <w:rsid w:val="00EE55F5"/>
    <w:rsid w:val="00EE5855"/>
    <w:rsid w:val="00EE5A09"/>
    <w:rsid w:val="00EE7019"/>
    <w:rsid w:val="00EE73A8"/>
    <w:rsid w:val="00EE7401"/>
    <w:rsid w:val="00EE7A99"/>
    <w:rsid w:val="00EF124E"/>
    <w:rsid w:val="00EF2159"/>
    <w:rsid w:val="00EF24C7"/>
    <w:rsid w:val="00EF273B"/>
    <w:rsid w:val="00EF2954"/>
    <w:rsid w:val="00EF2B43"/>
    <w:rsid w:val="00EF352E"/>
    <w:rsid w:val="00EF3662"/>
    <w:rsid w:val="00EF4630"/>
    <w:rsid w:val="00EF4BBA"/>
    <w:rsid w:val="00EF6526"/>
    <w:rsid w:val="00EF6986"/>
    <w:rsid w:val="00EF6DF2"/>
    <w:rsid w:val="00EF774D"/>
    <w:rsid w:val="00EF7868"/>
    <w:rsid w:val="00F00C96"/>
    <w:rsid w:val="00F01D1E"/>
    <w:rsid w:val="00F025FC"/>
    <w:rsid w:val="00F02DBC"/>
    <w:rsid w:val="00F03B10"/>
    <w:rsid w:val="00F04755"/>
    <w:rsid w:val="00F04FC3"/>
    <w:rsid w:val="00F05954"/>
    <w:rsid w:val="00F0616C"/>
    <w:rsid w:val="00F06F30"/>
    <w:rsid w:val="00F07BDF"/>
    <w:rsid w:val="00F11794"/>
    <w:rsid w:val="00F11AC7"/>
    <w:rsid w:val="00F11D9C"/>
    <w:rsid w:val="00F124AB"/>
    <w:rsid w:val="00F125C4"/>
    <w:rsid w:val="00F126A1"/>
    <w:rsid w:val="00F130E4"/>
    <w:rsid w:val="00F13372"/>
    <w:rsid w:val="00F13554"/>
    <w:rsid w:val="00F1389B"/>
    <w:rsid w:val="00F13FFF"/>
    <w:rsid w:val="00F141E2"/>
    <w:rsid w:val="00F15176"/>
    <w:rsid w:val="00F154A2"/>
    <w:rsid w:val="00F15F72"/>
    <w:rsid w:val="00F16EF4"/>
    <w:rsid w:val="00F1738A"/>
    <w:rsid w:val="00F20ABB"/>
    <w:rsid w:val="00F20B78"/>
    <w:rsid w:val="00F20CF5"/>
    <w:rsid w:val="00F20DA5"/>
    <w:rsid w:val="00F21012"/>
    <w:rsid w:val="00F213D0"/>
    <w:rsid w:val="00F2156A"/>
    <w:rsid w:val="00F21C25"/>
    <w:rsid w:val="00F23100"/>
    <w:rsid w:val="00F23602"/>
    <w:rsid w:val="00F23A51"/>
    <w:rsid w:val="00F242D7"/>
    <w:rsid w:val="00F24327"/>
    <w:rsid w:val="00F2439A"/>
    <w:rsid w:val="00F24A51"/>
    <w:rsid w:val="00F24E9E"/>
    <w:rsid w:val="00F25B39"/>
    <w:rsid w:val="00F26162"/>
    <w:rsid w:val="00F263B3"/>
    <w:rsid w:val="00F26FAC"/>
    <w:rsid w:val="00F2770D"/>
    <w:rsid w:val="00F27778"/>
    <w:rsid w:val="00F320B0"/>
    <w:rsid w:val="00F32F71"/>
    <w:rsid w:val="00F339E3"/>
    <w:rsid w:val="00F34571"/>
    <w:rsid w:val="00F35311"/>
    <w:rsid w:val="00F36E1F"/>
    <w:rsid w:val="00F377C0"/>
    <w:rsid w:val="00F37F2C"/>
    <w:rsid w:val="00F403A5"/>
    <w:rsid w:val="00F406AC"/>
    <w:rsid w:val="00F40D4D"/>
    <w:rsid w:val="00F4140F"/>
    <w:rsid w:val="00F42D91"/>
    <w:rsid w:val="00F4395E"/>
    <w:rsid w:val="00F43E71"/>
    <w:rsid w:val="00F443B1"/>
    <w:rsid w:val="00F449C0"/>
    <w:rsid w:val="00F44EDB"/>
    <w:rsid w:val="00F4506C"/>
    <w:rsid w:val="00F45999"/>
    <w:rsid w:val="00F45A07"/>
    <w:rsid w:val="00F45B4D"/>
    <w:rsid w:val="00F45B8B"/>
    <w:rsid w:val="00F50451"/>
    <w:rsid w:val="00F516BE"/>
    <w:rsid w:val="00F51B3A"/>
    <w:rsid w:val="00F51EE7"/>
    <w:rsid w:val="00F53525"/>
    <w:rsid w:val="00F546F2"/>
    <w:rsid w:val="00F5526F"/>
    <w:rsid w:val="00F5541A"/>
    <w:rsid w:val="00F55654"/>
    <w:rsid w:val="00F556B0"/>
    <w:rsid w:val="00F562EA"/>
    <w:rsid w:val="00F563AB"/>
    <w:rsid w:val="00F5653D"/>
    <w:rsid w:val="00F57B04"/>
    <w:rsid w:val="00F60675"/>
    <w:rsid w:val="00F607C7"/>
    <w:rsid w:val="00F60A05"/>
    <w:rsid w:val="00F60C5F"/>
    <w:rsid w:val="00F61898"/>
    <w:rsid w:val="00F61A9D"/>
    <w:rsid w:val="00F61B64"/>
    <w:rsid w:val="00F61D7A"/>
    <w:rsid w:val="00F63223"/>
    <w:rsid w:val="00F64BF8"/>
    <w:rsid w:val="00F64DF9"/>
    <w:rsid w:val="00F658E7"/>
    <w:rsid w:val="00F675FE"/>
    <w:rsid w:val="00F676CB"/>
    <w:rsid w:val="00F67946"/>
    <w:rsid w:val="00F67CD4"/>
    <w:rsid w:val="00F7009A"/>
    <w:rsid w:val="00F70A34"/>
    <w:rsid w:val="00F70A3D"/>
    <w:rsid w:val="00F70E55"/>
    <w:rsid w:val="00F72840"/>
    <w:rsid w:val="00F73CAB"/>
    <w:rsid w:val="00F743B3"/>
    <w:rsid w:val="00F7451F"/>
    <w:rsid w:val="00F7467F"/>
    <w:rsid w:val="00F74931"/>
    <w:rsid w:val="00F74984"/>
    <w:rsid w:val="00F7548C"/>
    <w:rsid w:val="00F7609B"/>
    <w:rsid w:val="00F76A75"/>
    <w:rsid w:val="00F802B6"/>
    <w:rsid w:val="00F8049A"/>
    <w:rsid w:val="00F825AC"/>
    <w:rsid w:val="00F82623"/>
    <w:rsid w:val="00F839B3"/>
    <w:rsid w:val="00F83B76"/>
    <w:rsid w:val="00F8462A"/>
    <w:rsid w:val="00F85B84"/>
    <w:rsid w:val="00F85DFC"/>
    <w:rsid w:val="00F85F62"/>
    <w:rsid w:val="00F86162"/>
    <w:rsid w:val="00F861B3"/>
    <w:rsid w:val="00F86553"/>
    <w:rsid w:val="00F86582"/>
    <w:rsid w:val="00F86ED5"/>
    <w:rsid w:val="00F871C2"/>
    <w:rsid w:val="00F9130B"/>
    <w:rsid w:val="00F914CF"/>
    <w:rsid w:val="00F91C77"/>
    <w:rsid w:val="00F91D54"/>
    <w:rsid w:val="00F930CD"/>
    <w:rsid w:val="00F932ED"/>
    <w:rsid w:val="00F939A5"/>
    <w:rsid w:val="00F9448B"/>
    <w:rsid w:val="00F954E8"/>
    <w:rsid w:val="00F964A6"/>
    <w:rsid w:val="00F96621"/>
    <w:rsid w:val="00F97D3E"/>
    <w:rsid w:val="00F97F77"/>
    <w:rsid w:val="00FA0498"/>
    <w:rsid w:val="00FA0E41"/>
    <w:rsid w:val="00FA2975"/>
    <w:rsid w:val="00FA2BFA"/>
    <w:rsid w:val="00FA2FB6"/>
    <w:rsid w:val="00FA37C3"/>
    <w:rsid w:val="00FA409E"/>
    <w:rsid w:val="00FA4725"/>
    <w:rsid w:val="00FA488F"/>
    <w:rsid w:val="00FA4F9D"/>
    <w:rsid w:val="00FA5CBD"/>
    <w:rsid w:val="00FA63AF"/>
    <w:rsid w:val="00FA6B94"/>
    <w:rsid w:val="00FA6F47"/>
    <w:rsid w:val="00FA70FC"/>
    <w:rsid w:val="00FA751D"/>
    <w:rsid w:val="00FA7A86"/>
    <w:rsid w:val="00FA7EAA"/>
    <w:rsid w:val="00FB068C"/>
    <w:rsid w:val="00FB0780"/>
    <w:rsid w:val="00FB12F4"/>
    <w:rsid w:val="00FB1530"/>
    <w:rsid w:val="00FB1C56"/>
    <w:rsid w:val="00FB1CB4"/>
    <w:rsid w:val="00FB35D5"/>
    <w:rsid w:val="00FB3AFB"/>
    <w:rsid w:val="00FB3CC9"/>
    <w:rsid w:val="00FB4ACF"/>
    <w:rsid w:val="00FB72F4"/>
    <w:rsid w:val="00FB78E7"/>
    <w:rsid w:val="00FB796B"/>
    <w:rsid w:val="00FC096C"/>
    <w:rsid w:val="00FC0FDC"/>
    <w:rsid w:val="00FC22F4"/>
    <w:rsid w:val="00FC2326"/>
    <w:rsid w:val="00FC283C"/>
    <w:rsid w:val="00FC2F56"/>
    <w:rsid w:val="00FC31D8"/>
    <w:rsid w:val="00FC355B"/>
    <w:rsid w:val="00FC36EC"/>
    <w:rsid w:val="00FC4412"/>
    <w:rsid w:val="00FC4B16"/>
    <w:rsid w:val="00FC4B95"/>
    <w:rsid w:val="00FC5FA5"/>
    <w:rsid w:val="00FC6150"/>
    <w:rsid w:val="00FC625B"/>
    <w:rsid w:val="00FC6B2B"/>
    <w:rsid w:val="00FC7C19"/>
    <w:rsid w:val="00FD06E3"/>
    <w:rsid w:val="00FD0706"/>
    <w:rsid w:val="00FD0747"/>
    <w:rsid w:val="00FD1148"/>
    <w:rsid w:val="00FD1EB4"/>
    <w:rsid w:val="00FD2212"/>
    <w:rsid w:val="00FD26FA"/>
    <w:rsid w:val="00FD2748"/>
    <w:rsid w:val="00FD2843"/>
    <w:rsid w:val="00FD2B51"/>
    <w:rsid w:val="00FD4075"/>
    <w:rsid w:val="00FD4CC6"/>
    <w:rsid w:val="00FD4DA5"/>
    <w:rsid w:val="00FD4DBF"/>
    <w:rsid w:val="00FD57B8"/>
    <w:rsid w:val="00FD7291"/>
    <w:rsid w:val="00FD7772"/>
    <w:rsid w:val="00FE1316"/>
    <w:rsid w:val="00FE188D"/>
    <w:rsid w:val="00FE20B2"/>
    <w:rsid w:val="00FE22E9"/>
    <w:rsid w:val="00FE230A"/>
    <w:rsid w:val="00FE2467"/>
    <w:rsid w:val="00FE4310"/>
    <w:rsid w:val="00FE455F"/>
    <w:rsid w:val="00FE48E4"/>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1B0"/>
    <w:rsid w:val="00FF77C2"/>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00A73D3"/>
  <w15:docId w15:val="{FD7F10B1-966E-489A-9E35-7E051C17D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eastAsia="ru-RU"/>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 w:eastAsia="ru-RU" w:bidi="ar-SA"/>
    </w:rPr>
  </w:style>
  <w:style w:type="character" w:customStyle="1" w:styleId="30">
    <w:name w:val="Заголовок 3 Знак"/>
    <w:link w:val="3"/>
    <w:rsid w:val="00096865"/>
    <w:rPr>
      <w:rFonts w:ascii="Arial LatArm" w:hAnsi="Arial LatArm"/>
      <w:i/>
      <w:lang w:val="en" w:eastAsia="en-US" w:bidi="ar-SA"/>
    </w:rPr>
  </w:style>
  <w:style w:type="character" w:customStyle="1" w:styleId="70">
    <w:name w:val="Заголовок 7 Знак"/>
    <w:link w:val="7"/>
    <w:rsid w:val="00096865"/>
    <w:rPr>
      <w:rFonts w:ascii="Times Armenian" w:hAnsi="Times Armenian"/>
      <w:b/>
      <w:lang w:val="en" w:eastAsia="ru-RU" w:bidi="ar-SA"/>
    </w:rPr>
  </w:style>
  <w:style w:type="character" w:customStyle="1" w:styleId="80">
    <w:name w:val="Заголовок 8 Знак"/>
    <w:link w:val="8"/>
    <w:locked/>
    <w:rsid w:val="00096865"/>
    <w:rPr>
      <w:rFonts w:ascii="Times Armenian" w:hAnsi="Times Armenian"/>
      <w:i/>
      <w:lang w:val="en"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eastAsia="ru-RU"/>
    </w:rPr>
  </w:style>
  <w:style w:type="paragraph" w:styleId="ad">
    <w:name w:val="header"/>
    <w:basedOn w:val="a"/>
    <w:link w:val="ae"/>
    <w:rsid w:val="00096865"/>
    <w:pPr>
      <w:tabs>
        <w:tab w:val="center" w:pos="4153"/>
        <w:tab w:val="right" w:pos="8306"/>
      </w:tabs>
    </w:pPr>
    <w:rPr>
      <w:sz w:val="20"/>
      <w:szCs w:val="20"/>
      <w:lang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 w:eastAsia="en-US" w:bidi="ar-SA"/>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 w:eastAsia="ru-RU" w:bidi="ar-SA"/>
    </w:rPr>
  </w:style>
  <w:style w:type="character" w:customStyle="1" w:styleId="CharCharChar">
    <w:name w:val="Char Char Char"/>
    <w:rsid w:val="00096865"/>
    <w:rPr>
      <w:rFonts w:ascii="Arial LatArm" w:hAnsi="Arial LatArm"/>
      <w:sz w:val="24"/>
      <w:lang w:val="en"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rsid w:val="00096865"/>
    <w:rPr>
      <w:vertAlign w:val="superscript"/>
    </w:rPr>
  </w:style>
  <w:style w:type="character" w:customStyle="1" w:styleId="CharChar22">
    <w:name w:val="Char Char22"/>
    <w:rsid w:val="007602A3"/>
    <w:rPr>
      <w:rFonts w:ascii="Arial Armenian" w:hAnsi="Arial Armenian"/>
      <w:sz w:val="28"/>
      <w:lang w:val="en"/>
    </w:rPr>
  </w:style>
  <w:style w:type="character" w:customStyle="1" w:styleId="20">
    <w:name w:val="Заголовок 2 Знак"/>
    <w:link w:val="2"/>
    <w:rsid w:val="007602A3"/>
    <w:rPr>
      <w:rFonts w:ascii="Arial LatArm" w:hAnsi="Arial LatArm"/>
      <w:b/>
      <w:color w:val="0000FF"/>
      <w:lang w:val="en" w:eastAsia="ru-RU" w:bidi="ar-SA"/>
    </w:rPr>
  </w:style>
  <w:style w:type="character" w:customStyle="1" w:styleId="CharChar20">
    <w:name w:val="Char Char20"/>
    <w:rsid w:val="007602A3"/>
    <w:rPr>
      <w:rFonts w:ascii="Times LatArm" w:hAnsi="Times LatArm"/>
      <w:b/>
      <w:sz w:val="28"/>
      <w:lang w:val="en"/>
    </w:rPr>
  </w:style>
  <w:style w:type="character" w:customStyle="1" w:styleId="40">
    <w:name w:val="Заголовок 4 Знак"/>
    <w:link w:val="4"/>
    <w:rsid w:val="007602A3"/>
    <w:rPr>
      <w:rFonts w:ascii="Arial LatArm" w:hAnsi="Arial LatArm"/>
      <w:i/>
      <w:sz w:val="18"/>
      <w:lang w:val="en" w:eastAsia="en-US" w:bidi="ar-SA"/>
    </w:rPr>
  </w:style>
  <w:style w:type="character" w:customStyle="1" w:styleId="50">
    <w:name w:val="Заголовок 5 Знак"/>
    <w:link w:val="5"/>
    <w:rsid w:val="007602A3"/>
    <w:rPr>
      <w:rFonts w:ascii="Arial LatArm" w:hAnsi="Arial LatArm"/>
      <w:b/>
      <w:sz w:val="26"/>
      <w:lang w:val="en" w:eastAsia="ru-RU" w:bidi="ar-SA"/>
    </w:rPr>
  </w:style>
  <w:style w:type="character" w:customStyle="1" w:styleId="60">
    <w:name w:val="Заголовок 6 Знак"/>
    <w:link w:val="6"/>
    <w:rsid w:val="007602A3"/>
    <w:rPr>
      <w:rFonts w:ascii="Arial LatArm" w:hAnsi="Arial LatArm"/>
      <w:b/>
      <w:color w:val="000000"/>
      <w:sz w:val="22"/>
      <w:lang w:val="en" w:eastAsia="ru-RU" w:bidi="ar-SA"/>
    </w:rPr>
  </w:style>
  <w:style w:type="character" w:customStyle="1" w:styleId="CharChar16">
    <w:name w:val="Char Char16"/>
    <w:rsid w:val="007602A3"/>
    <w:rPr>
      <w:rFonts w:ascii="Times Armenian" w:hAnsi="Times Armenian"/>
      <w:b/>
      <w:lang w:val="en"/>
    </w:rPr>
  </w:style>
  <w:style w:type="character" w:customStyle="1" w:styleId="CharChar15">
    <w:name w:val="Char Char15"/>
    <w:rsid w:val="007602A3"/>
    <w:rPr>
      <w:rFonts w:ascii="Times Armenian" w:hAnsi="Times Armenian"/>
      <w:i/>
      <w:lang w:val="en"/>
    </w:rPr>
  </w:style>
  <w:style w:type="character" w:customStyle="1" w:styleId="90">
    <w:name w:val="Заголовок 9 Знак"/>
    <w:link w:val="9"/>
    <w:rsid w:val="007602A3"/>
    <w:rPr>
      <w:rFonts w:ascii="Times Armenian" w:hAnsi="Times Armenian"/>
      <w:b/>
      <w:color w:val="000000"/>
      <w:sz w:val="22"/>
      <w:lang w:val="en" w:eastAsia="ru-RU" w:bidi="ar-SA"/>
    </w:rPr>
  </w:style>
  <w:style w:type="character" w:customStyle="1" w:styleId="CharChar13">
    <w:name w:val="Char Char13"/>
    <w:rsid w:val="007602A3"/>
    <w:rPr>
      <w:rFonts w:ascii="Arial Armenian" w:hAnsi="Arial Armenian"/>
      <w:lang w:val="en"/>
    </w:rPr>
  </w:style>
  <w:style w:type="character" w:customStyle="1" w:styleId="24">
    <w:name w:val="Основной текст с отступом 2 Знак"/>
    <w:link w:val="23"/>
    <w:rsid w:val="007602A3"/>
    <w:rPr>
      <w:rFonts w:ascii="Baltica" w:hAnsi="Baltica"/>
      <w:lang w:val="en" w:eastAsia="en-US" w:bidi="ar-SA"/>
    </w:rPr>
  </w:style>
  <w:style w:type="character" w:customStyle="1" w:styleId="22">
    <w:name w:val="Основной текст 2 Знак"/>
    <w:link w:val="21"/>
    <w:rsid w:val="007602A3"/>
    <w:rPr>
      <w:rFonts w:ascii="Arial LatArm" w:hAnsi="Arial LatArm"/>
      <w:lang w:val="en" w:eastAsia="en-US" w:bidi="ar-SA"/>
    </w:rPr>
  </w:style>
  <w:style w:type="character" w:customStyle="1" w:styleId="ae">
    <w:name w:val="Верхний колонтитул Знак"/>
    <w:link w:val="ad"/>
    <w:rsid w:val="007602A3"/>
    <w:rPr>
      <w:lang w:val="en" w:eastAsia="ru-RU" w:bidi="ar-SA"/>
    </w:rPr>
  </w:style>
  <w:style w:type="character" w:customStyle="1" w:styleId="34">
    <w:name w:val="Основной текст 3 Знак"/>
    <w:link w:val="33"/>
    <w:rsid w:val="007602A3"/>
    <w:rPr>
      <w:rFonts w:ascii="Arial LatArm" w:hAnsi="Arial LatArm"/>
      <w:lang w:val="en"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 w:eastAsia="ru-RU" w:bidi="ar-SA"/>
    </w:rPr>
  </w:style>
  <w:style w:type="character" w:customStyle="1" w:styleId="CharChar21">
    <w:name w:val="Char Char21"/>
    <w:rsid w:val="00731D26"/>
    <w:rPr>
      <w:rFonts w:ascii="Arial LatArm" w:hAnsi="Arial LatArm"/>
      <w:b/>
      <w:color w:val="0000FF"/>
      <w:lang w:val="en"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 w:eastAsia="ru-RU" w:bidi="ar-SA"/>
    </w:rPr>
  </w:style>
  <w:style w:type="character" w:customStyle="1" w:styleId="CharChar24">
    <w:name w:val="Char Char24"/>
    <w:rsid w:val="00536BFB"/>
    <w:rPr>
      <w:rFonts w:ascii="Arial LatArm" w:hAnsi="Arial LatArm"/>
      <w:b/>
      <w:color w:val="0000FF"/>
      <w:lang w:val="en"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eastAsia="ru-RU"/>
    </w:rPr>
  </w:style>
  <w:style w:type="paragraph" w:customStyle="1" w:styleId="Normal2">
    <w:name w:val="Normal+2"/>
    <w:basedOn w:val="a"/>
    <w:next w:val="a"/>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36BFB"/>
    <w:pPr>
      <w:suppressAutoHyphens/>
      <w:spacing w:line="100" w:lineRule="atLeast"/>
    </w:pPr>
    <w:rPr>
      <w:kern w:val="1"/>
      <w:sz w:val="20"/>
      <w:szCs w:val="20"/>
      <w:lang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 w:eastAsia="ru-RU" w:bidi="ar-SA"/>
    </w:rPr>
  </w:style>
  <w:style w:type="character" w:customStyle="1" w:styleId="af3">
    <w:name w:val="Текст сноски Знак"/>
    <w:link w:val="af2"/>
    <w:rsid w:val="008A0AF2"/>
    <w:rPr>
      <w:rFonts w:ascii="Times Armenian" w:hAnsi="Times Armenian"/>
      <w:lang w:val="en" w:eastAsia="ru-RU"/>
    </w:rPr>
  </w:style>
  <w:style w:type="character" w:customStyle="1" w:styleId="CharChar">
    <w:name w:val="Char Char"/>
    <w:locked/>
    <w:rsid w:val="00630CC3"/>
    <w:rPr>
      <w:lang w:val="en"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val="en"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474467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e97e36cf.docx" TargetMode="External"/><Relationship Id="rId18" Type="http://schemas.openxmlformats.org/officeDocument/2006/relationships/hyperlink" Target="http://gnumner.am/website/images/original/e97e36cf.docx" TargetMode="External"/><Relationship Id="rId26"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gnumner.am/website/images/original/e97e36cf.docx" TargetMode="External"/><Relationship Id="rId7" Type="http://schemas.openxmlformats.org/officeDocument/2006/relationships/endnotes" Target="endnotes.xml"/><Relationship Id="rId12" Type="http://schemas.openxmlformats.org/officeDocument/2006/relationships/hyperlink" Target="http://gnumner.am/website/images/original/e97e36cf.docx" TargetMode="External"/><Relationship Id="rId17" Type="http://schemas.openxmlformats.org/officeDocument/2006/relationships/hyperlink" Target="http://gnumner.am/website/images/original/e97e36cf.docx" TargetMode="External"/><Relationship Id="rId25" Type="http://schemas.openxmlformats.org/officeDocument/2006/relationships/hyperlink" Target="http://gnumner.am/website/images/original/%D5%88%D5%92%D5%82%D4%B5%D5%91%D5%88%D5%92%D5%85%D5%91.docx" TargetMode="External"/><Relationship Id="rId2" Type="http://schemas.openxmlformats.org/officeDocument/2006/relationships/numbering" Target="numbering.xml"/><Relationship Id="rId16" Type="http://schemas.openxmlformats.org/officeDocument/2006/relationships/hyperlink" Target="http://gnumner.am/website/images/original/e97e36cf.docx" TargetMode="External"/><Relationship Id="rId20" Type="http://schemas.openxmlformats.org/officeDocument/2006/relationships/hyperlink" Target="http://gnumner.am/website/images/original/e97e36cf.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website/images/original/e97e36cf.docx" TargetMode="External"/><Relationship Id="rId24"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gnumner.am/website/images/original/e97e36cf.docx" TargetMode="External"/><Relationship Id="rId23" Type="http://schemas.openxmlformats.org/officeDocument/2006/relationships/hyperlink" Target="http://gnumner.am/website/images/original/e97e36cf.docx" TargetMode="External"/><Relationship Id="rId28"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website/images/original/e97e36cf.docx" TargetMode="External"/><Relationship Id="rId22" Type="http://schemas.openxmlformats.org/officeDocument/2006/relationships/hyperlink" Target="http://gnumner.am/website/images/original/e97e36cf.docx" TargetMode="External"/><Relationship Id="rId27" Type="http://schemas.openxmlformats.org/officeDocument/2006/relationships/hyperlink" Target="http://gnumner.am/hy/page/ughecuycner_dzernarkner/"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3CCF6-AE89-4B08-BFFE-7757CF288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1576</TotalTime>
  <Pages>1</Pages>
  <Words>22571</Words>
  <Characters>128661</Characters>
  <Application>Microsoft Office Word</Application>
  <DocSecurity>0</DocSecurity>
  <Lines>1072</Lines>
  <Paragraphs>301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150931</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https:/mul2-minfin.gov.am/tasks/543902/oneclick/Apranq_elektronayin 27.10.docx?token=2a57815d15ac5eec2899fb6a97ac5ed5</cp:keywords>
  <cp:lastModifiedBy>RePack by Diakov</cp:lastModifiedBy>
  <cp:revision>175</cp:revision>
  <cp:lastPrinted>2018-02-16T07:12:00Z</cp:lastPrinted>
  <dcterms:created xsi:type="dcterms:W3CDTF">2023-06-29T08:11:00Z</dcterms:created>
  <dcterms:modified xsi:type="dcterms:W3CDTF">2024-09-19T11:04:00Z</dcterms:modified>
</cp:coreProperties>
</file>